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E7B52" w14:textId="77777777" w:rsidR="00483D79" w:rsidRPr="00DB58F3" w:rsidRDefault="00483D79" w:rsidP="00483D79">
      <w:pPr>
        <w:jc w:val="center"/>
        <w:rPr>
          <w:b/>
        </w:rPr>
      </w:pPr>
    </w:p>
    <w:p w14:paraId="494DAA17" w14:textId="77777777" w:rsidR="00483D79" w:rsidRPr="00DB58F3" w:rsidRDefault="00483D79" w:rsidP="00483D79">
      <w:pPr>
        <w:jc w:val="center"/>
        <w:rPr>
          <w:b/>
        </w:rPr>
      </w:pPr>
    </w:p>
    <w:p w14:paraId="43832221" w14:textId="77777777" w:rsidR="004B4ACE" w:rsidRPr="00DB58F3" w:rsidRDefault="004B4ACE" w:rsidP="004B4ACE">
      <w:pPr>
        <w:outlineLvl w:val="0"/>
        <w:rPr>
          <w:b/>
        </w:rPr>
      </w:pPr>
    </w:p>
    <w:p w14:paraId="18C11A71" w14:textId="77777777" w:rsidR="004B4ACE" w:rsidRPr="00DB58F3" w:rsidRDefault="004B4ACE" w:rsidP="004B4ACE">
      <w:pPr>
        <w:jc w:val="center"/>
        <w:outlineLvl w:val="0"/>
        <w:rPr>
          <w:b/>
        </w:rPr>
      </w:pPr>
    </w:p>
    <w:p w14:paraId="43201B58" w14:textId="77777777" w:rsidR="004B4ACE" w:rsidRPr="00DB58F3" w:rsidRDefault="004B4ACE" w:rsidP="004B4ACE">
      <w:pPr>
        <w:jc w:val="center"/>
        <w:outlineLvl w:val="0"/>
        <w:rPr>
          <w:b/>
        </w:rPr>
      </w:pPr>
    </w:p>
    <w:p w14:paraId="5FECF9EB" w14:textId="54293224" w:rsidR="004B4ACE" w:rsidRPr="00DB58F3" w:rsidRDefault="00DB58F3" w:rsidP="004B4ACE">
      <w:pPr>
        <w:jc w:val="center"/>
      </w:pPr>
      <w:r w:rsidRPr="00DB58F3">
        <w:t xml:space="preserve">SUBAWARD </w:t>
      </w:r>
      <w:r w:rsidR="00293104" w:rsidRPr="00DB58F3">
        <w:t>AGREEMENT</w:t>
      </w:r>
    </w:p>
    <w:p w14:paraId="2B72223B" w14:textId="77777777" w:rsidR="00293104" w:rsidRPr="00557631" w:rsidRDefault="00293104" w:rsidP="004B4ACE">
      <w:pPr>
        <w:jc w:val="center"/>
      </w:pPr>
    </w:p>
    <w:p w14:paraId="213C9CB1" w14:textId="5BECBB44" w:rsidR="004B4ACE" w:rsidRPr="00DB58F3" w:rsidRDefault="001D6DC8" w:rsidP="004B4ACE">
      <w:pPr>
        <w:outlineLvl w:val="0"/>
      </w:pPr>
      <w:r w:rsidRPr="00DB58F3">
        <w:t>NAME</w:t>
      </w:r>
      <w:r w:rsidR="004B4ACE" w:rsidRPr="00DB58F3">
        <w:t xml:space="preserve">:    </w:t>
      </w:r>
      <w:r w:rsidR="004B4ACE" w:rsidRPr="00DB58F3">
        <w:tab/>
      </w:r>
      <w:r w:rsidR="004B4ACE" w:rsidRPr="00DB58F3">
        <w:tab/>
      </w:r>
      <w:r w:rsidR="004B4ACE" w:rsidRPr="00DB58F3">
        <w:tab/>
      </w:r>
      <w:r w:rsidRPr="00DB58F3">
        <w:tab/>
      </w:r>
      <w:r w:rsidR="00A202A0">
        <w:t>Jordan University of Science and Technology (JUST)</w:t>
      </w:r>
    </w:p>
    <w:p w14:paraId="2D53F07E" w14:textId="77777777" w:rsidR="004B4ACE" w:rsidRPr="00DB58F3" w:rsidRDefault="004B4ACE" w:rsidP="004B4ACE"/>
    <w:p w14:paraId="7285EC0F" w14:textId="06EE2E8F" w:rsidR="006A6FDA" w:rsidRDefault="006A6FDA" w:rsidP="00A202A0">
      <w:pPr>
        <w:rPr>
          <w:color w:val="222222"/>
        </w:rPr>
      </w:pPr>
      <w:r w:rsidRPr="00DB58F3">
        <w:t xml:space="preserve">ADDRESS:   </w:t>
      </w:r>
      <w:r w:rsidRPr="00DB58F3">
        <w:tab/>
      </w:r>
      <w:r w:rsidRPr="00DB58F3">
        <w:tab/>
      </w:r>
      <w:r w:rsidRPr="00DB58F3">
        <w:tab/>
      </w:r>
      <w:r w:rsidRPr="00DB58F3">
        <w:tab/>
      </w:r>
      <w:r w:rsidR="00A202A0">
        <w:rPr>
          <w:color w:val="222222"/>
          <w:highlight w:val="white"/>
        </w:rPr>
        <w:t>Ar Ramtha, Irbid 22110, Jordan</w:t>
      </w:r>
    </w:p>
    <w:p w14:paraId="7A7CD70C" w14:textId="77777777" w:rsidR="00A202A0" w:rsidRPr="00DB58F3" w:rsidRDefault="00A202A0" w:rsidP="00A202A0"/>
    <w:p w14:paraId="16BDEACC" w14:textId="3B6D6EF0" w:rsidR="006A6FDA" w:rsidRPr="00DB58F3" w:rsidRDefault="006A6FDA" w:rsidP="006A6FDA">
      <w:r w:rsidRPr="00DB58F3">
        <w:t xml:space="preserve">REFERENCE LOG #:  </w:t>
      </w:r>
      <w:r w:rsidRPr="00DB58F3">
        <w:tab/>
      </w:r>
      <w:r w:rsidRPr="00DB58F3">
        <w:tab/>
      </w:r>
      <w:r w:rsidR="006419C9">
        <w:t>P2Y2JUST01</w:t>
      </w:r>
    </w:p>
    <w:p w14:paraId="0EE54497" w14:textId="77777777" w:rsidR="006A6FDA" w:rsidRPr="00DB58F3" w:rsidRDefault="006A6FDA" w:rsidP="006A6FDA"/>
    <w:p w14:paraId="0C851C57" w14:textId="42684650" w:rsidR="006A6FDA" w:rsidRPr="00DB58F3" w:rsidRDefault="006A6FDA" w:rsidP="006A6FDA">
      <w:r w:rsidRPr="00DB58F3">
        <w:t xml:space="preserve">PROJECT TITLE:  </w:t>
      </w:r>
      <w:r w:rsidRPr="00DB58F3">
        <w:tab/>
      </w:r>
      <w:r w:rsidRPr="00DB58F3">
        <w:tab/>
      </w:r>
      <w:r w:rsidRPr="00DB58F3">
        <w:tab/>
      </w:r>
      <w:r w:rsidR="00A202A0">
        <w:t>PREDICT-2 Year 2 Jordan</w:t>
      </w:r>
    </w:p>
    <w:p w14:paraId="699CF405" w14:textId="77777777" w:rsidR="006A6FDA" w:rsidRPr="00DB58F3" w:rsidRDefault="006A6FDA" w:rsidP="006A6FDA"/>
    <w:p w14:paraId="31527DDA" w14:textId="77777777" w:rsidR="00A202A0" w:rsidRDefault="003512B7" w:rsidP="00A202A0">
      <w:pPr>
        <w:pStyle w:val="normal0"/>
      </w:pPr>
      <w:r w:rsidRPr="00DB58F3">
        <w:t xml:space="preserve">PERIOD: </w:t>
      </w:r>
      <w:r w:rsidR="000F2DFA" w:rsidRPr="00DB58F3">
        <w:tab/>
      </w:r>
      <w:r w:rsidR="000F2DFA" w:rsidRPr="00DB58F3">
        <w:tab/>
      </w:r>
      <w:r w:rsidR="000F2DFA" w:rsidRPr="00DB58F3">
        <w:tab/>
      </w:r>
      <w:r w:rsidR="000F2DFA" w:rsidRPr="00DB58F3">
        <w:tab/>
      </w:r>
      <w:r w:rsidR="00A202A0">
        <w:t>JANUARY 1, 2016– SEPTEMBER 30, 2016 (Base Year)</w:t>
      </w:r>
    </w:p>
    <w:p w14:paraId="4DEF7366" w14:textId="4B769262" w:rsidR="006A6FDA" w:rsidRPr="00DB58F3" w:rsidRDefault="00A202A0" w:rsidP="00EA6966">
      <w:pPr>
        <w:pStyle w:val="normal0"/>
      </w:pPr>
      <w:r>
        <w:tab/>
      </w:r>
      <w:r>
        <w:tab/>
      </w:r>
      <w:r>
        <w:tab/>
      </w:r>
      <w:r>
        <w:tab/>
      </w:r>
      <w:r>
        <w:tab/>
      </w:r>
    </w:p>
    <w:p w14:paraId="4FC049F5" w14:textId="77777777" w:rsidR="00A202A0" w:rsidRDefault="008662C3" w:rsidP="006A6FDA">
      <w:r w:rsidRPr="00DB58F3">
        <w:t>PHONE:</w:t>
      </w:r>
      <w:r w:rsidRPr="00DB58F3">
        <w:tab/>
      </w:r>
      <w:r w:rsidRPr="00DB58F3">
        <w:tab/>
      </w:r>
      <w:r w:rsidRPr="00DB58F3">
        <w:tab/>
      </w:r>
      <w:r w:rsidRPr="00DB58F3">
        <w:tab/>
      </w:r>
      <w:r w:rsidR="00A202A0">
        <w:t>+962 2 720 1000</w:t>
      </w:r>
    </w:p>
    <w:p w14:paraId="6810DFB7" w14:textId="6A78FB9F" w:rsidR="006A6FDA" w:rsidRPr="00DB58F3" w:rsidRDefault="006A6FDA" w:rsidP="006A6FDA"/>
    <w:p w14:paraId="7F4851B7" w14:textId="658C5F0D" w:rsidR="006A6FDA" w:rsidRDefault="006A6FDA" w:rsidP="006A6FDA">
      <w:r w:rsidRPr="00DB58F3">
        <w:t xml:space="preserve">E-MAIL:   </w:t>
      </w:r>
      <w:r w:rsidRPr="00DB58F3">
        <w:tab/>
      </w:r>
      <w:r w:rsidRPr="00DB58F3">
        <w:tab/>
      </w:r>
      <w:r w:rsidRPr="00DB58F3">
        <w:tab/>
      </w:r>
      <w:r w:rsidRPr="00DB58F3">
        <w:tab/>
      </w:r>
      <w:hyperlink r:id="rId10" w:history="1">
        <w:r w:rsidR="00A202A0" w:rsidRPr="009D36A4">
          <w:rPr>
            <w:rStyle w:val="Hyperlink"/>
          </w:rPr>
          <w:t>abubasha@just.edu.jo</w:t>
        </w:r>
      </w:hyperlink>
    </w:p>
    <w:p w14:paraId="626C012A" w14:textId="77777777" w:rsidR="00A202A0" w:rsidRPr="00DB58F3" w:rsidRDefault="00A202A0" w:rsidP="006A6FDA"/>
    <w:p w14:paraId="1473CFCC" w14:textId="0FD9E813" w:rsidR="006A6FDA" w:rsidRPr="00DB58F3" w:rsidRDefault="008662C3" w:rsidP="006A6FDA">
      <w:r w:rsidRPr="00DB58F3">
        <w:t xml:space="preserve">FUNDING SOURCE: </w:t>
      </w:r>
      <w:r w:rsidRPr="00DB58F3">
        <w:tab/>
      </w:r>
      <w:r w:rsidR="000F2DFA" w:rsidRPr="00DB58F3">
        <w:tab/>
      </w:r>
      <w:r w:rsidR="006A6FDA" w:rsidRPr="00DB58F3">
        <w:rPr>
          <w:highlight w:val="yellow"/>
        </w:rPr>
        <w:t>07-30</w:t>
      </w:r>
      <w:r w:rsidR="006B43E9" w:rsidRPr="00DB58F3">
        <w:rPr>
          <w:highlight w:val="yellow"/>
        </w:rPr>
        <w:t>6</w:t>
      </w:r>
      <w:r w:rsidR="006A6FDA" w:rsidRPr="00DB58F3">
        <w:rPr>
          <w:highlight w:val="yellow"/>
        </w:rPr>
        <w:t>-7119-</w:t>
      </w:r>
      <w:r w:rsidR="00B54BC1" w:rsidRPr="00DB58F3">
        <w:rPr>
          <w:highlight w:val="yellow"/>
        </w:rPr>
        <w:t>XXXX</w:t>
      </w:r>
    </w:p>
    <w:p w14:paraId="39F77165" w14:textId="77777777" w:rsidR="006A6FDA" w:rsidRPr="00DB58F3" w:rsidRDefault="006A6FDA" w:rsidP="006A6FDA"/>
    <w:p w14:paraId="566AB626" w14:textId="6B99EA36" w:rsidR="00226929" w:rsidRPr="00DB58F3" w:rsidRDefault="00226929" w:rsidP="004B4ACE">
      <w:r w:rsidRPr="00DB58F3">
        <w:t>DUNS N</w:t>
      </w:r>
      <w:r w:rsidR="00A644DB" w:rsidRPr="00DB58F3">
        <w:t>UMBER:</w:t>
      </w:r>
      <w:r w:rsidR="00A644DB" w:rsidRPr="00DB58F3">
        <w:tab/>
      </w:r>
      <w:r w:rsidR="00A644DB" w:rsidRPr="00DB58F3">
        <w:tab/>
      </w:r>
      <w:r w:rsidR="00A644DB" w:rsidRPr="00DB58F3">
        <w:tab/>
      </w:r>
      <w:r w:rsidR="00A644DB" w:rsidRPr="00DB58F3">
        <w:rPr>
          <w:highlight w:val="yellow"/>
        </w:rPr>
        <w:t>XXXXXXXXXX</w:t>
      </w:r>
    </w:p>
    <w:p w14:paraId="56DABA34" w14:textId="77777777" w:rsidR="00226929" w:rsidRPr="00DB58F3" w:rsidRDefault="00226929" w:rsidP="004B4ACE"/>
    <w:p w14:paraId="36945E5C" w14:textId="5892BB52" w:rsidR="004B4ACE" w:rsidRPr="00DB58F3" w:rsidRDefault="00293104" w:rsidP="004B4ACE">
      <w:r w:rsidRPr="00DB58F3">
        <w:t>AGREEMENT</w:t>
      </w:r>
      <w:r w:rsidR="008662C3" w:rsidRPr="00DB58F3">
        <w:t xml:space="preserve"> AMOUNT: </w:t>
      </w:r>
      <w:r w:rsidR="008662C3" w:rsidRPr="00DB58F3">
        <w:tab/>
      </w:r>
      <w:r w:rsidR="008662C3" w:rsidRPr="00DB58F3">
        <w:tab/>
      </w:r>
      <w:r w:rsidR="008662C3" w:rsidRPr="00DB58F3">
        <w:rPr>
          <w:highlight w:val="yellow"/>
        </w:rPr>
        <w:t>US $</w:t>
      </w:r>
      <w:r w:rsidR="001A3AC6" w:rsidRPr="00DB58F3">
        <w:rPr>
          <w:highlight w:val="yellow"/>
        </w:rPr>
        <w:t>XXXXXX</w:t>
      </w:r>
    </w:p>
    <w:p w14:paraId="74F4C2E4" w14:textId="77777777" w:rsidR="004B4ACE" w:rsidRPr="00DB58F3" w:rsidRDefault="004B4ACE" w:rsidP="004B4ACE">
      <w:pPr>
        <w:rPr>
          <w:u w:val="single"/>
        </w:rPr>
      </w:pP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r w:rsidRPr="00DB58F3">
        <w:rPr>
          <w:u w:val="single"/>
        </w:rPr>
        <w:tab/>
      </w:r>
    </w:p>
    <w:p w14:paraId="6CE58C01" w14:textId="77777777" w:rsidR="004B4ACE" w:rsidRPr="00557631" w:rsidRDefault="004B4ACE" w:rsidP="004B4ACE"/>
    <w:p w14:paraId="3D38E0D9" w14:textId="781F2E7C" w:rsidR="004B4ACE" w:rsidRPr="00C909B3" w:rsidRDefault="004B4ACE" w:rsidP="004B4ACE">
      <w:pPr>
        <w:jc w:val="both"/>
      </w:pPr>
      <w:r w:rsidRPr="00557631">
        <w:t xml:space="preserve">This </w:t>
      </w:r>
      <w:r w:rsidR="00DB58F3" w:rsidRPr="00780665">
        <w:t>Subaward</w:t>
      </w:r>
      <w:r w:rsidRPr="00780665">
        <w:t xml:space="preserve"> Agreement (the “agreement”) is by and between EcoHealth Alliance</w:t>
      </w:r>
      <w:r w:rsidR="00942E4E" w:rsidRPr="00C909B3">
        <w:t xml:space="preserve"> (EHA)</w:t>
      </w:r>
      <w:r w:rsidRPr="00C909B3">
        <w:t>, a United States tax-exempt organization, located at 460 West 34</w:t>
      </w:r>
      <w:r w:rsidRPr="00FE58CB">
        <w:rPr>
          <w:vertAlign w:val="superscript"/>
        </w:rPr>
        <w:t>th</w:t>
      </w:r>
      <w:r w:rsidRPr="00FE58CB">
        <w:t xml:space="preserve"> Street, New York, 10001, and </w:t>
      </w:r>
      <w:r w:rsidR="00A202A0">
        <w:t xml:space="preserve">the Jordan University of Science and Technology </w:t>
      </w:r>
      <w:r w:rsidRPr="00FE58CB">
        <w:t xml:space="preserve">(“the </w:t>
      </w:r>
      <w:r w:rsidR="00C909B3">
        <w:t>subrecipient</w:t>
      </w:r>
      <w:r w:rsidRPr="00C909B3">
        <w:t>”).</w:t>
      </w:r>
    </w:p>
    <w:p w14:paraId="4A16C09E" w14:textId="77777777" w:rsidR="004B4ACE" w:rsidRPr="00FE58CB" w:rsidRDefault="004B4ACE" w:rsidP="004B4ACE">
      <w:pPr>
        <w:pStyle w:val="DoubleBlock"/>
        <w:spacing w:line="240" w:lineRule="auto"/>
        <w:jc w:val="both"/>
        <w:rPr>
          <w:szCs w:val="24"/>
        </w:rPr>
      </w:pPr>
    </w:p>
    <w:p w14:paraId="6F00BA6C" w14:textId="200AC34D" w:rsidR="004A4691" w:rsidRPr="00557631" w:rsidRDefault="000F220F" w:rsidP="004A4691">
      <w:pPr>
        <w:jc w:val="both"/>
      </w:pPr>
      <w:r w:rsidRPr="00FE58CB">
        <w:t>An authorized representative of EcoHealth Alliance has executed the original version of this agreement</w:t>
      </w:r>
      <w:r w:rsidR="004B4ACE" w:rsidRPr="00FE58CB">
        <w:t xml:space="preserve">. Please sign </w:t>
      </w:r>
      <w:r w:rsidRPr="00FE58CB">
        <w:t>the digital copy and return it via email</w:t>
      </w:r>
      <w:r w:rsidR="004B4ACE" w:rsidRPr="00FE58CB">
        <w:t xml:space="preserve">. If EcoHealth Alliance does not receive a signed copy </w:t>
      </w:r>
      <w:r w:rsidRPr="00FE58CB">
        <w:t xml:space="preserve">(digital or print) </w:t>
      </w:r>
      <w:r w:rsidR="00D4341C" w:rsidRPr="00FE58CB">
        <w:t xml:space="preserve">within </w:t>
      </w:r>
      <w:proofErr w:type="gramStart"/>
      <w:r w:rsidR="00D4341C" w:rsidRPr="00FE58CB">
        <w:t>thirty</w:t>
      </w:r>
      <w:r w:rsidR="001A3AC6" w:rsidRPr="00FE58CB">
        <w:t xml:space="preserve"> </w:t>
      </w:r>
      <w:r w:rsidR="004B4ACE" w:rsidRPr="00FE58CB">
        <w:t>(30) days</w:t>
      </w:r>
      <w:proofErr w:type="gramEnd"/>
      <w:r w:rsidR="004B4ACE" w:rsidRPr="00FE58CB">
        <w:t xml:space="preserve"> of mailing, this </w:t>
      </w:r>
      <w:r w:rsidR="003512B7" w:rsidRPr="00FE58CB">
        <w:t>agreement</w:t>
      </w:r>
      <w:r w:rsidR="004B4ACE" w:rsidRPr="00FE58CB">
        <w:t xml:space="preserve"> may be revoked. This agreement shall be effective only upon the receipt of the </w:t>
      </w:r>
      <w:r w:rsidR="00DB58F3">
        <w:t>subrecipient’s</w:t>
      </w:r>
      <w:r w:rsidR="00DB58F3" w:rsidRPr="00161990">
        <w:t xml:space="preserve"> </w:t>
      </w:r>
      <w:r w:rsidRPr="00DB58F3">
        <w:t>signed contract</w:t>
      </w:r>
      <w:r w:rsidR="004B4ACE" w:rsidRPr="00DB58F3">
        <w:t xml:space="preserve"> by EcoHealth Alliance.</w:t>
      </w:r>
    </w:p>
    <w:p w14:paraId="1425C1B6" w14:textId="77777777" w:rsidR="00942E4E" w:rsidRPr="00780665" w:rsidRDefault="004A4691" w:rsidP="004A4691">
      <w:pPr>
        <w:jc w:val="both"/>
      </w:pPr>
      <w:r w:rsidRPr="00780665">
        <w:br w:type="page"/>
      </w:r>
    </w:p>
    <w:p w14:paraId="4CBD542D" w14:textId="2EB53B75" w:rsidR="001B722E" w:rsidRPr="00DB58F3" w:rsidRDefault="001B722E" w:rsidP="00275987">
      <w:pPr>
        <w:numPr>
          <w:ilvl w:val="0"/>
          <w:numId w:val="2"/>
        </w:numPr>
        <w:jc w:val="center"/>
      </w:pPr>
      <w:r w:rsidRPr="00DB58F3">
        <w:t xml:space="preserve">TERM AND AMOUNT OF THE </w:t>
      </w:r>
      <w:r w:rsidR="00293104" w:rsidRPr="00DB58F3">
        <w:t>AGREEMENT</w:t>
      </w:r>
    </w:p>
    <w:p w14:paraId="165314D9" w14:textId="77777777" w:rsidR="001B722E" w:rsidRPr="00DB58F3" w:rsidRDefault="001B722E" w:rsidP="001B722E">
      <w:pPr>
        <w:jc w:val="center"/>
      </w:pPr>
    </w:p>
    <w:p w14:paraId="0C537BC9" w14:textId="7C0D4BA1" w:rsidR="001B722E" w:rsidRPr="00DB58F3" w:rsidRDefault="001B722E" w:rsidP="001B722E">
      <w:pPr>
        <w:jc w:val="both"/>
      </w:pPr>
      <w:r w:rsidRPr="00DB58F3">
        <w:t xml:space="preserve">Subject to the continued availability of funding for </w:t>
      </w:r>
      <w:r w:rsidR="003512B7" w:rsidRPr="00DB58F3">
        <w:t>this project, the term of this a</w:t>
      </w:r>
      <w:r w:rsidRPr="00DB58F3">
        <w:t xml:space="preserve">greement shall be the </w:t>
      </w:r>
      <w:r w:rsidR="00DB58F3" w:rsidRPr="00DB58F3">
        <w:t>award</w:t>
      </w:r>
      <w:r w:rsidRPr="00DB58F3">
        <w:t xml:space="preserve"> period stated on page 1 (the “Term”), renewable for an additional term</w:t>
      </w:r>
      <w:r w:rsidR="006B21DD">
        <w:t xml:space="preserve"> </w:t>
      </w:r>
      <w:r w:rsidRPr="00DB58F3">
        <w:t xml:space="preserve">solely by written agreement between the </w:t>
      </w:r>
      <w:r w:rsidR="00DB58F3" w:rsidRPr="00DB58F3">
        <w:t>subrecipient</w:t>
      </w:r>
      <w:r w:rsidRPr="00DB58F3">
        <w:t xml:space="preserve"> and EcoHealth Alliance. </w:t>
      </w:r>
    </w:p>
    <w:p w14:paraId="79C09546" w14:textId="77777777" w:rsidR="001B722E" w:rsidRPr="00DB58F3" w:rsidRDefault="001B722E" w:rsidP="001B722E">
      <w:pPr>
        <w:jc w:val="both"/>
        <w:rPr>
          <w:highlight w:val="yellow"/>
        </w:rPr>
      </w:pPr>
    </w:p>
    <w:p w14:paraId="6C2B94AA" w14:textId="7B9E9299" w:rsidR="001B722E" w:rsidRPr="00DB58F3" w:rsidRDefault="001B722E" w:rsidP="001B722E">
      <w:pPr>
        <w:jc w:val="both"/>
      </w:pPr>
      <w:r w:rsidRPr="00DB58F3">
        <w:t xml:space="preserve">The amount of the </w:t>
      </w:r>
      <w:r w:rsidR="00DB58F3" w:rsidRPr="00DB58F3">
        <w:t>award</w:t>
      </w:r>
      <w:r w:rsidRPr="00DB58F3">
        <w:t xml:space="preserve"> </w:t>
      </w:r>
      <w:r w:rsidR="000F2DFA" w:rsidRPr="00DB58F3">
        <w:t xml:space="preserve">as </w:t>
      </w:r>
      <w:r w:rsidR="00E236D9" w:rsidRPr="00DB58F3">
        <w:t>indicated</w:t>
      </w:r>
      <w:r w:rsidR="000F2DFA" w:rsidRPr="00DB58F3">
        <w:t xml:space="preserve"> on the preceding page</w:t>
      </w:r>
      <w:r w:rsidRPr="00DB58F3">
        <w:t xml:space="preserve"> </w:t>
      </w:r>
      <w:r w:rsidR="00E236D9" w:rsidRPr="00DB58F3">
        <w:t xml:space="preserve">and detailed in </w:t>
      </w:r>
      <w:r w:rsidR="00230952" w:rsidRPr="00DB58F3">
        <w:rPr>
          <w:b/>
        </w:rPr>
        <w:t>Attachment</w:t>
      </w:r>
      <w:r w:rsidR="00E236D9" w:rsidRPr="00DB58F3">
        <w:rPr>
          <w:b/>
        </w:rPr>
        <w:t xml:space="preserve"> B</w:t>
      </w:r>
      <w:r w:rsidR="00E236D9" w:rsidRPr="00DB58F3">
        <w:t xml:space="preserve"> </w:t>
      </w:r>
      <w:r w:rsidR="000F2DFA" w:rsidRPr="00DB58F3">
        <w:t xml:space="preserve">is </w:t>
      </w:r>
      <w:r w:rsidRPr="00DB58F3">
        <w:t xml:space="preserve">to be disbursed </w:t>
      </w:r>
      <w:r w:rsidRPr="00DB58F3">
        <w:rPr>
          <w:u w:val="single"/>
        </w:rPr>
        <w:t>following receipt of a signed, detailed invoice(s) indicating hours, rate(s), and date(s) worked, or locations and dates for travel</w:t>
      </w:r>
      <w:r w:rsidRPr="00DB58F3">
        <w:t xml:space="preserve"> and all other details as elaborated </w:t>
      </w:r>
      <w:r w:rsidR="000F2DFA" w:rsidRPr="00DB58F3">
        <w:t>in the Financial Responsibilities section below</w:t>
      </w:r>
      <w:r w:rsidRPr="00DB58F3">
        <w:t>.</w:t>
      </w:r>
      <w:r w:rsidR="00E236D9" w:rsidRPr="00DB58F3">
        <w:t xml:space="preserve"> All deliverables and project details are elaborated in </w:t>
      </w:r>
      <w:r w:rsidR="00230952" w:rsidRPr="00DB58F3">
        <w:rPr>
          <w:b/>
        </w:rPr>
        <w:t>Attachment</w:t>
      </w:r>
      <w:r w:rsidR="00E236D9" w:rsidRPr="00DB58F3">
        <w:rPr>
          <w:b/>
        </w:rPr>
        <w:t xml:space="preserve"> A</w:t>
      </w:r>
      <w:r w:rsidR="00E236D9" w:rsidRPr="00DB58F3">
        <w:t>.</w:t>
      </w:r>
    </w:p>
    <w:p w14:paraId="5EF32FDF" w14:textId="77777777" w:rsidR="001B722E" w:rsidRPr="00DB58F3" w:rsidRDefault="001B722E" w:rsidP="001B722E"/>
    <w:p w14:paraId="3280706E" w14:textId="6E299A4E" w:rsidR="001B722E" w:rsidRPr="00DB58F3" w:rsidRDefault="001B722E" w:rsidP="00275987">
      <w:pPr>
        <w:numPr>
          <w:ilvl w:val="0"/>
          <w:numId w:val="2"/>
        </w:numPr>
        <w:jc w:val="center"/>
      </w:pPr>
      <w:r w:rsidRPr="00DB58F3">
        <w:t xml:space="preserve">CONDITIONS OF THE </w:t>
      </w:r>
      <w:r w:rsidR="00293104" w:rsidRPr="00DB58F3">
        <w:t>AGREEMENT</w:t>
      </w:r>
    </w:p>
    <w:p w14:paraId="0465ED74" w14:textId="77777777" w:rsidR="001B722E" w:rsidRPr="00DB58F3" w:rsidRDefault="001B722E" w:rsidP="001B722E"/>
    <w:p w14:paraId="5553252D" w14:textId="0D6B02F4" w:rsidR="001B722E" w:rsidRPr="00DB58F3" w:rsidRDefault="001B722E" w:rsidP="00BB5238">
      <w:pPr>
        <w:jc w:val="both"/>
      </w:pPr>
      <w:r w:rsidRPr="00DB58F3">
        <w:t xml:space="preserve">The laws of the United States place certain restrictions on the use of funds awarded to organizations by charitable trusts and foundations. Therefore, the </w:t>
      </w:r>
      <w:r w:rsidR="00DB58F3" w:rsidRPr="00DB58F3">
        <w:t>subrecipient</w:t>
      </w:r>
      <w:r w:rsidRPr="00DB58F3">
        <w:t xml:space="preserve"> agrees to the following terms and conditions:</w:t>
      </w:r>
    </w:p>
    <w:p w14:paraId="1A382C83" w14:textId="77777777" w:rsidR="00BB5238" w:rsidRPr="00DB58F3" w:rsidRDefault="00BB5238" w:rsidP="00BB5238">
      <w:pPr>
        <w:jc w:val="both"/>
      </w:pPr>
    </w:p>
    <w:p w14:paraId="06A8A5EE" w14:textId="48E156B9" w:rsidR="00BB5238" w:rsidRPr="00DB58F3" w:rsidRDefault="00BB5238" w:rsidP="00275987">
      <w:pPr>
        <w:pStyle w:val="ListParagraph"/>
        <w:numPr>
          <w:ilvl w:val="0"/>
          <w:numId w:val="3"/>
        </w:numPr>
        <w:overflowPunct w:val="0"/>
        <w:autoSpaceDE w:val="0"/>
        <w:autoSpaceDN w:val="0"/>
        <w:adjustRightInd w:val="0"/>
        <w:jc w:val="both"/>
        <w:textAlignment w:val="baseline"/>
      </w:pPr>
      <w:r w:rsidRPr="00DB58F3">
        <w:rPr>
          <w:b/>
        </w:rPr>
        <w:t>Internal Revenue Code:</w:t>
      </w:r>
      <w:r w:rsidRPr="00DB58F3">
        <w:t xml:space="preserve"> Funds awarded by EcoHealth Alliance may not be used for any forbidden political activities or for any purposes prohibited by the United States Internal Revenue Service Code. </w:t>
      </w:r>
    </w:p>
    <w:p w14:paraId="61770840" w14:textId="77777777" w:rsidR="00BB5238" w:rsidRPr="00DB58F3" w:rsidRDefault="00BB5238" w:rsidP="00BB5238">
      <w:pPr>
        <w:pStyle w:val="ListParagraph"/>
        <w:overflowPunct w:val="0"/>
        <w:autoSpaceDE w:val="0"/>
        <w:autoSpaceDN w:val="0"/>
        <w:adjustRightInd w:val="0"/>
        <w:ind w:left="777"/>
        <w:jc w:val="both"/>
        <w:textAlignment w:val="baseline"/>
      </w:pPr>
    </w:p>
    <w:p w14:paraId="38D71373" w14:textId="3CEEC8BD" w:rsidR="00BB5238" w:rsidRPr="00FE58CB" w:rsidRDefault="00BB5238" w:rsidP="00275987">
      <w:pPr>
        <w:pStyle w:val="ListParagraph"/>
        <w:numPr>
          <w:ilvl w:val="0"/>
          <w:numId w:val="3"/>
        </w:numPr>
        <w:tabs>
          <w:tab w:val="left" w:pos="6570"/>
        </w:tabs>
        <w:overflowPunct w:val="0"/>
        <w:autoSpaceDE w:val="0"/>
        <w:autoSpaceDN w:val="0"/>
        <w:adjustRightInd w:val="0"/>
        <w:spacing w:before="120" w:after="120"/>
        <w:jc w:val="both"/>
        <w:textAlignment w:val="baseline"/>
      </w:pPr>
      <w:r w:rsidRPr="00557631">
        <w:rPr>
          <w:b/>
        </w:rPr>
        <w:t xml:space="preserve">Foreign Corrupt Practices Act of 1977: as amended: </w:t>
      </w:r>
      <w:r w:rsidRPr="00557631">
        <w:t xml:space="preserve"> The </w:t>
      </w:r>
      <w:r w:rsidR="00DB58F3" w:rsidRPr="00557631">
        <w:t>subrecipient</w:t>
      </w:r>
      <w:r w:rsidRPr="00CA4707">
        <w:t xml:space="preserve"> agrees to be bound by this act that prohibits individuals and entities from making payments to forei</w:t>
      </w:r>
      <w:r w:rsidRPr="00780665">
        <w:t xml:space="preserve">gn government officials for the purposes of obtaining business. This includes the offer, either directly or indirectly, of anything of value, to a foreign government official to influence that official in his or her official capacity to do or omit any act </w:t>
      </w:r>
      <w:r w:rsidRPr="00C909B3">
        <w:t>in violation of their official capacity or lawful duty, or to secure any improper advantage in order to assist in obtaining or retaining business for or with, or directing business, to any person.</w:t>
      </w:r>
    </w:p>
    <w:p w14:paraId="7319A169" w14:textId="77777777" w:rsidR="00BB5238" w:rsidRPr="00FE58CB" w:rsidRDefault="00BB5238" w:rsidP="00BB5238">
      <w:pPr>
        <w:pStyle w:val="ListParagraph"/>
        <w:tabs>
          <w:tab w:val="left" w:pos="6570"/>
        </w:tabs>
        <w:overflowPunct w:val="0"/>
        <w:autoSpaceDE w:val="0"/>
        <w:autoSpaceDN w:val="0"/>
        <w:adjustRightInd w:val="0"/>
        <w:spacing w:before="120" w:after="120"/>
        <w:ind w:left="777"/>
        <w:jc w:val="both"/>
        <w:textAlignment w:val="baseline"/>
      </w:pPr>
    </w:p>
    <w:p w14:paraId="3BF9FD3C" w14:textId="6E7DE725" w:rsidR="00BB5238" w:rsidRPr="00FE58CB" w:rsidRDefault="00BB5238" w:rsidP="00BB5238">
      <w:pPr>
        <w:pStyle w:val="ListParagraph"/>
        <w:tabs>
          <w:tab w:val="left" w:pos="6570"/>
        </w:tabs>
        <w:overflowPunct w:val="0"/>
        <w:autoSpaceDE w:val="0"/>
        <w:autoSpaceDN w:val="0"/>
        <w:adjustRightInd w:val="0"/>
        <w:spacing w:before="120" w:after="120"/>
        <w:ind w:left="777"/>
        <w:jc w:val="both"/>
        <w:textAlignment w:val="baseline"/>
      </w:pPr>
      <w:r w:rsidRPr="00FE58CB">
        <w:t xml:space="preserve">The </w:t>
      </w:r>
      <w:r w:rsidR="00DB58F3" w:rsidRPr="00FE58CB">
        <w:t>subrecipient</w:t>
      </w:r>
      <w:r w:rsidR="00345E86" w:rsidRPr="00FE58CB">
        <w:t>’s</w:t>
      </w:r>
      <w:r w:rsidRPr="00FE58CB">
        <w:t xml:space="preserve"> directors, officers, employees and agents have not and will not offer, pay, </w:t>
      </w:r>
      <w:r w:rsidR="00140771" w:rsidRPr="00FE58CB">
        <w:t xml:space="preserve">or </w:t>
      </w:r>
      <w:r w:rsidRPr="00FE58CB">
        <w:t>promise or authorize the payment, directly or indirectly through any other person or entity, of any monies or anything of value to any governmental official or employee or any political party or candidate for political office, for the purpose of inducing or rewarding any favorable action or influencing any act or decision of such official or of the government.</w:t>
      </w:r>
    </w:p>
    <w:p w14:paraId="39521C93" w14:textId="77777777" w:rsidR="00BB5238" w:rsidRPr="00FE58CB" w:rsidRDefault="00BB5238" w:rsidP="00BB5238">
      <w:pPr>
        <w:pStyle w:val="ListParagraph"/>
        <w:tabs>
          <w:tab w:val="left" w:pos="6570"/>
        </w:tabs>
        <w:spacing w:before="120" w:after="120"/>
        <w:ind w:left="777"/>
        <w:jc w:val="both"/>
      </w:pPr>
    </w:p>
    <w:p w14:paraId="705C0342" w14:textId="6F1961E3" w:rsidR="00BB5238" w:rsidRPr="00FE58CB" w:rsidRDefault="00BB5238" w:rsidP="00BB5238">
      <w:pPr>
        <w:pStyle w:val="ListParagraph"/>
        <w:tabs>
          <w:tab w:val="left" w:pos="6570"/>
        </w:tabs>
        <w:spacing w:before="120" w:after="120"/>
        <w:ind w:left="777"/>
        <w:jc w:val="both"/>
      </w:pPr>
      <w:r w:rsidRPr="00FE58CB">
        <w:t xml:space="preserve">Funds in this agreement may not be used to finance the travel, per diem, hotel expenses, meals, conference fees or other conference costs for any member of a foreign government’s delegation to an international conference sponsored by a public international organization, except as otherwise agreed upon by EcoHealth Alliance and the </w:t>
      </w:r>
      <w:r w:rsidR="00DB58F3" w:rsidRPr="00FE58CB">
        <w:t>subrecipient</w:t>
      </w:r>
      <w:r w:rsidRPr="00FE58CB">
        <w:t xml:space="preserve">. </w:t>
      </w:r>
    </w:p>
    <w:p w14:paraId="39F47FB2" w14:textId="77777777" w:rsidR="00BB5238" w:rsidRPr="00FE58CB" w:rsidRDefault="00BB5238" w:rsidP="00BB5238">
      <w:pPr>
        <w:pStyle w:val="ListParagraph"/>
        <w:tabs>
          <w:tab w:val="left" w:pos="6570"/>
        </w:tabs>
        <w:spacing w:before="120" w:after="120"/>
        <w:ind w:left="777"/>
        <w:jc w:val="both"/>
      </w:pPr>
    </w:p>
    <w:p w14:paraId="745EB53E" w14:textId="7AD08F7C" w:rsidR="00BB5238" w:rsidRPr="00FE58CB" w:rsidRDefault="00BB5238" w:rsidP="00275987">
      <w:pPr>
        <w:pStyle w:val="ListParagraph"/>
        <w:numPr>
          <w:ilvl w:val="0"/>
          <w:numId w:val="3"/>
        </w:numPr>
        <w:tabs>
          <w:tab w:val="left" w:pos="6570"/>
        </w:tabs>
        <w:overflowPunct w:val="0"/>
        <w:autoSpaceDE w:val="0"/>
        <w:autoSpaceDN w:val="0"/>
        <w:adjustRightInd w:val="0"/>
        <w:spacing w:before="120" w:after="120"/>
        <w:jc w:val="both"/>
        <w:textAlignment w:val="baseline"/>
      </w:pPr>
      <w:r w:rsidRPr="00DB58F3">
        <w:rPr>
          <w:b/>
        </w:rPr>
        <w:t>Support for Acts of Terror:</w:t>
      </w:r>
      <w:r w:rsidRPr="00DB58F3">
        <w:t xml:space="preserve"> The </w:t>
      </w:r>
      <w:r w:rsidR="00DB58F3" w:rsidRPr="00557631">
        <w:t>subrecipient</w:t>
      </w:r>
      <w:r w:rsidRPr="00557631">
        <w:t xml:space="preserve"> certifies and represent</w:t>
      </w:r>
      <w:r w:rsidR="00345E86" w:rsidRPr="00557631">
        <w:t>s</w:t>
      </w:r>
      <w:r w:rsidRPr="00CA4707">
        <w:t xml:space="preserve"> that they will be bound by U.S. anti-terrorism legislation that prohibit</w:t>
      </w:r>
      <w:r w:rsidR="001A3AC6" w:rsidRPr="00780665">
        <w:t>s</w:t>
      </w:r>
      <w:r w:rsidRPr="00780665">
        <w:t xml:space="preserve"> having transactions</w:t>
      </w:r>
      <w:r w:rsidRPr="00C909B3">
        <w:t xml:space="preserve"> with and providing material support or resources to individuals or groups that engage in or support acts of terror and that the </w:t>
      </w:r>
      <w:r w:rsidR="00DB58F3" w:rsidRPr="00C909B3">
        <w:t>subrecipient</w:t>
      </w:r>
      <w:r w:rsidRPr="00FE58CB">
        <w:t xml:space="preserve"> does not engage in or support, directly or indirectly, acts of terror.  </w:t>
      </w:r>
    </w:p>
    <w:p w14:paraId="50CC58F0" w14:textId="77777777" w:rsidR="00BB5238" w:rsidRPr="00FE58CB" w:rsidRDefault="00BB5238" w:rsidP="00BB5238">
      <w:pPr>
        <w:pStyle w:val="ListParagraph"/>
        <w:tabs>
          <w:tab w:val="left" w:pos="6570"/>
        </w:tabs>
        <w:overflowPunct w:val="0"/>
        <w:autoSpaceDE w:val="0"/>
        <w:autoSpaceDN w:val="0"/>
        <w:adjustRightInd w:val="0"/>
        <w:spacing w:before="120" w:after="120"/>
        <w:ind w:left="777"/>
        <w:jc w:val="both"/>
        <w:textAlignment w:val="baseline"/>
      </w:pPr>
    </w:p>
    <w:p w14:paraId="73D39040" w14:textId="38360E32" w:rsidR="00BB5238" w:rsidRPr="00FE58CB" w:rsidRDefault="00BB5238" w:rsidP="00275987">
      <w:pPr>
        <w:pStyle w:val="ListParagraph"/>
        <w:numPr>
          <w:ilvl w:val="0"/>
          <w:numId w:val="3"/>
        </w:numPr>
        <w:tabs>
          <w:tab w:val="left" w:pos="6570"/>
        </w:tabs>
        <w:spacing w:before="120" w:after="120"/>
        <w:jc w:val="both"/>
      </w:pPr>
      <w:r w:rsidRPr="00FE58CB">
        <w:rPr>
          <w:b/>
        </w:rPr>
        <w:t>Financial Conflict of Interest:</w:t>
      </w:r>
      <w:r w:rsidRPr="00FE58CB">
        <w:t xml:space="preserve">  The </w:t>
      </w:r>
      <w:r w:rsidR="00DB58F3" w:rsidRPr="00DB58F3">
        <w:t xml:space="preserve">subrecipient </w:t>
      </w:r>
      <w:r w:rsidRPr="00557631">
        <w:t>certifies and represents that no Significant Financial Conflict of Interest exists regarding their participation in this project that would influence their research. They furthermore agree that if such a conflict develops during the course of thi</w:t>
      </w:r>
      <w:r w:rsidRPr="00780665">
        <w:t xml:space="preserve">s project they will promptly notify and disclose that conflict in writing to the EHA Principal Investigator and the EHA Chief </w:t>
      </w:r>
      <w:r w:rsidR="00DB58F3" w:rsidRPr="00C909B3">
        <w:t>F</w:t>
      </w:r>
      <w:r w:rsidRPr="00FE58CB">
        <w:t xml:space="preserve">inancial Officer and may be required to develop a plan of corrective action to resolve that matter. This requirement shall extend to all individuals with managerial oversight of this grant including their spouse and dependent children. </w:t>
      </w:r>
    </w:p>
    <w:p w14:paraId="08CAFF6A" w14:textId="77777777" w:rsidR="00BB5238" w:rsidRPr="00FE58CB" w:rsidRDefault="00BB5238" w:rsidP="00BB5238">
      <w:pPr>
        <w:pStyle w:val="ListParagraph"/>
        <w:tabs>
          <w:tab w:val="left" w:pos="6570"/>
        </w:tabs>
        <w:spacing w:before="120" w:after="120"/>
        <w:ind w:left="777"/>
        <w:jc w:val="both"/>
      </w:pPr>
    </w:p>
    <w:p w14:paraId="482784D3" w14:textId="650F8722" w:rsidR="00BB5238" w:rsidRPr="00780665" w:rsidRDefault="00BB5238" w:rsidP="00275987">
      <w:pPr>
        <w:pStyle w:val="ListParagraph"/>
        <w:numPr>
          <w:ilvl w:val="0"/>
          <w:numId w:val="3"/>
        </w:numPr>
        <w:tabs>
          <w:tab w:val="left" w:pos="6570"/>
        </w:tabs>
        <w:spacing w:before="120" w:after="120"/>
        <w:jc w:val="both"/>
      </w:pPr>
      <w:r w:rsidRPr="00FE58CB">
        <w:rPr>
          <w:b/>
        </w:rPr>
        <w:t>Federal Funding Accountability and Transparency Act</w:t>
      </w:r>
      <w:r w:rsidRPr="00FE58CB">
        <w:t xml:space="preserve">: </w:t>
      </w:r>
      <w:r w:rsidR="00345E86" w:rsidRPr="00FE58CB">
        <w:rPr>
          <w:b/>
        </w:rPr>
        <w:t xml:space="preserve">(for organizations) </w:t>
      </w:r>
      <w:r w:rsidRPr="00FE58CB">
        <w:t xml:space="preserve">The </w:t>
      </w:r>
      <w:r w:rsidR="00DB58F3" w:rsidRPr="00DB58F3">
        <w:t xml:space="preserve">subrecipient </w:t>
      </w:r>
      <w:r w:rsidRPr="00557631">
        <w:t xml:space="preserve">agrees to provide EcoHealth Alliance with all information required by the above law including, if required, executive compensation data for publication on applicable US government websites. The </w:t>
      </w:r>
      <w:r w:rsidR="00DB58F3" w:rsidRPr="00DB58F3">
        <w:t xml:space="preserve">subrecipient </w:t>
      </w:r>
      <w:r w:rsidRPr="00557631">
        <w:t>shall obtain a unique DUNS number from Dun &amp; Bradstreet and shall provide it to EcoHealth Alliance.</w:t>
      </w:r>
    </w:p>
    <w:p w14:paraId="2F1F62FA" w14:textId="4256067E" w:rsidR="00BB5238" w:rsidRPr="00DB58F3" w:rsidRDefault="00BB5238" w:rsidP="00275987">
      <w:pPr>
        <w:pStyle w:val="PlainText"/>
        <w:numPr>
          <w:ilvl w:val="0"/>
          <w:numId w:val="3"/>
        </w:numPr>
        <w:rPr>
          <w:rFonts w:ascii="Times New Roman" w:hAnsi="Times New Roman"/>
          <w:sz w:val="24"/>
          <w:szCs w:val="24"/>
        </w:rPr>
      </w:pPr>
      <w:r w:rsidRPr="00DB58F3">
        <w:rPr>
          <w:rFonts w:ascii="Times New Roman" w:hAnsi="Times New Roman"/>
          <w:b/>
          <w:sz w:val="24"/>
          <w:szCs w:val="24"/>
          <w:lang w:val="en-US"/>
        </w:rPr>
        <w:t xml:space="preserve">Non-Discrimination Policy: </w:t>
      </w:r>
      <w:r w:rsidRPr="00DB58F3">
        <w:rPr>
          <w:rFonts w:ascii="Times New Roman" w:hAnsi="Times New Roman"/>
          <w:sz w:val="24"/>
          <w:szCs w:val="24"/>
          <w:lang w:val="en-US"/>
        </w:rPr>
        <w:t>The</w:t>
      </w:r>
      <w:r w:rsidRPr="00DB58F3">
        <w:rPr>
          <w:rFonts w:ascii="Times New Roman" w:hAnsi="Times New Roman"/>
          <w:sz w:val="24"/>
          <w:szCs w:val="24"/>
        </w:rPr>
        <w:t xml:space="preserve"> </w:t>
      </w:r>
      <w:r w:rsidR="00DB58F3" w:rsidRPr="00DB58F3">
        <w:rPr>
          <w:rFonts w:ascii="Times New Roman" w:hAnsi="Times New Roman"/>
          <w:sz w:val="24"/>
          <w:szCs w:val="24"/>
        </w:rPr>
        <w:t xml:space="preserve">subrecipient </w:t>
      </w:r>
      <w:r w:rsidRPr="00DB58F3">
        <w:rPr>
          <w:rFonts w:ascii="Times New Roman" w:hAnsi="Times New Roman"/>
          <w:sz w:val="24"/>
          <w:szCs w:val="24"/>
        </w:rPr>
        <w:t>will follow a comprehensive, consistent</w:t>
      </w:r>
      <w:r w:rsidR="00345E86" w:rsidRPr="00DB58F3">
        <w:rPr>
          <w:rFonts w:ascii="Times New Roman" w:hAnsi="Times New Roman"/>
          <w:sz w:val="24"/>
          <w:szCs w:val="24"/>
        </w:rPr>
        <w:t xml:space="preserve">, and non-discriminatory policy </w:t>
      </w:r>
      <w:r w:rsidRPr="00DB58F3">
        <w:rPr>
          <w:rFonts w:ascii="Times New Roman" w:hAnsi="Times New Roman"/>
          <w:sz w:val="24"/>
          <w:szCs w:val="24"/>
        </w:rPr>
        <w:t>(</w:t>
      </w:r>
      <w:hyperlink r:id="rId11" w:history="1">
        <w:r w:rsidRPr="00DB58F3">
          <w:rPr>
            <w:rStyle w:val="Hyperlink"/>
            <w:rFonts w:ascii="Times New Roman" w:hAnsi="Times New Roman"/>
            <w:sz w:val="24"/>
            <w:szCs w:val="24"/>
          </w:rPr>
          <w:t>http://www.usaid.gov/about_usaid/disability</w:t>
        </w:r>
      </w:hyperlink>
      <w:r w:rsidRPr="00DB58F3">
        <w:rPr>
          <w:rFonts w:ascii="Times New Roman" w:hAnsi="Times New Roman"/>
          <w:sz w:val="24"/>
          <w:szCs w:val="24"/>
        </w:rPr>
        <w:t>) to the extent it can accomplish this goal within the scope of the program objectives.</w:t>
      </w:r>
    </w:p>
    <w:p w14:paraId="01B138D6" w14:textId="77777777" w:rsidR="00B319FF" w:rsidRPr="00557631" w:rsidRDefault="00B319FF" w:rsidP="00BB5238">
      <w:pPr>
        <w:tabs>
          <w:tab w:val="left" w:pos="6570"/>
        </w:tabs>
        <w:spacing w:before="120" w:after="120"/>
        <w:jc w:val="both"/>
      </w:pPr>
    </w:p>
    <w:p w14:paraId="71C6055D" w14:textId="06ADCCEE" w:rsidR="001B722E" w:rsidRPr="00FE58CB" w:rsidRDefault="00BB5238" w:rsidP="00BB5238">
      <w:pPr>
        <w:tabs>
          <w:tab w:val="left" w:pos="6570"/>
        </w:tabs>
        <w:spacing w:before="120" w:after="120"/>
        <w:jc w:val="both"/>
      </w:pPr>
      <w:r w:rsidRPr="00557631">
        <w:t xml:space="preserve">The </w:t>
      </w:r>
      <w:r w:rsidR="00DB58F3" w:rsidRPr="00DB58F3">
        <w:t xml:space="preserve">subrecipient </w:t>
      </w:r>
      <w:r w:rsidRPr="00557631">
        <w:t>acknowledges that EcoHealth Alliance is implementin</w:t>
      </w:r>
      <w:r w:rsidR="00B319FF" w:rsidRPr="00557631">
        <w:t>g, and over the course of this a</w:t>
      </w:r>
      <w:r w:rsidRPr="00780665">
        <w:t>greement will continue to implement, reasonable monitoring and oversight to assure the continuing truth of these representations and certifications</w:t>
      </w:r>
      <w:r w:rsidRPr="00C909B3">
        <w:t>.</w:t>
      </w:r>
    </w:p>
    <w:p w14:paraId="5CA6809A" w14:textId="6547C832" w:rsidR="001B722E" w:rsidRPr="00780665" w:rsidRDefault="001B722E" w:rsidP="00BB5238">
      <w:pPr>
        <w:suppressAutoHyphens/>
        <w:jc w:val="both"/>
      </w:pPr>
      <w:r w:rsidRPr="00FE58CB">
        <w:t xml:space="preserve">Notwithstanding any term to the contrary, EcoHealth Alliance may terminate this agreement immediately if it determines that the </w:t>
      </w:r>
      <w:r w:rsidR="00DB58F3" w:rsidRPr="00DB58F3">
        <w:t xml:space="preserve">subrecipient </w:t>
      </w:r>
      <w:r w:rsidRPr="00557631">
        <w:t xml:space="preserve">fails to comply with the conditions stated in this paragraph.    </w:t>
      </w:r>
    </w:p>
    <w:p w14:paraId="7AA08190" w14:textId="77777777" w:rsidR="001B722E" w:rsidRPr="00161990" w:rsidRDefault="001B722E" w:rsidP="001B722E">
      <w:pPr>
        <w:suppressAutoHyphens/>
        <w:jc w:val="both"/>
        <w:rPr>
          <w:rFonts w:cs="Tahoma"/>
        </w:rPr>
      </w:pPr>
    </w:p>
    <w:p w14:paraId="7A97678C" w14:textId="77777777" w:rsidR="001B722E" w:rsidRPr="00161990" w:rsidRDefault="001B722E" w:rsidP="00275987">
      <w:pPr>
        <w:numPr>
          <w:ilvl w:val="0"/>
          <w:numId w:val="2"/>
        </w:numPr>
        <w:jc w:val="center"/>
      </w:pPr>
      <w:r w:rsidRPr="00161990">
        <w:t>USE OF FUNDS</w:t>
      </w:r>
    </w:p>
    <w:p w14:paraId="1D6C57FA" w14:textId="77777777" w:rsidR="001B722E" w:rsidRPr="00161990" w:rsidRDefault="001B722E" w:rsidP="001B722E">
      <w:pPr>
        <w:jc w:val="both"/>
      </w:pPr>
    </w:p>
    <w:p w14:paraId="6077DDDF" w14:textId="542E50AD" w:rsidR="001B722E" w:rsidRPr="00161990" w:rsidRDefault="001B722E" w:rsidP="001B722E">
      <w:pPr>
        <w:jc w:val="both"/>
      </w:pPr>
      <w:r w:rsidRPr="00161990">
        <w:t xml:space="preserve">The </w:t>
      </w:r>
      <w:r w:rsidR="00DB58F3">
        <w:t>award</w:t>
      </w:r>
      <w:r w:rsidR="00756A7A" w:rsidRPr="00161990">
        <w:t xml:space="preserve"> </w:t>
      </w:r>
      <w:r w:rsidRPr="00161990">
        <w:t>monies, including any interest earned, may only be used for the purpose(s) stated in this agreement, as contained in the approved budget</w:t>
      </w:r>
      <w:r w:rsidR="00E236D9">
        <w:t xml:space="preserve"> in </w:t>
      </w:r>
      <w:r w:rsidR="00230952" w:rsidRPr="001A3AC6">
        <w:rPr>
          <w:b/>
        </w:rPr>
        <w:t>Attachment</w:t>
      </w:r>
      <w:r w:rsidR="00E236D9" w:rsidRPr="001A3AC6">
        <w:rPr>
          <w:b/>
        </w:rPr>
        <w:t xml:space="preserve"> </w:t>
      </w:r>
      <w:r w:rsidR="00345E86" w:rsidRPr="001A3AC6">
        <w:rPr>
          <w:b/>
        </w:rPr>
        <w:t>B</w:t>
      </w:r>
      <w:r w:rsidRPr="00161990">
        <w:t xml:space="preserve">, and in the scope of work defined in </w:t>
      </w:r>
      <w:r w:rsidR="00230952" w:rsidRPr="001A3AC6">
        <w:rPr>
          <w:b/>
        </w:rPr>
        <w:t>Attachment</w:t>
      </w:r>
      <w:r w:rsidR="00E236D9" w:rsidRPr="001A3AC6">
        <w:rPr>
          <w:b/>
        </w:rPr>
        <w:t xml:space="preserve"> </w:t>
      </w:r>
      <w:r w:rsidR="00345E86" w:rsidRPr="001A3AC6">
        <w:rPr>
          <w:b/>
        </w:rPr>
        <w:t>A</w:t>
      </w:r>
      <w:r w:rsidRPr="00161990">
        <w:t xml:space="preserve">. </w:t>
      </w:r>
    </w:p>
    <w:p w14:paraId="71879BDC" w14:textId="77777777" w:rsidR="001B722E" w:rsidRPr="00161990" w:rsidRDefault="001B722E" w:rsidP="001B722E">
      <w:pPr>
        <w:jc w:val="both"/>
      </w:pPr>
    </w:p>
    <w:p w14:paraId="7A733DAE" w14:textId="5438B11D" w:rsidR="001B722E" w:rsidRPr="00161990" w:rsidRDefault="001B722E" w:rsidP="00226929">
      <w:pPr>
        <w:jc w:val="both"/>
      </w:pPr>
      <w:r w:rsidRPr="00161990">
        <w:t xml:space="preserve">Funds may not be expended for any other purpose without the prior written approval of EcoHealth Alliance. Should there be a material change in the purpose, character, or method of operation of the </w:t>
      </w:r>
      <w:r w:rsidR="00387C1A">
        <w:t>agreement</w:t>
      </w:r>
      <w:r w:rsidRPr="00161990">
        <w:t xml:space="preserve">, the </w:t>
      </w:r>
      <w:r w:rsidR="00DB58F3">
        <w:t>subrecipient</w:t>
      </w:r>
      <w:r w:rsidR="00DB58F3" w:rsidRPr="00161990">
        <w:t xml:space="preserve"> </w:t>
      </w:r>
      <w:r w:rsidRPr="00161990">
        <w:t>agrees to give prompt and detailed writt</w:t>
      </w:r>
      <w:r w:rsidR="00387C1A">
        <w:t>en notice to EcoHealth Alliance</w:t>
      </w:r>
      <w:r w:rsidRPr="00161990">
        <w:t xml:space="preserve">. The </w:t>
      </w:r>
      <w:r w:rsidR="00DB58F3">
        <w:t>subaward</w:t>
      </w:r>
      <w:r w:rsidRPr="00161990">
        <w:t xml:space="preserve"> project shall be performed to EcoHealth Alliance’s satisfaction as determined by EcoHealth Alliance.</w:t>
      </w:r>
    </w:p>
    <w:p w14:paraId="321238AB" w14:textId="77777777" w:rsidR="001B722E" w:rsidRPr="00161990" w:rsidRDefault="001B722E" w:rsidP="00226929">
      <w:pPr>
        <w:jc w:val="both"/>
      </w:pPr>
    </w:p>
    <w:p w14:paraId="1C77F96D" w14:textId="1B8CB4CB" w:rsidR="001B722E" w:rsidRDefault="00DE543D" w:rsidP="00226929">
      <w:pPr>
        <w:jc w:val="both"/>
      </w:pPr>
      <w:r w:rsidRPr="00DE543D">
        <w:t xml:space="preserve">Where appropriate, the </w:t>
      </w:r>
      <w:r w:rsidR="00DB58F3">
        <w:t>subrecipient</w:t>
      </w:r>
      <w:r w:rsidR="00DB58F3" w:rsidRPr="00161990">
        <w:t xml:space="preserve"> </w:t>
      </w:r>
      <w:r w:rsidRPr="00DE543D">
        <w:t xml:space="preserve">agrees to conform to accepted care and use practices as laid out in the latest IACUC or IRB, if applicable, approved by EcoHealth Alliance, and filed with the appropriate regulatory authorities. The </w:t>
      </w:r>
      <w:r w:rsidR="00DB58F3">
        <w:t>subrecipient</w:t>
      </w:r>
      <w:r w:rsidR="00DB58F3" w:rsidRPr="00161990">
        <w:t xml:space="preserve"> </w:t>
      </w:r>
      <w:r w:rsidRPr="00DE543D">
        <w:t>also agrees to follow all USAID requirements regarding scientific conduct. (</w:t>
      </w:r>
      <w:hyperlink r:id="rId12" w:history="1">
        <w:r w:rsidRPr="002D3685">
          <w:rPr>
            <w:rStyle w:val="Hyperlink"/>
          </w:rPr>
          <w:t>http://www.usaid.gov/sites/default/files/documents/15396/integrity.pdf</w:t>
        </w:r>
      </w:hyperlink>
      <w:r w:rsidRPr="00DE543D">
        <w:t>)</w:t>
      </w:r>
    </w:p>
    <w:p w14:paraId="763CC3C4" w14:textId="77777777" w:rsidR="00DE543D" w:rsidRPr="00161990" w:rsidRDefault="00DE543D" w:rsidP="00226929">
      <w:pPr>
        <w:jc w:val="both"/>
      </w:pPr>
    </w:p>
    <w:p w14:paraId="41A894A1" w14:textId="77777777" w:rsidR="001B722E" w:rsidRDefault="001B722E" w:rsidP="00275987">
      <w:pPr>
        <w:numPr>
          <w:ilvl w:val="0"/>
          <w:numId w:val="2"/>
        </w:numPr>
        <w:jc w:val="center"/>
      </w:pPr>
      <w:r w:rsidRPr="00161990">
        <w:t>NATURE OF RELATIONSHIP</w:t>
      </w:r>
    </w:p>
    <w:p w14:paraId="746E9779" w14:textId="77777777" w:rsidR="00226929" w:rsidRDefault="00226929" w:rsidP="00226929">
      <w:pPr>
        <w:ind w:left="1080"/>
      </w:pPr>
    </w:p>
    <w:p w14:paraId="502E0C97" w14:textId="3B916722" w:rsidR="00226929" w:rsidRPr="00161990" w:rsidRDefault="00226929" w:rsidP="00226929">
      <w:pPr>
        <w:pStyle w:val="BodyText"/>
        <w:jc w:val="both"/>
        <w:rPr>
          <w:szCs w:val="24"/>
        </w:rPr>
      </w:pPr>
      <w:r w:rsidRPr="00161990">
        <w:rPr>
          <w:szCs w:val="24"/>
        </w:rPr>
        <w:lastRenderedPageBreak/>
        <w:t xml:space="preserve">The parties hereto intend by this agreement solely to specify the terms for the </w:t>
      </w:r>
      <w:r w:rsidR="00DB58F3">
        <w:t>subrecipient</w:t>
      </w:r>
      <w:r w:rsidRPr="00161990">
        <w:rPr>
          <w:szCs w:val="24"/>
        </w:rPr>
        <w:t xml:space="preserve">'s use of EcoHealth Alliance </w:t>
      </w:r>
      <w:r w:rsidR="00DB58F3">
        <w:rPr>
          <w:szCs w:val="24"/>
        </w:rPr>
        <w:t>subaward</w:t>
      </w:r>
      <w:r w:rsidRPr="00161990">
        <w:rPr>
          <w:szCs w:val="24"/>
        </w:rPr>
        <w:t xml:space="preserve"> funds. Nothing in this agreement shall be construed as creating or constituting the relationship of employer and employee between EcoHealth Alliance and the </w:t>
      </w:r>
      <w:r w:rsidR="00DB58F3">
        <w:t>subrecipient</w:t>
      </w:r>
      <w:r w:rsidRPr="00161990">
        <w:rPr>
          <w:szCs w:val="24"/>
        </w:rPr>
        <w:t xml:space="preserve">or the continuation of funding from EcoHealth Alliance. During the course of completing the </w:t>
      </w:r>
      <w:r w:rsidR="00DB58F3">
        <w:rPr>
          <w:szCs w:val="24"/>
        </w:rPr>
        <w:t>subaward</w:t>
      </w:r>
      <w:r w:rsidRPr="00161990">
        <w:rPr>
          <w:szCs w:val="24"/>
        </w:rPr>
        <w:t xml:space="preserve"> project work, the </w:t>
      </w:r>
      <w:r w:rsidR="00DB58F3">
        <w:t>subrecipient</w:t>
      </w:r>
      <w:r w:rsidR="00DB58F3" w:rsidRPr="00161990">
        <w:t xml:space="preserve"> </w:t>
      </w:r>
      <w:r w:rsidRPr="00161990">
        <w:rPr>
          <w:szCs w:val="24"/>
        </w:rPr>
        <w:t>remains a distinct and separate legal entity from that of EcoHealth Alliance.</w:t>
      </w:r>
    </w:p>
    <w:p w14:paraId="11A5EFCC" w14:textId="77777777" w:rsidR="00226929" w:rsidRDefault="00226929" w:rsidP="00226929">
      <w:pPr>
        <w:pStyle w:val="BodyText"/>
        <w:jc w:val="both"/>
        <w:rPr>
          <w:szCs w:val="24"/>
        </w:rPr>
      </w:pPr>
    </w:p>
    <w:p w14:paraId="25ED3103" w14:textId="185CA4C9" w:rsidR="00226929" w:rsidRPr="00226929" w:rsidRDefault="00226929" w:rsidP="00226929">
      <w:pPr>
        <w:pStyle w:val="ListParagraph"/>
        <w:ind w:left="0"/>
        <w:jc w:val="both"/>
        <w:rPr>
          <w:lang w:val="x-none" w:eastAsia="x-none"/>
        </w:rPr>
      </w:pPr>
      <w:r w:rsidRPr="00226929">
        <w:rPr>
          <w:lang w:val="x-none" w:eastAsia="x-none"/>
        </w:rPr>
        <w:t xml:space="preserve">The </w:t>
      </w:r>
      <w:r w:rsidR="00DB58F3">
        <w:t>subrecipient</w:t>
      </w:r>
      <w:r w:rsidR="00DB58F3" w:rsidRPr="00161990">
        <w:t xml:space="preserve"> </w:t>
      </w:r>
      <w:r w:rsidRPr="00226929">
        <w:rPr>
          <w:lang w:val="x-none" w:eastAsia="x-none"/>
        </w:rPr>
        <w:t xml:space="preserve">agrees to conform to the laws and regulations of the location in which they operate </w:t>
      </w:r>
      <w:r w:rsidR="001267B7">
        <w:rPr>
          <w:lang w:val="x-none" w:eastAsia="x-none"/>
        </w:rPr>
        <w:t xml:space="preserve">and obtain all required permits, </w:t>
      </w:r>
      <w:r w:rsidRPr="00226929">
        <w:rPr>
          <w:lang w:val="x-none" w:eastAsia="x-none"/>
        </w:rPr>
        <w:t>agreements and insurance required by local authorities. They also agree to pay all fees and taxes levied on this project by applicable political authorities or designated subdivisions.</w:t>
      </w:r>
    </w:p>
    <w:p w14:paraId="7B673656" w14:textId="77777777" w:rsidR="001B722E" w:rsidRPr="00161990" w:rsidRDefault="001B722E" w:rsidP="001B722E"/>
    <w:p w14:paraId="419C6DBD" w14:textId="77777777" w:rsidR="001B722E" w:rsidRDefault="001B722E" w:rsidP="00275987">
      <w:pPr>
        <w:numPr>
          <w:ilvl w:val="0"/>
          <w:numId w:val="2"/>
        </w:numPr>
        <w:jc w:val="center"/>
      </w:pPr>
      <w:r w:rsidRPr="00161990">
        <w:t>PHOTOGRAPHS AND VIDEO</w:t>
      </w:r>
    </w:p>
    <w:p w14:paraId="05E8AE99" w14:textId="77777777" w:rsidR="00166E72" w:rsidRPr="00161990" w:rsidRDefault="00166E72" w:rsidP="00166E72">
      <w:pPr>
        <w:ind w:left="1080"/>
      </w:pPr>
    </w:p>
    <w:p w14:paraId="292AC61A" w14:textId="6232F842" w:rsidR="001B722E" w:rsidRPr="00161990" w:rsidRDefault="001B722E" w:rsidP="001B722E">
      <w:pPr>
        <w:jc w:val="both"/>
      </w:pPr>
      <w:r w:rsidRPr="00161990">
        <w:t xml:space="preserve">EcoHealth Alliance retains the rights to all recorded media (photos, video, audio) recorded by the </w:t>
      </w:r>
      <w:r w:rsidR="00DB58F3">
        <w:t>subrecipient</w:t>
      </w:r>
      <w:r w:rsidR="00DB58F3" w:rsidRPr="00161990">
        <w:t xml:space="preserve"> </w:t>
      </w:r>
      <w:r w:rsidRPr="00161990">
        <w:t xml:space="preserve">as related to this project. </w:t>
      </w:r>
    </w:p>
    <w:p w14:paraId="68FE9023" w14:textId="77777777" w:rsidR="001B722E" w:rsidRPr="00161990" w:rsidRDefault="001B722E" w:rsidP="001B722E"/>
    <w:p w14:paraId="08EC6D81" w14:textId="77777777" w:rsidR="001B722E" w:rsidRPr="00161990" w:rsidRDefault="001B722E" w:rsidP="00275987">
      <w:pPr>
        <w:numPr>
          <w:ilvl w:val="0"/>
          <w:numId w:val="2"/>
        </w:numPr>
        <w:jc w:val="center"/>
      </w:pPr>
      <w:r w:rsidRPr="00161990">
        <w:t>PUBLICATION REVIEW AND APPROVAL</w:t>
      </w:r>
    </w:p>
    <w:p w14:paraId="5838E362" w14:textId="77777777" w:rsidR="00CD64E3" w:rsidRDefault="00CD64E3" w:rsidP="00CD64E3">
      <w:pPr>
        <w:pStyle w:val="BodyText"/>
        <w:spacing w:line="249" w:lineRule="auto"/>
        <w:ind w:right="397"/>
      </w:pPr>
    </w:p>
    <w:p w14:paraId="25924303" w14:textId="3BFD983D" w:rsidR="00CD64E3" w:rsidRDefault="00CD64E3" w:rsidP="00CD64E3">
      <w:pPr>
        <w:pStyle w:val="BodyText"/>
        <w:spacing w:line="249" w:lineRule="auto"/>
        <w:ind w:right="397"/>
      </w:pPr>
      <w:r>
        <w:t>At</w:t>
      </w:r>
      <w:r>
        <w:rPr>
          <w:spacing w:val="9"/>
        </w:rPr>
        <w:t xml:space="preserve"> </w:t>
      </w:r>
      <w:r>
        <w:t>least</w:t>
      </w:r>
      <w:r>
        <w:rPr>
          <w:spacing w:val="10"/>
        </w:rPr>
        <w:t xml:space="preserve"> </w:t>
      </w:r>
      <w:r>
        <w:t>30 days</w:t>
      </w:r>
      <w:r>
        <w:rPr>
          <w:spacing w:val="-2"/>
        </w:rPr>
        <w:t xml:space="preserve"> </w:t>
      </w:r>
      <w:r>
        <w:t>prior</w:t>
      </w:r>
      <w:r>
        <w:rPr>
          <w:spacing w:val="17"/>
        </w:rPr>
        <w:t xml:space="preserve"> </w:t>
      </w:r>
      <w:r>
        <w:t>to</w:t>
      </w:r>
      <w:r>
        <w:rPr>
          <w:spacing w:val="7"/>
        </w:rPr>
        <w:t xml:space="preserve"> </w:t>
      </w:r>
      <w:r>
        <w:t>the</w:t>
      </w:r>
      <w:r>
        <w:rPr>
          <w:spacing w:val="5"/>
        </w:rPr>
        <w:t xml:space="preserve"> </w:t>
      </w:r>
      <w:r>
        <w:t>publication</w:t>
      </w:r>
      <w:r>
        <w:rPr>
          <w:spacing w:val="32"/>
        </w:rPr>
        <w:t xml:space="preserve"> </w:t>
      </w:r>
      <w:r>
        <w:t>of</w:t>
      </w:r>
      <w:r>
        <w:rPr>
          <w:spacing w:val="-1"/>
        </w:rPr>
        <w:t xml:space="preserve"> </w:t>
      </w:r>
      <w:r>
        <w:t>any</w:t>
      </w:r>
      <w:r>
        <w:rPr>
          <w:spacing w:val="2"/>
        </w:rPr>
        <w:t xml:space="preserve"> </w:t>
      </w:r>
      <w:r>
        <w:t>written</w:t>
      </w:r>
      <w:r>
        <w:rPr>
          <w:spacing w:val="19"/>
        </w:rPr>
        <w:t xml:space="preserve"> </w:t>
      </w:r>
      <w:r>
        <w:t>work</w:t>
      </w:r>
      <w:r w:rsidR="001A3AC6">
        <w:t xml:space="preserve"> – digital or print –</w:t>
      </w:r>
      <w:r>
        <w:rPr>
          <w:spacing w:val="10"/>
        </w:rPr>
        <w:t xml:space="preserve"> </w:t>
      </w:r>
      <w:r>
        <w:t>made</w:t>
      </w:r>
      <w:r>
        <w:rPr>
          <w:spacing w:val="5"/>
        </w:rPr>
        <w:t xml:space="preserve"> </w:t>
      </w:r>
      <w:r>
        <w:t>possible</w:t>
      </w:r>
      <w:r>
        <w:rPr>
          <w:spacing w:val="16"/>
        </w:rPr>
        <w:t xml:space="preserve"> </w:t>
      </w:r>
      <w:r>
        <w:t>by</w:t>
      </w:r>
      <w:r>
        <w:rPr>
          <w:spacing w:val="17"/>
        </w:rPr>
        <w:t xml:space="preserve"> </w:t>
      </w:r>
      <w:r>
        <w:t>this</w:t>
      </w:r>
      <w:r>
        <w:rPr>
          <w:spacing w:val="9"/>
        </w:rPr>
        <w:t xml:space="preserve"> </w:t>
      </w:r>
      <w:r>
        <w:t>EcoHealth Alliance</w:t>
      </w:r>
      <w:r>
        <w:rPr>
          <w:spacing w:val="19"/>
        </w:rPr>
        <w:t xml:space="preserve"> </w:t>
      </w:r>
      <w:r w:rsidR="00DB58F3">
        <w:t>subaward</w:t>
      </w:r>
      <w:r>
        <w:rPr>
          <w:spacing w:val="18"/>
        </w:rPr>
        <w:t xml:space="preserve"> </w:t>
      </w:r>
      <w:r>
        <w:t>or</w:t>
      </w:r>
      <w:r>
        <w:rPr>
          <w:spacing w:val="4"/>
        </w:rPr>
        <w:t xml:space="preserve"> </w:t>
      </w:r>
      <w:r>
        <w:t>involving</w:t>
      </w:r>
      <w:r>
        <w:rPr>
          <w:spacing w:val="23"/>
        </w:rPr>
        <w:t xml:space="preserve"> </w:t>
      </w:r>
      <w:r>
        <w:t>data</w:t>
      </w:r>
      <w:r>
        <w:rPr>
          <w:spacing w:val="5"/>
        </w:rPr>
        <w:t xml:space="preserve"> </w:t>
      </w:r>
      <w:r>
        <w:t>or</w:t>
      </w:r>
      <w:r>
        <w:rPr>
          <w:spacing w:val="4"/>
        </w:rPr>
        <w:t xml:space="preserve"> </w:t>
      </w:r>
      <w:r>
        <w:t>info</w:t>
      </w:r>
      <w:r w:rsidR="00140771">
        <w:rPr>
          <w:spacing w:val="-34"/>
        </w:rPr>
        <w:t>r</w:t>
      </w:r>
      <w:r>
        <w:t>mation</w:t>
      </w:r>
      <w:r>
        <w:rPr>
          <w:spacing w:val="15"/>
        </w:rPr>
        <w:t xml:space="preserve"> </w:t>
      </w:r>
      <w:r>
        <w:t>gained</w:t>
      </w:r>
      <w:r>
        <w:rPr>
          <w:spacing w:val="15"/>
        </w:rPr>
        <w:t xml:space="preserve"> </w:t>
      </w:r>
      <w:r>
        <w:t>in</w:t>
      </w:r>
      <w:r>
        <w:rPr>
          <w:spacing w:val="3"/>
        </w:rPr>
        <w:t xml:space="preserve"> </w:t>
      </w:r>
      <w:r>
        <w:t>whole</w:t>
      </w:r>
      <w:r>
        <w:rPr>
          <w:spacing w:val="17"/>
        </w:rPr>
        <w:t xml:space="preserve"> </w:t>
      </w:r>
      <w:r>
        <w:t>or</w:t>
      </w:r>
      <w:r>
        <w:rPr>
          <w:spacing w:val="3"/>
        </w:rPr>
        <w:t xml:space="preserve"> </w:t>
      </w:r>
      <w:r>
        <w:t>in</w:t>
      </w:r>
      <w:r>
        <w:rPr>
          <w:spacing w:val="-4"/>
        </w:rPr>
        <w:t xml:space="preserve"> </w:t>
      </w:r>
      <w:r>
        <w:t>part</w:t>
      </w:r>
      <w:r>
        <w:rPr>
          <w:spacing w:val="24"/>
        </w:rPr>
        <w:t xml:space="preserve"> </w:t>
      </w:r>
      <w:r>
        <w:t>from</w:t>
      </w:r>
      <w:r>
        <w:rPr>
          <w:spacing w:val="6"/>
        </w:rPr>
        <w:t xml:space="preserve"> </w:t>
      </w:r>
      <w:r>
        <w:t>research</w:t>
      </w:r>
      <w:r>
        <w:rPr>
          <w:spacing w:val="26"/>
        </w:rPr>
        <w:t xml:space="preserve"> </w:t>
      </w:r>
      <w:r>
        <w:t>or</w:t>
      </w:r>
      <w:r>
        <w:rPr>
          <w:w w:val="102"/>
        </w:rPr>
        <w:t xml:space="preserve"> </w:t>
      </w:r>
      <w:r>
        <w:t>activity</w:t>
      </w:r>
      <w:r>
        <w:rPr>
          <w:spacing w:val="19"/>
        </w:rPr>
        <w:t xml:space="preserve"> </w:t>
      </w:r>
      <w:r>
        <w:t>conducted</w:t>
      </w:r>
      <w:r>
        <w:rPr>
          <w:spacing w:val="10"/>
        </w:rPr>
        <w:t xml:space="preserve"> </w:t>
      </w:r>
      <w:r>
        <w:t>under</w:t>
      </w:r>
      <w:r>
        <w:rPr>
          <w:spacing w:val="21"/>
        </w:rPr>
        <w:t xml:space="preserve"> </w:t>
      </w:r>
      <w:r>
        <w:t>this</w:t>
      </w:r>
      <w:r>
        <w:rPr>
          <w:spacing w:val="12"/>
        </w:rPr>
        <w:t xml:space="preserve"> </w:t>
      </w:r>
      <w:r w:rsidR="00DB58F3">
        <w:t>subaward</w:t>
      </w:r>
      <w:r>
        <w:t>,</w:t>
      </w:r>
      <w:r>
        <w:rPr>
          <w:spacing w:val="21"/>
        </w:rPr>
        <w:t xml:space="preserve"> </w:t>
      </w:r>
      <w:r>
        <w:t>a</w:t>
      </w:r>
      <w:r>
        <w:rPr>
          <w:spacing w:val="9"/>
        </w:rPr>
        <w:t xml:space="preserve"> </w:t>
      </w:r>
      <w:r>
        <w:t>copy</w:t>
      </w:r>
      <w:r>
        <w:rPr>
          <w:spacing w:val="5"/>
        </w:rPr>
        <w:t xml:space="preserve"> </w:t>
      </w:r>
      <w:r>
        <w:t>of</w:t>
      </w:r>
      <w:r>
        <w:rPr>
          <w:spacing w:val="7"/>
        </w:rPr>
        <w:t xml:space="preserve"> </w:t>
      </w:r>
      <w:r>
        <w:t>such</w:t>
      </w:r>
      <w:r>
        <w:rPr>
          <w:spacing w:val="2"/>
        </w:rPr>
        <w:t xml:space="preserve"> </w:t>
      </w:r>
      <w:r>
        <w:t>work</w:t>
      </w:r>
      <w:r>
        <w:rPr>
          <w:spacing w:val="8"/>
        </w:rPr>
        <w:t xml:space="preserve"> </w:t>
      </w:r>
      <w:r>
        <w:t>must</w:t>
      </w:r>
      <w:r>
        <w:rPr>
          <w:spacing w:val="8"/>
        </w:rPr>
        <w:t xml:space="preserve"> </w:t>
      </w:r>
      <w:r>
        <w:t>be</w:t>
      </w:r>
      <w:r>
        <w:rPr>
          <w:spacing w:val="13"/>
        </w:rPr>
        <w:t xml:space="preserve"> </w:t>
      </w:r>
      <w:r>
        <w:t>sent</w:t>
      </w:r>
      <w:r>
        <w:rPr>
          <w:spacing w:val="5"/>
        </w:rPr>
        <w:t xml:space="preserve"> </w:t>
      </w:r>
      <w:r>
        <w:t>to</w:t>
      </w:r>
      <w:r>
        <w:rPr>
          <w:spacing w:val="9"/>
        </w:rPr>
        <w:t xml:space="preserve"> </w:t>
      </w:r>
      <w:r>
        <w:t>EcoHealth Alliance</w:t>
      </w:r>
      <w:r>
        <w:rPr>
          <w:spacing w:val="25"/>
        </w:rPr>
        <w:t xml:space="preserve"> </w:t>
      </w:r>
      <w:r>
        <w:t>for</w:t>
      </w:r>
      <w:r>
        <w:rPr>
          <w:spacing w:val="-3"/>
        </w:rPr>
        <w:t xml:space="preserve"> </w:t>
      </w:r>
      <w:r>
        <w:t>prepublication</w:t>
      </w:r>
      <w:r>
        <w:rPr>
          <w:spacing w:val="21"/>
        </w:rPr>
        <w:t xml:space="preserve"> </w:t>
      </w:r>
      <w:r>
        <w:t>review</w:t>
      </w:r>
      <w:r>
        <w:rPr>
          <w:spacing w:val="17"/>
        </w:rPr>
        <w:t xml:space="preserve"> </w:t>
      </w:r>
      <w:r>
        <w:t>and</w:t>
      </w:r>
      <w:r>
        <w:rPr>
          <w:spacing w:val="6"/>
        </w:rPr>
        <w:t xml:space="preserve"> </w:t>
      </w:r>
      <w:r>
        <w:t>recommendations</w:t>
      </w:r>
      <w:r>
        <w:rPr>
          <w:spacing w:val="48"/>
        </w:rPr>
        <w:t xml:space="preserve"> </w:t>
      </w:r>
      <w:r>
        <w:t>for</w:t>
      </w:r>
      <w:r>
        <w:rPr>
          <w:spacing w:val="4"/>
        </w:rPr>
        <w:t xml:space="preserve"> </w:t>
      </w:r>
      <w:r>
        <w:t>revision</w:t>
      </w:r>
      <w:r>
        <w:rPr>
          <w:spacing w:val="21"/>
        </w:rPr>
        <w:t xml:space="preserve"> </w:t>
      </w:r>
      <w:r>
        <w:t>by</w:t>
      </w:r>
      <w:r>
        <w:rPr>
          <w:spacing w:val="9"/>
        </w:rPr>
        <w:t xml:space="preserve"> </w:t>
      </w:r>
      <w:r>
        <w:t>EcoHealth</w:t>
      </w:r>
      <w:r>
        <w:rPr>
          <w:spacing w:val="18"/>
        </w:rPr>
        <w:t xml:space="preserve"> </w:t>
      </w:r>
      <w:r>
        <w:t>Alliance.</w:t>
      </w:r>
      <w:r>
        <w:rPr>
          <w:w w:val="101"/>
        </w:rPr>
        <w:t xml:space="preserve"> </w:t>
      </w:r>
      <w:r>
        <w:t>All</w:t>
      </w:r>
      <w:r>
        <w:rPr>
          <w:spacing w:val="8"/>
        </w:rPr>
        <w:t xml:space="preserve"> </w:t>
      </w:r>
      <w:r>
        <w:t>work</w:t>
      </w:r>
      <w:r>
        <w:rPr>
          <w:spacing w:val="9"/>
        </w:rPr>
        <w:t xml:space="preserve"> </w:t>
      </w:r>
      <w:r>
        <w:t>generated</w:t>
      </w:r>
      <w:r>
        <w:rPr>
          <w:spacing w:val="18"/>
        </w:rPr>
        <w:t xml:space="preserve"> </w:t>
      </w:r>
      <w:r>
        <w:t>under</w:t>
      </w:r>
      <w:r>
        <w:rPr>
          <w:spacing w:val="15"/>
        </w:rPr>
        <w:t xml:space="preserve"> </w:t>
      </w:r>
      <w:r>
        <w:t>this</w:t>
      </w:r>
      <w:r>
        <w:rPr>
          <w:spacing w:val="19"/>
        </w:rPr>
        <w:t xml:space="preserve"> </w:t>
      </w:r>
      <w:r>
        <w:t>agreement</w:t>
      </w:r>
      <w:r>
        <w:rPr>
          <w:spacing w:val="15"/>
        </w:rPr>
        <w:t xml:space="preserve"> </w:t>
      </w:r>
      <w:r>
        <w:t>must</w:t>
      </w:r>
      <w:r>
        <w:rPr>
          <w:spacing w:val="10"/>
        </w:rPr>
        <w:t xml:space="preserve"> </w:t>
      </w:r>
      <w:r>
        <w:t>recognize</w:t>
      </w:r>
      <w:r>
        <w:rPr>
          <w:spacing w:val="18"/>
        </w:rPr>
        <w:t xml:space="preserve"> </w:t>
      </w:r>
      <w:r>
        <w:t>EcoHealth</w:t>
      </w:r>
      <w:r>
        <w:rPr>
          <w:spacing w:val="18"/>
        </w:rPr>
        <w:t xml:space="preserve"> </w:t>
      </w:r>
      <w:r>
        <w:t>Alliance</w:t>
      </w:r>
      <w:r>
        <w:rPr>
          <w:spacing w:val="22"/>
        </w:rPr>
        <w:t xml:space="preserve"> </w:t>
      </w:r>
      <w:r>
        <w:t>in</w:t>
      </w:r>
      <w:r>
        <w:rPr>
          <w:spacing w:val="-3"/>
        </w:rPr>
        <w:t xml:space="preserve"> </w:t>
      </w:r>
      <w:r>
        <w:t>the</w:t>
      </w:r>
      <w:r>
        <w:rPr>
          <w:w w:val="102"/>
        </w:rPr>
        <w:t xml:space="preserve"> </w:t>
      </w:r>
      <w:r>
        <w:t>acknowledgements.</w:t>
      </w:r>
    </w:p>
    <w:p w14:paraId="16BCC727" w14:textId="77777777" w:rsidR="001B722E" w:rsidRPr="00161990" w:rsidRDefault="001B722E" w:rsidP="001B722E"/>
    <w:p w14:paraId="6330E3D4" w14:textId="168C8DFB" w:rsidR="001B722E" w:rsidRPr="00161990" w:rsidRDefault="001B722E" w:rsidP="00275987">
      <w:pPr>
        <w:numPr>
          <w:ilvl w:val="0"/>
          <w:numId w:val="2"/>
        </w:numPr>
        <w:jc w:val="center"/>
      </w:pPr>
      <w:r w:rsidRPr="00161990">
        <w:t xml:space="preserve">EVALUATION OF THE </w:t>
      </w:r>
      <w:r w:rsidR="00293104">
        <w:t>AGREEMENT</w:t>
      </w:r>
    </w:p>
    <w:p w14:paraId="65A132DA" w14:textId="77777777" w:rsidR="001B722E" w:rsidRPr="00161990" w:rsidRDefault="001B722E" w:rsidP="001B722E"/>
    <w:p w14:paraId="7428B22E" w14:textId="6CB2142E" w:rsidR="001B722E" w:rsidRDefault="001B722E" w:rsidP="001B722E">
      <w:pPr>
        <w:jc w:val="both"/>
      </w:pPr>
      <w:r w:rsidRPr="00161990">
        <w:t xml:space="preserve">At its own expense, EcoHealth Alliance may monitor and conduct an evaluation of operations under this </w:t>
      </w:r>
      <w:r w:rsidR="00DB58F3">
        <w:t>subaward</w:t>
      </w:r>
      <w:r w:rsidR="00166E72">
        <w:t xml:space="preserve"> agreement</w:t>
      </w:r>
      <w:r w:rsidRPr="00161990">
        <w:t xml:space="preserve">. Evaluation may include visits to the </w:t>
      </w:r>
      <w:r w:rsidR="00DB58F3">
        <w:t xml:space="preserve">subrecipient </w:t>
      </w:r>
      <w:r w:rsidRPr="00161990">
        <w:t xml:space="preserve">by representatives of EcoHealth Alliance in order to observe and discuss the funded project. </w:t>
      </w:r>
    </w:p>
    <w:p w14:paraId="773753AB" w14:textId="77777777" w:rsidR="00D74196" w:rsidRPr="00161990" w:rsidRDefault="00D74196" w:rsidP="001B722E">
      <w:pPr>
        <w:jc w:val="both"/>
      </w:pPr>
    </w:p>
    <w:p w14:paraId="6F43FF58" w14:textId="2F7368A4" w:rsidR="001B722E" w:rsidRPr="00161990" w:rsidRDefault="001B722E" w:rsidP="00275987">
      <w:pPr>
        <w:numPr>
          <w:ilvl w:val="0"/>
          <w:numId w:val="2"/>
        </w:numPr>
        <w:jc w:val="center"/>
      </w:pPr>
      <w:r w:rsidRPr="00161990">
        <w:t>DISBURSEMENT OF FUNDS</w:t>
      </w:r>
    </w:p>
    <w:p w14:paraId="1EA7D74B" w14:textId="77777777" w:rsidR="001B722E" w:rsidRPr="00161990" w:rsidRDefault="001B722E" w:rsidP="001B722E"/>
    <w:p w14:paraId="27FB29B2" w14:textId="72C9EB72" w:rsidR="001B722E" w:rsidRPr="00161990" w:rsidRDefault="001B722E" w:rsidP="001B722E">
      <w:r w:rsidRPr="00161990">
        <w:t xml:space="preserve">Unless otherwise stated below, </w:t>
      </w:r>
      <w:r w:rsidR="00DB58F3">
        <w:t>award</w:t>
      </w:r>
      <w:r w:rsidRPr="00161990">
        <w:t xml:space="preserve"> funds shall be disbursed by EcoHealth Alliance based on the following criteria:</w:t>
      </w:r>
    </w:p>
    <w:p w14:paraId="697B5625" w14:textId="77777777" w:rsidR="001B722E" w:rsidRPr="00161990" w:rsidRDefault="001B722E" w:rsidP="001B722E"/>
    <w:p w14:paraId="3BA4CA65" w14:textId="24887D9B" w:rsidR="001B722E" w:rsidRPr="00161990" w:rsidRDefault="001B722E" w:rsidP="004A4691">
      <w:pPr>
        <w:ind w:left="720"/>
      </w:pPr>
      <w:r w:rsidRPr="00161990">
        <w:t xml:space="preserve">1. The </w:t>
      </w:r>
      <w:r w:rsidR="00DB58F3">
        <w:t>subrecipient</w:t>
      </w:r>
      <w:r w:rsidR="00DB58F3" w:rsidRPr="00161990">
        <w:t xml:space="preserve"> </w:t>
      </w:r>
      <w:r w:rsidRPr="00161990">
        <w:t xml:space="preserve">shall submit a valid invoice to EcoHealth Alliance indicating the services performed, as well as the time period covered by the invoice. The </w:t>
      </w:r>
      <w:r w:rsidR="00DB58F3">
        <w:t>subrecipient</w:t>
      </w:r>
      <w:r w:rsidRPr="00161990">
        <w:t xml:space="preserve"> should attach all supporting documentation needed to substantiate any out-of-pocket expenses. </w:t>
      </w:r>
    </w:p>
    <w:p w14:paraId="3BF54F52" w14:textId="77777777" w:rsidR="001B722E" w:rsidRPr="00161990" w:rsidRDefault="001B722E" w:rsidP="001B722E"/>
    <w:p w14:paraId="4CF0D355" w14:textId="60AA6145" w:rsidR="001B722E" w:rsidRPr="00161990" w:rsidRDefault="001B722E" w:rsidP="004A4691">
      <w:pPr>
        <w:ind w:left="720"/>
      </w:pPr>
      <w:r w:rsidRPr="00161990">
        <w:t>2. The</w:t>
      </w:r>
      <w:r w:rsidR="00756A7A" w:rsidRPr="00161990">
        <w:t xml:space="preserve"> </w:t>
      </w:r>
      <w:r w:rsidR="00DB58F3">
        <w:t>subrecipient</w:t>
      </w:r>
      <w:r w:rsidR="00DB58F3" w:rsidRPr="00161990">
        <w:t xml:space="preserve"> </w:t>
      </w:r>
      <w:r w:rsidR="00756A7A" w:rsidRPr="00161990">
        <w:t>must sign the</w:t>
      </w:r>
      <w:r w:rsidRPr="00161990">
        <w:t xml:space="preserve"> invoice as certification that the services rendered and all expenses</w:t>
      </w:r>
      <w:r w:rsidR="00756A7A" w:rsidRPr="00161990">
        <w:t xml:space="preserve"> incurred</w:t>
      </w:r>
      <w:r w:rsidRPr="00161990">
        <w:t xml:space="preserve"> have been pursuant to the scope of service contained in this </w:t>
      </w:r>
      <w:r w:rsidR="00942E4E">
        <w:t>agreement</w:t>
      </w:r>
      <w:r w:rsidRPr="00161990">
        <w:t>.</w:t>
      </w:r>
    </w:p>
    <w:p w14:paraId="4DE835DA" w14:textId="77777777" w:rsidR="001B722E" w:rsidRPr="00161990" w:rsidRDefault="001B722E" w:rsidP="001B722E"/>
    <w:p w14:paraId="6066BB18" w14:textId="5D726A53" w:rsidR="001B722E" w:rsidRPr="00161990" w:rsidRDefault="001B722E" w:rsidP="004A4691">
      <w:pPr>
        <w:ind w:left="720"/>
      </w:pPr>
      <w:r w:rsidRPr="00161990">
        <w:t xml:space="preserve">3. EcoHealth Alliance will invoice the funding source for the value of the invoice and remit the funds to the </w:t>
      </w:r>
      <w:r w:rsidR="00DB58F3">
        <w:t>subrecipient</w:t>
      </w:r>
      <w:r w:rsidR="00DB58F3" w:rsidRPr="00161990">
        <w:t xml:space="preserve"> </w:t>
      </w:r>
      <w:r w:rsidRPr="00161990">
        <w:t xml:space="preserve">in a timely manner. </w:t>
      </w:r>
    </w:p>
    <w:p w14:paraId="60246BD2" w14:textId="77777777" w:rsidR="001B722E" w:rsidRPr="00161990" w:rsidRDefault="001B722E" w:rsidP="001B722E"/>
    <w:p w14:paraId="70494AE7" w14:textId="03628CEE" w:rsidR="001B722E" w:rsidRPr="00161990" w:rsidRDefault="001B722E" w:rsidP="004A4691">
      <w:pPr>
        <w:ind w:left="720"/>
      </w:pPr>
      <w:r w:rsidRPr="00161990">
        <w:lastRenderedPageBreak/>
        <w:t xml:space="preserve">4. EcoHealth Alliance reserves the right to delay payment of any funds due to insufficient documentation submitted by the </w:t>
      </w:r>
      <w:r w:rsidR="00DB58F3">
        <w:t>subrecipient</w:t>
      </w:r>
      <w:r w:rsidRPr="00161990">
        <w:t>.</w:t>
      </w:r>
    </w:p>
    <w:p w14:paraId="46CB642C" w14:textId="77777777" w:rsidR="001B722E" w:rsidRPr="00161990" w:rsidRDefault="001B722E" w:rsidP="001B722E"/>
    <w:p w14:paraId="03CEC753" w14:textId="081A722C" w:rsidR="001B722E" w:rsidRPr="00161990" w:rsidRDefault="001B722E" w:rsidP="004A4691">
      <w:pPr>
        <w:ind w:left="720"/>
      </w:pPr>
      <w:r w:rsidRPr="00161990">
        <w:t xml:space="preserve">5. The </w:t>
      </w:r>
      <w:r w:rsidR="00DB58F3">
        <w:t>subrecipient</w:t>
      </w:r>
      <w:r w:rsidR="00DB58F3" w:rsidRPr="00161990">
        <w:t xml:space="preserve"> </w:t>
      </w:r>
      <w:r w:rsidRPr="00161990">
        <w:t xml:space="preserve">acknowledges that all invoices must be submitted to EcoHealth Alliance </w:t>
      </w:r>
      <w:r w:rsidR="009D5199">
        <w:t>within thirty days of</w:t>
      </w:r>
      <w:r w:rsidRPr="00161990">
        <w:t xml:space="preserve"> the end of the </w:t>
      </w:r>
      <w:r w:rsidR="00942E4E">
        <w:t>subcontract</w:t>
      </w:r>
      <w:r w:rsidR="00812117" w:rsidRPr="00161990">
        <w:t xml:space="preserve"> </w:t>
      </w:r>
      <w:r w:rsidRPr="00161990">
        <w:t xml:space="preserve">or </w:t>
      </w:r>
      <w:r w:rsidR="00942E4E">
        <w:t>consultancy</w:t>
      </w:r>
      <w:r w:rsidRPr="00161990">
        <w:t>. Invoice</w:t>
      </w:r>
      <w:r w:rsidR="00942E4E">
        <w:t>s</w:t>
      </w:r>
      <w:r w:rsidRPr="00161990">
        <w:t xml:space="preserve"> submitted after </w:t>
      </w:r>
      <w:r w:rsidR="009D5199">
        <w:t>this period</w:t>
      </w:r>
      <w:r w:rsidRPr="00161990">
        <w:t xml:space="preserve"> will not be invoiced by the funding source and will not be paid to the </w:t>
      </w:r>
      <w:r w:rsidR="00DB58F3">
        <w:t>subrecipient</w:t>
      </w:r>
      <w:r w:rsidRPr="00161990">
        <w:t>.</w:t>
      </w:r>
    </w:p>
    <w:p w14:paraId="2EC17EBD" w14:textId="77777777" w:rsidR="001B722E" w:rsidRPr="00161990" w:rsidRDefault="001B722E" w:rsidP="001B722E"/>
    <w:p w14:paraId="5027EC5B" w14:textId="6330ADAA" w:rsidR="001B722E" w:rsidRPr="00161990" w:rsidRDefault="001B722E" w:rsidP="001B722E">
      <w:r w:rsidRPr="00161990">
        <w:t xml:space="preserve">Unless otherwise directed, EcoHealth Alliance shall remit US funds by bank check made payable to the </w:t>
      </w:r>
      <w:r w:rsidR="00DB58F3">
        <w:t>subrecipient</w:t>
      </w:r>
      <w:r w:rsidRPr="00161990">
        <w:t xml:space="preserve">. </w:t>
      </w:r>
    </w:p>
    <w:p w14:paraId="26A334C7" w14:textId="77777777" w:rsidR="001B722E" w:rsidRPr="00161990" w:rsidRDefault="001B722E" w:rsidP="001B722E"/>
    <w:p w14:paraId="5E2C8857" w14:textId="4EBC7DCF" w:rsidR="001B722E" w:rsidRPr="00161990" w:rsidRDefault="001B722E" w:rsidP="001B722E">
      <w:r w:rsidRPr="00161990">
        <w:t xml:space="preserve">The </w:t>
      </w:r>
      <w:r w:rsidR="00DB58F3">
        <w:t>subrecipient</w:t>
      </w:r>
      <w:r w:rsidR="00DB58F3" w:rsidRPr="00161990">
        <w:t xml:space="preserve"> </w:t>
      </w:r>
      <w:r w:rsidRPr="00161990">
        <w:t xml:space="preserve">may elect to have funds wired into </w:t>
      </w:r>
      <w:r w:rsidR="00812117">
        <w:t>a</w:t>
      </w:r>
      <w:r w:rsidR="00812117" w:rsidRPr="00161990">
        <w:t xml:space="preserve"> </w:t>
      </w:r>
      <w:r w:rsidRPr="00161990">
        <w:t xml:space="preserve">bank account. The legal name of the </w:t>
      </w:r>
      <w:r w:rsidR="00DB58F3">
        <w:t>subrecipient</w:t>
      </w:r>
      <w:r w:rsidR="00E365BC" w:rsidRPr="00161990">
        <w:t>, who must be the sole owner of the account,</w:t>
      </w:r>
      <w:r w:rsidRPr="00161990">
        <w:t xml:space="preserve"> must appear on the account. </w:t>
      </w:r>
    </w:p>
    <w:p w14:paraId="6D774779" w14:textId="77777777" w:rsidR="001B722E" w:rsidRPr="00161990" w:rsidRDefault="001B722E" w:rsidP="001B722E"/>
    <w:p w14:paraId="13FDCCF1" w14:textId="38880E84" w:rsidR="001B722E" w:rsidRPr="00161990" w:rsidRDefault="001B722E" w:rsidP="001B722E">
      <w:r w:rsidRPr="00161990">
        <w:t xml:space="preserve">The </w:t>
      </w:r>
      <w:r w:rsidR="00DB58F3">
        <w:t>subrecipient</w:t>
      </w:r>
      <w:r w:rsidR="00DB58F3" w:rsidRPr="00161990">
        <w:t xml:space="preserve"> </w:t>
      </w:r>
      <w:r w:rsidRPr="00161990">
        <w:t>shall provide the following banking information to EcoHealth Alliance:</w:t>
      </w:r>
    </w:p>
    <w:p w14:paraId="0AAC0741" w14:textId="77777777" w:rsidR="001B722E" w:rsidRPr="00161990" w:rsidRDefault="001B722E" w:rsidP="001B722E"/>
    <w:p w14:paraId="049F09F4" w14:textId="77777777" w:rsidR="001B722E" w:rsidRPr="00FE58CB" w:rsidRDefault="001B722E" w:rsidP="001B722E">
      <w:pPr>
        <w:rPr>
          <w:highlight w:val="yellow"/>
        </w:rPr>
      </w:pPr>
      <w:r w:rsidRPr="00FE58CB">
        <w:rPr>
          <w:highlight w:val="yellow"/>
        </w:rPr>
        <w:t>Name of Bank:</w:t>
      </w:r>
    </w:p>
    <w:p w14:paraId="644D981A" w14:textId="77777777" w:rsidR="001B722E" w:rsidRPr="00FE58CB" w:rsidRDefault="001B722E" w:rsidP="001B722E">
      <w:pPr>
        <w:rPr>
          <w:highlight w:val="yellow"/>
        </w:rPr>
      </w:pPr>
      <w:r w:rsidRPr="00FE58CB">
        <w:rPr>
          <w:highlight w:val="yellow"/>
        </w:rPr>
        <w:t>Bank Address:</w:t>
      </w:r>
    </w:p>
    <w:p w14:paraId="0FD0FBB5" w14:textId="77777777" w:rsidR="001B722E" w:rsidRPr="00FE58CB" w:rsidRDefault="001B722E" w:rsidP="001B722E">
      <w:pPr>
        <w:rPr>
          <w:highlight w:val="yellow"/>
        </w:rPr>
      </w:pPr>
      <w:r w:rsidRPr="00FE58CB">
        <w:rPr>
          <w:highlight w:val="yellow"/>
        </w:rPr>
        <w:t>Account Name:</w:t>
      </w:r>
    </w:p>
    <w:p w14:paraId="5F55158F" w14:textId="77777777" w:rsidR="001B722E" w:rsidRPr="00FE58CB" w:rsidRDefault="001B722E" w:rsidP="001B722E">
      <w:pPr>
        <w:rPr>
          <w:highlight w:val="yellow"/>
        </w:rPr>
      </w:pPr>
      <w:r w:rsidRPr="00FE58CB">
        <w:rPr>
          <w:highlight w:val="yellow"/>
        </w:rPr>
        <w:t>Account Number:</w:t>
      </w:r>
    </w:p>
    <w:p w14:paraId="5E2901BD" w14:textId="111B5CB8" w:rsidR="001B722E" w:rsidRPr="00FE58CB" w:rsidRDefault="001B722E" w:rsidP="001B722E">
      <w:pPr>
        <w:rPr>
          <w:highlight w:val="yellow"/>
        </w:rPr>
      </w:pPr>
      <w:r w:rsidRPr="00FE58CB">
        <w:rPr>
          <w:highlight w:val="yellow"/>
        </w:rPr>
        <w:t>ABA Code (if US)</w:t>
      </w:r>
      <w:r w:rsidR="00CA4707" w:rsidRPr="00FE58CB">
        <w:rPr>
          <w:highlight w:val="yellow"/>
        </w:rPr>
        <w:t>:</w:t>
      </w:r>
    </w:p>
    <w:p w14:paraId="663493FD" w14:textId="61C0BD08" w:rsidR="001B722E" w:rsidRDefault="001B722E" w:rsidP="001B722E">
      <w:r w:rsidRPr="00FE58CB">
        <w:rPr>
          <w:highlight w:val="yellow"/>
        </w:rPr>
        <w:t>SWIFT Code (if non-US)</w:t>
      </w:r>
      <w:r w:rsidR="00CA4707" w:rsidRPr="00FE58CB">
        <w:rPr>
          <w:highlight w:val="yellow"/>
        </w:rPr>
        <w:t>:</w:t>
      </w:r>
    </w:p>
    <w:p w14:paraId="5C5BBBB2" w14:textId="77777777" w:rsidR="00576536" w:rsidRDefault="00576536" w:rsidP="001B722E"/>
    <w:p w14:paraId="463C94E6" w14:textId="77777777" w:rsidR="00576536" w:rsidRPr="00161990" w:rsidRDefault="00576536" w:rsidP="001B722E"/>
    <w:p w14:paraId="02DBC77E" w14:textId="3D8C946C" w:rsidR="001B722E" w:rsidRPr="00226929" w:rsidRDefault="00DB58F3" w:rsidP="00275987">
      <w:pPr>
        <w:numPr>
          <w:ilvl w:val="0"/>
          <w:numId w:val="2"/>
        </w:numPr>
        <w:jc w:val="center"/>
      </w:pPr>
      <w:r>
        <w:t>SUBRECIPIENT</w:t>
      </w:r>
      <w:r w:rsidR="001B722E" w:rsidRPr="00226929">
        <w:t>’S FINANCIAL RESPONSIBILITIES</w:t>
      </w:r>
    </w:p>
    <w:p w14:paraId="4480D7DB" w14:textId="77777777" w:rsidR="001B722E" w:rsidRPr="00226929" w:rsidRDefault="001B722E" w:rsidP="001B722E"/>
    <w:p w14:paraId="6AF0834E" w14:textId="10BA72E9" w:rsidR="00B372A9" w:rsidRPr="00226929" w:rsidRDefault="00B372A9" w:rsidP="00B372A9">
      <w:r w:rsidRPr="00557631">
        <w:t xml:space="preserve">As applicable, the </w:t>
      </w:r>
      <w:r w:rsidR="00557631">
        <w:t>subrecipient</w:t>
      </w:r>
      <w:r w:rsidRPr="00557631">
        <w:t xml:space="preserve"> agrees to adhere to all requirements contained in </w:t>
      </w:r>
      <w:r w:rsidR="00557631">
        <w:t>2 CFR 200 (Uniform Administrative requirements, Cost Principles, and Audit Requirements for Federal Awards) and 2 CFR 700 (USAID Supplement to Uniform Administrative Requirements</w:t>
      </w:r>
      <w:r w:rsidR="00CA4707">
        <w:t xml:space="preserve">, Cost Principles, </w:t>
      </w:r>
      <w:r w:rsidR="00557631">
        <w:t>and Audit Requirements for Federal Awards</w:t>
      </w:r>
      <w:r w:rsidR="00780665">
        <w:t>)</w:t>
      </w:r>
      <w:r w:rsidRPr="00557631">
        <w:t xml:space="preserve"> during the term of the agreement. The </w:t>
      </w:r>
      <w:r w:rsidR="00557631">
        <w:t>subrecipient</w:t>
      </w:r>
      <w:r w:rsidRPr="00557631">
        <w:t xml:space="preserve"> acknowledges responsibility for </w:t>
      </w:r>
      <w:r w:rsidR="00557631">
        <w:t>2 CFR 200 Subpart F</w:t>
      </w:r>
      <w:r w:rsidRPr="00557631">
        <w:t xml:space="preserve"> Federal Audit requirements for funds received under this agreement and will provide EcoHealth Alliance a copy of their most current </w:t>
      </w:r>
      <w:r w:rsidR="00557631">
        <w:t>2 CFR 200 Subpart F</w:t>
      </w:r>
      <w:r w:rsidRPr="00557631">
        <w:t xml:space="preserve"> or similar audit report as may be provided. The </w:t>
      </w:r>
      <w:r w:rsidR="00557631">
        <w:t>subrecipient</w:t>
      </w:r>
      <w:r w:rsidRPr="00557631">
        <w:t xml:space="preserve"> agrees that all overhead charged to this grant shall not exceed the amount permitted by the federal indirect cost rate in effect during the performance period. The </w:t>
      </w:r>
      <w:r w:rsidR="00557631">
        <w:t>subrecipient</w:t>
      </w:r>
      <w:r w:rsidRPr="00557631">
        <w:t xml:space="preserve"> shall provide EcoHealth Alliance with a copy of their most current federal indirect cost rate agreement.</w:t>
      </w:r>
    </w:p>
    <w:p w14:paraId="4B5332AD" w14:textId="77777777" w:rsidR="00B372A9" w:rsidRPr="00226929" w:rsidRDefault="00B372A9" w:rsidP="00B372A9"/>
    <w:p w14:paraId="51CBF555" w14:textId="1CA68F16" w:rsidR="00B372A9" w:rsidRPr="00226929" w:rsidRDefault="00B372A9" w:rsidP="00B372A9">
      <w:pPr>
        <w:jc w:val="both"/>
      </w:pPr>
      <w:r w:rsidRPr="00226929">
        <w:t xml:space="preserve">The </w:t>
      </w:r>
      <w:r w:rsidR="00552909">
        <w:t>subrecipient</w:t>
      </w:r>
      <w:r w:rsidR="00552909" w:rsidRPr="00161990">
        <w:t xml:space="preserve"> </w:t>
      </w:r>
      <w:r w:rsidRPr="00226929">
        <w:t xml:space="preserve">agrees to keep systematic records of all expenditures relating to this agreement. A quarterly financial report </w:t>
      </w:r>
      <w:r w:rsidR="007A1DD7">
        <w:t>may be</w:t>
      </w:r>
      <w:r w:rsidR="007A1DD7" w:rsidRPr="00226929">
        <w:t xml:space="preserve"> </w:t>
      </w:r>
      <w:r w:rsidRPr="00226929">
        <w:t xml:space="preserve">required along with </w:t>
      </w:r>
      <w:r w:rsidR="007A1DD7">
        <w:t>the required</w:t>
      </w:r>
      <w:r w:rsidRPr="00226929">
        <w:t xml:space="preserve"> signed invoice for services </w:t>
      </w:r>
      <w:r w:rsidR="007A1DD7">
        <w:t xml:space="preserve">in order for the </w:t>
      </w:r>
      <w:r w:rsidR="00552909">
        <w:t>subrecipient</w:t>
      </w:r>
      <w:r w:rsidR="00552909" w:rsidRPr="00161990">
        <w:t xml:space="preserve"> </w:t>
      </w:r>
      <w:r w:rsidR="007A1DD7">
        <w:t>to be reimbursed for</w:t>
      </w:r>
      <w:r w:rsidRPr="00226929">
        <w:t xml:space="preserve"> expenses. Documentation of expenses, consisting of bills, invoices, receipts, log books (acceptable only for gasoline for cars and boats), etc., </w:t>
      </w:r>
      <w:r w:rsidRPr="00A14C3A">
        <w:rPr>
          <w:b/>
        </w:rPr>
        <w:t>must be submitted to EHA</w:t>
      </w:r>
      <w:r>
        <w:t xml:space="preserve">, as well as </w:t>
      </w:r>
      <w:r w:rsidRPr="00226929">
        <w:t>retained by the subcontractor or consultant for five (5) years after the close of the agreement period</w:t>
      </w:r>
      <w:r>
        <w:t>,</w:t>
      </w:r>
      <w:r w:rsidRPr="00226929">
        <w:t xml:space="preserve"> and must be available for inspection by representatives of EcoHealth Alliance at any time during this period. EcoHealth Alliance may, at its own expense, examine, audit, or have audited the records of the </w:t>
      </w:r>
      <w:r w:rsidR="00552909">
        <w:t>subrecipient</w:t>
      </w:r>
      <w:r w:rsidR="00552909" w:rsidRPr="00161990">
        <w:t xml:space="preserve"> </w:t>
      </w:r>
      <w:r w:rsidRPr="00226929">
        <w:t>insofar as they relate to activities supported by this agreement.</w:t>
      </w:r>
    </w:p>
    <w:p w14:paraId="188F9998" w14:textId="77777777" w:rsidR="00B372A9" w:rsidRPr="00161990" w:rsidRDefault="00B372A9" w:rsidP="00B372A9">
      <w:pPr>
        <w:jc w:val="both"/>
      </w:pPr>
    </w:p>
    <w:p w14:paraId="58041C48" w14:textId="35538DE3" w:rsidR="00B372A9" w:rsidRPr="00161990" w:rsidRDefault="00552909" w:rsidP="00B372A9">
      <w:pPr>
        <w:jc w:val="both"/>
      </w:pPr>
      <w:r>
        <w:lastRenderedPageBreak/>
        <w:t xml:space="preserve">Subrecipient </w:t>
      </w:r>
      <w:r w:rsidR="00B372A9" w:rsidRPr="00161990">
        <w:t xml:space="preserve">budget </w:t>
      </w:r>
      <w:r w:rsidR="00B372A9">
        <w:t xml:space="preserve">and financial </w:t>
      </w:r>
      <w:r w:rsidR="00B372A9" w:rsidRPr="00161990">
        <w:t xml:space="preserve">records must be itemized in the following categories, as applicable: </w:t>
      </w:r>
    </w:p>
    <w:p w14:paraId="30BDDB9C" w14:textId="77777777" w:rsidR="00B372A9" w:rsidRPr="00161990" w:rsidRDefault="00B372A9" w:rsidP="00B372A9">
      <w:pPr>
        <w:jc w:val="both"/>
      </w:pPr>
    </w:p>
    <w:p w14:paraId="7E9EC742" w14:textId="77777777" w:rsidR="00B372A9" w:rsidRPr="00161990" w:rsidRDefault="00B372A9" w:rsidP="00275987">
      <w:pPr>
        <w:numPr>
          <w:ilvl w:val="0"/>
          <w:numId w:val="1"/>
        </w:numPr>
        <w:jc w:val="both"/>
      </w:pPr>
      <w:r w:rsidRPr="00161990">
        <w:t>S</w:t>
      </w:r>
      <w:r>
        <w:t>alary or s</w:t>
      </w:r>
      <w:r w:rsidRPr="00161990">
        <w:t>tipend – detailed by person, rate, date, and amount</w:t>
      </w:r>
    </w:p>
    <w:p w14:paraId="2C4F3C25" w14:textId="77777777" w:rsidR="00B372A9" w:rsidRPr="00161990" w:rsidRDefault="00B372A9" w:rsidP="00275987">
      <w:pPr>
        <w:numPr>
          <w:ilvl w:val="0"/>
          <w:numId w:val="1"/>
        </w:numPr>
        <w:jc w:val="both"/>
      </w:pPr>
      <w:r w:rsidRPr="00161990">
        <w:t>Field Equipment – an original or copy (when original is not available) of all receipts or purchase orders must be provided with detailed and regular financial reports for all field equipment items.</w:t>
      </w:r>
    </w:p>
    <w:p w14:paraId="76C31302" w14:textId="77777777" w:rsidR="00B372A9" w:rsidRPr="00161990" w:rsidRDefault="00B372A9" w:rsidP="00275987">
      <w:pPr>
        <w:numPr>
          <w:ilvl w:val="0"/>
          <w:numId w:val="1"/>
        </w:numPr>
        <w:jc w:val="both"/>
      </w:pPr>
      <w:r w:rsidRPr="00161990">
        <w:t>Purchased services (e.g., field asst., boat hire) – detailed at the level of num</w:t>
      </w:r>
      <w:r>
        <w:t>bers 1 &amp; 2, above. Detailed log</w:t>
      </w:r>
      <w:r w:rsidRPr="00161990">
        <w:t xml:space="preserve">books (including dates, times, and signatures) are acceptable when signed by both </w:t>
      </w:r>
      <w:r>
        <w:t>subcontractor or consultant</w:t>
      </w:r>
      <w:r w:rsidRPr="00161990">
        <w:t xml:space="preserve"> and </w:t>
      </w:r>
      <w:r>
        <w:t>EHA</w:t>
      </w:r>
      <w:r w:rsidRPr="00161990">
        <w:t xml:space="preserve"> or responsible party.</w:t>
      </w:r>
    </w:p>
    <w:p w14:paraId="34BD1D14" w14:textId="77777777" w:rsidR="00B372A9" w:rsidRPr="00161990" w:rsidRDefault="00B372A9" w:rsidP="00275987">
      <w:pPr>
        <w:numPr>
          <w:ilvl w:val="0"/>
          <w:numId w:val="1"/>
        </w:numPr>
        <w:jc w:val="both"/>
      </w:pPr>
      <w:r w:rsidRPr="00161990">
        <w:t xml:space="preserve">Vehicle associated costs – mileage to be indicated along with any associated costs: driver, repairs, insurance, </w:t>
      </w:r>
      <w:r>
        <w:t>etc. Detailed log</w:t>
      </w:r>
      <w:r w:rsidRPr="00161990">
        <w:t xml:space="preserve">books (including dates, times, and signatures) are acceptable when signed by both </w:t>
      </w:r>
      <w:r>
        <w:t>subcontractor or consultant</w:t>
      </w:r>
      <w:r w:rsidRPr="00161990">
        <w:t xml:space="preserve"> and </w:t>
      </w:r>
      <w:r>
        <w:t>EHA</w:t>
      </w:r>
      <w:r w:rsidRPr="00161990">
        <w:t xml:space="preserve"> or responsible party.</w:t>
      </w:r>
    </w:p>
    <w:p w14:paraId="56114ABA" w14:textId="48356E35" w:rsidR="00B372A9" w:rsidRPr="00161990" w:rsidRDefault="00B372A9" w:rsidP="00275987">
      <w:pPr>
        <w:numPr>
          <w:ilvl w:val="0"/>
          <w:numId w:val="1"/>
        </w:numPr>
        <w:jc w:val="both"/>
      </w:pPr>
      <w:r w:rsidRPr="00161990">
        <w:t>Travel – trip cost indicating departure/arrival dates and air/car/train/boat costs along with all boarding passes and receipts.</w:t>
      </w:r>
      <w:r w:rsidR="006B43E9">
        <w:t xml:space="preserve"> Includes meals in transit. </w:t>
      </w:r>
    </w:p>
    <w:p w14:paraId="706C9FD4" w14:textId="77777777" w:rsidR="00B372A9" w:rsidRPr="00161990" w:rsidRDefault="00B372A9" w:rsidP="00275987">
      <w:pPr>
        <w:numPr>
          <w:ilvl w:val="0"/>
          <w:numId w:val="1"/>
        </w:numPr>
        <w:jc w:val="both"/>
      </w:pPr>
      <w:r w:rsidRPr="00161990">
        <w:t xml:space="preserve">Accommodation – location and amounts per person along with all </w:t>
      </w:r>
      <w:r>
        <w:t>lodging</w:t>
      </w:r>
      <w:r w:rsidRPr="00161990">
        <w:t xml:space="preserve"> receipts.</w:t>
      </w:r>
    </w:p>
    <w:p w14:paraId="123C7530" w14:textId="77777777" w:rsidR="00B372A9" w:rsidRPr="00161990" w:rsidRDefault="00B372A9" w:rsidP="00275987">
      <w:pPr>
        <w:numPr>
          <w:ilvl w:val="0"/>
          <w:numId w:val="1"/>
        </w:numPr>
        <w:jc w:val="both"/>
      </w:pPr>
      <w:r w:rsidRPr="00161990">
        <w:t>Other – any other items that do not fall into the categories above with same level of detail.</w:t>
      </w:r>
    </w:p>
    <w:p w14:paraId="34687EF1" w14:textId="77777777" w:rsidR="00B372A9" w:rsidRPr="00161990" w:rsidRDefault="00B372A9" w:rsidP="00B372A9">
      <w:pPr>
        <w:jc w:val="both"/>
      </w:pPr>
    </w:p>
    <w:p w14:paraId="27DAA87D" w14:textId="3CCC0799" w:rsidR="00B372A9" w:rsidRPr="00A14C3A" w:rsidRDefault="00B372A9" w:rsidP="00B372A9">
      <w:pPr>
        <w:jc w:val="both"/>
        <w:rPr>
          <w:b/>
        </w:rPr>
      </w:pPr>
      <w:r w:rsidRPr="00A14C3A">
        <w:rPr>
          <w:b/>
        </w:rPr>
        <w:t xml:space="preserve">The </w:t>
      </w:r>
      <w:r w:rsidR="00552909" w:rsidRPr="00552909">
        <w:rPr>
          <w:b/>
        </w:rPr>
        <w:t>subrecipient</w:t>
      </w:r>
      <w:r w:rsidR="00552909" w:rsidRPr="00161990">
        <w:t xml:space="preserve"> </w:t>
      </w:r>
      <w:r w:rsidRPr="00A14C3A">
        <w:rPr>
          <w:b/>
        </w:rPr>
        <w:t xml:space="preserve">shall submit detailed invoices to EcoHealth Alliance detailing actual expenditures compared to the approved budget or </w:t>
      </w:r>
      <w:r w:rsidR="00552909">
        <w:rPr>
          <w:b/>
        </w:rPr>
        <w:t>subaward</w:t>
      </w:r>
      <w:r w:rsidRPr="00A14C3A">
        <w:rPr>
          <w:b/>
        </w:rPr>
        <w:t xml:space="preserve"> total. Invoices are subject to review and approval </w:t>
      </w:r>
      <w:r w:rsidR="00780665">
        <w:rPr>
          <w:b/>
        </w:rPr>
        <w:t>by</w:t>
      </w:r>
      <w:r w:rsidR="00780665" w:rsidRPr="00A14C3A">
        <w:rPr>
          <w:b/>
        </w:rPr>
        <w:t xml:space="preserve"> </w:t>
      </w:r>
      <w:r w:rsidRPr="00A14C3A">
        <w:rPr>
          <w:b/>
        </w:rPr>
        <w:t xml:space="preserve">EcoHealth Alliance’s </w:t>
      </w:r>
      <w:r w:rsidR="00552909">
        <w:rPr>
          <w:b/>
        </w:rPr>
        <w:t>P</w:t>
      </w:r>
      <w:r w:rsidRPr="00A14C3A">
        <w:rPr>
          <w:b/>
        </w:rPr>
        <w:t xml:space="preserve">rincipal </w:t>
      </w:r>
      <w:r w:rsidR="00552909">
        <w:rPr>
          <w:b/>
        </w:rPr>
        <w:t>I</w:t>
      </w:r>
      <w:r w:rsidRPr="00A14C3A">
        <w:rPr>
          <w:b/>
        </w:rPr>
        <w:t xml:space="preserve">nvestigator and/or </w:t>
      </w:r>
      <w:r w:rsidR="00552909">
        <w:rPr>
          <w:b/>
        </w:rPr>
        <w:t>G</w:t>
      </w:r>
      <w:r w:rsidRPr="00A14C3A">
        <w:rPr>
          <w:b/>
        </w:rPr>
        <w:t xml:space="preserve">rants and </w:t>
      </w:r>
      <w:r w:rsidR="00552909">
        <w:rPr>
          <w:b/>
        </w:rPr>
        <w:t>P</w:t>
      </w:r>
      <w:r w:rsidRPr="00A14C3A">
        <w:rPr>
          <w:b/>
        </w:rPr>
        <w:t xml:space="preserve">rograms </w:t>
      </w:r>
      <w:r w:rsidR="00552909">
        <w:rPr>
          <w:b/>
        </w:rPr>
        <w:t>M</w:t>
      </w:r>
      <w:r w:rsidRPr="00A14C3A">
        <w:rPr>
          <w:b/>
        </w:rPr>
        <w:t>anager</w:t>
      </w:r>
      <w:r w:rsidR="00780665">
        <w:rPr>
          <w:b/>
        </w:rPr>
        <w:t>,</w:t>
      </w:r>
      <w:r w:rsidRPr="00A14C3A">
        <w:rPr>
          <w:b/>
        </w:rPr>
        <w:t xml:space="preserve"> who shall certify that all expenses are in conformity with the award. </w:t>
      </w:r>
    </w:p>
    <w:p w14:paraId="0A7E7B16" w14:textId="77777777" w:rsidR="00B372A9" w:rsidRPr="00161990" w:rsidRDefault="00B372A9" w:rsidP="00B372A9">
      <w:pPr>
        <w:jc w:val="both"/>
      </w:pPr>
    </w:p>
    <w:p w14:paraId="3144ACE5" w14:textId="77777777" w:rsidR="00B372A9" w:rsidRPr="00161990" w:rsidRDefault="00B372A9" w:rsidP="00B372A9">
      <w:pPr>
        <w:jc w:val="both"/>
      </w:pPr>
      <w:r w:rsidRPr="00161990">
        <w:t>EcoHealth Alliance reserves the right to request documentation of all costs incurred as part of its normal practices in the use of federal funds.</w:t>
      </w:r>
    </w:p>
    <w:p w14:paraId="7102D73B" w14:textId="77777777" w:rsidR="00B372A9" w:rsidRPr="001A3180" w:rsidRDefault="00B372A9" w:rsidP="00B372A9"/>
    <w:p w14:paraId="1C546AE4" w14:textId="77777777" w:rsidR="001B722E" w:rsidRPr="00161990" w:rsidRDefault="001B722E" w:rsidP="00275987">
      <w:pPr>
        <w:numPr>
          <w:ilvl w:val="0"/>
          <w:numId w:val="2"/>
        </w:numPr>
        <w:jc w:val="center"/>
      </w:pPr>
      <w:r w:rsidRPr="00161990">
        <w:t>PURCHASE OF CAPITAL EQUIPMENT</w:t>
      </w:r>
    </w:p>
    <w:p w14:paraId="6D956CBD" w14:textId="77777777" w:rsidR="001B722E" w:rsidRPr="00161990" w:rsidRDefault="001B722E" w:rsidP="001B722E"/>
    <w:p w14:paraId="18798C8B" w14:textId="2ED5B0BD" w:rsidR="001B722E" w:rsidRPr="00161990" w:rsidRDefault="001B722E" w:rsidP="001B722E">
      <w:pPr>
        <w:jc w:val="both"/>
      </w:pPr>
      <w:r w:rsidRPr="00161990">
        <w:t>All capital equipment</w:t>
      </w:r>
      <w:r w:rsidR="00357AB4">
        <w:t xml:space="preserve"> </w:t>
      </w:r>
      <w:r w:rsidR="00E762F5">
        <w:t>(</w:t>
      </w:r>
      <w:r w:rsidRPr="00161990">
        <w:t>items valued over US $5,000 and with a useful life of three years or more</w:t>
      </w:r>
      <w:r w:rsidR="00E762F5">
        <w:t>)</w:t>
      </w:r>
      <w:r w:rsidRPr="00161990">
        <w:t xml:space="preserve"> purchased with </w:t>
      </w:r>
      <w:r w:rsidR="00E762F5">
        <w:t>award</w:t>
      </w:r>
      <w:r w:rsidR="00E762F5" w:rsidRPr="00161990">
        <w:t xml:space="preserve"> </w:t>
      </w:r>
      <w:r w:rsidRPr="00161990">
        <w:t xml:space="preserve">money remains the property of EcoHealth Alliance. The equipment shall be returned to EcoHealth Alliance at the end of the project unless EcoHealth Alliance agrees, in writing, to relinquish title to the equipment. The </w:t>
      </w:r>
      <w:r w:rsidR="00E762F5">
        <w:t>subrecipient</w:t>
      </w:r>
      <w:r w:rsidR="00E762F5" w:rsidRPr="00161990">
        <w:t xml:space="preserve"> </w:t>
      </w:r>
      <w:r w:rsidRPr="00161990">
        <w:t>agrees to use this equipment solely for the purposes of this project and to maintain it in proper working order.</w:t>
      </w:r>
    </w:p>
    <w:p w14:paraId="0A1169F8" w14:textId="77777777" w:rsidR="001B722E" w:rsidRPr="00161990" w:rsidRDefault="001B722E" w:rsidP="001B722E">
      <w:pPr>
        <w:jc w:val="both"/>
      </w:pPr>
    </w:p>
    <w:p w14:paraId="591B0EC8" w14:textId="77777777" w:rsidR="001B722E" w:rsidRPr="00161990" w:rsidRDefault="001B722E" w:rsidP="001B722E">
      <w:pPr>
        <w:jc w:val="both"/>
      </w:pPr>
      <w:r w:rsidRPr="00161990">
        <w:t xml:space="preserve">For all such items, a completed Capital Equipment Inventory must be submitted to EcoHealth Alliance at the conclusion of the project. </w:t>
      </w:r>
    </w:p>
    <w:p w14:paraId="7E12F7A1" w14:textId="77777777" w:rsidR="001B722E" w:rsidRPr="00161990" w:rsidRDefault="001B722E" w:rsidP="001B722E">
      <w:pPr>
        <w:jc w:val="both"/>
      </w:pPr>
    </w:p>
    <w:p w14:paraId="38B2C7AF" w14:textId="77777777" w:rsidR="001B722E" w:rsidRPr="00161990" w:rsidRDefault="001B722E" w:rsidP="00275987">
      <w:pPr>
        <w:numPr>
          <w:ilvl w:val="0"/>
          <w:numId w:val="2"/>
        </w:numPr>
        <w:jc w:val="center"/>
      </w:pPr>
      <w:r w:rsidRPr="00161990">
        <w:t>UNUSED FUNDS</w:t>
      </w:r>
    </w:p>
    <w:p w14:paraId="3DA36981" w14:textId="77777777" w:rsidR="001B722E" w:rsidRPr="00161990" w:rsidRDefault="001B722E" w:rsidP="001B722E">
      <w:pPr>
        <w:jc w:val="both"/>
      </w:pPr>
    </w:p>
    <w:p w14:paraId="4113470A" w14:textId="2D64D714" w:rsidR="001B722E" w:rsidRPr="00161990" w:rsidRDefault="001B722E" w:rsidP="001B722E">
      <w:pPr>
        <w:jc w:val="both"/>
      </w:pPr>
      <w:r w:rsidRPr="00161990">
        <w:t xml:space="preserve">The </w:t>
      </w:r>
      <w:r w:rsidR="008C02C4">
        <w:t>subrecipient</w:t>
      </w:r>
      <w:r w:rsidR="008C02C4" w:rsidRPr="00161990">
        <w:t xml:space="preserve"> </w:t>
      </w:r>
      <w:r w:rsidRPr="00161990">
        <w:t xml:space="preserve">agrees to return to </w:t>
      </w:r>
      <w:r w:rsidR="00DB6C71">
        <w:t>EcoHealth Alliance</w:t>
      </w:r>
      <w:r w:rsidRPr="00161990">
        <w:t xml:space="preserve"> at the conclusion of the </w:t>
      </w:r>
      <w:r w:rsidR="00B354E8">
        <w:t>agreement</w:t>
      </w:r>
      <w:r w:rsidR="00B354E8" w:rsidRPr="00161990">
        <w:t xml:space="preserve"> </w:t>
      </w:r>
      <w:r w:rsidRPr="00161990">
        <w:t xml:space="preserve">period all </w:t>
      </w:r>
      <w:r w:rsidR="008C02C4">
        <w:t>award</w:t>
      </w:r>
      <w:r w:rsidR="008C02C4" w:rsidRPr="00161990">
        <w:t xml:space="preserve"> </w:t>
      </w:r>
      <w:r w:rsidRPr="00161990">
        <w:t xml:space="preserve">funds that have not been used to complete the project. The </w:t>
      </w:r>
      <w:r w:rsidR="008C02C4">
        <w:t>subrecipient</w:t>
      </w:r>
      <w:r w:rsidRPr="00161990">
        <w:t xml:space="preserve"> may not use </w:t>
      </w:r>
      <w:r w:rsidR="008C02C4">
        <w:t>award</w:t>
      </w:r>
      <w:r w:rsidR="008C02C4" w:rsidRPr="00161990">
        <w:t xml:space="preserve"> </w:t>
      </w:r>
      <w:r w:rsidRPr="00161990">
        <w:t xml:space="preserve">funds after the end of the </w:t>
      </w:r>
      <w:r w:rsidR="00B354E8">
        <w:t>agreement</w:t>
      </w:r>
      <w:r w:rsidR="00B354E8" w:rsidRPr="00161990">
        <w:t xml:space="preserve"> </w:t>
      </w:r>
      <w:r w:rsidRPr="00161990">
        <w:t>period wit</w:t>
      </w:r>
      <w:r w:rsidR="00DB6C71">
        <w:t xml:space="preserve">hout the written consent of EcoHealth Alliance </w:t>
      </w:r>
      <w:r w:rsidRPr="00161990">
        <w:t xml:space="preserve">unless both </w:t>
      </w:r>
      <w:r w:rsidR="008C02C4">
        <w:t>subrecipient</w:t>
      </w:r>
      <w:r w:rsidR="008C02C4" w:rsidRPr="00161990">
        <w:t xml:space="preserve"> </w:t>
      </w:r>
      <w:r w:rsidRPr="00161990">
        <w:t xml:space="preserve">and </w:t>
      </w:r>
      <w:r w:rsidR="00DB6C71">
        <w:t>EcoHealth Alliance</w:t>
      </w:r>
      <w:r w:rsidRPr="00161990">
        <w:t xml:space="preserve"> agree to an extension of this </w:t>
      </w:r>
      <w:r w:rsidR="008C02C4">
        <w:t>agreement</w:t>
      </w:r>
      <w:r w:rsidR="008C02C4" w:rsidRPr="00161990">
        <w:t xml:space="preserve"> </w:t>
      </w:r>
      <w:r w:rsidRPr="00161990">
        <w:t>and both parties sign this in the form of an amendment.</w:t>
      </w:r>
    </w:p>
    <w:p w14:paraId="1B9927EC" w14:textId="77777777" w:rsidR="001B722E" w:rsidRPr="00161990" w:rsidRDefault="001B722E" w:rsidP="001B722E">
      <w:pPr>
        <w:jc w:val="both"/>
      </w:pPr>
    </w:p>
    <w:p w14:paraId="5D9D41AE" w14:textId="77777777" w:rsidR="001B722E" w:rsidRPr="00161990" w:rsidRDefault="001B722E" w:rsidP="00275987">
      <w:pPr>
        <w:numPr>
          <w:ilvl w:val="0"/>
          <w:numId w:val="2"/>
        </w:numPr>
        <w:jc w:val="center"/>
      </w:pPr>
      <w:r w:rsidRPr="00161990">
        <w:t>REVOCATION AND REVERSION</w:t>
      </w:r>
    </w:p>
    <w:p w14:paraId="74ED8BD8" w14:textId="77777777" w:rsidR="001B722E" w:rsidRPr="00161990" w:rsidRDefault="001B722E" w:rsidP="001B722E">
      <w:pPr>
        <w:jc w:val="both"/>
      </w:pPr>
    </w:p>
    <w:p w14:paraId="21B705F5" w14:textId="6CD7CF85" w:rsidR="00324F5F" w:rsidRPr="00CE29A7" w:rsidRDefault="00324F5F" w:rsidP="00324F5F">
      <w:pPr>
        <w:shd w:val="clear" w:color="auto" w:fill="FFFFFF"/>
        <w:jc w:val="both"/>
      </w:pPr>
      <w:r w:rsidRPr="00CE29A7">
        <w:lastRenderedPageBreak/>
        <w:t xml:space="preserve">EcoHealth Alliance retains the right to terminate this Agreement for cause under </w:t>
      </w:r>
      <w:r w:rsidR="00357AB4">
        <w:t>such circumstances as the following</w:t>
      </w:r>
      <w:r w:rsidRPr="00CE29A7">
        <w:t>:</w:t>
      </w:r>
    </w:p>
    <w:p w14:paraId="056C4F44" w14:textId="77777777" w:rsidR="00324F5F" w:rsidRPr="00CE29A7" w:rsidRDefault="00324F5F" w:rsidP="00324F5F">
      <w:pPr>
        <w:shd w:val="clear" w:color="auto" w:fill="FFFFFF"/>
      </w:pPr>
      <w:r w:rsidRPr="00CE29A7">
        <w:t> </w:t>
      </w:r>
    </w:p>
    <w:p w14:paraId="27298D37" w14:textId="3795CC00" w:rsidR="00324F5F" w:rsidRPr="00CE29A7" w:rsidRDefault="00324F5F" w:rsidP="00324F5F">
      <w:pPr>
        <w:shd w:val="clear" w:color="auto" w:fill="FFFFFF"/>
        <w:ind w:left="1080"/>
        <w:jc w:val="both"/>
        <w:textAlignment w:val="baseline"/>
      </w:pPr>
      <w:r w:rsidRPr="00CE29A7">
        <w:t>1.</w:t>
      </w:r>
      <w:r w:rsidRPr="00CE29A7">
        <w:rPr>
          <w:sz w:val="14"/>
          <w:szCs w:val="14"/>
        </w:rPr>
        <w:t>     </w:t>
      </w:r>
      <w:r w:rsidRPr="00CE29A7">
        <w:rPr>
          <w:rStyle w:val="apple-converted-space"/>
          <w:sz w:val="14"/>
          <w:szCs w:val="14"/>
        </w:rPr>
        <w:t> </w:t>
      </w:r>
      <w:r w:rsidRPr="00CE29A7">
        <w:t xml:space="preserve">The </w:t>
      </w:r>
      <w:r w:rsidR="008C02C4">
        <w:t>subrecipient</w:t>
      </w:r>
      <w:r w:rsidR="008C02C4" w:rsidRPr="00161990">
        <w:t xml:space="preserve"> </w:t>
      </w:r>
      <w:r w:rsidRPr="00CE29A7">
        <w:t>makes material changes in the purpose, character, or method of operation of the project subject to this agreement</w:t>
      </w:r>
      <w:proofErr w:type="gramStart"/>
      <w:r w:rsidRPr="00CE29A7">
        <w:t>;</w:t>
      </w:r>
      <w:proofErr w:type="gramEnd"/>
    </w:p>
    <w:p w14:paraId="001B4296" w14:textId="77777777" w:rsidR="00324F5F" w:rsidRPr="00CE29A7" w:rsidRDefault="00324F5F" w:rsidP="00324F5F">
      <w:pPr>
        <w:shd w:val="clear" w:color="auto" w:fill="FFFFFF"/>
        <w:ind w:left="1080"/>
        <w:jc w:val="both"/>
        <w:textAlignment w:val="baseline"/>
      </w:pPr>
      <w:r w:rsidRPr="00CE29A7">
        <w:t> </w:t>
      </w:r>
    </w:p>
    <w:p w14:paraId="30D63289" w14:textId="44F125AD" w:rsidR="00324F5F" w:rsidRPr="00CE29A7" w:rsidRDefault="00324F5F" w:rsidP="00324F5F">
      <w:pPr>
        <w:shd w:val="clear" w:color="auto" w:fill="FFFFFF"/>
        <w:ind w:left="1080"/>
        <w:jc w:val="both"/>
        <w:textAlignment w:val="baseline"/>
      </w:pPr>
      <w:r w:rsidRPr="00CE29A7">
        <w:t>2.</w:t>
      </w:r>
      <w:r w:rsidRPr="00CE29A7">
        <w:rPr>
          <w:sz w:val="14"/>
          <w:szCs w:val="14"/>
        </w:rPr>
        <w:t>     </w:t>
      </w:r>
      <w:r w:rsidRPr="00CE29A7">
        <w:rPr>
          <w:rStyle w:val="apple-converted-space"/>
          <w:sz w:val="14"/>
          <w:szCs w:val="14"/>
        </w:rPr>
        <w:t> </w:t>
      </w:r>
      <w:r w:rsidRPr="00CE29A7">
        <w:t xml:space="preserve">The </w:t>
      </w:r>
      <w:r w:rsidR="008C02C4">
        <w:t>subrecipient</w:t>
      </w:r>
      <w:r w:rsidR="008C02C4" w:rsidRPr="00161990">
        <w:t xml:space="preserve"> </w:t>
      </w:r>
      <w:r w:rsidRPr="00CE29A7">
        <w:t>is found to have made a material misrepresentation or misstatement in the agreement application or any required report</w:t>
      </w:r>
      <w:proofErr w:type="gramStart"/>
      <w:r w:rsidRPr="00CE29A7">
        <w:t>;</w:t>
      </w:r>
      <w:proofErr w:type="gramEnd"/>
    </w:p>
    <w:p w14:paraId="245D7489" w14:textId="77777777" w:rsidR="00324F5F" w:rsidRPr="00CE29A7" w:rsidRDefault="00324F5F" w:rsidP="00324F5F">
      <w:pPr>
        <w:shd w:val="clear" w:color="auto" w:fill="FFFFFF"/>
        <w:jc w:val="both"/>
        <w:textAlignment w:val="baseline"/>
      </w:pPr>
      <w:r w:rsidRPr="00CE29A7">
        <w:t> </w:t>
      </w:r>
    </w:p>
    <w:p w14:paraId="304C6790" w14:textId="0030D6A1" w:rsidR="00324F5F" w:rsidRPr="00CE29A7" w:rsidRDefault="00324F5F" w:rsidP="00324F5F">
      <w:pPr>
        <w:shd w:val="clear" w:color="auto" w:fill="FFFFFF"/>
        <w:ind w:left="1080"/>
        <w:jc w:val="both"/>
        <w:textAlignment w:val="baseline"/>
      </w:pPr>
      <w:r w:rsidRPr="00CE29A7">
        <w:t>3.</w:t>
      </w:r>
      <w:r w:rsidRPr="00CE29A7">
        <w:rPr>
          <w:sz w:val="14"/>
          <w:szCs w:val="14"/>
        </w:rPr>
        <w:t>     </w:t>
      </w:r>
      <w:r w:rsidRPr="00CE29A7">
        <w:rPr>
          <w:rStyle w:val="apple-converted-space"/>
          <w:sz w:val="14"/>
          <w:szCs w:val="14"/>
        </w:rPr>
        <w:t> </w:t>
      </w:r>
      <w:r w:rsidRPr="00CE29A7">
        <w:t xml:space="preserve">The </w:t>
      </w:r>
      <w:r w:rsidR="008C02C4">
        <w:t>subrecipient</w:t>
      </w:r>
      <w:r w:rsidR="008C02C4" w:rsidRPr="00161990">
        <w:t xml:space="preserve"> </w:t>
      </w:r>
      <w:r w:rsidRPr="00CE29A7">
        <w:t>has failed to perform any of the material terms of this agreement</w:t>
      </w:r>
      <w:proofErr w:type="gramStart"/>
      <w:r w:rsidRPr="00CE29A7">
        <w:t>;</w:t>
      </w:r>
      <w:proofErr w:type="gramEnd"/>
    </w:p>
    <w:p w14:paraId="7E2DD733" w14:textId="77777777" w:rsidR="00324F5F" w:rsidRPr="00CE29A7" w:rsidRDefault="00324F5F" w:rsidP="00324F5F">
      <w:pPr>
        <w:shd w:val="clear" w:color="auto" w:fill="FFFFFF"/>
        <w:ind w:left="1080"/>
        <w:jc w:val="both"/>
        <w:textAlignment w:val="baseline"/>
      </w:pPr>
      <w:r w:rsidRPr="00CE29A7">
        <w:t> </w:t>
      </w:r>
    </w:p>
    <w:p w14:paraId="3FA5C234" w14:textId="4BA81482" w:rsidR="00324F5F" w:rsidRPr="00CE29A7" w:rsidRDefault="00324F5F" w:rsidP="00324F5F">
      <w:pPr>
        <w:shd w:val="clear" w:color="auto" w:fill="FFFFFF"/>
        <w:ind w:left="1080"/>
        <w:jc w:val="both"/>
        <w:textAlignment w:val="baseline"/>
      </w:pPr>
      <w:r w:rsidRPr="00CE29A7">
        <w:t>4.</w:t>
      </w:r>
      <w:r w:rsidRPr="00CE29A7">
        <w:rPr>
          <w:sz w:val="14"/>
          <w:szCs w:val="14"/>
        </w:rPr>
        <w:t>     </w:t>
      </w:r>
      <w:r w:rsidRPr="00CE29A7">
        <w:rPr>
          <w:rStyle w:val="apple-converted-space"/>
          <w:sz w:val="14"/>
          <w:szCs w:val="14"/>
        </w:rPr>
        <w:t> </w:t>
      </w:r>
      <w:r w:rsidRPr="00CE29A7">
        <w:t xml:space="preserve">The </w:t>
      </w:r>
      <w:r w:rsidR="008C02C4">
        <w:t>subrecipient</w:t>
      </w:r>
      <w:r w:rsidR="008C02C4" w:rsidRPr="00161990">
        <w:t xml:space="preserve"> </w:t>
      </w:r>
      <w:r w:rsidRPr="00CE29A7">
        <w:t>is found to have misappropriated funds awarded under this agreement; and</w:t>
      </w:r>
    </w:p>
    <w:p w14:paraId="55181656" w14:textId="77777777" w:rsidR="00324F5F" w:rsidRPr="00CE29A7" w:rsidRDefault="00324F5F" w:rsidP="00324F5F">
      <w:pPr>
        <w:shd w:val="clear" w:color="auto" w:fill="FFFFFF"/>
        <w:ind w:left="1080"/>
        <w:jc w:val="both"/>
        <w:textAlignment w:val="baseline"/>
      </w:pPr>
      <w:r w:rsidRPr="00CE29A7">
        <w:t> </w:t>
      </w:r>
    </w:p>
    <w:p w14:paraId="181DCC18" w14:textId="2E781835" w:rsidR="00324F5F" w:rsidRPr="00CE29A7" w:rsidRDefault="00324F5F" w:rsidP="00324F5F">
      <w:pPr>
        <w:shd w:val="clear" w:color="auto" w:fill="FFFFFF"/>
        <w:ind w:left="1080"/>
        <w:jc w:val="both"/>
        <w:textAlignment w:val="baseline"/>
      </w:pPr>
      <w:r w:rsidRPr="00CE29A7">
        <w:t xml:space="preserve">5.    The </w:t>
      </w:r>
      <w:r w:rsidR="008C02C4">
        <w:t>subrecipient</w:t>
      </w:r>
      <w:r w:rsidR="008C02C4" w:rsidRPr="00161990">
        <w:t xml:space="preserve"> </w:t>
      </w:r>
      <w:r w:rsidRPr="00CE29A7">
        <w:t>in the judgment of EcoHealth Alliance has misused EcoHealth Alliance's name or otherwise harmed the reputation of EcoHealth Alliance.</w:t>
      </w:r>
    </w:p>
    <w:p w14:paraId="4A2B68F2" w14:textId="77777777" w:rsidR="00324F5F" w:rsidRPr="00CE29A7" w:rsidRDefault="00324F5F" w:rsidP="00324F5F">
      <w:pPr>
        <w:shd w:val="clear" w:color="auto" w:fill="FFFFFF"/>
        <w:ind w:left="1080"/>
        <w:jc w:val="both"/>
        <w:textAlignment w:val="baseline"/>
      </w:pPr>
      <w:r w:rsidRPr="00CE29A7">
        <w:t> </w:t>
      </w:r>
    </w:p>
    <w:p w14:paraId="7E65D68A" w14:textId="14F40AB4" w:rsidR="00324F5F" w:rsidRPr="00CE29A7" w:rsidRDefault="00324F5F" w:rsidP="00324F5F">
      <w:pPr>
        <w:shd w:val="clear" w:color="auto" w:fill="FFFFFF"/>
      </w:pPr>
      <w:r w:rsidRPr="00CE29A7">
        <w:t xml:space="preserve">In the event of a termination for cause, EcoHealth Alliance may cancel all future installments under the agreement and require the </w:t>
      </w:r>
      <w:r w:rsidR="008C02C4">
        <w:t>subrecipient</w:t>
      </w:r>
      <w:r w:rsidR="008C02C4" w:rsidRPr="00161990">
        <w:t xml:space="preserve"> </w:t>
      </w:r>
      <w:r w:rsidRPr="00CE29A7">
        <w:t>to repay all amounts misappropriated or otherwise related to the basis for the for cause termination.</w:t>
      </w:r>
    </w:p>
    <w:p w14:paraId="54786DEC" w14:textId="77777777" w:rsidR="001B722E" w:rsidRPr="00161990" w:rsidRDefault="001B722E" w:rsidP="001B722E"/>
    <w:p w14:paraId="2B1DE99A" w14:textId="77777777" w:rsidR="001B722E" w:rsidRPr="00161990" w:rsidRDefault="001B722E" w:rsidP="00275987">
      <w:pPr>
        <w:numPr>
          <w:ilvl w:val="0"/>
          <w:numId w:val="2"/>
        </w:numPr>
        <w:jc w:val="center"/>
      </w:pPr>
      <w:r w:rsidRPr="00161990">
        <w:t>INSURANCE AND LIABILITY</w:t>
      </w:r>
    </w:p>
    <w:p w14:paraId="35977DE1" w14:textId="77777777" w:rsidR="001B722E" w:rsidRPr="00161990" w:rsidRDefault="001B722E" w:rsidP="001B722E"/>
    <w:p w14:paraId="0FC4FEC7" w14:textId="789332CE" w:rsidR="001B722E" w:rsidRPr="00161990" w:rsidRDefault="001B722E" w:rsidP="001B722E">
      <w:pPr>
        <w:jc w:val="both"/>
      </w:pPr>
      <w:r w:rsidRPr="00161990">
        <w:t xml:space="preserve">By accepting the terms and conditions of this </w:t>
      </w:r>
      <w:r w:rsidR="00560AE4">
        <w:t>agreement</w:t>
      </w:r>
      <w:r w:rsidRPr="00161990">
        <w:t xml:space="preserve">, the </w:t>
      </w:r>
      <w:r w:rsidR="008C02C4">
        <w:t>subrecipient</w:t>
      </w:r>
      <w:r w:rsidR="008C02C4" w:rsidRPr="00161990">
        <w:t xml:space="preserve"> </w:t>
      </w:r>
      <w:r w:rsidRPr="00161990">
        <w:t xml:space="preserve">also accepts full responsibility for any and all insurance needs, such as medical, vehicle, evacuation, etc. for themselves and all other project related personnel, unless a separate arrangement has been made between EcoHealth Alliance and the </w:t>
      </w:r>
      <w:r w:rsidR="008C02C4">
        <w:t>subrecipient</w:t>
      </w:r>
      <w:r w:rsidRPr="00161990">
        <w:t xml:space="preserve">. By signing this agreement, the </w:t>
      </w:r>
      <w:r w:rsidR="008C02C4">
        <w:t>subrecipient</w:t>
      </w:r>
      <w:r w:rsidRPr="00161990">
        <w:t xml:space="preserve"> relieves EcoHealth Alliance from any and all liability due to accident or injury, or any other claims that may result from any activities conducted by the </w:t>
      </w:r>
      <w:r w:rsidR="008C02C4">
        <w:t>subrecipient</w:t>
      </w:r>
      <w:r w:rsidR="008C02C4" w:rsidRPr="00161990">
        <w:t xml:space="preserve"> </w:t>
      </w:r>
      <w:r w:rsidRPr="00161990">
        <w:t xml:space="preserve">in relation to the </w:t>
      </w:r>
      <w:r w:rsidR="008C02C4">
        <w:t>subaward</w:t>
      </w:r>
      <w:r w:rsidRPr="00161990">
        <w:t xml:space="preserve"> project.</w:t>
      </w:r>
    </w:p>
    <w:p w14:paraId="136ECA33" w14:textId="77777777" w:rsidR="001B722E" w:rsidRPr="00161990" w:rsidRDefault="001B722E" w:rsidP="001B722E"/>
    <w:p w14:paraId="1C4FB8F5" w14:textId="77777777" w:rsidR="001B722E" w:rsidRPr="00161990" w:rsidRDefault="001B722E" w:rsidP="00275987">
      <w:pPr>
        <w:numPr>
          <w:ilvl w:val="0"/>
          <w:numId w:val="2"/>
        </w:numPr>
        <w:jc w:val="center"/>
      </w:pPr>
      <w:r w:rsidRPr="00161990">
        <w:t>ADDITIONAL SUPPORT</w:t>
      </w:r>
    </w:p>
    <w:p w14:paraId="39774BD9" w14:textId="77777777" w:rsidR="001B722E" w:rsidRPr="00161990" w:rsidRDefault="001B722E" w:rsidP="001B722E"/>
    <w:p w14:paraId="30A58A31" w14:textId="5DF58AE9" w:rsidR="001B722E" w:rsidRPr="00161990" w:rsidRDefault="001B722E" w:rsidP="001B722E">
      <w:pPr>
        <w:jc w:val="both"/>
      </w:pPr>
      <w:r w:rsidRPr="00161990">
        <w:t xml:space="preserve">In making this </w:t>
      </w:r>
      <w:r w:rsidR="008C02C4">
        <w:t>subaward</w:t>
      </w:r>
      <w:r w:rsidR="00560AE4">
        <w:t xml:space="preserve"> agreement</w:t>
      </w:r>
      <w:r w:rsidRPr="00161990">
        <w:t>, EcoHealth Alliance assumes no obligation to provide oth</w:t>
      </w:r>
      <w:r w:rsidR="00560AE4">
        <w:t>er or additional support to the</w:t>
      </w:r>
      <w:r w:rsidR="003512B7">
        <w:t xml:space="preserve"> </w:t>
      </w:r>
      <w:r w:rsidR="008C02C4">
        <w:t>subrecipient</w:t>
      </w:r>
      <w:r w:rsidRPr="00161990">
        <w:t>.</w:t>
      </w:r>
    </w:p>
    <w:p w14:paraId="59B342C8" w14:textId="77777777" w:rsidR="001B722E" w:rsidRPr="00161990" w:rsidRDefault="001B722E" w:rsidP="001B722E"/>
    <w:p w14:paraId="4D15C959" w14:textId="77777777" w:rsidR="001B722E" w:rsidRPr="00161990" w:rsidRDefault="001B722E" w:rsidP="00275987">
      <w:pPr>
        <w:numPr>
          <w:ilvl w:val="0"/>
          <w:numId w:val="2"/>
        </w:numPr>
        <w:jc w:val="center"/>
      </w:pPr>
      <w:r w:rsidRPr="00161990">
        <w:t>NOTICE</w:t>
      </w:r>
    </w:p>
    <w:p w14:paraId="57DA3B3D" w14:textId="77777777" w:rsidR="001B722E" w:rsidRPr="00161990" w:rsidRDefault="001B722E" w:rsidP="001B722E"/>
    <w:p w14:paraId="6A1F802E" w14:textId="77777777" w:rsidR="001B722E" w:rsidRPr="00161990" w:rsidRDefault="001B722E" w:rsidP="005A0C96">
      <w:pPr>
        <w:jc w:val="both"/>
      </w:pPr>
      <w:r w:rsidRPr="00161990">
        <w:t>All correspondence and project reports should include the reference log number and follow the reporting guidelines described above. Copies should be directed to:</w:t>
      </w:r>
    </w:p>
    <w:p w14:paraId="55854990" w14:textId="77777777" w:rsidR="001B722E" w:rsidRPr="00161990" w:rsidRDefault="001B722E" w:rsidP="005A0C96">
      <w:pPr>
        <w:jc w:val="both"/>
      </w:pPr>
    </w:p>
    <w:p w14:paraId="756405E1" w14:textId="77777777" w:rsidR="001B722E" w:rsidRPr="00161990" w:rsidRDefault="001B722E" w:rsidP="005A0C96">
      <w:pPr>
        <w:jc w:val="both"/>
      </w:pPr>
      <w:r w:rsidRPr="00161990">
        <w:t>Mary Turner</w:t>
      </w:r>
    </w:p>
    <w:p w14:paraId="19429083" w14:textId="77777777" w:rsidR="001B722E" w:rsidRPr="00161990" w:rsidRDefault="001B722E" w:rsidP="005A0C96">
      <w:pPr>
        <w:jc w:val="both"/>
      </w:pPr>
      <w:r w:rsidRPr="00161990">
        <w:t>EcoHealth Alliance</w:t>
      </w:r>
    </w:p>
    <w:p w14:paraId="29AEAA2A" w14:textId="77777777" w:rsidR="001B722E" w:rsidRPr="00161990" w:rsidRDefault="001B722E" w:rsidP="005A0C96">
      <w:pPr>
        <w:jc w:val="both"/>
      </w:pPr>
      <w:r w:rsidRPr="00161990">
        <w:t>460 W. 34</w:t>
      </w:r>
      <w:r w:rsidRPr="00161990">
        <w:rPr>
          <w:vertAlign w:val="superscript"/>
        </w:rPr>
        <w:t>th</w:t>
      </w:r>
      <w:r w:rsidRPr="00161990">
        <w:t xml:space="preserve"> St, 17</w:t>
      </w:r>
      <w:r w:rsidRPr="00161990">
        <w:rPr>
          <w:vertAlign w:val="superscript"/>
        </w:rPr>
        <w:t>th</w:t>
      </w:r>
      <w:r w:rsidRPr="00161990">
        <w:t xml:space="preserve"> Floor</w:t>
      </w:r>
    </w:p>
    <w:p w14:paraId="2CC2C60E" w14:textId="77777777" w:rsidR="001B722E" w:rsidRPr="00161990" w:rsidRDefault="001B722E" w:rsidP="005A0C96">
      <w:pPr>
        <w:jc w:val="both"/>
      </w:pPr>
      <w:r w:rsidRPr="00161990">
        <w:t>New York, NY 10001</w:t>
      </w:r>
    </w:p>
    <w:p w14:paraId="4734D4C9" w14:textId="77777777" w:rsidR="001B722E" w:rsidRPr="00161990" w:rsidRDefault="001B722E" w:rsidP="005A0C96">
      <w:pPr>
        <w:jc w:val="both"/>
        <w:rPr>
          <w:lang w:val="fr-FR"/>
        </w:rPr>
      </w:pPr>
      <w:r w:rsidRPr="00161990">
        <w:rPr>
          <w:lang w:val="fr-FR"/>
        </w:rPr>
        <w:t>(t) 1.212.380.4461</w:t>
      </w:r>
    </w:p>
    <w:p w14:paraId="50D40AB8" w14:textId="77777777" w:rsidR="001B722E" w:rsidRPr="00161990" w:rsidRDefault="001B722E" w:rsidP="005A0C96">
      <w:pPr>
        <w:jc w:val="both"/>
        <w:rPr>
          <w:color w:val="000000"/>
          <w:lang w:val="fr-FR"/>
        </w:rPr>
      </w:pPr>
      <w:r w:rsidRPr="00161990">
        <w:rPr>
          <w:lang w:val="fr-FR"/>
        </w:rPr>
        <w:t xml:space="preserve">(e) </w:t>
      </w:r>
      <w:hyperlink r:id="rId13" w:history="1">
        <w:r w:rsidRPr="00161990">
          <w:rPr>
            <w:rStyle w:val="Hyperlink"/>
            <w:lang w:val="fr-FR"/>
          </w:rPr>
          <w:t>turner@ecohealthalliance.org</w:t>
        </w:r>
      </w:hyperlink>
    </w:p>
    <w:p w14:paraId="71AC1DAA" w14:textId="77777777" w:rsidR="001B722E" w:rsidRPr="00161990" w:rsidRDefault="001B722E" w:rsidP="005A0C96">
      <w:pPr>
        <w:jc w:val="both"/>
        <w:rPr>
          <w:lang w:val="fr-FR"/>
        </w:rPr>
      </w:pPr>
    </w:p>
    <w:p w14:paraId="72FB0761" w14:textId="77777777" w:rsidR="001B722E" w:rsidRPr="00161990" w:rsidRDefault="001B722E" w:rsidP="00275987">
      <w:pPr>
        <w:numPr>
          <w:ilvl w:val="0"/>
          <w:numId w:val="2"/>
        </w:numPr>
        <w:jc w:val="center"/>
      </w:pPr>
      <w:r w:rsidRPr="00161990">
        <w:lastRenderedPageBreak/>
        <w:t>INDEMNIFICATION</w:t>
      </w:r>
    </w:p>
    <w:p w14:paraId="23570190" w14:textId="006E6A33" w:rsidR="001B722E" w:rsidRPr="00161990" w:rsidRDefault="001B722E" w:rsidP="005A0C96">
      <w:pPr>
        <w:pStyle w:val="Single"/>
        <w:ind w:firstLine="0"/>
        <w:jc w:val="both"/>
        <w:rPr>
          <w:szCs w:val="24"/>
        </w:rPr>
      </w:pPr>
      <w:r w:rsidRPr="00161990">
        <w:rPr>
          <w:szCs w:val="24"/>
        </w:rPr>
        <w:t xml:space="preserve">The </w:t>
      </w:r>
      <w:r w:rsidR="008C02C4">
        <w:t>subrecipient</w:t>
      </w:r>
      <w:r w:rsidR="008C02C4" w:rsidRPr="00161990">
        <w:t xml:space="preserve"> </w:t>
      </w:r>
      <w:r w:rsidRPr="00161990">
        <w:rPr>
          <w:szCs w:val="24"/>
        </w:rPr>
        <w:t>and EcoHealth Alliance hereby mutually agree to indemnify and hold each othe</w:t>
      </w:r>
      <w:r w:rsidR="00DB6C71">
        <w:rPr>
          <w:szCs w:val="24"/>
        </w:rPr>
        <w:t>r, respectively, and each other</w:t>
      </w:r>
      <w:r w:rsidRPr="00161990">
        <w:rPr>
          <w:szCs w:val="24"/>
        </w:rPr>
        <w:t>s</w:t>
      </w:r>
      <w:r w:rsidR="00DB6C71">
        <w:rPr>
          <w:szCs w:val="24"/>
        </w:rPr>
        <w:t>’</w:t>
      </w:r>
      <w:r w:rsidRPr="00161990">
        <w:rPr>
          <w:szCs w:val="24"/>
        </w:rPr>
        <w:t xml:space="preserve"> affiliates, officers, employees, successors and assigns, harmless from and against claims, demands, actions, proceedings, investigation and right of action, including reasonable attorneys' fees and costs, whether action is instituted or not and, if instituted, whether at any trial or appellate level, whether raised by the other party or a third party, arising from the intentional and/or negligent acts, errors or omissions of the </w:t>
      </w:r>
      <w:r w:rsidR="008C02C4">
        <w:t>subrecipient</w:t>
      </w:r>
      <w:r w:rsidRPr="00161990">
        <w:rPr>
          <w:szCs w:val="24"/>
        </w:rPr>
        <w:t xml:space="preserve"> or EcoHealth Alliance.</w:t>
      </w:r>
    </w:p>
    <w:p w14:paraId="5BE3A563" w14:textId="77777777" w:rsidR="001B722E" w:rsidRPr="00161990" w:rsidRDefault="001B722E" w:rsidP="005A0C96">
      <w:pPr>
        <w:jc w:val="both"/>
      </w:pPr>
    </w:p>
    <w:p w14:paraId="474CAA05" w14:textId="77777777" w:rsidR="001B722E" w:rsidRPr="00161990" w:rsidRDefault="001B722E" w:rsidP="00275987">
      <w:pPr>
        <w:numPr>
          <w:ilvl w:val="0"/>
          <w:numId w:val="2"/>
        </w:numPr>
        <w:jc w:val="center"/>
      </w:pPr>
      <w:r w:rsidRPr="00161990">
        <w:t>CHOICE OF LAW</w:t>
      </w:r>
    </w:p>
    <w:p w14:paraId="63236099" w14:textId="77777777" w:rsidR="001B722E" w:rsidRPr="00161990" w:rsidRDefault="001B722E" w:rsidP="005A0C96">
      <w:pPr>
        <w:jc w:val="both"/>
      </w:pPr>
    </w:p>
    <w:p w14:paraId="5F3DC52A" w14:textId="77777777" w:rsidR="001B722E" w:rsidRPr="00161990" w:rsidRDefault="001B722E" w:rsidP="005A0C96">
      <w:pPr>
        <w:jc w:val="both"/>
      </w:pPr>
      <w:r w:rsidRPr="00161990">
        <w:t>This agreement shall be governed by and construed in accordance with the laws of the State of New York.</w:t>
      </w:r>
    </w:p>
    <w:p w14:paraId="5FC1D890" w14:textId="77777777" w:rsidR="001B722E" w:rsidRPr="00161990" w:rsidRDefault="001B722E" w:rsidP="005A0C96">
      <w:pPr>
        <w:jc w:val="both"/>
      </w:pPr>
    </w:p>
    <w:p w14:paraId="2A9DF344" w14:textId="77777777" w:rsidR="001B722E" w:rsidRDefault="001B722E" w:rsidP="00275987">
      <w:pPr>
        <w:numPr>
          <w:ilvl w:val="0"/>
          <w:numId w:val="2"/>
        </w:numPr>
        <w:jc w:val="center"/>
      </w:pPr>
      <w:r w:rsidRPr="00161990">
        <w:t>PARTIAL INVALIDITY</w:t>
      </w:r>
    </w:p>
    <w:p w14:paraId="3B4CF925" w14:textId="77777777" w:rsidR="005632CE" w:rsidRPr="00161990" w:rsidRDefault="005632CE" w:rsidP="005632CE">
      <w:pPr>
        <w:pStyle w:val="ListParagraph"/>
        <w:ind w:left="1080"/>
        <w:jc w:val="both"/>
      </w:pPr>
    </w:p>
    <w:p w14:paraId="12FEE659" w14:textId="77777777" w:rsidR="005632CE" w:rsidRDefault="005632CE" w:rsidP="005632CE">
      <w:pPr>
        <w:jc w:val="both"/>
      </w:pPr>
      <w:r w:rsidRPr="00161990">
        <w:t>If any term or provision of this agreement to any person or circumstance shall, to any extent, be invalid or unenforceable, the remainder of this agreement shall not be affected thereby and shall be valid and enforceable to the fullest extent permitted by law.</w:t>
      </w:r>
    </w:p>
    <w:p w14:paraId="1C2E67B3" w14:textId="77777777" w:rsidR="005632CE" w:rsidRDefault="005632CE" w:rsidP="005632CE">
      <w:pPr>
        <w:ind w:left="1080"/>
      </w:pPr>
    </w:p>
    <w:p w14:paraId="11FF7965" w14:textId="77777777" w:rsidR="005632CE" w:rsidRDefault="005632CE" w:rsidP="00275987">
      <w:pPr>
        <w:numPr>
          <w:ilvl w:val="0"/>
          <w:numId w:val="2"/>
        </w:numPr>
        <w:jc w:val="center"/>
      </w:pPr>
      <w:r>
        <w:t>PRIME AGREEMENT PROVISIONS</w:t>
      </w:r>
    </w:p>
    <w:p w14:paraId="7BB28CCD" w14:textId="77777777" w:rsidR="005632CE" w:rsidRDefault="005632CE" w:rsidP="005632CE">
      <w:pPr>
        <w:ind w:left="360"/>
      </w:pPr>
    </w:p>
    <w:p w14:paraId="0BD098E0" w14:textId="77777777" w:rsidR="005632CE" w:rsidRDefault="005632CE" w:rsidP="005632CE">
      <w:r>
        <w:t xml:space="preserve">The provisions of the Prime Agreement included here as </w:t>
      </w:r>
      <w:r w:rsidRPr="005632CE">
        <w:rPr>
          <w:b/>
        </w:rPr>
        <w:t>Attachment C</w:t>
      </w:r>
      <w:r>
        <w:t xml:space="preserve"> are hereby incorporated by reference and carry the same force and effect as if included in full text.</w:t>
      </w:r>
    </w:p>
    <w:p w14:paraId="1CE2FD30" w14:textId="77777777" w:rsidR="005632CE" w:rsidRDefault="005632CE" w:rsidP="005632CE">
      <w:pPr>
        <w:ind w:left="1080"/>
      </w:pPr>
    </w:p>
    <w:p w14:paraId="1B93B17D" w14:textId="77777777" w:rsidR="005632CE" w:rsidRPr="00161990" w:rsidRDefault="005632CE" w:rsidP="00275987">
      <w:pPr>
        <w:numPr>
          <w:ilvl w:val="0"/>
          <w:numId w:val="2"/>
        </w:numPr>
        <w:jc w:val="center"/>
      </w:pPr>
      <w:r w:rsidRPr="00161990">
        <w:t>OTHER PROVISIONS</w:t>
      </w:r>
    </w:p>
    <w:p w14:paraId="19F867BD" w14:textId="77777777" w:rsidR="001B722E" w:rsidRPr="00161990" w:rsidRDefault="001B722E" w:rsidP="005A0C96">
      <w:pPr>
        <w:jc w:val="both"/>
      </w:pPr>
    </w:p>
    <w:p w14:paraId="69B08D28" w14:textId="02E6D2FE" w:rsidR="001B722E" w:rsidRPr="00161990" w:rsidRDefault="001B722E" w:rsidP="005A0C96">
      <w:pPr>
        <w:jc w:val="both"/>
      </w:pPr>
      <w:r w:rsidRPr="00161990">
        <w:t xml:space="preserve">This </w:t>
      </w:r>
      <w:r w:rsidR="00560AE4">
        <w:t>agreement</w:t>
      </w:r>
      <w:r w:rsidRPr="00161990">
        <w:t xml:space="preserve"> may not be transferred or assigned by either party without the prior written consent of the other, and any breech of this prohibition will deem the agreement null and void. </w:t>
      </w:r>
    </w:p>
    <w:p w14:paraId="35242D05" w14:textId="77777777" w:rsidR="001B722E" w:rsidRPr="00161990" w:rsidRDefault="001B722E" w:rsidP="005A0C96">
      <w:pPr>
        <w:jc w:val="both"/>
      </w:pPr>
    </w:p>
    <w:p w14:paraId="47DFEB76" w14:textId="7D452751" w:rsidR="001B722E" w:rsidRPr="00161990" w:rsidRDefault="001B722E" w:rsidP="005A0C96">
      <w:pPr>
        <w:jc w:val="both"/>
      </w:pPr>
      <w:r w:rsidRPr="00161990">
        <w:t xml:space="preserve">Both parties agree that either party may terminate this agreement </w:t>
      </w:r>
      <w:r w:rsidR="00B354E8">
        <w:t>following</w:t>
      </w:r>
      <w:r w:rsidR="00B354E8" w:rsidRPr="00161990">
        <w:t xml:space="preserve"> </w:t>
      </w:r>
      <w:r w:rsidR="00B354E8">
        <w:t>confirmation of</w:t>
      </w:r>
      <w:r w:rsidRPr="00161990">
        <w:t xml:space="preserve"> written notice to the other party. </w:t>
      </w:r>
    </w:p>
    <w:p w14:paraId="7458F51E" w14:textId="77777777" w:rsidR="001B722E" w:rsidRPr="00161990" w:rsidRDefault="001B722E" w:rsidP="005A0C96">
      <w:pPr>
        <w:jc w:val="both"/>
      </w:pPr>
    </w:p>
    <w:p w14:paraId="13C06548" w14:textId="6324D82F" w:rsidR="001B722E" w:rsidRDefault="001B722E" w:rsidP="005A0C96">
      <w:pPr>
        <w:tabs>
          <w:tab w:val="left" w:pos="720"/>
          <w:tab w:val="left" w:pos="75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161990">
        <w:t xml:space="preserve">Each party represents and warrants that </w:t>
      </w:r>
      <w:proofErr w:type="gramStart"/>
      <w:r w:rsidRPr="00161990">
        <w:t>its</w:t>
      </w:r>
      <w:proofErr w:type="gramEnd"/>
      <w:r w:rsidRPr="00161990">
        <w:t xml:space="preserve"> authorized agent(s) have duly executed this </w:t>
      </w:r>
      <w:r w:rsidR="00560AE4">
        <w:t>agreement</w:t>
      </w:r>
      <w:r w:rsidRPr="00161990">
        <w:t xml:space="preserve"> on its behalf.</w:t>
      </w:r>
    </w:p>
    <w:p w14:paraId="32E71BE2" w14:textId="77777777" w:rsidR="00A451E3" w:rsidRDefault="00A451E3" w:rsidP="005A0C96">
      <w:pPr>
        <w:tabs>
          <w:tab w:val="left" w:pos="720"/>
          <w:tab w:val="left" w:pos="75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7F2FDECF" w14:textId="6CF7B577" w:rsidR="00226929" w:rsidRDefault="004E33F1" w:rsidP="001B722E">
      <w:r>
        <w:br w:type="page"/>
      </w:r>
    </w:p>
    <w:p w14:paraId="72A67C06" w14:textId="5B7A3D72" w:rsidR="001B722E" w:rsidRPr="00161990" w:rsidRDefault="001B722E" w:rsidP="001B722E">
      <w:r w:rsidRPr="00161990">
        <w:t xml:space="preserve">This </w:t>
      </w:r>
      <w:r w:rsidR="00560AE4">
        <w:t>agreement</w:t>
      </w:r>
      <w:r w:rsidRPr="00161990">
        <w:t xml:space="preserve"> constitutes a single integrated contract expressing the entire agreement of the parties hereto. There are no other agreements, written or oral, express or implied, between the parties hereto, concerning the subject matter hereof, except the agreements set forth in this </w:t>
      </w:r>
      <w:r w:rsidR="00560AE4">
        <w:t>agreement</w:t>
      </w:r>
      <w:r w:rsidRPr="00161990">
        <w:t xml:space="preserve">. Any amendment to this agreement is effective only if set forth in writing and signed by both parties. </w:t>
      </w:r>
    </w:p>
    <w:p w14:paraId="70983678" w14:textId="77777777" w:rsidR="001B722E" w:rsidRPr="00161990" w:rsidRDefault="001B722E" w:rsidP="001B722E"/>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608"/>
      </w:tblGrid>
      <w:tr w:rsidR="008133A0" w14:paraId="33D24267" w14:textId="77777777" w:rsidTr="005E79A8">
        <w:trPr>
          <w:jc w:val="center"/>
        </w:trPr>
        <w:tc>
          <w:tcPr>
            <w:tcW w:w="4968" w:type="dxa"/>
            <w:shd w:val="clear" w:color="auto" w:fill="auto"/>
          </w:tcPr>
          <w:p w14:paraId="4AF1EE2A" w14:textId="77777777" w:rsidR="008133A0" w:rsidRDefault="008133A0" w:rsidP="005E79A8">
            <w:r>
              <w:t>_______________________________</w:t>
            </w:r>
          </w:p>
          <w:p w14:paraId="3E4A9F38" w14:textId="77777777" w:rsidR="008133A0" w:rsidRDefault="008133A0" w:rsidP="005E79A8">
            <w:r>
              <w:t>Dr. Peter Daszak</w:t>
            </w:r>
          </w:p>
          <w:p w14:paraId="4FCAF8A4" w14:textId="77777777" w:rsidR="008133A0" w:rsidRDefault="008133A0" w:rsidP="005E79A8">
            <w:r>
              <w:t>President, EcoHealth Alliance</w:t>
            </w:r>
          </w:p>
        </w:tc>
        <w:tc>
          <w:tcPr>
            <w:tcW w:w="4608" w:type="dxa"/>
            <w:shd w:val="clear" w:color="auto" w:fill="auto"/>
          </w:tcPr>
          <w:p w14:paraId="38B1887D" w14:textId="77777777" w:rsidR="008133A0" w:rsidRDefault="008133A0" w:rsidP="005E79A8">
            <w:r>
              <w:t>_______________________________</w:t>
            </w:r>
          </w:p>
          <w:p w14:paraId="0DCE063E" w14:textId="257E1E2C" w:rsidR="008133A0" w:rsidRDefault="008133A0" w:rsidP="005E79A8">
            <w:r>
              <w:t>NAME</w:t>
            </w:r>
          </w:p>
        </w:tc>
      </w:tr>
      <w:tr w:rsidR="008133A0" w14:paraId="2110C16A" w14:textId="77777777" w:rsidTr="005E79A8">
        <w:trPr>
          <w:jc w:val="center"/>
        </w:trPr>
        <w:tc>
          <w:tcPr>
            <w:tcW w:w="4968" w:type="dxa"/>
            <w:shd w:val="clear" w:color="auto" w:fill="auto"/>
          </w:tcPr>
          <w:p w14:paraId="244A4701" w14:textId="77777777" w:rsidR="008133A0" w:rsidRDefault="008133A0" w:rsidP="005E79A8"/>
          <w:p w14:paraId="5092C62E" w14:textId="77777777" w:rsidR="008133A0" w:rsidRDefault="008133A0" w:rsidP="005E79A8">
            <w:r>
              <w:t>________________</w:t>
            </w:r>
          </w:p>
          <w:p w14:paraId="29C9C43B" w14:textId="3DF53BF4" w:rsidR="008133A0" w:rsidRDefault="008133A0" w:rsidP="005E79A8">
            <w:r>
              <w:t>DATE</w:t>
            </w:r>
          </w:p>
        </w:tc>
        <w:tc>
          <w:tcPr>
            <w:tcW w:w="4608" w:type="dxa"/>
            <w:shd w:val="clear" w:color="auto" w:fill="auto"/>
          </w:tcPr>
          <w:p w14:paraId="3C79C607" w14:textId="77777777" w:rsidR="008133A0" w:rsidRDefault="008133A0" w:rsidP="005E79A8"/>
          <w:p w14:paraId="26AED608" w14:textId="77777777" w:rsidR="008133A0" w:rsidRDefault="008133A0" w:rsidP="005E79A8">
            <w:r>
              <w:t>________________</w:t>
            </w:r>
          </w:p>
          <w:p w14:paraId="1C55C26E" w14:textId="101782EE" w:rsidR="008133A0" w:rsidRDefault="008133A0" w:rsidP="005E79A8">
            <w:r>
              <w:t>DATE</w:t>
            </w:r>
          </w:p>
        </w:tc>
      </w:tr>
    </w:tbl>
    <w:p w14:paraId="1A6E832C" w14:textId="77777777" w:rsidR="001B722E" w:rsidRPr="00161990" w:rsidRDefault="001B722E" w:rsidP="001B722E"/>
    <w:p w14:paraId="41569013" w14:textId="7860A114" w:rsidR="004A4691" w:rsidRPr="004A4691" w:rsidRDefault="004A4691" w:rsidP="00345E86"/>
    <w:p w14:paraId="1A48E162" w14:textId="77777777" w:rsidR="004A4691" w:rsidRPr="004A4691" w:rsidRDefault="004A4691" w:rsidP="00345E86">
      <w:pPr>
        <w:pStyle w:val="DoubleBlock"/>
        <w:spacing w:line="240" w:lineRule="auto"/>
        <w:rPr>
          <w:szCs w:val="24"/>
        </w:rPr>
      </w:pPr>
      <w:r w:rsidRPr="004A4691">
        <w:rPr>
          <w:szCs w:val="24"/>
        </w:rPr>
        <w:br w:type="page"/>
      </w:r>
    </w:p>
    <w:p w14:paraId="444F7921" w14:textId="1DB73E2D" w:rsidR="004E33F1" w:rsidRDefault="00345E86" w:rsidP="00E236D9">
      <w:pPr>
        <w:pStyle w:val="DoubleBlock"/>
        <w:spacing w:line="240" w:lineRule="auto"/>
        <w:jc w:val="center"/>
        <w:rPr>
          <w:szCs w:val="24"/>
        </w:rPr>
      </w:pPr>
      <w:r>
        <w:rPr>
          <w:szCs w:val="24"/>
        </w:rPr>
        <w:t>ATTACHMENT A</w:t>
      </w:r>
      <w:r w:rsidR="00E236D9" w:rsidRPr="005A0C96">
        <w:rPr>
          <w:szCs w:val="24"/>
        </w:rPr>
        <w:t>: PROJECT DELIVERABLES</w:t>
      </w:r>
    </w:p>
    <w:p w14:paraId="5394CD1E" w14:textId="77777777" w:rsidR="00807365" w:rsidRDefault="00807365" w:rsidP="00A202A0">
      <w:pPr>
        <w:pStyle w:val="normal0"/>
      </w:pPr>
    </w:p>
    <w:p w14:paraId="34BC5197" w14:textId="0E8DD989" w:rsidR="00A202A0" w:rsidRDefault="00A202A0" w:rsidP="00A202A0">
      <w:pPr>
        <w:pStyle w:val="normal0"/>
      </w:pPr>
      <w:r>
        <w:t>PREDICT plans to initiate scoping, capacity assessment/strengthening, and limited surveillance activities (where feasible) in Jordan. (USAID EPT-2 PREDICT PROJECT Year 2 Work Plan)</w:t>
      </w:r>
    </w:p>
    <w:p w14:paraId="47F8C7FC" w14:textId="77777777" w:rsidR="00807365" w:rsidRDefault="00807365" w:rsidP="00A202A0">
      <w:pPr>
        <w:pStyle w:val="normal0"/>
      </w:pPr>
    </w:p>
    <w:p w14:paraId="3792E705" w14:textId="5521B4C6" w:rsidR="00A202A0" w:rsidRDefault="00A202A0" w:rsidP="00A202A0">
      <w:pPr>
        <w:pStyle w:val="normal0"/>
      </w:pPr>
    </w:p>
    <w:p w14:paraId="19B58A81" w14:textId="77777777" w:rsidR="00A202A0" w:rsidRPr="00110125" w:rsidRDefault="00A202A0" w:rsidP="00A202A0">
      <w:pPr>
        <w:pStyle w:val="normal0"/>
      </w:pPr>
      <w:r w:rsidRPr="00110125">
        <w:t>Under this contract, JUST personnel will:</w:t>
      </w:r>
    </w:p>
    <w:p w14:paraId="648F289D" w14:textId="77777777" w:rsidR="00A202A0" w:rsidRPr="00110125" w:rsidRDefault="00A202A0" w:rsidP="00A202A0">
      <w:pPr>
        <w:pStyle w:val="normal0"/>
      </w:pPr>
    </w:p>
    <w:p w14:paraId="63160040" w14:textId="77777777" w:rsidR="00A202A0" w:rsidRPr="00110125" w:rsidRDefault="00A202A0" w:rsidP="00275987">
      <w:pPr>
        <w:pStyle w:val="normal0"/>
        <w:numPr>
          <w:ilvl w:val="0"/>
          <w:numId w:val="5"/>
        </w:numPr>
        <w:ind w:hanging="360"/>
        <w:contextualSpacing/>
      </w:pPr>
      <w:r w:rsidRPr="00110125">
        <w:t>Work with EcoHealth Alliance personnel to develop a work plan for PREDICT-related activities and select sites for zoonotic disease surveillance.</w:t>
      </w:r>
    </w:p>
    <w:p w14:paraId="5E1482B2" w14:textId="77777777" w:rsidR="00A202A0" w:rsidRPr="00110125" w:rsidRDefault="00A202A0" w:rsidP="00275987">
      <w:pPr>
        <w:pStyle w:val="normal0"/>
        <w:numPr>
          <w:ilvl w:val="0"/>
          <w:numId w:val="5"/>
        </w:numPr>
        <w:ind w:hanging="360"/>
        <w:contextualSpacing/>
      </w:pPr>
      <w:r w:rsidRPr="00110125">
        <w:t>Participate in mutually agreed upon meetings and teleconferences with EcoHealth Alliance personnel on matters related to PREDICT.</w:t>
      </w:r>
    </w:p>
    <w:p w14:paraId="53E6D2A3" w14:textId="77777777" w:rsidR="00A202A0" w:rsidRPr="00110125" w:rsidRDefault="00A202A0" w:rsidP="00275987">
      <w:pPr>
        <w:pStyle w:val="normal0"/>
        <w:numPr>
          <w:ilvl w:val="0"/>
          <w:numId w:val="5"/>
        </w:numPr>
        <w:ind w:hanging="360"/>
        <w:contextualSpacing/>
      </w:pPr>
      <w:r w:rsidRPr="00110125">
        <w:t>Draw upon established relationships in Jordan to initiate the PREDICT project in this country.</w:t>
      </w:r>
    </w:p>
    <w:p w14:paraId="592B873D" w14:textId="24726F39" w:rsidR="00A202A0" w:rsidRPr="00110125" w:rsidRDefault="00A202A0" w:rsidP="00275987">
      <w:pPr>
        <w:pStyle w:val="normal0"/>
        <w:numPr>
          <w:ilvl w:val="0"/>
          <w:numId w:val="5"/>
        </w:numPr>
        <w:ind w:hanging="360"/>
        <w:contextualSpacing/>
      </w:pPr>
      <w:r w:rsidRPr="00110125">
        <w:t xml:space="preserve">Begin to implement PREDICT-2 </w:t>
      </w:r>
      <w:r w:rsidR="006B21DD" w:rsidRPr="00110125">
        <w:t>o</w:t>
      </w:r>
      <w:r w:rsidRPr="00110125">
        <w:t>, and/or hire, train and employ local personnel to do so.</w:t>
      </w:r>
    </w:p>
    <w:p w14:paraId="75F008B2" w14:textId="77777777" w:rsidR="00A202A0" w:rsidRPr="00110125" w:rsidRDefault="00A202A0" w:rsidP="00275987">
      <w:pPr>
        <w:pStyle w:val="normal0"/>
        <w:numPr>
          <w:ilvl w:val="0"/>
          <w:numId w:val="5"/>
        </w:numPr>
        <w:ind w:hanging="360"/>
        <w:contextualSpacing/>
      </w:pPr>
      <w:r w:rsidRPr="00110125">
        <w:t xml:space="preserve">Assist in sample collection and </w:t>
      </w:r>
      <w:bookmarkStart w:id="0" w:name="_GoBack"/>
      <w:r w:rsidRPr="00110125">
        <w:t>observational</w:t>
      </w:r>
      <w:bookmarkEnd w:id="0"/>
      <w:r w:rsidRPr="00110125">
        <w:t xml:space="preserve"> behavioral research with focus on the PREDICT 2 targeted surveillance pathways for Jordan:</w:t>
      </w:r>
    </w:p>
    <w:p w14:paraId="148A9731" w14:textId="77777777" w:rsidR="00A202A0" w:rsidRPr="00110125" w:rsidRDefault="00A202A0" w:rsidP="00275987">
      <w:pPr>
        <w:pStyle w:val="normal0"/>
        <w:numPr>
          <w:ilvl w:val="1"/>
          <w:numId w:val="5"/>
        </w:numPr>
        <w:ind w:hanging="360"/>
        <w:contextualSpacing/>
      </w:pPr>
      <w:r w:rsidRPr="00110125">
        <w:t>Human populations with frequent exposure to wildlife, camels, and possibly patients presenting in local health clinics with respiratory illnesses.</w:t>
      </w:r>
    </w:p>
    <w:p w14:paraId="23D6F677" w14:textId="77777777" w:rsidR="00A202A0" w:rsidRPr="00110125" w:rsidRDefault="00A202A0" w:rsidP="00275987">
      <w:pPr>
        <w:pStyle w:val="normal0"/>
        <w:numPr>
          <w:ilvl w:val="1"/>
          <w:numId w:val="5"/>
        </w:numPr>
        <w:ind w:hanging="360"/>
        <w:contextualSpacing/>
      </w:pPr>
      <w:r w:rsidRPr="00110125">
        <w:t xml:space="preserve">Wildlife (especially </w:t>
      </w:r>
      <w:r w:rsidRPr="00110125">
        <w:rPr>
          <w:i/>
        </w:rPr>
        <w:t>Taphozous perforatus</w:t>
      </w:r>
      <w:r w:rsidRPr="00110125">
        <w:t>) in urban and peri-urban areas and water sources (where domestic and wild animals comingle) used by livestock production facilities and markets (camel operations).</w:t>
      </w:r>
    </w:p>
    <w:p w14:paraId="08B9E789" w14:textId="77777777" w:rsidR="00A202A0" w:rsidRPr="00110125" w:rsidRDefault="00A202A0" w:rsidP="00275987">
      <w:pPr>
        <w:pStyle w:val="normal0"/>
        <w:numPr>
          <w:ilvl w:val="1"/>
          <w:numId w:val="5"/>
        </w:numPr>
        <w:ind w:hanging="360"/>
        <w:contextualSpacing/>
      </w:pPr>
      <w:r w:rsidRPr="00110125">
        <w:t>Rapidly growing human communities around extractive industries or intensifying agricultural and animal production activities, including livestock handlers and slaughterhouse employees.</w:t>
      </w:r>
    </w:p>
    <w:p w14:paraId="5EF41E00" w14:textId="77777777" w:rsidR="00A202A0" w:rsidRPr="00110125" w:rsidRDefault="00A202A0" w:rsidP="00275987">
      <w:pPr>
        <w:pStyle w:val="normal0"/>
        <w:numPr>
          <w:ilvl w:val="1"/>
          <w:numId w:val="5"/>
        </w:numPr>
        <w:ind w:hanging="360"/>
        <w:contextualSpacing/>
      </w:pPr>
      <w:r w:rsidRPr="00110125">
        <w:t>Wildlife near water sources in the desert, potentially degraded by population growth, settlements, and movement of people and refugees in transboundary areas.</w:t>
      </w:r>
    </w:p>
    <w:p w14:paraId="562FDEC9" w14:textId="77777777" w:rsidR="00A202A0" w:rsidRPr="00110125" w:rsidRDefault="00A202A0" w:rsidP="00275987">
      <w:pPr>
        <w:pStyle w:val="normal0"/>
        <w:numPr>
          <w:ilvl w:val="1"/>
          <w:numId w:val="5"/>
        </w:numPr>
        <w:ind w:hanging="360"/>
        <w:contextualSpacing/>
      </w:pPr>
      <w:r w:rsidRPr="00110125">
        <w:t>Wildlife in and around homes that comingle with livestock operations, extractive industries, and in areas of changing land use due to the construction of reservoirs.</w:t>
      </w:r>
    </w:p>
    <w:p w14:paraId="0582975F" w14:textId="77777777" w:rsidR="00A202A0" w:rsidRPr="00110125" w:rsidRDefault="00A202A0" w:rsidP="00275987">
      <w:pPr>
        <w:pStyle w:val="normal0"/>
        <w:numPr>
          <w:ilvl w:val="1"/>
          <w:numId w:val="5"/>
        </w:numPr>
        <w:ind w:hanging="360"/>
        <w:contextualSpacing/>
      </w:pPr>
      <w:r w:rsidRPr="00110125">
        <w:t>Viral analysis at Jordan University of Science and Technology laboratory using bat, camel, and human specimens from Jordan</w:t>
      </w:r>
    </w:p>
    <w:p w14:paraId="7DF5BC86" w14:textId="77777777" w:rsidR="00A202A0" w:rsidRPr="00110125" w:rsidRDefault="00A202A0" w:rsidP="00275987">
      <w:pPr>
        <w:pStyle w:val="normal0"/>
        <w:numPr>
          <w:ilvl w:val="0"/>
          <w:numId w:val="5"/>
        </w:numPr>
        <w:ind w:hanging="360"/>
        <w:contextualSpacing/>
      </w:pPr>
      <w:r w:rsidRPr="00110125">
        <w:t>Focus on surveillance and testing of the MERS/Coronavirus epizones and associated risks of pathogen evolution, spillover, amplification, and spread.</w:t>
      </w:r>
    </w:p>
    <w:p w14:paraId="4C3E07E8" w14:textId="77777777" w:rsidR="00110125" w:rsidRPr="00110125" w:rsidRDefault="00A202A0" w:rsidP="00110125">
      <w:pPr>
        <w:pStyle w:val="normal0"/>
        <w:numPr>
          <w:ilvl w:val="0"/>
          <w:numId w:val="5"/>
        </w:numPr>
        <w:spacing w:after="120"/>
        <w:ind w:hanging="360"/>
        <w:contextualSpacing/>
      </w:pPr>
      <w:r w:rsidRPr="00110125">
        <w:t xml:space="preserve">Assist with viral detection using consensus PCR (cPCR), supplemented with high through-put sequencing (HTS) with emphasis on testing </w:t>
      </w:r>
      <w:proofErr w:type="gramStart"/>
      <w:r w:rsidRPr="00110125">
        <w:t>for  Corona</w:t>
      </w:r>
      <w:proofErr w:type="gramEnd"/>
      <w:r w:rsidRPr="00110125">
        <w:t xml:space="preserve">, Filo, Paramyxo, Influenza viruses. Tests may be executed for the following viral families as well:  Hanta, Arena, Alpha, Filo, Flavi, Rhabdo, Seadorna, Picorna, Reo, (Retro) viruses  </w:t>
      </w:r>
    </w:p>
    <w:p w14:paraId="735AE1B1" w14:textId="26E52103" w:rsidR="00A202A0" w:rsidRPr="00110125" w:rsidRDefault="00110125" w:rsidP="00110125">
      <w:pPr>
        <w:pStyle w:val="normal0"/>
        <w:numPr>
          <w:ilvl w:val="0"/>
          <w:numId w:val="5"/>
        </w:numPr>
        <w:spacing w:after="120"/>
        <w:ind w:hanging="360"/>
        <w:contextualSpacing/>
      </w:pPr>
      <w:r w:rsidRPr="00110125">
        <w:t>Establish Data sharing and communication processes with Jordanian partners to strengthen data platforms and improve the ease of dissemination of relevant animal, human, epidemiological, and ecological data.</w:t>
      </w:r>
    </w:p>
    <w:p w14:paraId="00914348" w14:textId="77777777" w:rsidR="00A202A0" w:rsidRPr="00110125" w:rsidRDefault="00A202A0" w:rsidP="00A202A0">
      <w:pPr>
        <w:pStyle w:val="normal0"/>
      </w:pPr>
      <w:r w:rsidRPr="00110125">
        <w:br w:type="page"/>
      </w:r>
    </w:p>
    <w:p w14:paraId="5FCEDDEC" w14:textId="77777777" w:rsidR="00A202A0" w:rsidRPr="00110125" w:rsidRDefault="00A202A0" w:rsidP="00A202A0">
      <w:pPr>
        <w:pStyle w:val="normal0"/>
      </w:pPr>
    </w:p>
    <w:p w14:paraId="1E248C7E" w14:textId="77777777" w:rsidR="00A202A0" w:rsidRPr="00110125" w:rsidRDefault="00A202A0" w:rsidP="00A202A0">
      <w:pPr>
        <w:pStyle w:val="normal0"/>
      </w:pPr>
      <w:r w:rsidRPr="00110125">
        <w:t>To ensure the following deliverables, the Country Coordinator will:</w:t>
      </w:r>
    </w:p>
    <w:p w14:paraId="7B2E6FF9" w14:textId="77777777" w:rsidR="00A202A0" w:rsidRPr="00110125" w:rsidRDefault="00A202A0" w:rsidP="00A202A0">
      <w:pPr>
        <w:pStyle w:val="normal0"/>
      </w:pPr>
    </w:p>
    <w:p w14:paraId="3F8A981F" w14:textId="38F4C66F" w:rsidR="00A202A0" w:rsidRPr="00110125" w:rsidRDefault="00A202A0" w:rsidP="00275987">
      <w:pPr>
        <w:pStyle w:val="normal0"/>
        <w:numPr>
          <w:ilvl w:val="0"/>
          <w:numId w:val="4"/>
        </w:numPr>
        <w:ind w:hanging="360"/>
        <w:contextualSpacing/>
      </w:pPr>
      <w:r w:rsidRPr="00110125">
        <w:t>Sup</w:t>
      </w:r>
      <w:r w:rsidR="00443B62">
        <w:t xml:space="preserve">port the aims of the PREDICT 2 </w:t>
      </w:r>
      <w:r w:rsidRPr="00110125">
        <w:t>project in Jordan under the direct supervision of the Global Jordan project liaisons (Dr. Andrew Huff, and Dr. William Karesh, EcoHealth Alliance).</w:t>
      </w:r>
    </w:p>
    <w:p w14:paraId="42FAB00F" w14:textId="77777777" w:rsidR="00A202A0" w:rsidRPr="00110125" w:rsidRDefault="00A202A0" w:rsidP="00275987">
      <w:pPr>
        <w:pStyle w:val="normal0"/>
        <w:numPr>
          <w:ilvl w:val="0"/>
          <w:numId w:val="4"/>
        </w:numPr>
        <w:ind w:hanging="360"/>
        <w:contextualSpacing/>
      </w:pPr>
      <w:r w:rsidRPr="00110125">
        <w:t>Participate in conference calls with the EcoHealth Alliance PREDICT Jordan project liaisons, and country coordinator at mutually agreed upon intervals and times.  </w:t>
      </w:r>
    </w:p>
    <w:p w14:paraId="352F18C5" w14:textId="77777777" w:rsidR="00683761" w:rsidRPr="00110125" w:rsidRDefault="00A202A0" w:rsidP="00683761">
      <w:pPr>
        <w:pStyle w:val="normal0"/>
        <w:numPr>
          <w:ilvl w:val="0"/>
          <w:numId w:val="4"/>
        </w:numPr>
        <w:ind w:hanging="360"/>
        <w:contextualSpacing/>
      </w:pPr>
      <w:r w:rsidRPr="00110125">
        <w:t>Establish or maintain existing partnerships where appropriate and in coordination with the PREDICT country liaisons.</w:t>
      </w:r>
    </w:p>
    <w:p w14:paraId="7323F38D" w14:textId="4A36B987" w:rsidR="00683761" w:rsidRPr="00110125" w:rsidRDefault="00683761" w:rsidP="00683761">
      <w:pPr>
        <w:pStyle w:val="normal0"/>
        <w:numPr>
          <w:ilvl w:val="0"/>
          <w:numId w:val="4"/>
        </w:numPr>
        <w:ind w:hanging="360"/>
        <w:contextualSpacing/>
      </w:pPr>
      <w:r w:rsidRPr="00110125">
        <w:t>Build partnerships and initiate concurrent biological and behavioral surveillance activities targeting animals and humans in at least one pathway for disease emergence, amplification, and spread and evaluate opportunities for expansion of activities for in-depth targeted surveillance in Years 3 and 4.</w:t>
      </w:r>
    </w:p>
    <w:p w14:paraId="7087AC0C" w14:textId="77777777" w:rsidR="00A202A0" w:rsidRPr="00110125" w:rsidRDefault="00A202A0" w:rsidP="00275987">
      <w:pPr>
        <w:pStyle w:val="normal0"/>
        <w:numPr>
          <w:ilvl w:val="0"/>
          <w:numId w:val="4"/>
        </w:numPr>
        <w:ind w:hanging="360"/>
        <w:contextualSpacing/>
      </w:pPr>
      <w:r w:rsidRPr="00110125">
        <w:t>Assist in applications for human, livestock, and/or wildlife sampling permits as necessary, including local provincial permits to work in sampling areas.</w:t>
      </w:r>
    </w:p>
    <w:p w14:paraId="1FE02C3E" w14:textId="77777777" w:rsidR="00A202A0" w:rsidRPr="00110125" w:rsidRDefault="00A202A0" w:rsidP="00275987">
      <w:pPr>
        <w:pStyle w:val="normal0"/>
        <w:numPr>
          <w:ilvl w:val="0"/>
          <w:numId w:val="4"/>
        </w:numPr>
        <w:ind w:hanging="360"/>
        <w:contextualSpacing/>
      </w:pPr>
      <w:r w:rsidRPr="00110125">
        <w:t>Provide in-person oral or written updates to EcoHealth Alliance and the country coordinator when requested.</w:t>
      </w:r>
    </w:p>
    <w:p w14:paraId="760DFEF1" w14:textId="05DAAE52" w:rsidR="00A202A0" w:rsidRPr="00110125" w:rsidRDefault="00A202A0" w:rsidP="00275987">
      <w:pPr>
        <w:pStyle w:val="normal0"/>
        <w:numPr>
          <w:ilvl w:val="0"/>
          <w:numId w:val="4"/>
        </w:numPr>
        <w:ind w:hanging="360"/>
        <w:contextualSpacing/>
      </w:pPr>
      <w:r w:rsidRPr="00110125">
        <w:t xml:space="preserve">Implement training of </w:t>
      </w:r>
      <w:r w:rsidR="000C43DE">
        <w:t xml:space="preserve">social scientists, </w:t>
      </w:r>
      <w:r w:rsidRPr="00110125">
        <w:t>epidemiologists and staff</w:t>
      </w:r>
      <w:r w:rsidR="00DD3B81">
        <w:t xml:space="preserve"> as necessary</w:t>
      </w:r>
      <w:r w:rsidRPr="00110125">
        <w:t xml:space="preserve"> on PREDICT observational qualitative protocols for observational behavioral surveillance.</w:t>
      </w:r>
    </w:p>
    <w:p w14:paraId="11FA5B24" w14:textId="067FA244" w:rsidR="00A202A0" w:rsidRPr="00110125" w:rsidRDefault="00A202A0" w:rsidP="00275987">
      <w:pPr>
        <w:pStyle w:val="normal0"/>
        <w:numPr>
          <w:ilvl w:val="0"/>
          <w:numId w:val="4"/>
        </w:numPr>
        <w:ind w:hanging="360"/>
        <w:contextualSpacing/>
      </w:pPr>
      <w:r w:rsidRPr="00110125">
        <w:t xml:space="preserve">Identify specific field sites for </w:t>
      </w:r>
      <w:r w:rsidR="00DD3B81">
        <w:t xml:space="preserve">sampling and </w:t>
      </w:r>
      <w:r w:rsidRPr="00110125">
        <w:t xml:space="preserve">observational research where there is a large wildlife-human or wildlife-domestic animal-human interface and implement PREDICT protocol. Provide proper documentation for description of the site consisting of </w:t>
      </w:r>
      <w:r w:rsidR="00DD3B81">
        <w:t xml:space="preserve">detailed </w:t>
      </w:r>
      <w:r w:rsidRPr="00110125">
        <w:t>field notes and drawn maps if appropriate.</w:t>
      </w:r>
    </w:p>
    <w:p w14:paraId="4C8723A8" w14:textId="77777777" w:rsidR="00A202A0" w:rsidRPr="00110125" w:rsidRDefault="00A202A0" w:rsidP="00275987">
      <w:pPr>
        <w:pStyle w:val="normal0"/>
        <w:numPr>
          <w:ilvl w:val="0"/>
          <w:numId w:val="4"/>
        </w:numPr>
        <w:ind w:hanging="360"/>
        <w:contextualSpacing/>
      </w:pPr>
      <w:r w:rsidRPr="00110125">
        <w:t>Assure timely and accurate translation (when necessary) and data entry into the PREDICT database, EIDITH.</w:t>
      </w:r>
    </w:p>
    <w:p w14:paraId="776FCAFB" w14:textId="77777777" w:rsidR="00A202A0" w:rsidRPr="00110125" w:rsidRDefault="00A202A0" w:rsidP="00275987">
      <w:pPr>
        <w:pStyle w:val="normal0"/>
        <w:numPr>
          <w:ilvl w:val="0"/>
          <w:numId w:val="4"/>
        </w:numPr>
        <w:ind w:hanging="360"/>
        <w:contextualSpacing/>
      </w:pPr>
      <w:r w:rsidRPr="00110125">
        <w:t xml:space="preserve">Maintain responsibility for the safety, </w:t>
      </w:r>
      <w:proofErr w:type="gramStart"/>
      <w:r w:rsidRPr="00110125">
        <w:t>well being</w:t>
      </w:r>
      <w:proofErr w:type="gramEnd"/>
      <w:r w:rsidRPr="00110125">
        <w:t xml:space="preserve"> and performance of any field staff hired while in the field; and report any issues to the Jordan program liaisons.</w:t>
      </w:r>
    </w:p>
    <w:p w14:paraId="16CAEF0E" w14:textId="77777777" w:rsidR="00A202A0" w:rsidRPr="00110125" w:rsidRDefault="00A202A0" w:rsidP="00275987">
      <w:pPr>
        <w:pStyle w:val="normal0"/>
        <w:numPr>
          <w:ilvl w:val="0"/>
          <w:numId w:val="4"/>
        </w:numPr>
        <w:ind w:hanging="360"/>
        <w:contextualSpacing/>
      </w:pPr>
      <w:r w:rsidRPr="00110125">
        <w:t xml:space="preserve">Assist with field activities during team visits and specimen collection trips as required for PREDICT specimen collection and site </w:t>
      </w:r>
      <w:proofErr w:type="gramStart"/>
      <w:r w:rsidRPr="00110125">
        <w:t>selection scoping</w:t>
      </w:r>
      <w:proofErr w:type="gramEnd"/>
      <w:r w:rsidRPr="00110125">
        <w:t xml:space="preserve"> visits. </w:t>
      </w:r>
    </w:p>
    <w:p w14:paraId="0677E779" w14:textId="77777777" w:rsidR="00D41115" w:rsidRPr="005A0C96" w:rsidRDefault="004E33F1" w:rsidP="00E236D9">
      <w:pPr>
        <w:pStyle w:val="DoubleBlock"/>
        <w:spacing w:line="240" w:lineRule="auto"/>
        <w:jc w:val="center"/>
        <w:rPr>
          <w:szCs w:val="24"/>
        </w:rPr>
      </w:pPr>
      <w:r>
        <w:rPr>
          <w:szCs w:val="24"/>
        </w:rPr>
        <w:br w:type="page"/>
      </w:r>
    </w:p>
    <w:p w14:paraId="37E6B297" w14:textId="26D1E829" w:rsidR="00275987" w:rsidRDefault="00345E86" w:rsidP="004E33F1">
      <w:pPr>
        <w:pStyle w:val="DoubleBlock"/>
        <w:spacing w:line="240" w:lineRule="auto"/>
        <w:jc w:val="center"/>
        <w:rPr>
          <w:szCs w:val="24"/>
        </w:rPr>
      </w:pPr>
      <w:r>
        <w:rPr>
          <w:szCs w:val="24"/>
        </w:rPr>
        <w:t>ATTACHMENT B</w:t>
      </w:r>
      <w:r w:rsidR="004E33F1">
        <w:rPr>
          <w:szCs w:val="24"/>
        </w:rPr>
        <w:t>: PROJECT BUDGET</w:t>
      </w:r>
    </w:p>
    <w:p w14:paraId="565570B6" w14:textId="77777777" w:rsidR="004E33F1" w:rsidRDefault="00275987" w:rsidP="004E33F1">
      <w:pPr>
        <w:pStyle w:val="DoubleBlock"/>
        <w:spacing w:line="240" w:lineRule="auto"/>
        <w:jc w:val="center"/>
        <w:rPr>
          <w:szCs w:val="24"/>
        </w:rPr>
      </w:pPr>
      <w:r>
        <w:rPr>
          <w:szCs w:val="24"/>
        </w:rPr>
        <w:br w:type="page"/>
      </w:r>
    </w:p>
    <w:p w14:paraId="4D79E7F6" w14:textId="77777777" w:rsidR="00275987" w:rsidRPr="00642CF7" w:rsidRDefault="00275987" w:rsidP="00275987">
      <w:pPr>
        <w:pStyle w:val="DoubleBlock"/>
        <w:spacing w:line="240" w:lineRule="auto"/>
        <w:jc w:val="center"/>
        <w:rPr>
          <w:szCs w:val="24"/>
        </w:rPr>
      </w:pPr>
      <w:r w:rsidRPr="00642CF7">
        <w:rPr>
          <w:szCs w:val="24"/>
        </w:rPr>
        <w:t>ATTACHMENT C: PRIME AGREEMENT PROVISIONS</w:t>
      </w:r>
    </w:p>
    <w:p w14:paraId="58C4AD38" w14:textId="77777777" w:rsidR="00275987" w:rsidRPr="00642CF7" w:rsidRDefault="00275987" w:rsidP="00275987">
      <w:pPr>
        <w:spacing w:before="2"/>
      </w:pPr>
    </w:p>
    <w:p w14:paraId="0C3629EB" w14:textId="77777777" w:rsidR="00275987" w:rsidRPr="00642CF7" w:rsidRDefault="00275987" w:rsidP="00275987">
      <w:pPr>
        <w:spacing w:before="65"/>
        <w:ind w:left="100" w:right="186"/>
        <w:rPr>
          <w:rFonts w:eastAsia="Arial"/>
        </w:rPr>
      </w:pPr>
      <w:r w:rsidRPr="00642CF7">
        <w:rPr>
          <w:b/>
          <w:i/>
          <w:spacing w:val="-2"/>
        </w:rPr>
        <w:t>MANDATORY</w:t>
      </w:r>
      <w:r w:rsidRPr="00642CF7">
        <w:rPr>
          <w:b/>
          <w:i/>
          <w:spacing w:val="1"/>
        </w:rPr>
        <w:t xml:space="preserve"> </w:t>
      </w:r>
      <w:r w:rsidRPr="00642CF7">
        <w:rPr>
          <w:b/>
          <w:i/>
          <w:spacing w:val="-2"/>
        </w:rPr>
        <w:t>STANDARD</w:t>
      </w:r>
      <w:r w:rsidRPr="00642CF7">
        <w:rPr>
          <w:b/>
          <w:i/>
          <w:spacing w:val="-1"/>
        </w:rPr>
        <w:t xml:space="preserve"> PROVISIONS</w:t>
      </w:r>
      <w:r w:rsidRPr="00642CF7">
        <w:rPr>
          <w:b/>
          <w:i/>
          <w:spacing w:val="1"/>
        </w:rPr>
        <w:t xml:space="preserve"> </w:t>
      </w:r>
      <w:r w:rsidRPr="00642CF7">
        <w:rPr>
          <w:b/>
          <w:i/>
          <w:spacing w:val="-1"/>
        </w:rPr>
        <w:t>FOR NON-U.S.</w:t>
      </w:r>
      <w:r w:rsidRPr="00642CF7">
        <w:rPr>
          <w:b/>
          <w:i/>
          <w:spacing w:val="35"/>
        </w:rPr>
        <w:t xml:space="preserve"> </w:t>
      </w:r>
      <w:r w:rsidRPr="00642CF7">
        <w:rPr>
          <w:b/>
          <w:i/>
          <w:spacing w:val="-2"/>
        </w:rPr>
        <w:t>NONGOVERNMENTAL</w:t>
      </w:r>
      <w:r w:rsidRPr="00642CF7">
        <w:rPr>
          <w:b/>
          <w:i/>
        </w:rPr>
        <w:t xml:space="preserve"> </w:t>
      </w:r>
      <w:r w:rsidRPr="00642CF7">
        <w:rPr>
          <w:b/>
          <w:i/>
          <w:spacing w:val="-1"/>
        </w:rPr>
        <w:t>ORGANIZATIONS</w:t>
      </w:r>
    </w:p>
    <w:p w14:paraId="14F2D76B" w14:textId="77777777" w:rsidR="00275987" w:rsidRPr="00642CF7" w:rsidRDefault="00275987" w:rsidP="00275987">
      <w:pPr>
        <w:pStyle w:val="Heading1"/>
        <w:tabs>
          <w:tab w:val="left" w:pos="820"/>
        </w:tabs>
        <w:spacing w:before="239"/>
        <w:rPr>
          <w:rFonts w:cs="Times New Roman"/>
          <w:b w:val="0"/>
          <w:bCs w:val="0"/>
        </w:rPr>
      </w:pPr>
      <w:r w:rsidRPr="00642CF7">
        <w:rPr>
          <w:rFonts w:cs="Times New Roman"/>
          <w:spacing w:val="-1"/>
        </w:rPr>
        <w:t>M1.</w:t>
      </w:r>
      <w:r w:rsidRPr="00642CF7">
        <w:rPr>
          <w:rFonts w:cs="Times New Roman"/>
          <w:spacing w:val="-1"/>
        </w:rPr>
        <w:tab/>
      </w:r>
      <w:r w:rsidRPr="00642CF7">
        <w:rPr>
          <w:rFonts w:cs="Times New Roman"/>
          <w:spacing w:val="-2"/>
        </w:rPr>
        <w:t>ALLOWABLE</w:t>
      </w:r>
      <w:r w:rsidRPr="00642CF7">
        <w:rPr>
          <w:rFonts w:cs="Times New Roman"/>
          <w:spacing w:val="1"/>
        </w:rPr>
        <w:t xml:space="preserve"> </w:t>
      </w:r>
      <w:r w:rsidRPr="00642CF7">
        <w:rPr>
          <w:rFonts w:cs="Times New Roman"/>
          <w:spacing w:val="-1"/>
        </w:rPr>
        <w:t>COSTS</w:t>
      </w:r>
      <w:r w:rsidRPr="00642CF7">
        <w:rPr>
          <w:rFonts w:cs="Times New Roman"/>
          <w:spacing w:val="1"/>
        </w:rPr>
        <w:t xml:space="preserve"> </w:t>
      </w:r>
      <w:r w:rsidRPr="00642CF7">
        <w:rPr>
          <w:rFonts w:cs="Times New Roman"/>
          <w:spacing w:val="-1"/>
        </w:rPr>
        <w:t>(DECEMBER</w:t>
      </w:r>
      <w:r w:rsidRPr="00642CF7">
        <w:rPr>
          <w:rFonts w:cs="Times New Roman"/>
          <w:spacing w:val="-5"/>
        </w:rPr>
        <w:t xml:space="preserve"> </w:t>
      </w:r>
      <w:r w:rsidRPr="00642CF7">
        <w:rPr>
          <w:rFonts w:cs="Times New Roman"/>
        </w:rPr>
        <w:t>2104)</w:t>
      </w:r>
    </w:p>
    <w:p w14:paraId="433EDC71" w14:textId="77777777" w:rsidR="00275987" w:rsidRPr="00642CF7" w:rsidRDefault="00275987" w:rsidP="00275987">
      <w:pPr>
        <w:spacing w:before="1"/>
        <w:rPr>
          <w:rFonts w:eastAsia="Arial"/>
          <w:b/>
          <w:bCs/>
        </w:rPr>
      </w:pPr>
    </w:p>
    <w:p w14:paraId="5D9BBA35" w14:textId="77777777" w:rsidR="00275987" w:rsidRPr="00642CF7" w:rsidRDefault="00275987" w:rsidP="00275987">
      <w:pPr>
        <w:pStyle w:val="BodyText"/>
        <w:widowControl w:val="0"/>
        <w:numPr>
          <w:ilvl w:val="0"/>
          <w:numId w:val="31"/>
        </w:numPr>
        <w:tabs>
          <w:tab w:val="left" w:pos="821"/>
        </w:tabs>
        <w:overflowPunct/>
        <w:autoSpaceDE/>
        <w:autoSpaceDN/>
        <w:adjustRightInd/>
        <w:ind w:right="186"/>
        <w:textAlignment w:val="auto"/>
      </w:pPr>
      <w:r w:rsidRPr="00642CF7">
        <w:rPr>
          <w:spacing w:val="-1"/>
        </w:rPr>
        <w:t>The</w:t>
      </w:r>
      <w:r w:rsidRPr="00642CF7">
        <w:t xml:space="preserve"> </w:t>
      </w:r>
      <w:r w:rsidRPr="00642CF7">
        <w:rPr>
          <w:spacing w:val="-1"/>
        </w:rPr>
        <w:t>recipient</w:t>
      </w:r>
      <w:r w:rsidRPr="00642CF7">
        <w:t xml:space="preserve"> </w:t>
      </w:r>
      <w:r w:rsidRPr="00642CF7">
        <w:rPr>
          <w:spacing w:val="-1"/>
        </w:rPr>
        <w:t>will</w:t>
      </w:r>
      <w:r w:rsidRPr="00642CF7">
        <w:t xml:space="preserve"> be </w:t>
      </w:r>
      <w:r w:rsidRPr="00642CF7">
        <w:rPr>
          <w:spacing w:val="-1"/>
        </w:rPr>
        <w:t>reimbursed</w:t>
      </w:r>
      <w:r w:rsidRPr="00642CF7">
        <w:rPr>
          <w:spacing w:val="-2"/>
        </w:rPr>
        <w:t xml:space="preserve"> </w:t>
      </w:r>
      <w:r w:rsidRPr="00642CF7">
        <w:t xml:space="preserve">for costs </w:t>
      </w:r>
      <w:r w:rsidRPr="00642CF7">
        <w:rPr>
          <w:spacing w:val="-1"/>
        </w:rPr>
        <w:t>incurred</w:t>
      </w:r>
      <w:r w:rsidRPr="00642CF7">
        <w:t xml:space="preserve"> in </w:t>
      </w:r>
      <w:r w:rsidRPr="00642CF7">
        <w:rPr>
          <w:spacing w:val="-1"/>
        </w:rPr>
        <w:t xml:space="preserve">carrying </w:t>
      </w:r>
      <w:r w:rsidRPr="00642CF7">
        <w:t>out the</w:t>
      </w:r>
      <w:r w:rsidRPr="00642CF7">
        <w:rPr>
          <w:spacing w:val="-2"/>
        </w:rPr>
        <w:t xml:space="preserve"> </w:t>
      </w:r>
      <w:r w:rsidRPr="00642CF7">
        <w:rPr>
          <w:spacing w:val="-1"/>
        </w:rPr>
        <w:t>purposes</w:t>
      </w:r>
      <w:r w:rsidRPr="00642CF7">
        <w:t xml:space="preserve"> </w:t>
      </w:r>
      <w:r w:rsidRPr="00642CF7">
        <w:rPr>
          <w:spacing w:val="-1"/>
        </w:rPr>
        <w:t>of</w:t>
      </w:r>
      <w:r w:rsidRPr="00642CF7">
        <w:rPr>
          <w:spacing w:val="63"/>
        </w:rPr>
        <w:t xml:space="preserve"> </w:t>
      </w:r>
      <w:r w:rsidRPr="00642CF7">
        <w:t xml:space="preserve">this </w:t>
      </w:r>
      <w:r w:rsidRPr="00642CF7">
        <w:rPr>
          <w:spacing w:val="-1"/>
        </w:rPr>
        <w:t>award</w:t>
      </w:r>
      <w:r w:rsidRPr="00642CF7">
        <w:t xml:space="preserve"> in </w:t>
      </w:r>
      <w:r w:rsidRPr="00642CF7">
        <w:rPr>
          <w:spacing w:val="-1"/>
        </w:rPr>
        <w:t>accordance</w:t>
      </w:r>
      <w:r w:rsidRPr="00642CF7">
        <w:rPr>
          <w:spacing w:val="3"/>
        </w:rPr>
        <w:t xml:space="preserve"> </w:t>
      </w:r>
      <w:r w:rsidRPr="00642CF7">
        <w:rPr>
          <w:spacing w:val="-1"/>
        </w:rPr>
        <w:t>with</w:t>
      </w:r>
      <w:r w:rsidRPr="00642CF7">
        <w:t xml:space="preserve"> the </w:t>
      </w:r>
      <w:r w:rsidRPr="00642CF7">
        <w:rPr>
          <w:spacing w:val="-1"/>
        </w:rPr>
        <w:t>terms</w:t>
      </w:r>
      <w:r w:rsidRPr="00642CF7">
        <w:rPr>
          <w:spacing w:val="-2"/>
        </w:rPr>
        <w:t xml:space="preserve"> </w:t>
      </w:r>
      <w:r w:rsidRPr="00642CF7">
        <w:t>of</w:t>
      </w:r>
      <w:r w:rsidRPr="00642CF7">
        <w:rPr>
          <w:spacing w:val="2"/>
        </w:rPr>
        <w:t xml:space="preserve"> </w:t>
      </w:r>
      <w:r w:rsidRPr="00642CF7">
        <w:rPr>
          <w:spacing w:val="-2"/>
        </w:rPr>
        <w:t>this</w:t>
      </w:r>
      <w:r w:rsidRPr="00642CF7">
        <w:t xml:space="preserve"> </w:t>
      </w:r>
      <w:r w:rsidRPr="00642CF7">
        <w:rPr>
          <w:spacing w:val="-1"/>
        </w:rPr>
        <w:t>award</w:t>
      </w:r>
      <w:r w:rsidRPr="00642CF7">
        <w:t xml:space="preserve"> and</w:t>
      </w:r>
      <w:r w:rsidRPr="00642CF7">
        <w:rPr>
          <w:spacing w:val="-2"/>
        </w:rPr>
        <w:t xml:space="preserve"> </w:t>
      </w:r>
      <w:r w:rsidRPr="00642CF7">
        <w:t>the</w:t>
      </w:r>
      <w:r w:rsidRPr="00642CF7">
        <w:rPr>
          <w:spacing w:val="-2"/>
        </w:rPr>
        <w:t xml:space="preserve"> </w:t>
      </w:r>
      <w:r w:rsidRPr="00642CF7">
        <w:rPr>
          <w:spacing w:val="-1"/>
        </w:rPr>
        <w:t>applicable</w:t>
      </w:r>
      <w:r w:rsidRPr="00642CF7">
        <w:rPr>
          <w:spacing w:val="4"/>
        </w:rPr>
        <w:t xml:space="preserve"> </w:t>
      </w:r>
      <w:r w:rsidRPr="00642CF7">
        <w:rPr>
          <w:spacing w:val="-1"/>
        </w:rPr>
        <w:t>cost</w:t>
      </w:r>
      <w:r w:rsidRPr="00642CF7">
        <w:rPr>
          <w:spacing w:val="61"/>
        </w:rPr>
        <w:t xml:space="preserve"> </w:t>
      </w:r>
      <w:r w:rsidRPr="00642CF7">
        <w:rPr>
          <w:spacing w:val="-1"/>
        </w:rPr>
        <w:t>principles</w:t>
      </w:r>
      <w:r w:rsidRPr="00642CF7">
        <w:t xml:space="preserve"> in</w:t>
      </w:r>
      <w:r w:rsidRPr="00642CF7">
        <w:rPr>
          <w:spacing w:val="-2"/>
        </w:rPr>
        <w:t xml:space="preserve"> </w:t>
      </w:r>
      <w:r w:rsidRPr="00642CF7">
        <w:rPr>
          <w:spacing w:val="-1"/>
        </w:rPr>
        <w:t>effect</w:t>
      </w:r>
      <w:r w:rsidRPr="00642CF7">
        <w:t xml:space="preserve"> </w:t>
      </w:r>
      <w:r w:rsidRPr="00642CF7">
        <w:rPr>
          <w:spacing w:val="-1"/>
        </w:rPr>
        <w:t>on</w:t>
      </w:r>
      <w:r w:rsidRPr="00642CF7">
        <w:t xml:space="preserve"> </w:t>
      </w:r>
      <w:r w:rsidRPr="00642CF7">
        <w:rPr>
          <w:spacing w:val="-1"/>
        </w:rPr>
        <w:t>the</w:t>
      </w:r>
      <w:r w:rsidRPr="00642CF7">
        <w:t xml:space="preserve"> </w:t>
      </w:r>
      <w:r w:rsidRPr="00642CF7">
        <w:rPr>
          <w:spacing w:val="-1"/>
        </w:rPr>
        <w:t>date of</w:t>
      </w:r>
      <w:r w:rsidRPr="00642CF7">
        <w:t xml:space="preserve"> this </w:t>
      </w:r>
      <w:r w:rsidRPr="00642CF7">
        <w:rPr>
          <w:spacing w:val="-1"/>
        </w:rPr>
        <w:t>award.</w:t>
      </w:r>
      <w:r w:rsidRPr="00642CF7">
        <w:rPr>
          <w:spacing w:val="65"/>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rPr>
          <w:spacing w:val="-1"/>
        </w:rPr>
        <w:t>obtain</w:t>
      </w:r>
      <w:r w:rsidRPr="00642CF7">
        <w:t xml:space="preserve"> a </w:t>
      </w:r>
      <w:r w:rsidRPr="00642CF7">
        <w:rPr>
          <w:spacing w:val="-1"/>
        </w:rPr>
        <w:t>copy</w:t>
      </w:r>
      <w:r w:rsidRPr="00642CF7">
        <w:rPr>
          <w:spacing w:val="-3"/>
        </w:rPr>
        <w:t xml:space="preserve"> </w:t>
      </w:r>
      <w:r w:rsidRPr="00642CF7">
        <w:rPr>
          <w:spacing w:val="-1"/>
        </w:rPr>
        <w:t>of</w:t>
      </w:r>
      <w:r w:rsidRPr="00642CF7">
        <w:rPr>
          <w:spacing w:val="77"/>
        </w:rPr>
        <w:t xml:space="preserve"> </w:t>
      </w:r>
      <w:r w:rsidRPr="00642CF7">
        <w:t>the</w:t>
      </w:r>
      <w:r w:rsidRPr="00642CF7">
        <w:rPr>
          <w:spacing w:val="-2"/>
        </w:rPr>
        <w:t xml:space="preserve"> </w:t>
      </w:r>
      <w:r w:rsidRPr="00642CF7">
        <w:rPr>
          <w:spacing w:val="-1"/>
        </w:rPr>
        <w:t>applicable</w:t>
      </w:r>
      <w:r w:rsidRPr="00642CF7">
        <w:t xml:space="preserve"> </w:t>
      </w:r>
      <w:r w:rsidRPr="00642CF7">
        <w:rPr>
          <w:spacing w:val="-1"/>
        </w:rPr>
        <w:t>cost</w:t>
      </w:r>
      <w:r w:rsidRPr="00642CF7">
        <w:t xml:space="preserve"> </w:t>
      </w:r>
      <w:r w:rsidRPr="00642CF7">
        <w:rPr>
          <w:spacing w:val="-1"/>
        </w:rPr>
        <w:t>principles</w:t>
      </w:r>
      <w:r w:rsidRPr="00642CF7">
        <w:rPr>
          <w:spacing w:val="-2"/>
        </w:rPr>
        <w:t xml:space="preserve"> </w:t>
      </w:r>
      <w:r w:rsidRPr="00642CF7">
        <w:rPr>
          <w:spacing w:val="-1"/>
        </w:rPr>
        <w:t>from</w:t>
      </w:r>
      <w:r w:rsidRPr="00642CF7">
        <w:rPr>
          <w:spacing w:val="1"/>
        </w:rPr>
        <w:t xml:space="preserve"> </w:t>
      </w:r>
      <w:r w:rsidRPr="00642CF7">
        <w:rPr>
          <w:spacing w:val="-1"/>
        </w:rPr>
        <w:t>the</w:t>
      </w:r>
      <w:r w:rsidRPr="00642CF7">
        <w:t xml:space="preserve"> </w:t>
      </w:r>
      <w:r w:rsidRPr="00642CF7">
        <w:rPr>
          <w:spacing w:val="-1"/>
        </w:rPr>
        <w:t>Agreement</w:t>
      </w:r>
      <w:r w:rsidRPr="00642CF7">
        <w:t xml:space="preserve"> </w:t>
      </w:r>
      <w:r w:rsidRPr="00642CF7">
        <w:rPr>
          <w:spacing w:val="-1"/>
        </w:rPr>
        <w:t>Officer</w:t>
      </w:r>
      <w:r w:rsidRPr="00642CF7">
        <w:t xml:space="preserve"> </w:t>
      </w:r>
      <w:r w:rsidRPr="00642CF7">
        <w:rPr>
          <w:spacing w:val="-1"/>
        </w:rPr>
        <w:t>(AO):</w:t>
      </w:r>
    </w:p>
    <w:p w14:paraId="3A437752" w14:textId="77777777" w:rsidR="00275987" w:rsidRPr="00642CF7" w:rsidRDefault="00275987" w:rsidP="00275987">
      <w:pPr>
        <w:rPr>
          <w:rFonts w:eastAsia="Arial"/>
        </w:rPr>
      </w:pPr>
    </w:p>
    <w:p w14:paraId="49454620" w14:textId="77777777" w:rsidR="00275987" w:rsidRPr="00642CF7" w:rsidRDefault="00275987" w:rsidP="00275987">
      <w:pPr>
        <w:pStyle w:val="BodyText"/>
        <w:ind w:left="1540"/>
      </w:pPr>
      <w:r w:rsidRPr="00642CF7">
        <w:t>2 CFR</w:t>
      </w:r>
      <w:r w:rsidRPr="00642CF7">
        <w:rPr>
          <w:spacing w:val="-1"/>
        </w:rPr>
        <w:t xml:space="preserve"> 200,</w:t>
      </w:r>
      <w:r w:rsidRPr="00642CF7">
        <w:t xml:space="preserve"> </w:t>
      </w:r>
      <w:r w:rsidRPr="00642CF7">
        <w:rPr>
          <w:spacing w:val="-1"/>
        </w:rPr>
        <w:t>Subpart</w:t>
      </w:r>
      <w:r w:rsidRPr="00642CF7">
        <w:t xml:space="preserve"> </w:t>
      </w:r>
      <w:r w:rsidRPr="00642CF7">
        <w:rPr>
          <w:spacing w:val="1"/>
        </w:rPr>
        <w:t>E,</w:t>
      </w:r>
      <w:r w:rsidRPr="00642CF7">
        <w:rPr>
          <w:spacing w:val="-2"/>
        </w:rPr>
        <w:t xml:space="preserve"> </w:t>
      </w:r>
      <w:r w:rsidRPr="00642CF7">
        <w:t xml:space="preserve">Cost </w:t>
      </w:r>
      <w:r w:rsidRPr="00642CF7">
        <w:rPr>
          <w:spacing w:val="-1"/>
        </w:rPr>
        <w:t>Principles</w:t>
      </w:r>
    </w:p>
    <w:p w14:paraId="01A02274" w14:textId="77777777" w:rsidR="00275987" w:rsidRPr="00642CF7" w:rsidRDefault="00275987" w:rsidP="00275987">
      <w:pPr>
        <w:spacing w:before="1"/>
        <w:rPr>
          <w:rFonts w:eastAsia="Arial"/>
        </w:rPr>
      </w:pPr>
    </w:p>
    <w:p w14:paraId="77567409" w14:textId="77777777" w:rsidR="00275987" w:rsidRPr="00642CF7" w:rsidRDefault="00275987" w:rsidP="00275987">
      <w:pPr>
        <w:ind w:left="1540" w:right="186"/>
        <w:rPr>
          <w:rFonts w:eastAsia="Arial"/>
        </w:rPr>
      </w:pPr>
      <w:r w:rsidRPr="00642CF7">
        <w:t>48 CFR</w:t>
      </w:r>
      <w:r w:rsidRPr="00642CF7">
        <w:rPr>
          <w:spacing w:val="-1"/>
        </w:rPr>
        <w:t xml:space="preserve"> 31.2</w:t>
      </w:r>
      <w:r w:rsidRPr="00642CF7">
        <w:rPr>
          <w:spacing w:val="1"/>
        </w:rPr>
        <w:t xml:space="preserve"> </w:t>
      </w:r>
      <w:r w:rsidRPr="00642CF7">
        <w:rPr>
          <w:spacing w:val="-1"/>
        </w:rPr>
        <w:t>Federal</w:t>
      </w:r>
      <w:r w:rsidRPr="00642CF7">
        <w:rPr>
          <w:spacing w:val="-3"/>
        </w:rPr>
        <w:t xml:space="preserve"> </w:t>
      </w:r>
      <w:r w:rsidRPr="00642CF7">
        <w:rPr>
          <w:spacing w:val="-1"/>
        </w:rPr>
        <w:t>Acquisition</w:t>
      </w:r>
      <w:r w:rsidRPr="00642CF7">
        <w:t xml:space="preserve"> </w:t>
      </w:r>
      <w:r w:rsidRPr="00642CF7">
        <w:rPr>
          <w:spacing w:val="-1"/>
        </w:rPr>
        <w:t>Regulations</w:t>
      </w:r>
      <w:r w:rsidRPr="00642CF7">
        <w:t xml:space="preserve"> (FAR)</w:t>
      </w:r>
      <w:r w:rsidRPr="00642CF7">
        <w:rPr>
          <w:spacing w:val="-1"/>
        </w:rPr>
        <w:t xml:space="preserve"> </w:t>
      </w:r>
      <w:r w:rsidRPr="00642CF7">
        <w:t>and</w:t>
      </w:r>
      <w:r w:rsidRPr="00642CF7">
        <w:rPr>
          <w:spacing w:val="-2"/>
        </w:rPr>
        <w:t xml:space="preserve"> </w:t>
      </w:r>
      <w:r w:rsidRPr="00642CF7">
        <w:t>48 CFR</w:t>
      </w:r>
      <w:r w:rsidRPr="00642CF7">
        <w:rPr>
          <w:spacing w:val="-1"/>
        </w:rPr>
        <w:t xml:space="preserve"> 731.2</w:t>
      </w:r>
      <w:r w:rsidRPr="00642CF7">
        <w:rPr>
          <w:spacing w:val="57"/>
        </w:rPr>
        <w:t xml:space="preserve"> </w:t>
      </w:r>
      <w:r w:rsidRPr="00642CF7">
        <w:t xml:space="preserve">USAID </w:t>
      </w:r>
      <w:r w:rsidRPr="00642CF7">
        <w:rPr>
          <w:spacing w:val="-1"/>
        </w:rPr>
        <w:t>Acquisition</w:t>
      </w:r>
      <w:r w:rsidRPr="00642CF7">
        <w:t xml:space="preserve"> </w:t>
      </w:r>
      <w:r w:rsidRPr="00642CF7">
        <w:rPr>
          <w:spacing w:val="-1"/>
        </w:rPr>
        <w:t>Regulations</w:t>
      </w:r>
      <w:r w:rsidRPr="00642CF7">
        <w:t xml:space="preserve"> (AIDAR)</w:t>
      </w:r>
      <w:r w:rsidRPr="00642CF7">
        <w:rPr>
          <w:spacing w:val="2"/>
        </w:rPr>
        <w:t xml:space="preserve"> </w:t>
      </w:r>
      <w:r w:rsidRPr="00642CF7">
        <w:t>-</w:t>
      </w:r>
      <w:r w:rsidRPr="00642CF7">
        <w:rPr>
          <w:spacing w:val="-1"/>
        </w:rPr>
        <w:t xml:space="preserve"> </w:t>
      </w:r>
      <w:r w:rsidRPr="00642CF7">
        <w:rPr>
          <w:b/>
        </w:rPr>
        <w:t xml:space="preserve">Cost </w:t>
      </w:r>
      <w:r w:rsidRPr="00642CF7">
        <w:rPr>
          <w:b/>
          <w:spacing w:val="-1"/>
        </w:rPr>
        <w:t>Principles</w:t>
      </w:r>
      <w:r w:rsidRPr="00642CF7">
        <w:rPr>
          <w:b/>
        </w:rPr>
        <w:t xml:space="preserve"> for</w:t>
      </w:r>
      <w:r w:rsidRPr="00642CF7">
        <w:rPr>
          <w:b/>
          <w:spacing w:val="51"/>
        </w:rPr>
        <w:t xml:space="preserve"> </w:t>
      </w:r>
      <w:r w:rsidRPr="00642CF7">
        <w:rPr>
          <w:b/>
        </w:rPr>
        <w:t>Commercial</w:t>
      </w:r>
      <w:r w:rsidRPr="00642CF7">
        <w:rPr>
          <w:b/>
          <w:spacing w:val="-2"/>
        </w:rPr>
        <w:t xml:space="preserve"> </w:t>
      </w:r>
      <w:r w:rsidRPr="00642CF7">
        <w:rPr>
          <w:b/>
          <w:spacing w:val="-1"/>
        </w:rPr>
        <w:t>Organizations</w:t>
      </w:r>
    </w:p>
    <w:p w14:paraId="4AAE6A71" w14:textId="77777777" w:rsidR="00275987" w:rsidRPr="00642CF7" w:rsidRDefault="00275987" w:rsidP="00275987">
      <w:pPr>
        <w:rPr>
          <w:rFonts w:eastAsia="Arial"/>
          <w:b/>
          <w:bCs/>
        </w:rPr>
      </w:pPr>
    </w:p>
    <w:p w14:paraId="20364918" w14:textId="77777777" w:rsidR="00275987" w:rsidRPr="00642CF7" w:rsidRDefault="00275987" w:rsidP="00275987">
      <w:pPr>
        <w:pStyle w:val="BodyText"/>
        <w:widowControl w:val="0"/>
        <w:numPr>
          <w:ilvl w:val="0"/>
          <w:numId w:val="31"/>
        </w:numPr>
        <w:tabs>
          <w:tab w:val="left" w:pos="821"/>
        </w:tabs>
        <w:overflowPunct/>
        <w:autoSpaceDE/>
        <w:autoSpaceDN/>
        <w:adjustRightInd/>
        <w:ind w:right="186"/>
        <w:textAlignment w:val="auto"/>
      </w:pPr>
      <w:r w:rsidRPr="00642CF7">
        <w:t xml:space="preserve">It is </w:t>
      </w:r>
      <w:r w:rsidRPr="00642CF7">
        <w:rPr>
          <w:spacing w:val="-1"/>
        </w:rPr>
        <w:t>the</w:t>
      </w:r>
      <w:r w:rsidRPr="00642CF7">
        <w:t xml:space="preserve"> </w:t>
      </w:r>
      <w:r w:rsidRPr="00642CF7">
        <w:rPr>
          <w:spacing w:val="-1"/>
        </w:rPr>
        <w:t>recipient's</w:t>
      </w:r>
      <w:r w:rsidRPr="00642CF7">
        <w:t xml:space="preserve"> </w:t>
      </w:r>
      <w:r w:rsidRPr="00642CF7">
        <w:rPr>
          <w:spacing w:val="-1"/>
        </w:rPr>
        <w:t>responsibility</w:t>
      </w:r>
      <w:r w:rsidRPr="00642CF7">
        <w:rPr>
          <w:spacing w:val="-2"/>
        </w:rPr>
        <w:t xml:space="preserve"> </w:t>
      </w:r>
      <w:r w:rsidRPr="00642CF7">
        <w:t xml:space="preserve">to </w:t>
      </w:r>
      <w:r w:rsidRPr="00642CF7">
        <w:rPr>
          <w:spacing w:val="-1"/>
        </w:rPr>
        <w:t>ensure</w:t>
      </w:r>
      <w:r w:rsidRPr="00642CF7">
        <w:t xml:space="preserve"> </w:t>
      </w:r>
      <w:r w:rsidRPr="00642CF7">
        <w:rPr>
          <w:spacing w:val="-1"/>
        </w:rPr>
        <w:t>that</w:t>
      </w:r>
      <w:r w:rsidRPr="00642CF7">
        <w:rPr>
          <w:spacing w:val="-2"/>
        </w:rPr>
        <w:t xml:space="preserve"> </w:t>
      </w:r>
      <w:r w:rsidRPr="00642CF7">
        <w:t xml:space="preserve">costs </w:t>
      </w:r>
      <w:r w:rsidRPr="00642CF7">
        <w:rPr>
          <w:spacing w:val="-1"/>
        </w:rPr>
        <w:t>incurred</w:t>
      </w:r>
      <w:r w:rsidRPr="00642CF7">
        <w:t xml:space="preserve"> are</w:t>
      </w:r>
      <w:r w:rsidRPr="00642CF7">
        <w:rPr>
          <w:spacing w:val="-3"/>
        </w:rPr>
        <w:t xml:space="preserve"> </w:t>
      </w:r>
      <w:r w:rsidRPr="00642CF7">
        <w:t xml:space="preserve">in </w:t>
      </w:r>
      <w:r w:rsidRPr="00642CF7">
        <w:rPr>
          <w:spacing w:val="-1"/>
        </w:rPr>
        <w:t>accordance</w:t>
      </w:r>
      <w:r w:rsidRPr="00642CF7">
        <w:rPr>
          <w:spacing w:val="79"/>
        </w:rPr>
        <w:t xml:space="preserve"> </w:t>
      </w:r>
      <w:r w:rsidRPr="00642CF7">
        <w:rPr>
          <w:spacing w:val="-1"/>
        </w:rPr>
        <w:t>with</w:t>
      </w:r>
      <w:r w:rsidRPr="00642CF7">
        <w:t xml:space="preserve"> the </w:t>
      </w:r>
      <w:r w:rsidRPr="00642CF7">
        <w:rPr>
          <w:spacing w:val="-1"/>
        </w:rPr>
        <w:t>applicable</w:t>
      </w:r>
      <w:r w:rsidRPr="00642CF7">
        <w:t xml:space="preserve"> </w:t>
      </w:r>
      <w:r w:rsidRPr="00642CF7">
        <w:rPr>
          <w:spacing w:val="-2"/>
        </w:rPr>
        <w:t>cost</w:t>
      </w:r>
      <w:r w:rsidRPr="00642CF7">
        <w:t xml:space="preserve"> </w:t>
      </w:r>
      <w:r w:rsidRPr="00642CF7">
        <w:rPr>
          <w:spacing w:val="-1"/>
        </w:rPr>
        <w:t>principles,</w:t>
      </w:r>
      <w:r w:rsidRPr="00642CF7">
        <w:rPr>
          <w:spacing w:val="-2"/>
        </w:rPr>
        <w:t xml:space="preserve"> </w:t>
      </w:r>
      <w:r w:rsidRPr="00642CF7">
        <w:rPr>
          <w:spacing w:val="-1"/>
        </w:rPr>
        <w:t>meaning the</w:t>
      </w:r>
      <w:r w:rsidRPr="00642CF7">
        <w:t xml:space="preserve"> </w:t>
      </w:r>
      <w:r w:rsidRPr="00642CF7">
        <w:rPr>
          <w:spacing w:val="-1"/>
        </w:rPr>
        <w:t>costs</w:t>
      </w:r>
      <w:r w:rsidRPr="00642CF7">
        <w:t xml:space="preserve"> are </w:t>
      </w:r>
      <w:r w:rsidRPr="00642CF7">
        <w:rPr>
          <w:spacing w:val="-1"/>
        </w:rPr>
        <w:t>(1)</w:t>
      </w:r>
      <w:r w:rsidRPr="00642CF7">
        <w:t xml:space="preserve"> </w:t>
      </w:r>
      <w:r w:rsidRPr="00642CF7">
        <w:rPr>
          <w:spacing w:val="-1"/>
        </w:rPr>
        <w:t>reasonable:</w:t>
      </w:r>
      <w:r w:rsidRPr="00642CF7">
        <w:t xml:space="preserve"> costs</w:t>
      </w:r>
      <w:r w:rsidRPr="00642CF7">
        <w:rPr>
          <w:spacing w:val="75"/>
        </w:rPr>
        <w:t xml:space="preserve"> </w:t>
      </w:r>
      <w:r w:rsidRPr="00642CF7">
        <w:rPr>
          <w:spacing w:val="-1"/>
        </w:rPr>
        <w:t>which</w:t>
      </w:r>
      <w:r w:rsidRPr="00642CF7">
        <w:t xml:space="preserve"> are </w:t>
      </w:r>
      <w:r w:rsidRPr="00642CF7">
        <w:rPr>
          <w:spacing w:val="-1"/>
        </w:rPr>
        <w:t>generally</w:t>
      </w:r>
      <w:r w:rsidRPr="00642CF7">
        <w:rPr>
          <w:spacing w:val="-3"/>
        </w:rPr>
        <w:t xml:space="preserve"> </w:t>
      </w:r>
      <w:r w:rsidRPr="00642CF7">
        <w:rPr>
          <w:spacing w:val="-1"/>
        </w:rPr>
        <w:t>recognized</w:t>
      </w:r>
      <w:r w:rsidRPr="00642CF7">
        <w:t xml:space="preserve"> as ordinary</w:t>
      </w:r>
      <w:r w:rsidRPr="00642CF7">
        <w:rPr>
          <w:spacing w:val="-4"/>
        </w:rPr>
        <w:t xml:space="preserve"> </w:t>
      </w:r>
      <w:r w:rsidRPr="00642CF7">
        <w:rPr>
          <w:spacing w:val="-1"/>
        </w:rPr>
        <w:t>and</w:t>
      </w:r>
      <w:r w:rsidRPr="00642CF7">
        <w:t xml:space="preserve"> </w:t>
      </w:r>
      <w:r w:rsidRPr="00642CF7">
        <w:rPr>
          <w:spacing w:val="-1"/>
        </w:rPr>
        <w:t>necessary</w:t>
      </w:r>
      <w:r w:rsidRPr="00642CF7">
        <w:rPr>
          <w:spacing w:val="-4"/>
        </w:rPr>
        <w:t xml:space="preserve"> </w:t>
      </w:r>
      <w:r w:rsidRPr="00642CF7">
        <w:rPr>
          <w:spacing w:val="-1"/>
        </w:rPr>
        <w:t>and</w:t>
      </w:r>
      <w:r w:rsidRPr="00642CF7">
        <w:t xml:space="preserve"> </w:t>
      </w:r>
      <w:r w:rsidRPr="00642CF7">
        <w:rPr>
          <w:spacing w:val="-1"/>
        </w:rPr>
        <w:t>would</w:t>
      </w:r>
      <w:r w:rsidRPr="00642CF7">
        <w:t xml:space="preserve"> be</w:t>
      </w:r>
      <w:r w:rsidRPr="00642CF7">
        <w:rPr>
          <w:spacing w:val="-2"/>
        </w:rPr>
        <w:t xml:space="preserve"> </w:t>
      </w:r>
      <w:r w:rsidRPr="00642CF7">
        <w:rPr>
          <w:spacing w:val="-1"/>
        </w:rPr>
        <w:t>incurred</w:t>
      </w:r>
      <w:r w:rsidRPr="00642CF7">
        <w:rPr>
          <w:spacing w:val="77"/>
        </w:rPr>
        <w:t xml:space="preserve"> </w:t>
      </w:r>
      <w:r w:rsidRPr="00642CF7">
        <w:t>by</w:t>
      </w:r>
      <w:r w:rsidRPr="00642CF7">
        <w:rPr>
          <w:spacing w:val="-3"/>
        </w:rPr>
        <w:t xml:space="preserve"> </w:t>
      </w:r>
      <w:r w:rsidRPr="00642CF7">
        <w:t>a</w:t>
      </w:r>
      <w:r w:rsidRPr="00642CF7">
        <w:rPr>
          <w:spacing w:val="1"/>
        </w:rPr>
        <w:t xml:space="preserve"> </w:t>
      </w:r>
      <w:r w:rsidRPr="00642CF7">
        <w:rPr>
          <w:spacing w:val="-1"/>
        </w:rPr>
        <w:t>prudent</w:t>
      </w:r>
      <w:r w:rsidRPr="00642CF7">
        <w:rPr>
          <w:spacing w:val="-2"/>
        </w:rPr>
        <w:t xml:space="preserve"> </w:t>
      </w:r>
      <w:r w:rsidRPr="00642CF7">
        <w:t>person</w:t>
      </w:r>
      <w:r w:rsidRPr="00642CF7">
        <w:rPr>
          <w:spacing w:val="-2"/>
        </w:rPr>
        <w:t xml:space="preserve"> </w:t>
      </w:r>
      <w:r w:rsidRPr="00642CF7">
        <w:t>in</w:t>
      </w:r>
      <w:r w:rsidRPr="00642CF7">
        <w:rPr>
          <w:spacing w:val="-2"/>
        </w:rPr>
        <w:t xml:space="preserve"> </w:t>
      </w:r>
      <w:r w:rsidRPr="00642CF7">
        <w:t xml:space="preserve">the </w:t>
      </w:r>
      <w:r w:rsidRPr="00642CF7">
        <w:rPr>
          <w:spacing w:val="-1"/>
        </w:rPr>
        <w:t>conduct</w:t>
      </w:r>
      <w:r w:rsidRPr="00642CF7">
        <w:rPr>
          <w:spacing w:val="-2"/>
        </w:rPr>
        <w:t xml:space="preserve"> </w:t>
      </w:r>
      <w:r w:rsidRPr="00642CF7">
        <w:rPr>
          <w:spacing w:val="-1"/>
        </w:rPr>
        <w:t>of</w:t>
      </w:r>
      <w:r w:rsidRPr="00642CF7">
        <w:rPr>
          <w:spacing w:val="2"/>
        </w:rPr>
        <w:t xml:space="preserve"> </w:t>
      </w:r>
      <w:r w:rsidRPr="00642CF7">
        <w:rPr>
          <w:spacing w:val="-1"/>
        </w:rPr>
        <w:t>normal</w:t>
      </w:r>
      <w:r w:rsidRPr="00642CF7">
        <w:rPr>
          <w:spacing w:val="-3"/>
        </w:rPr>
        <w:t xml:space="preserve"> </w:t>
      </w:r>
      <w:r w:rsidRPr="00642CF7">
        <w:rPr>
          <w:spacing w:val="-1"/>
        </w:rPr>
        <w:t>business;</w:t>
      </w:r>
      <w:r w:rsidRPr="00642CF7">
        <w:t xml:space="preserve"> (2) </w:t>
      </w:r>
      <w:r w:rsidRPr="00642CF7">
        <w:rPr>
          <w:spacing w:val="-1"/>
        </w:rPr>
        <w:t>allocable:</w:t>
      </w:r>
      <w:r w:rsidRPr="00642CF7">
        <w:rPr>
          <w:spacing w:val="-2"/>
        </w:rPr>
        <w:t xml:space="preserve"> </w:t>
      </w:r>
      <w:r w:rsidRPr="00642CF7">
        <w:rPr>
          <w:spacing w:val="-1"/>
        </w:rPr>
        <w:t>incurred</w:t>
      </w:r>
      <w:r w:rsidRPr="00642CF7">
        <w:rPr>
          <w:spacing w:val="71"/>
        </w:rPr>
        <w:t xml:space="preserve"> </w:t>
      </w:r>
      <w:r w:rsidRPr="00642CF7">
        <w:rPr>
          <w:spacing w:val="-1"/>
        </w:rPr>
        <w:t>specifically</w:t>
      </w:r>
      <w:r w:rsidRPr="00642CF7">
        <w:rPr>
          <w:spacing w:val="-3"/>
        </w:rPr>
        <w:t xml:space="preserve"> </w:t>
      </w:r>
      <w:r w:rsidRPr="00642CF7">
        <w:rPr>
          <w:spacing w:val="1"/>
        </w:rPr>
        <w:t>for</w:t>
      </w:r>
      <w:r w:rsidRPr="00642CF7">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and</w:t>
      </w:r>
      <w:r w:rsidRPr="00642CF7">
        <w:rPr>
          <w:spacing w:val="4"/>
        </w:rPr>
        <w:t xml:space="preserve"> </w:t>
      </w:r>
      <w:r w:rsidRPr="00642CF7">
        <w:t xml:space="preserve">(3) </w:t>
      </w:r>
      <w:r w:rsidRPr="00642CF7">
        <w:rPr>
          <w:spacing w:val="-1"/>
        </w:rPr>
        <w:t>allowable:</w:t>
      </w:r>
      <w:r w:rsidRPr="00642CF7">
        <w:t xml:space="preserve"> </w:t>
      </w:r>
      <w:r w:rsidRPr="00642CF7">
        <w:rPr>
          <w:spacing w:val="-1"/>
        </w:rPr>
        <w:t>conform</w:t>
      </w:r>
      <w:r w:rsidRPr="00642CF7">
        <w:rPr>
          <w:spacing w:val="1"/>
        </w:rPr>
        <w:t xml:space="preserve"> </w:t>
      </w:r>
      <w:r w:rsidRPr="00642CF7">
        <w:rPr>
          <w:spacing w:val="-1"/>
        </w:rPr>
        <w:t>to</w:t>
      </w:r>
      <w:r w:rsidRPr="00642CF7">
        <w:t xml:space="preserve"> </w:t>
      </w:r>
      <w:r w:rsidRPr="00642CF7">
        <w:rPr>
          <w:spacing w:val="-1"/>
        </w:rPr>
        <w:t>any</w:t>
      </w:r>
      <w:r w:rsidRPr="00642CF7">
        <w:rPr>
          <w:spacing w:val="-3"/>
        </w:rPr>
        <w:t xml:space="preserve"> </w:t>
      </w:r>
      <w:r w:rsidRPr="00642CF7">
        <w:rPr>
          <w:spacing w:val="-1"/>
        </w:rPr>
        <w:t>limitations</w:t>
      </w:r>
      <w:r w:rsidRPr="00642CF7">
        <w:t xml:space="preserve"> in </w:t>
      </w:r>
      <w:r w:rsidRPr="00642CF7">
        <w:rPr>
          <w:spacing w:val="-1"/>
        </w:rPr>
        <w:t>this</w:t>
      </w:r>
      <w:r w:rsidRPr="00642CF7">
        <w:rPr>
          <w:spacing w:val="73"/>
        </w:rPr>
        <w:t xml:space="preserve"> </w:t>
      </w:r>
      <w:r w:rsidRPr="00642CF7">
        <w:rPr>
          <w:spacing w:val="-1"/>
        </w:rPr>
        <w:t>award.</w:t>
      </w:r>
      <w:r w:rsidRPr="00642CF7">
        <w:rPr>
          <w:spacing w:val="66"/>
        </w:rPr>
        <w:t xml:space="preserve"> </w:t>
      </w:r>
      <w:r w:rsidRPr="00642CF7">
        <w:t xml:space="preserve">The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obtain</w:t>
      </w:r>
      <w:r w:rsidRPr="00642CF7">
        <w:rPr>
          <w:spacing w:val="-2"/>
        </w:rPr>
        <w:t xml:space="preserve"> </w:t>
      </w:r>
      <w:r w:rsidRPr="00642CF7">
        <w:t>any</w:t>
      </w:r>
      <w:r w:rsidRPr="00642CF7">
        <w:rPr>
          <w:spacing w:val="-3"/>
        </w:rPr>
        <w:t xml:space="preserve"> </w:t>
      </w:r>
      <w:r w:rsidRPr="00642CF7">
        <w:rPr>
          <w:spacing w:val="-1"/>
        </w:rPr>
        <w:t>prior</w:t>
      </w:r>
      <w:r w:rsidRPr="00642CF7">
        <w:t xml:space="preserve"> </w:t>
      </w:r>
      <w:r w:rsidRPr="00642CF7">
        <w:rPr>
          <w:spacing w:val="-1"/>
        </w:rPr>
        <w:t>written</w:t>
      </w:r>
      <w:r w:rsidRPr="00642CF7">
        <w:t xml:space="preserve"> </w:t>
      </w:r>
      <w:r w:rsidRPr="00642CF7">
        <w:rPr>
          <w:spacing w:val="-1"/>
        </w:rPr>
        <w:t>approvals</w:t>
      </w:r>
      <w:r w:rsidRPr="00642CF7">
        <w:t xml:space="preserve"> </w:t>
      </w:r>
      <w:r w:rsidRPr="00642CF7">
        <w:rPr>
          <w:spacing w:val="-1"/>
        </w:rPr>
        <w:t xml:space="preserve">from </w:t>
      </w:r>
      <w:r w:rsidRPr="00642CF7">
        <w:t xml:space="preserve">the </w:t>
      </w:r>
      <w:r w:rsidRPr="00642CF7">
        <w:rPr>
          <w:spacing w:val="-1"/>
        </w:rPr>
        <w:t>AO</w:t>
      </w:r>
      <w:r w:rsidRPr="00642CF7">
        <w:t xml:space="preserve"> </w:t>
      </w:r>
      <w:r w:rsidRPr="00642CF7">
        <w:rPr>
          <w:spacing w:val="-1"/>
        </w:rPr>
        <w:t>that</w:t>
      </w:r>
      <w:r w:rsidRPr="00642CF7">
        <w:rPr>
          <w:spacing w:val="69"/>
        </w:rPr>
        <w:t xml:space="preserve"> </w:t>
      </w:r>
      <w:r w:rsidRPr="00642CF7">
        <w:t xml:space="preserve">are </w:t>
      </w:r>
      <w:r w:rsidRPr="00642CF7">
        <w:rPr>
          <w:spacing w:val="-1"/>
        </w:rPr>
        <w:t>required</w:t>
      </w:r>
      <w:r w:rsidRPr="00642CF7">
        <w:t xml:space="preserve"> by</w:t>
      </w:r>
      <w:r w:rsidRPr="00642CF7">
        <w:rPr>
          <w:spacing w:val="-3"/>
        </w:rPr>
        <w:t xml:space="preserve"> </w:t>
      </w:r>
      <w:r w:rsidRPr="00642CF7">
        <w:rPr>
          <w:spacing w:val="-1"/>
        </w:rPr>
        <w:t>the</w:t>
      </w:r>
      <w:r w:rsidRPr="00642CF7">
        <w:t xml:space="preserve"> </w:t>
      </w:r>
      <w:r w:rsidRPr="00642CF7">
        <w:rPr>
          <w:spacing w:val="-1"/>
        </w:rPr>
        <w:t>applicable</w:t>
      </w:r>
      <w:r w:rsidRPr="00642CF7">
        <w:t xml:space="preserve"> </w:t>
      </w:r>
      <w:r w:rsidRPr="00642CF7">
        <w:rPr>
          <w:spacing w:val="-1"/>
        </w:rPr>
        <w:t>cost</w:t>
      </w:r>
      <w:r w:rsidRPr="00642CF7">
        <w:t xml:space="preserve"> </w:t>
      </w:r>
      <w:r w:rsidRPr="00642CF7">
        <w:rPr>
          <w:spacing w:val="-1"/>
        </w:rPr>
        <w:t>principles.</w:t>
      </w:r>
      <w:r w:rsidRPr="00642CF7">
        <w:rPr>
          <w:spacing w:val="64"/>
        </w:rPr>
        <w:t xml:space="preserve"> </w:t>
      </w:r>
      <w:r w:rsidRPr="00642CF7">
        <w:t>The</w:t>
      </w:r>
      <w:r w:rsidRPr="00642CF7">
        <w:rPr>
          <w:spacing w:val="-2"/>
        </w:rPr>
        <w:t xml:space="preserve"> </w:t>
      </w:r>
      <w:r w:rsidRPr="00642CF7">
        <w:rPr>
          <w:spacing w:val="-1"/>
        </w:rPr>
        <w:t>recipient</w:t>
      </w:r>
      <w:r w:rsidRPr="00642CF7">
        <w:t xml:space="preserve"> </w:t>
      </w:r>
      <w:r w:rsidRPr="00642CF7">
        <w:rPr>
          <w:spacing w:val="-1"/>
        </w:rPr>
        <w:t>may</w:t>
      </w:r>
      <w:r w:rsidRPr="00642CF7">
        <w:rPr>
          <w:spacing w:val="-3"/>
        </w:rPr>
        <w:t xml:space="preserve"> </w:t>
      </w:r>
      <w:r w:rsidRPr="00642CF7">
        <w:t xml:space="preserve">obtain </w:t>
      </w:r>
      <w:r w:rsidRPr="00642CF7">
        <w:rPr>
          <w:spacing w:val="-1"/>
        </w:rPr>
        <w:t>the</w:t>
      </w:r>
      <w:r w:rsidRPr="00642CF7">
        <w:t xml:space="preserve"> </w:t>
      </w:r>
      <w:r w:rsidRPr="00642CF7">
        <w:rPr>
          <w:spacing w:val="-1"/>
        </w:rPr>
        <w:t>AO’s</w:t>
      </w:r>
      <w:r w:rsidRPr="00642CF7">
        <w:rPr>
          <w:spacing w:val="75"/>
        </w:rPr>
        <w:t xml:space="preserve"> </w:t>
      </w:r>
      <w:r w:rsidRPr="00642CF7">
        <w:rPr>
          <w:spacing w:val="-1"/>
        </w:rPr>
        <w:t>written</w:t>
      </w:r>
      <w:r w:rsidRPr="00642CF7">
        <w:t xml:space="preserve"> </w:t>
      </w:r>
      <w:r w:rsidRPr="00642CF7">
        <w:rPr>
          <w:spacing w:val="-1"/>
        </w:rPr>
        <w:t>determination</w:t>
      </w:r>
      <w:r w:rsidRPr="00642CF7">
        <w:t xml:space="preserve"> </w:t>
      </w:r>
      <w:r w:rsidRPr="00642CF7">
        <w:rPr>
          <w:spacing w:val="-1"/>
        </w:rPr>
        <w:t>on</w:t>
      </w:r>
      <w:r w:rsidRPr="00642CF7">
        <w:t xml:space="preserve"> </w:t>
      </w:r>
      <w:r w:rsidRPr="00642CF7">
        <w:rPr>
          <w:spacing w:val="-1"/>
        </w:rPr>
        <w:t>whether</w:t>
      </w:r>
      <w:r w:rsidRPr="00642CF7">
        <w:t xml:space="preserve"> </w:t>
      </w:r>
      <w:r w:rsidRPr="00642CF7">
        <w:rPr>
          <w:spacing w:val="-1"/>
        </w:rPr>
        <w:t>specific</w:t>
      </w:r>
      <w:r w:rsidRPr="00642CF7">
        <w:rPr>
          <w:spacing w:val="4"/>
        </w:rPr>
        <w:t xml:space="preserve"> </w:t>
      </w:r>
      <w:r w:rsidRPr="00642CF7">
        <w:rPr>
          <w:spacing w:val="-1"/>
        </w:rPr>
        <w:t>costs</w:t>
      </w:r>
      <w:r w:rsidRPr="00642CF7">
        <w:t xml:space="preserve"> not </w:t>
      </w:r>
      <w:r w:rsidRPr="00642CF7">
        <w:rPr>
          <w:spacing w:val="-1"/>
        </w:rPr>
        <w:t>clearly</w:t>
      </w:r>
      <w:r w:rsidRPr="00642CF7">
        <w:rPr>
          <w:spacing w:val="-3"/>
        </w:rPr>
        <w:t xml:space="preserve"> </w:t>
      </w:r>
      <w:r w:rsidRPr="00642CF7">
        <w:rPr>
          <w:spacing w:val="-1"/>
        </w:rPr>
        <w:t>addressed</w:t>
      </w:r>
      <w:r w:rsidRPr="00642CF7">
        <w:t xml:space="preserve"> in </w:t>
      </w:r>
      <w:r w:rsidRPr="00642CF7">
        <w:rPr>
          <w:spacing w:val="-1"/>
        </w:rPr>
        <w:t>the</w:t>
      </w:r>
      <w:r w:rsidRPr="00642CF7">
        <w:rPr>
          <w:spacing w:val="81"/>
        </w:rPr>
        <w:t xml:space="preserve"> </w:t>
      </w:r>
      <w:r w:rsidRPr="00642CF7">
        <w:rPr>
          <w:spacing w:val="-1"/>
        </w:rPr>
        <w:t>applicable</w:t>
      </w:r>
      <w:r w:rsidRPr="00642CF7">
        <w:t xml:space="preserve"> cost</w:t>
      </w:r>
      <w:r w:rsidRPr="00642CF7">
        <w:rPr>
          <w:spacing w:val="-2"/>
        </w:rPr>
        <w:t xml:space="preserve"> </w:t>
      </w:r>
      <w:r w:rsidRPr="00642CF7">
        <w:rPr>
          <w:spacing w:val="-1"/>
        </w:rPr>
        <w:t>principles</w:t>
      </w:r>
      <w:r w:rsidRPr="00642CF7">
        <w:t xml:space="preserve"> are</w:t>
      </w:r>
      <w:r w:rsidRPr="00642CF7">
        <w:rPr>
          <w:spacing w:val="-2"/>
        </w:rPr>
        <w:t xml:space="preserve"> </w:t>
      </w:r>
      <w:r w:rsidRPr="00642CF7">
        <w:rPr>
          <w:spacing w:val="-1"/>
        </w:rPr>
        <w:t>allowable</w:t>
      </w:r>
      <w:r w:rsidRPr="00642CF7">
        <w:t xml:space="preserve"> or </w:t>
      </w:r>
      <w:r w:rsidRPr="00642CF7">
        <w:rPr>
          <w:spacing w:val="-1"/>
        </w:rPr>
        <w:t>allocable.</w:t>
      </w:r>
      <w:r w:rsidRPr="00642CF7">
        <w:rPr>
          <w:spacing w:val="64"/>
        </w:rPr>
        <w:t xml:space="preserve"> </w:t>
      </w:r>
      <w:r w:rsidRPr="00642CF7">
        <w:t>The</w:t>
      </w:r>
      <w:r w:rsidRPr="00642CF7">
        <w:rPr>
          <w:spacing w:val="-2"/>
        </w:rPr>
        <w:t xml:space="preserve"> </w:t>
      </w:r>
      <w:r w:rsidRPr="00642CF7">
        <w:t xml:space="preserve">AO </w:t>
      </w:r>
      <w:r w:rsidRPr="00642CF7">
        <w:rPr>
          <w:spacing w:val="-1"/>
        </w:rPr>
        <w:t>reserves</w:t>
      </w:r>
      <w:r w:rsidRPr="00642CF7">
        <w:t xml:space="preserve"> </w:t>
      </w:r>
      <w:r w:rsidRPr="00642CF7">
        <w:rPr>
          <w:spacing w:val="-1"/>
        </w:rPr>
        <w:t>the</w:t>
      </w:r>
      <w:r w:rsidRPr="00642CF7">
        <w:t xml:space="preserve"> </w:t>
      </w:r>
      <w:r w:rsidRPr="00642CF7">
        <w:rPr>
          <w:spacing w:val="-1"/>
        </w:rPr>
        <w:t>right</w:t>
      </w:r>
      <w:r w:rsidRPr="00642CF7">
        <w:rPr>
          <w:spacing w:val="73"/>
        </w:rPr>
        <w:t xml:space="preserve"> </w:t>
      </w:r>
      <w:r w:rsidRPr="00642CF7">
        <w:t>to</w:t>
      </w:r>
      <w:r w:rsidRPr="00642CF7">
        <w:rPr>
          <w:spacing w:val="-1"/>
        </w:rPr>
        <w:t xml:space="preserve"> </w:t>
      </w:r>
      <w:r w:rsidRPr="00642CF7">
        <w:t>make</w:t>
      </w:r>
      <w:r w:rsidRPr="00642CF7">
        <w:rPr>
          <w:spacing w:val="-2"/>
        </w:rPr>
        <w:t xml:space="preserve"> </w:t>
      </w:r>
      <w:r w:rsidRPr="00642CF7">
        <w:t>a</w:t>
      </w:r>
      <w:r w:rsidRPr="00642CF7">
        <w:rPr>
          <w:spacing w:val="-2"/>
        </w:rPr>
        <w:t xml:space="preserve"> </w:t>
      </w:r>
      <w:r w:rsidRPr="00642CF7">
        <w:t xml:space="preserve">final </w:t>
      </w:r>
      <w:r w:rsidRPr="00642CF7">
        <w:rPr>
          <w:spacing w:val="-1"/>
        </w:rPr>
        <w:t>determination</w:t>
      </w:r>
      <w:r w:rsidRPr="00642CF7">
        <w:t xml:space="preserve"> on</w:t>
      </w:r>
      <w:r w:rsidRPr="00642CF7">
        <w:rPr>
          <w:spacing w:val="-2"/>
        </w:rPr>
        <w:t xml:space="preserve"> </w:t>
      </w:r>
      <w:r w:rsidRPr="00642CF7">
        <w:rPr>
          <w:spacing w:val="-1"/>
        </w:rPr>
        <w:t>the</w:t>
      </w:r>
      <w:r w:rsidRPr="00642CF7">
        <w:t xml:space="preserve"> </w:t>
      </w:r>
      <w:r w:rsidRPr="00642CF7">
        <w:rPr>
          <w:spacing w:val="-1"/>
        </w:rPr>
        <w:t>allowability</w:t>
      </w:r>
      <w:r w:rsidRPr="00642CF7">
        <w:rPr>
          <w:spacing w:val="3"/>
        </w:rPr>
        <w:t xml:space="preserve"> </w:t>
      </w:r>
      <w:r w:rsidRPr="00642CF7">
        <w:t>of</w:t>
      </w:r>
      <w:r w:rsidRPr="00642CF7">
        <w:rPr>
          <w:spacing w:val="2"/>
        </w:rPr>
        <w:t xml:space="preserve"> </w:t>
      </w:r>
      <w:r w:rsidRPr="00642CF7">
        <w:rPr>
          <w:spacing w:val="-1"/>
        </w:rPr>
        <w:t>costs.</w:t>
      </w:r>
    </w:p>
    <w:p w14:paraId="5D9EE19A" w14:textId="77777777" w:rsidR="00275987" w:rsidRPr="00642CF7" w:rsidRDefault="00275987" w:rsidP="00275987">
      <w:pPr>
        <w:rPr>
          <w:rFonts w:eastAsia="Arial"/>
        </w:rPr>
      </w:pPr>
    </w:p>
    <w:p w14:paraId="3341C084" w14:textId="77777777" w:rsidR="00275987" w:rsidRPr="00642CF7" w:rsidRDefault="00275987" w:rsidP="00275987">
      <w:pPr>
        <w:pStyle w:val="BodyText"/>
        <w:widowControl w:val="0"/>
        <w:numPr>
          <w:ilvl w:val="0"/>
          <w:numId w:val="31"/>
        </w:numPr>
        <w:tabs>
          <w:tab w:val="left" w:pos="821"/>
        </w:tabs>
        <w:overflowPunct/>
        <w:autoSpaceDE/>
        <w:autoSpaceDN/>
        <w:adjustRightInd/>
        <w:ind w:right="258"/>
        <w:textAlignment w:val="auto"/>
      </w:pPr>
      <w:r w:rsidRPr="00642CF7">
        <w:t xml:space="preserve">USAID </w:t>
      </w:r>
      <w:r w:rsidRPr="00642CF7">
        <w:rPr>
          <w:spacing w:val="-1"/>
        </w:rPr>
        <w:t>will</w:t>
      </w:r>
      <w:r w:rsidRPr="00642CF7">
        <w:t xml:space="preserve"> not pay</w:t>
      </w:r>
      <w:r w:rsidRPr="00642CF7">
        <w:rPr>
          <w:spacing w:val="-3"/>
        </w:rPr>
        <w:t xml:space="preserve"> </w:t>
      </w:r>
      <w:r w:rsidRPr="00642CF7">
        <w:t>any</w:t>
      </w:r>
      <w:r w:rsidRPr="00642CF7">
        <w:rPr>
          <w:spacing w:val="-3"/>
        </w:rPr>
        <w:t xml:space="preserve"> </w:t>
      </w:r>
      <w:r w:rsidRPr="00642CF7">
        <w:t>profit or</w:t>
      </w:r>
      <w:r w:rsidRPr="00642CF7">
        <w:rPr>
          <w:spacing w:val="-3"/>
        </w:rPr>
        <w:t xml:space="preserve"> </w:t>
      </w:r>
      <w:r w:rsidRPr="00642CF7">
        <w:t>fee</w:t>
      </w:r>
      <w:r w:rsidRPr="00642CF7">
        <w:rPr>
          <w:spacing w:val="-2"/>
        </w:rPr>
        <w:t xml:space="preserve"> </w:t>
      </w:r>
      <w:r w:rsidRPr="00642CF7">
        <w:t>to</w:t>
      </w:r>
      <w:r w:rsidRPr="00642CF7">
        <w:rPr>
          <w:spacing w:val="-2"/>
        </w:rPr>
        <w:t xml:space="preserve"> </w:t>
      </w:r>
      <w:r w:rsidRPr="00642CF7">
        <w:t>the</w:t>
      </w:r>
      <w:r w:rsidRPr="00642CF7">
        <w:rPr>
          <w:spacing w:val="-2"/>
        </w:rPr>
        <w:t xml:space="preserve"> </w:t>
      </w:r>
      <w:r w:rsidRPr="00642CF7">
        <w:t>recipient</w:t>
      </w:r>
      <w:r w:rsidRPr="00642CF7">
        <w:rPr>
          <w:spacing w:val="-2"/>
        </w:rPr>
        <w:t xml:space="preserve"> </w:t>
      </w:r>
      <w:r w:rsidRPr="00642CF7">
        <w:t xml:space="preserve">or </w:t>
      </w:r>
      <w:r w:rsidRPr="00642CF7">
        <w:rPr>
          <w:spacing w:val="-1"/>
        </w:rPr>
        <w:t>subrecipients</w:t>
      </w:r>
      <w:r w:rsidRPr="00642CF7">
        <w:rPr>
          <w:spacing w:val="-4"/>
        </w:rPr>
        <w:t xml:space="preserve"> </w:t>
      </w:r>
      <w:r w:rsidRPr="00642CF7">
        <w:rPr>
          <w:spacing w:val="-1"/>
        </w:rPr>
        <w:t>of</w:t>
      </w:r>
      <w:r w:rsidRPr="00642CF7">
        <w:rPr>
          <w:spacing w:val="10"/>
        </w:rPr>
        <w:t xml:space="preserve"> </w:t>
      </w:r>
      <w:r w:rsidRPr="00642CF7">
        <w:t xml:space="preserve">a </w:t>
      </w:r>
      <w:r w:rsidRPr="00642CF7">
        <w:rPr>
          <w:spacing w:val="-1"/>
        </w:rPr>
        <w:t>grant</w:t>
      </w:r>
      <w:r w:rsidRPr="00642CF7">
        <w:rPr>
          <w:spacing w:val="-2"/>
        </w:rPr>
        <w:t xml:space="preserve"> </w:t>
      </w:r>
      <w:r w:rsidRPr="00642CF7">
        <w:t>or</w:t>
      </w:r>
      <w:r w:rsidRPr="00642CF7">
        <w:rPr>
          <w:spacing w:val="44"/>
        </w:rPr>
        <w:t xml:space="preserve"> </w:t>
      </w:r>
      <w:r w:rsidRPr="00642CF7">
        <w:rPr>
          <w:spacing w:val="-1"/>
        </w:rPr>
        <w:t>cooperative</w:t>
      </w:r>
      <w:r w:rsidRPr="00642CF7">
        <w:t xml:space="preserve"> </w:t>
      </w:r>
      <w:r w:rsidRPr="00642CF7">
        <w:rPr>
          <w:spacing w:val="-1"/>
        </w:rPr>
        <w:t>agreement.</w:t>
      </w:r>
      <w:r w:rsidRPr="00642CF7">
        <w:rPr>
          <w:spacing w:val="64"/>
        </w:rPr>
        <w:t xml:space="preserve"> </w:t>
      </w:r>
      <w:r w:rsidRPr="00642CF7">
        <w:t xml:space="preserve">This </w:t>
      </w:r>
      <w:r w:rsidRPr="00642CF7">
        <w:rPr>
          <w:spacing w:val="-1"/>
        </w:rPr>
        <w:t>restriction</w:t>
      </w:r>
      <w:r w:rsidRPr="00642CF7">
        <w:rPr>
          <w:spacing w:val="-2"/>
        </w:rPr>
        <w:t xml:space="preserve"> </w:t>
      </w:r>
      <w:r w:rsidRPr="00642CF7">
        <w:rPr>
          <w:spacing w:val="-1"/>
        </w:rPr>
        <w:t>does</w:t>
      </w:r>
      <w:r w:rsidRPr="00642CF7">
        <w:rPr>
          <w:spacing w:val="-2"/>
        </w:rPr>
        <w:t xml:space="preserve"> </w:t>
      </w:r>
      <w:r w:rsidRPr="00642CF7">
        <w:t>not</w:t>
      </w:r>
      <w:r w:rsidRPr="00642CF7">
        <w:rPr>
          <w:spacing w:val="-2"/>
        </w:rPr>
        <w:t xml:space="preserve"> </w:t>
      </w:r>
      <w:r w:rsidRPr="00642CF7">
        <w:t>apply</w:t>
      </w:r>
      <w:r w:rsidRPr="00642CF7">
        <w:rPr>
          <w:spacing w:val="-3"/>
        </w:rPr>
        <w:t xml:space="preserve"> </w:t>
      </w:r>
      <w:r w:rsidRPr="00642CF7">
        <w:t>to</w:t>
      </w:r>
      <w:r w:rsidRPr="00642CF7">
        <w:rPr>
          <w:spacing w:val="-2"/>
        </w:rPr>
        <w:t xml:space="preserve"> </w:t>
      </w:r>
      <w:r w:rsidRPr="00642CF7">
        <w:rPr>
          <w:spacing w:val="-1"/>
        </w:rPr>
        <w:t>procurements</w:t>
      </w:r>
      <w:r w:rsidRPr="00642CF7">
        <w:t xml:space="preserve"> </w:t>
      </w:r>
      <w:r w:rsidRPr="00642CF7">
        <w:rPr>
          <w:spacing w:val="-1"/>
        </w:rPr>
        <w:t>under</w:t>
      </w:r>
      <w:r w:rsidRPr="00642CF7">
        <w:rPr>
          <w:spacing w:val="73"/>
        </w:rPr>
        <w:t xml:space="preserve"> </w:t>
      </w:r>
      <w:r w:rsidRPr="00642CF7">
        <w:t xml:space="preserve">this </w:t>
      </w:r>
      <w:r w:rsidRPr="00642CF7">
        <w:rPr>
          <w:spacing w:val="-1"/>
        </w:rPr>
        <w:t>award</w:t>
      </w:r>
      <w:r w:rsidRPr="00642CF7">
        <w:rPr>
          <w:spacing w:val="1"/>
        </w:rPr>
        <w:t xml:space="preserve"> </w:t>
      </w:r>
      <w:r w:rsidRPr="00642CF7">
        <w:rPr>
          <w:spacing w:val="-1"/>
        </w:rPr>
        <w:t>made</w:t>
      </w:r>
      <w:r w:rsidRPr="00642CF7">
        <w:t xml:space="preserve"> </w:t>
      </w:r>
      <w:r w:rsidRPr="00642CF7">
        <w:rPr>
          <w:spacing w:val="-2"/>
        </w:rPr>
        <w:t>in</w:t>
      </w:r>
      <w:r w:rsidRPr="00642CF7">
        <w:t xml:space="preserve"> </w:t>
      </w:r>
      <w:r w:rsidRPr="00642CF7">
        <w:rPr>
          <w:spacing w:val="-1"/>
        </w:rPr>
        <w:t>accordance</w:t>
      </w:r>
      <w:r w:rsidRPr="00642CF7">
        <w:t xml:space="preserve"> </w:t>
      </w:r>
      <w:r w:rsidRPr="00642CF7">
        <w:rPr>
          <w:spacing w:val="-1"/>
        </w:rPr>
        <w:t>with</w:t>
      </w:r>
      <w:r w:rsidRPr="00642CF7">
        <w:t xml:space="preserve"> </w:t>
      </w:r>
      <w:r w:rsidRPr="00642CF7">
        <w:rPr>
          <w:spacing w:val="-1"/>
        </w:rPr>
        <w:t>Standard</w:t>
      </w:r>
      <w:r w:rsidRPr="00642CF7">
        <w:rPr>
          <w:spacing w:val="-3"/>
        </w:rPr>
        <w:t xml:space="preserve"> </w:t>
      </w:r>
      <w:r w:rsidRPr="00642CF7">
        <w:rPr>
          <w:spacing w:val="-1"/>
        </w:rPr>
        <w:t>Provision,</w:t>
      </w:r>
      <w:r w:rsidRPr="00642CF7">
        <w:t xml:space="preserve"> </w:t>
      </w:r>
      <w:r w:rsidRPr="00642CF7">
        <w:rPr>
          <w:spacing w:val="-1"/>
        </w:rPr>
        <w:t>“Procurement</w:t>
      </w:r>
      <w:r w:rsidRPr="00642CF7">
        <w:t xml:space="preserve"> Policies.”</w:t>
      </w:r>
    </w:p>
    <w:p w14:paraId="7C834D2F" w14:textId="77777777" w:rsidR="00275987" w:rsidRPr="00642CF7" w:rsidRDefault="00275987" w:rsidP="00275987">
      <w:pPr>
        <w:rPr>
          <w:rFonts w:eastAsia="Arial"/>
        </w:rPr>
      </w:pPr>
    </w:p>
    <w:p w14:paraId="5434FDFB" w14:textId="77777777" w:rsidR="00275987" w:rsidRPr="00642CF7" w:rsidRDefault="00275987" w:rsidP="00275987">
      <w:pPr>
        <w:pStyle w:val="BodyText"/>
        <w:widowControl w:val="0"/>
        <w:numPr>
          <w:ilvl w:val="0"/>
          <w:numId w:val="31"/>
        </w:numPr>
        <w:tabs>
          <w:tab w:val="left" w:pos="821"/>
        </w:tabs>
        <w:overflowPunct/>
        <w:autoSpaceDE/>
        <w:autoSpaceDN/>
        <w:adjustRightInd/>
        <w:ind w:right="397"/>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retain</w:t>
      </w:r>
      <w:r w:rsidRPr="00642CF7">
        <w:t xml:space="preserve"> </w:t>
      </w:r>
      <w:r w:rsidRPr="00642CF7">
        <w:rPr>
          <w:spacing w:val="-1"/>
        </w:rPr>
        <w:t>documentation</w:t>
      </w:r>
      <w:r w:rsidRPr="00642CF7">
        <w:rPr>
          <w:spacing w:val="-2"/>
        </w:rPr>
        <w:t xml:space="preserve"> </w:t>
      </w:r>
      <w:r w:rsidRPr="00642CF7">
        <w:t xml:space="preserve">to </w:t>
      </w:r>
      <w:r w:rsidRPr="00642CF7">
        <w:rPr>
          <w:spacing w:val="-1"/>
        </w:rPr>
        <w:t>support</w:t>
      </w:r>
      <w:r w:rsidRPr="00642CF7">
        <w:t xml:space="preserve"> </w:t>
      </w:r>
      <w:r w:rsidRPr="00642CF7">
        <w:rPr>
          <w:spacing w:val="-1"/>
        </w:rPr>
        <w:t>charges</w:t>
      </w:r>
      <w:r w:rsidRPr="00642CF7">
        <w:t xml:space="preserve"> to</w:t>
      </w:r>
      <w:r w:rsidRPr="00642CF7">
        <w:rPr>
          <w:spacing w:val="-2"/>
        </w:rPr>
        <w:t xml:space="preserve"> </w:t>
      </w:r>
      <w:r w:rsidRPr="00642CF7">
        <w:t xml:space="preserve">this </w:t>
      </w:r>
      <w:r w:rsidRPr="00642CF7">
        <w:rPr>
          <w:spacing w:val="-1"/>
        </w:rPr>
        <w:t>award</w:t>
      </w:r>
      <w:r w:rsidRPr="00642CF7">
        <w:t xml:space="preserve"> </w:t>
      </w:r>
      <w:r w:rsidRPr="00642CF7">
        <w:rPr>
          <w:spacing w:val="1"/>
        </w:rPr>
        <w:t>for</w:t>
      </w:r>
      <w:r w:rsidRPr="00642CF7">
        <w:t xml:space="preserve"> a</w:t>
      </w:r>
      <w:r w:rsidRPr="00642CF7">
        <w:rPr>
          <w:spacing w:val="51"/>
        </w:rPr>
        <w:t xml:space="preserve"> </w:t>
      </w:r>
      <w:r w:rsidRPr="00642CF7">
        <w:rPr>
          <w:spacing w:val="-1"/>
        </w:rPr>
        <w:t>period</w:t>
      </w:r>
      <w:r w:rsidRPr="00642CF7">
        <w:rPr>
          <w:spacing w:val="-2"/>
        </w:rPr>
        <w:t xml:space="preserve"> </w:t>
      </w:r>
      <w:r w:rsidRPr="00642CF7">
        <w:rPr>
          <w:spacing w:val="-1"/>
        </w:rPr>
        <w:t>of</w:t>
      </w:r>
      <w:r w:rsidRPr="00642CF7">
        <w:rPr>
          <w:spacing w:val="2"/>
        </w:rPr>
        <w:t xml:space="preserve"> </w:t>
      </w:r>
      <w:r w:rsidRPr="00642CF7">
        <w:rPr>
          <w:spacing w:val="-1"/>
        </w:rPr>
        <w:t>three</w:t>
      </w:r>
      <w:r w:rsidRPr="00642CF7">
        <w:t xml:space="preserve"> </w:t>
      </w:r>
      <w:r w:rsidRPr="00642CF7">
        <w:rPr>
          <w:spacing w:val="-1"/>
        </w:rPr>
        <w:t>years</w:t>
      </w:r>
      <w:r w:rsidRPr="00642CF7">
        <w:rPr>
          <w:spacing w:val="-3"/>
        </w:rPr>
        <w:t xml:space="preserve"> </w:t>
      </w:r>
      <w:r w:rsidRPr="00642CF7">
        <w:rPr>
          <w:spacing w:val="-1"/>
        </w:rPr>
        <w:t xml:space="preserve">from </w:t>
      </w:r>
      <w:r w:rsidRPr="00642CF7">
        <w:t>the</w:t>
      </w:r>
      <w:r w:rsidRPr="00642CF7">
        <w:rPr>
          <w:spacing w:val="-2"/>
        </w:rPr>
        <w:t xml:space="preserve"> </w:t>
      </w:r>
      <w:r w:rsidRPr="00642CF7">
        <w:rPr>
          <w:spacing w:val="-1"/>
        </w:rPr>
        <w:t>date</w:t>
      </w:r>
      <w:r w:rsidRPr="00642CF7">
        <w:t xml:space="preserve"> </w:t>
      </w:r>
      <w:r w:rsidRPr="00642CF7">
        <w:rPr>
          <w:spacing w:val="-1"/>
        </w:rPr>
        <w:t>of</w:t>
      </w:r>
      <w:r w:rsidRPr="00642CF7">
        <w:t xml:space="preserve"> </w:t>
      </w:r>
      <w:r w:rsidRPr="00642CF7">
        <w:rPr>
          <w:spacing w:val="-1"/>
        </w:rPr>
        <w:t>submission</w:t>
      </w:r>
      <w:r w:rsidRPr="00642CF7">
        <w:rPr>
          <w:spacing w:val="1"/>
        </w:rPr>
        <w:t xml:space="preserve"> </w:t>
      </w:r>
      <w:r w:rsidRPr="00642CF7">
        <w:rPr>
          <w:spacing w:val="-1"/>
        </w:rPr>
        <w:t>of</w:t>
      </w:r>
      <w:r w:rsidRPr="00642CF7">
        <w:t xml:space="preserve"> </w:t>
      </w:r>
      <w:r w:rsidRPr="00642CF7">
        <w:rPr>
          <w:spacing w:val="-1"/>
        </w:rPr>
        <w:t>the</w:t>
      </w:r>
      <w:r w:rsidRPr="00642CF7">
        <w:rPr>
          <w:spacing w:val="-2"/>
        </w:rPr>
        <w:t xml:space="preserve"> </w:t>
      </w:r>
      <w:r w:rsidRPr="00642CF7">
        <w:t xml:space="preserve">final </w:t>
      </w:r>
      <w:r w:rsidRPr="00642CF7">
        <w:rPr>
          <w:spacing w:val="-1"/>
        </w:rPr>
        <w:t>expenditure</w:t>
      </w:r>
      <w:r w:rsidRPr="00642CF7">
        <w:t xml:space="preserve"> </w:t>
      </w:r>
      <w:r w:rsidRPr="00642CF7">
        <w:rPr>
          <w:spacing w:val="-1"/>
        </w:rPr>
        <w:t>report</w:t>
      </w:r>
      <w:r w:rsidRPr="00642CF7">
        <w:rPr>
          <w:spacing w:val="73"/>
        </w:rPr>
        <w:t xml:space="preserve"> </w:t>
      </w:r>
      <w:r w:rsidRPr="00642CF7">
        <w:t xml:space="preserve">in </w:t>
      </w:r>
      <w:r w:rsidRPr="00642CF7">
        <w:rPr>
          <w:spacing w:val="-1"/>
        </w:rPr>
        <w:t>accordance</w:t>
      </w:r>
      <w:r w:rsidRPr="00642CF7">
        <w:rPr>
          <w:spacing w:val="-2"/>
        </w:rPr>
        <w:t xml:space="preserve"> </w:t>
      </w:r>
      <w:r w:rsidRPr="00642CF7">
        <w:rPr>
          <w:spacing w:val="-1"/>
        </w:rPr>
        <w:t>with</w:t>
      </w:r>
      <w:r w:rsidRPr="00642CF7">
        <w:t xml:space="preserve"> the</w:t>
      </w:r>
      <w:r w:rsidRPr="00642CF7">
        <w:rPr>
          <w:spacing w:val="-2"/>
        </w:rPr>
        <w:t xml:space="preserve"> </w:t>
      </w:r>
      <w:r w:rsidRPr="00642CF7">
        <w:rPr>
          <w:spacing w:val="-1"/>
        </w:rPr>
        <w:t>Standard</w:t>
      </w:r>
      <w:r w:rsidRPr="00642CF7">
        <w:rPr>
          <w:spacing w:val="-2"/>
        </w:rPr>
        <w:t xml:space="preserve"> </w:t>
      </w:r>
      <w:r w:rsidRPr="00642CF7">
        <w:rPr>
          <w:spacing w:val="-1"/>
        </w:rPr>
        <w:t>Provision,</w:t>
      </w:r>
      <w:r w:rsidRPr="00642CF7">
        <w:t xml:space="preserve"> </w:t>
      </w:r>
      <w:r w:rsidRPr="00642CF7">
        <w:rPr>
          <w:spacing w:val="-1"/>
        </w:rPr>
        <w:t>“Accounting,</w:t>
      </w:r>
      <w:r w:rsidRPr="00642CF7">
        <w:t xml:space="preserve"> </w:t>
      </w:r>
      <w:r w:rsidRPr="00642CF7">
        <w:rPr>
          <w:spacing w:val="-1"/>
        </w:rPr>
        <w:t>Audit,</w:t>
      </w:r>
      <w:r w:rsidRPr="00642CF7">
        <w:t xml:space="preserve"> </w:t>
      </w:r>
      <w:r w:rsidRPr="00642CF7">
        <w:rPr>
          <w:spacing w:val="-1"/>
        </w:rPr>
        <w:t>and</w:t>
      </w:r>
      <w:r w:rsidRPr="00642CF7">
        <w:rPr>
          <w:spacing w:val="-2"/>
        </w:rPr>
        <w:t xml:space="preserve"> </w:t>
      </w:r>
      <w:r w:rsidRPr="00642CF7">
        <w:t>Records.”</w:t>
      </w:r>
    </w:p>
    <w:p w14:paraId="10007468" w14:textId="77777777" w:rsidR="00275987" w:rsidRPr="00642CF7" w:rsidRDefault="00275987" w:rsidP="00275987">
      <w:pPr>
        <w:rPr>
          <w:rFonts w:eastAsia="Arial"/>
        </w:rPr>
      </w:pPr>
    </w:p>
    <w:p w14:paraId="7C7E74AC" w14:textId="77777777" w:rsidR="00275987" w:rsidRPr="00642CF7" w:rsidRDefault="00275987" w:rsidP="00275987">
      <w:pPr>
        <w:pStyle w:val="BodyText"/>
        <w:widowControl w:val="0"/>
        <w:numPr>
          <w:ilvl w:val="0"/>
          <w:numId w:val="31"/>
        </w:numPr>
        <w:tabs>
          <w:tab w:val="left" w:pos="821"/>
        </w:tabs>
        <w:overflowPunct/>
        <w:autoSpaceDE/>
        <w:autoSpaceDN/>
        <w:adjustRightInd/>
        <w:ind w:right="298"/>
        <w:textAlignment w:val="auto"/>
      </w:pPr>
      <w:r w:rsidRPr="00642CF7">
        <w:t>This</w:t>
      </w:r>
      <w:r w:rsidRPr="00642CF7">
        <w:rPr>
          <w:spacing w:val="-3"/>
        </w:rPr>
        <w:t xml:space="preserve"> </w:t>
      </w:r>
      <w:r w:rsidRPr="00642CF7">
        <w:rPr>
          <w:spacing w:val="-1"/>
        </w:rPr>
        <w:t>provision</w:t>
      </w:r>
      <w:r w:rsidRPr="00642CF7">
        <w:t xml:space="preserve"> </w:t>
      </w:r>
      <w:r w:rsidRPr="00642CF7">
        <w:rPr>
          <w:spacing w:val="-1"/>
        </w:rPr>
        <w:t>must</w:t>
      </w:r>
      <w:r w:rsidRPr="00642CF7">
        <w:t xml:space="preserve"> </w:t>
      </w:r>
      <w:r w:rsidRPr="00642CF7">
        <w:rPr>
          <w:spacing w:val="-1"/>
        </w:rPr>
        <w:t>be</w:t>
      </w:r>
      <w:r w:rsidRPr="00642CF7">
        <w:rPr>
          <w:spacing w:val="-2"/>
        </w:rPr>
        <w:t xml:space="preserve"> </w:t>
      </w:r>
      <w:r w:rsidRPr="00642CF7">
        <w:rPr>
          <w:spacing w:val="-1"/>
        </w:rPr>
        <w:t>incorporated</w:t>
      </w:r>
      <w:r w:rsidRPr="00642CF7">
        <w:t xml:space="preserve"> </w:t>
      </w:r>
      <w:r w:rsidRPr="00642CF7">
        <w:rPr>
          <w:spacing w:val="-1"/>
        </w:rPr>
        <w:t xml:space="preserve">into </w:t>
      </w:r>
      <w:r w:rsidRPr="00642CF7">
        <w:t>all</w:t>
      </w:r>
      <w:r w:rsidRPr="00642CF7">
        <w:rPr>
          <w:spacing w:val="4"/>
        </w:rPr>
        <w:t xml:space="preserve"> </w:t>
      </w:r>
      <w:r w:rsidRPr="00642CF7">
        <w:rPr>
          <w:spacing w:val="-1"/>
        </w:rPr>
        <w:t>subawards</w:t>
      </w:r>
      <w:r w:rsidRPr="00642CF7">
        <w:t xml:space="preserve"> </w:t>
      </w:r>
      <w:r w:rsidRPr="00642CF7">
        <w:rPr>
          <w:spacing w:val="-1"/>
        </w:rPr>
        <w:t>and</w:t>
      </w:r>
      <w:r w:rsidRPr="00642CF7">
        <w:t xml:space="preserve"> </w:t>
      </w:r>
      <w:r w:rsidRPr="00642CF7">
        <w:rPr>
          <w:spacing w:val="-1"/>
        </w:rPr>
        <w:t>contracts,</w:t>
      </w:r>
      <w:r w:rsidRPr="00642CF7">
        <w:rPr>
          <w:spacing w:val="3"/>
        </w:rPr>
        <w:t xml:space="preserve"> </w:t>
      </w:r>
      <w:r w:rsidRPr="00642CF7">
        <w:rPr>
          <w:spacing w:val="-1"/>
        </w:rPr>
        <w:t>which</w:t>
      </w:r>
      <w:r w:rsidRPr="00642CF7">
        <w:rPr>
          <w:spacing w:val="1"/>
        </w:rPr>
        <w:t xml:space="preserve"> </w:t>
      </w:r>
      <w:r w:rsidRPr="00642CF7">
        <w:t>are</w:t>
      </w:r>
      <w:r w:rsidRPr="00642CF7">
        <w:rPr>
          <w:spacing w:val="65"/>
        </w:rPr>
        <w:t xml:space="preserve"> </w:t>
      </w:r>
      <w:r w:rsidRPr="00642CF7">
        <w:t>paid</w:t>
      </w:r>
      <w:r w:rsidRPr="00642CF7">
        <w:rPr>
          <w:spacing w:val="-2"/>
        </w:rPr>
        <w:t xml:space="preserve"> </w:t>
      </w:r>
      <w:r w:rsidRPr="00642CF7">
        <w:t>on a</w:t>
      </w:r>
      <w:r w:rsidRPr="00642CF7">
        <w:rPr>
          <w:spacing w:val="-1"/>
        </w:rPr>
        <w:t xml:space="preserve"> </w:t>
      </w:r>
      <w:r w:rsidRPr="00642CF7">
        <w:t>cost</w:t>
      </w:r>
      <w:r w:rsidRPr="00642CF7">
        <w:rPr>
          <w:spacing w:val="-2"/>
        </w:rPr>
        <w:t xml:space="preserve"> </w:t>
      </w:r>
      <w:r w:rsidRPr="00642CF7">
        <w:rPr>
          <w:spacing w:val="-1"/>
        </w:rPr>
        <w:t>reimbursement</w:t>
      </w:r>
      <w:r w:rsidRPr="00642CF7">
        <w:rPr>
          <w:spacing w:val="-2"/>
        </w:rPr>
        <w:t xml:space="preserve"> </w:t>
      </w:r>
      <w:r w:rsidRPr="00642CF7">
        <w:t>basis.</w:t>
      </w:r>
    </w:p>
    <w:p w14:paraId="1A4EE1D9" w14:textId="77777777" w:rsidR="00275987" w:rsidRPr="00642CF7" w:rsidRDefault="00275987" w:rsidP="00275987">
      <w:pPr>
        <w:spacing w:before="1"/>
        <w:rPr>
          <w:rFonts w:eastAsia="Arial"/>
        </w:rPr>
      </w:pPr>
    </w:p>
    <w:p w14:paraId="5F3B02F1" w14:textId="77777777" w:rsidR="00275987" w:rsidRPr="00642CF7" w:rsidRDefault="00275987" w:rsidP="00275987">
      <w:pPr>
        <w:pStyle w:val="BodyText"/>
        <w:ind w:left="3545" w:right="3562"/>
        <w:jc w:val="center"/>
      </w:pPr>
      <w:r w:rsidRPr="00642CF7">
        <w:t>[END</w:t>
      </w:r>
      <w:r w:rsidRPr="00642CF7">
        <w:rPr>
          <w:spacing w:val="-1"/>
        </w:rPr>
        <w:t xml:space="preserve"> </w:t>
      </w:r>
      <w:r w:rsidRPr="00642CF7">
        <w:t xml:space="preserve">OF </w:t>
      </w:r>
      <w:r w:rsidRPr="00642CF7">
        <w:rPr>
          <w:spacing w:val="-1"/>
        </w:rPr>
        <w:t>PROVISION]</w:t>
      </w:r>
    </w:p>
    <w:p w14:paraId="75ECD1D5" w14:textId="77777777" w:rsidR="00275987" w:rsidRPr="00642CF7" w:rsidRDefault="00275987" w:rsidP="00275987">
      <w:pPr>
        <w:rPr>
          <w:rFonts w:eastAsia="Arial"/>
        </w:rPr>
      </w:pPr>
    </w:p>
    <w:p w14:paraId="193AC301" w14:textId="77777777" w:rsidR="00275987" w:rsidRPr="00642CF7" w:rsidRDefault="00275987" w:rsidP="00275987">
      <w:pPr>
        <w:spacing w:before="11"/>
        <w:rPr>
          <w:rFonts w:eastAsia="Arial"/>
        </w:rPr>
      </w:pPr>
    </w:p>
    <w:p w14:paraId="7E57C31E" w14:textId="77777777" w:rsidR="00275987" w:rsidRPr="00642CF7" w:rsidRDefault="00275987" w:rsidP="00275987">
      <w:pPr>
        <w:pStyle w:val="Heading1"/>
        <w:tabs>
          <w:tab w:val="left" w:pos="820"/>
        </w:tabs>
        <w:rPr>
          <w:rFonts w:cs="Times New Roman"/>
          <w:b w:val="0"/>
          <w:bCs w:val="0"/>
        </w:rPr>
      </w:pPr>
      <w:r w:rsidRPr="00642CF7">
        <w:rPr>
          <w:rFonts w:cs="Times New Roman"/>
          <w:spacing w:val="-1"/>
        </w:rPr>
        <w:t>M2.</w:t>
      </w:r>
      <w:r w:rsidRPr="00642CF7">
        <w:rPr>
          <w:rFonts w:cs="Times New Roman"/>
          <w:spacing w:val="-1"/>
        </w:rPr>
        <w:tab/>
      </w:r>
      <w:r w:rsidRPr="00642CF7">
        <w:rPr>
          <w:rFonts w:cs="Times New Roman"/>
          <w:spacing w:val="-2"/>
        </w:rPr>
        <w:t>ACCOUNTING,</w:t>
      </w:r>
      <w:r w:rsidRPr="00642CF7">
        <w:rPr>
          <w:rFonts w:cs="Times New Roman"/>
          <w:spacing w:val="4"/>
        </w:rPr>
        <w:t xml:space="preserve"> </w:t>
      </w:r>
      <w:r w:rsidRPr="00642CF7">
        <w:rPr>
          <w:rFonts w:cs="Times New Roman"/>
          <w:spacing w:val="-2"/>
        </w:rPr>
        <w:t>AUDIT,</w:t>
      </w:r>
      <w:r w:rsidRPr="00642CF7">
        <w:rPr>
          <w:rFonts w:cs="Times New Roman"/>
          <w:spacing w:val="4"/>
        </w:rPr>
        <w:t xml:space="preserve"> </w:t>
      </w:r>
      <w:r w:rsidRPr="00642CF7">
        <w:rPr>
          <w:rFonts w:cs="Times New Roman"/>
          <w:spacing w:val="-3"/>
        </w:rPr>
        <w:t>AND</w:t>
      </w:r>
      <w:r w:rsidRPr="00642CF7">
        <w:rPr>
          <w:rFonts w:cs="Times New Roman"/>
          <w:spacing w:val="-1"/>
        </w:rPr>
        <w:t xml:space="preserve"> </w:t>
      </w:r>
      <w:r w:rsidRPr="00642CF7">
        <w:rPr>
          <w:rFonts w:cs="Times New Roman"/>
          <w:spacing w:val="-2"/>
        </w:rPr>
        <w:t>RECORDS</w:t>
      </w:r>
      <w:r w:rsidRPr="00642CF7">
        <w:rPr>
          <w:rFonts w:cs="Times New Roman"/>
          <w:spacing w:val="1"/>
        </w:rPr>
        <w:t xml:space="preserve"> </w:t>
      </w:r>
      <w:r w:rsidRPr="00642CF7">
        <w:rPr>
          <w:rFonts w:cs="Times New Roman"/>
          <w:spacing w:val="-1"/>
        </w:rPr>
        <w:t>(DECEMBER</w:t>
      </w:r>
      <w:r w:rsidRPr="00642CF7">
        <w:rPr>
          <w:rFonts w:cs="Times New Roman"/>
          <w:spacing w:val="-3"/>
        </w:rPr>
        <w:t xml:space="preserve"> </w:t>
      </w:r>
      <w:r w:rsidRPr="00642CF7">
        <w:rPr>
          <w:rFonts w:cs="Times New Roman"/>
          <w:spacing w:val="-1"/>
        </w:rPr>
        <w:t>2012)</w:t>
      </w:r>
    </w:p>
    <w:p w14:paraId="07E55A3A" w14:textId="77777777" w:rsidR="00275987" w:rsidRPr="00642CF7" w:rsidRDefault="00275987" w:rsidP="00275987">
      <w:pPr>
        <w:spacing w:before="2"/>
        <w:rPr>
          <w:rFonts w:eastAsia="Arial"/>
          <w:b/>
          <w:bCs/>
        </w:rPr>
      </w:pPr>
    </w:p>
    <w:p w14:paraId="04C30E28" w14:textId="77777777" w:rsidR="00275987" w:rsidRPr="00642CF7" w:rsidRDefault="00275987" w:rsidP="00275987">
      <w:pPr>
        <w:pStyle w:val="BodyText"/>
        <w:widowControl w:val="0"/>
        <w:numPr>
          <w:ilvl w:val="0"/>
          <w:numId w:val="30"/>
        </w:numPr>
        <w:tabs>
          <w:tab w:val="left" w:pos="821"/>
        </w:tabs>
        <w:overflowPunct/>
        <w:autoSpaceDE/>
        <w:autoSpaceDN/>
        <w:adjustRightInd/>
        <w:spacing w:before="1"/>
        <w:ind w:right="298" w:hanging="730"/>
        <w:textAlignment w:val="auto"/>
      </w:pPr>
      <w:r w:rsidRPr="00642CF7">
        <w:t xml:space="preserve">Records </w:t>
      </w:r>
      <w:r w:rsidRPr="00642CF7">
        <w:rPr>
          <w:spacing w:val="-1"/>
        </w:rPr>
        <w:t>and</w:t>
      </w:r>
      <w:r w:rsidRPr="00642CF7">
        <w:t xml:space="preserve"> </w:t>
      </w:r>
      <w:r w:rsidRPr="00642CF7">
        <w:rPr>
          <w:spacing w:val="-1"/>
        </w:rPr>
        <w:t>Accounting.</w:t>
      </w:r>
      <w:r w:rsidRPr="00642CF7">
        <w:t xml:space="preserve">  The </w:t>
      </w:r>
      <w:r w:rsidRPr="00642CF7">
        <w:rPr>
          <w:spacing w:val="-1"/>
        </w:rPr>
        <w:t>recipient</w:t>
      </w:r>
      <w:r w:rsidRPr="00642CF7">
        <w:rPr>
          <w:spacing w:val="-2"/>
        </w:rPr>
        <w:t xml:space="preserve"> </w:t>
      </w:r>
      <w:r w:rsidRPr="00642CF7">
        <w:rPr>
          <w:spacing w:val="-1"/>
        </w:rPr>
        <w:t>must</w:t>
      </w:r>
      <w:r w:rsidRPr="00642CF7">
        <w:rPr>
          <w:spacing w:val="-2"/>
        </w:rPr>
        <w:t xml:space="preserve"> </w:t>
      </w:r>
      <w:r w:rsidRPr="00642CF7">
        <w:t>maintain</w:t>
      </w:r>
      <w:r w:rsidRPr="00642CF7">
        <w:rPr>
          <w:spacing w:val="-2"/>
        </w:rPr>
        <w:t xml:space="preserve"> </w:t>
      </w:r>
      <w:r w:rsidRPr="00642CF7">
        <w:rPr>
          <w:spacing w:val="-1"/>
        </w:rPr>
        <w:t>financial</w:t>
      </w:r>
      <w:r w:rsidRPr="00642CF7">
        <w:t xml:space="preserve"> </w:t>
      </w:r>
      <w:r w:rsidRPr="00642CF7">
        <w:rPr>
          <w:spacing w:val="-1"/>
        </w:rPr>
        <w:t>records,</w:t>
      </w:r>
      <w:r w:rsidRPr="00642CF7">
        <w:rPr>
          <w:spacing w:val="53"/>
        </w:rPr>
        <w:t xml:space="preserve"> </w:t>
      </w:r>
      <w:r w:rsidRPr="00642CF7">
        <w:rPr>
          <w:spacing w:val="-1"/>
        </w:rPr>
        <w:t>supporting</w:t>
      </w:r>
      <w:r w:rsidRPr="00642CF7">
        <w:rPr>
          <w:spacing w:val="-2"/>
        </w:rPr>
        <w:t xml:space="preserve"> </w:t>
      </w:r>
      <w:r w:rsidRPr="00642CF7">
        <w:rPr>
          <w:spacing w:val="-1"/>
        </w:rPr>
        <w:t>documents,</w:t>
      </w:r>
      <w:r w:rsidRPr="00642CF7">
        <w:rPr>
          <w:spacing w:val="-2"/>
        </w:rPr>
        <w:t xml:space="preserve"> </w:t>
      </w:r>
      <w:r w:rsidRPr="00642CF7">
        <w:t xml:space="preserve">statistical </w:t>
      </w:r>
      <w:r w:rsidRPr="00642CF7">
        <w:rPr>
          <w:spacing w:val="-1"/>
        </w:rPr>
        <w:t>records</w:t>
      </w:r>
      <w:r w:rsidRPr="00642CF7">
        <w:t xml:space="preserve"> </w:t>
      </w:r>
      <w:r w:rsidRPr="00642CF7">
        <w:rPr>
          <w:spacing w:val="-1"/>
        </w:rPr>
        <w:t>and</w:t>
      </w:r>
      <w:r w:rsidRPr="00642CF7">
        <w:rPr>
          <w:spacing w:val="-2"/>
        </w:rPr>
        <w:t xml:space="preserve"> </w:t>
      </w:r>
      <w:r w:rsidRPr="00642CF7">
        <w:t>all</w:t>
      </w:r>
      <w:r w:rsidRPr="00642CF7">
        <w:rPr>
          <w:spacing w:val="-1"/>
        </w:rPr>
        <w:t xml:space="preserve"> </w:t>
      </w:r>
      <w:r w:rsidRPr="00642CF7">
        <w:t xml:space="preserve">other </w:t>
      </w:r>
      <w:r w:rsidRPr="00642CF7">
        <w:rPr>
          <w:spacing w:val="-1"/>
        </w:rPr>
        <w:t>records,</w:t>
      </w:r>
      <w:r w:rsidRPr="00642CF7">
        <w:rPr>
          <w:spacing w:val="-2"/>
        </w:rPr>
        <w:t xml:space="preserve"> </w:t>
      </w:r>
      <w:r w:rsidRPr="00642CF7">
        <w:t>to</w:t>
      </w:r>
      <w:r w:rsidRPr="00642CF7">
        <w:rPr>
          <w:spacing w:val="1"/>
        </w:rPr>
        <w:t xml:space="preserve"> </w:t>
      </w:r>
      <w:r w:rsidRPr="00642CF7">
        <w:rPr>
          <w:spacing w:val="-1"/>
        </w:rPr>
        <w:t>support</w:t>
      </w:r>
      <w:r w:rsidRPr="00642CF7">
        <w:t xml:space="preserve"> </w:t>
      </w:r>
      <w:r w:rsidRPr="00642CF7">
        <w:rPr>
          <w:spacing w:val="-1"/>
        </w:rPr>
        <w:t>performance</w:t>
      </w:r>
      <w:r w:rsidRPr="00642CF7">
        <w:t xml:space="preserve"> </w:t>
      </w:r>
      <w:r w:rsidRPr="00642CF7">
        <w:rPr>
          <w:spacing w:val="-1"/>
        </w:rPr>
        <w:t>of,</w:t>
      </w:r>
      <w:r w:rsidRPr="00642CF7">
        <w:rPr>
          <w:spacing w:val="3"/>
        </w:rPr>
        <w:t xml:space="preserve"> </w:t>
      </w:r>
      <w:r w:rsidRPr="00642CF7">
        <w:rPr>
          <w:spacing w:val="-1"/>
        </w:rPr>
        <w:t>and</w:t>
      </w:r>
      <w:r w:rsidRPr="00642CF7">
        <w:t xml:space="preserve"> </w:t>
      </w:r>
      <w:r w:rsidRPr="00642CF7">
        <w:rPr>
          <w:spacing w:val="-1"/>
        </w:rPr>
        <w:t>charges</w:t>
      </w:r>
      <w:r w:rsidRPr="00642CF7">
        <w:t xml:space="preserve"> to,</w:t>
      </w:r>
      <w:r w:rsidRPr="00642CF7">
        <w:rPr>
          <w:spacing w:val="-2"/>
        </w:rPr>
        <w:t xml:space="preserve"> </w:t>
      </w:r>
      <w:r w:rsidRPr="00642CF7">
        <w:t xml:space="preserve">this </w:t>
      </w:r>
      <w:r w:rsidRPr="00642CF7">
        <w:rPr>
          <w:spacing w:val="-1"/>
        </w:rPr>
        <w:t>award.</w:t>
      </w:r>
      <w:r w:rsidRPr="00642CF7">
        <w:rPr>
          <w:spacing w:val="65"/>
        </w:rPr>
        <w:t xml:space="preserve"> </w:t>
      </w:r>
      <w:r w:rsidRPr="00642CF7">
        <w:t xml:space="preserve">Such </w:t>
      </w:r>
      <w:r w:rsidRPr="00642CF7">
        <w:rPr>
          <w:spacing w:val="-1"/>
        </w:rPr>
        <w:t>records</w:t>
      </w:r>
      <w:r w:rsidRPr="00642CF7">
        <w:rPr>
          <w:spacing w:val="-2"/>
        </w:rPr>
        <w:t xml:space="preserve"> </w:t>
      </w:r>
      <w:r w:rsidRPr="00642CF7">
        <w:t>must</w:t>
      </w:r>
      <w:r w:rsidRPr="00642CF7">
        <w:rPr>
          <w:spacing w:val="-2"/>
        </w:rPr>
        <w:t xml:space="preserve"> </w:t>
      </w:r>
      <w:r w:rsidRPr="00642CF7">
        <w:t>comply</w:t>
      </w:r>
      <w:r w:rsidRPr="00642CF7">
        <w:rPr>
          <w:spacing w:val="-3"/>
        </w:rPr>
        <w:t xml:space="preserve"> </w:t>
      </w:r>
      <w:r w:rsidRPr="00642CF7">
        <w:rPr>
          <w:spacing w:val="-1"/>
        </w:rPr>
        <w:t>with</w:t>
      </w:r>
      <w:r w:rsidRPr="00642CF7">
        <w:rPr>
          <w:spacing w:val="41"/>
        </w:rPr>
        <w:t xml:space="preserve"> </w:t>
      </w:r>
      <w:r w:rsidRPr="00642CF7">
        <w:rPr>
          <w:spacing w:val="-1"/>
        </w:rPr>
        <w:t>accounting</w:t>
      </w:r>
      <w:r w:rsidRPr="00642CF7">
        <w:rPr>
          <w:spacing w:val="-2"/>
        </w:rPr>
        <w:t xml:space="preserve"> </w:t>
      </w:r>
      <w:r w:rsidRPr="00642CF7">
        <w:rPr>
          <w:spacing w:val="-1"/>
        </w:rPr>
        <w:t>principles</w:t>
      </w:r>
      <w:r w:rsidRPr="00642CF7">
        <w:t xml:space="preserve"> </w:t>
      </w:r>
      <w:r w:rsidRPr="00642CF7">
        <w:rPr>
          <w:spacing w:val="-1"/>
        </w:rPr>
        <w:t>generally</w:t>
      </w:r>
      <w:r w:rsidRPr="00642CF7">
        <w:rPr>
          <w:spacing w:val="-3"/>
        </w:rPr>
        <w:t xml:space="preserve"> </w:t>
      </w:r>
      <w:r w:rsidRPr="00642CF7">
        <w:rPr>
          <w:spacing w:val="-1"/>
        </w:rPr>
        <w:lastRenderedPageBreak/>
        <w:t>accepted</w:t>
      </w:r>
      <w:r w:rsidRPr="00642CF7">
        <w:t xml:space="preserve"> in</w:t>
      </w:r>
      <w:r w:rsidRPr="00642CF7">
        <w:rPr>
          <w:spacing w:val="-2"/>
        </w:rPr>
        <w:t xml:space="preserve"> </w:t>
      </w:r>
      <w:r w:rsidRPr="00642CF7">
        <w:rPr>
          <w:spacing w:val="-1"/>
        </w:rPr>
        <w:t>the</w:t>
      </w:r>
      <w:r w:rsidRPr="00642CF7">
        <w:t xml:space="preserve"> U.S.,</w:t>
      </w:r>
      <w:r w:rsidRPr="00642CF7">
        <w:rPr>
          <w:spacing w:val="-2"/>
        </w:rPr>
        <w:t xml:space="preserve"> </w:t>
      </w:r>
      <w:r w:rsidRPr="00642CF7">
        <w:rPr>
          <w:spacing w:val="-1"/>
        </w:rPr>
        <w:t>the</w:t>
      </w:r>
      <w:r w:rsidRPr="00642CF7">
        <w:t xml:space="preserve"> </w:t>
      </w:r>
      <w:r w:rsidRPr="00642CF7">
        <w:rPr>
          <w:spacing w:val="-1"/>
        </w:rPr>
        <w:t>cooperating</w:t>
      </w:r>
      <w:r w:rsidRPr="00642CF7">
        <w:rPr>
          <w:spacing w:val="-2"/>
        </w:rPr>
        <w:t xml:space="preserve"> </w:t>
      </w:r>
      <w:r w:rsidRPr="00642CF7">
        <w:rPr>
          <w:spacing w:val="-1"/>
        </w:rPr>
        <w:t>country,</w:t>
      </w:r>
      <w:r w:rsidRPr="00642CF7">
        <w:t xml:space="preserve"> or</w:t>
      </w:r>
      <w:r w:rsidRPr="00642CF7">
        <w:rPr>
          <w:spacing w:val="83"/>
        </w:rPr>
        <w:t xml:space="preserve"> </w:t>
      </w:r>
      <w:r w:rsidRPr="00642CF7">
        <w:t>by</w:t>
      </w:r>
      <w:r w:rsidRPr="00642CF7">
        <w:rPr>
          <w:spacing w:val="-3"/>
        </w:rPr>
        <w:t xml:space="preserve"> </w:t>
      </w:r>
      <w:r w:rsidRPr="00642CF7">
        <w:t xml:space="preserve">the </w:t>
      </w:r>
      <w:r w:rsidRPr="00642CF7">
        <w:rPr>
          <w:spacing w:val="-1"/>
        </w:rPr>
        <w:t>International</w:t>
      </w:r>
      <w:r w:rsidRPr="00642CF7">
        <w:t xml:space="preserve"> </w:t>
      </w:r>
      <w:r w:rsidRPr="00642CF7">
        <w:rPr>
          <w:spacing w:val="-1"/>
        </w:rPr>
        <w:t>Accounting</w:t>
      </w:r>
      <w:r w:rsidRPr="00642CF7">
        <w:rPr>
          <w:spacing w:val="-2"/>
        </w:rPr>
        <w:t xml:space="preserve"> </w:t>
      </w:r>
      <w:r w:rsidRPr="00642CF7">
        <w:rPr>
          <w:spacing w:val="-1"/>
        </w:rPr>
        <w:t>Standards</w:t>
      </w:r>
      <w:r w:rsidRPr="00642CF7">
        <w:rPr>
          <w:spacing w:val="-2"/>
        </w:rPr>
        <w:t xml:space="preserve"> </w:t>
      </w:r>
      <w:r w:rsidRPr="00642CF7">
        <w:rPr>
          <w:spacing w:val="-1"/>
        </w:rPr>
        <w:t>Board</w:t>
      </w:r>
      <w:r w:rsidRPr="00642CF7">
        <w:t xml:space="preserve"> (a </w:t>
      </w:r>
      <w:r w:rsidRPr="00642CF7">
        <w:rPr>
          <w:spacing w:val="-1"/>
        </w:rPr>
        <w:t>subsidiary</w:t>
      </w:r>
      <w:r w:rsidRPr="00642CF7">
        <w:rPr>
          <w:spacing w:val="-4"/>
        </w:rPr>
        <w:t xml:space="preserve"> </w:t>
      </w:r>
      <w:r w:rsidRPr="00642CF7">
        <w:rPr>
          <w:spacing w:val="-1"/>
        </w:rPr>
        <w:t>of</w:t>
      </w:r>
      <w:r w:rsidRPr="00642CF7">
        <w:rPr>
          <w:spacing w:val="2"/>
        </w:rPr>
        <w:t xml:space="preserve"> </w:t>
      </w:r>
      <w:r w:rsidRPr="00642CF7">
        <w:rPr>
          <w:spacing w:val="-1"/>
        </w:rPr>
        <w:t>the</w:t>
      </w:r>
      <w:r w:rsidRPr="00642CF7">
        <w:rPr>
          <w:spacing w:val="71"/>
        </w:rPr>
        <w:t xml:space="preserve"> </w:t>
      </w:r>
      <w:r w:rsidRPr="00642CF7">
        <w:rPr>
          <w:spacing w:val="-1"/>
        </w:rPr>
        <w:t>International</w:t>
      </w:r>
      <w:r w:rsidRPr="00642CF7">
        <w:t xml:space="preserve"> </w:t>
      </w:r>
      <w:r w:rsidRPr="00642CF7">
        <w:rPr>
          <w:spacing w:val="-1"/>
        </w:rPr>
        <w:t>Financial</w:t>
      </w:r>
      <w:r w:rsidRPr="00642CF7">
        <w:rPr>
          <w:spacing w:val="-2"/>
        </w:rPr>
        <w:t xml:space="preserve"> </w:t>
      </w:r>
      <w:r w:rsidRPr="00642CF7">
        <w:t>Reporting</w:t>
      </w:r>
      <w:r w:rsidRPr="00642CF7">
        <w:rPr>
          <w:spacing w:val="-2"/>
        </w:rPr>
        <w:t xml:space="preserve"> </w:t>
      </w:r>
      <w:r w:rsidRPr="00642CF7">
        <w:rPr>
          <w:spacing w:val="-1"/>
        </w:rPr>
        <w:t>Standards</w:t>
      </w:r>
      <w:r w:rsidRPr="00642CF7">
        <w:t xml:space="preserve"> </w:t>
      </w:r>
      <w:r w:rsidRPr="00642CF7">
        <w:rPr>
          <w:spacing w:val="-1"/>
        </w:rPr>
        <w:t>Foundation).</w:t>
      </w:r>
      <w:r w:rsidRPr="00642CF7">
        <w:t xml:space="preserve">  </w:t>
      </w:r>
      <w:r w:rsidRPr="00642CF7">
        <w:rPr>
          <w:spacing w:val="-1"/>
        </w:rPr>
        <w:t>Accounting</w:t>
      </w:r>
      <w:r w:rsidRPr="00642CF7">
        <w:rPr>
          <w:spacing w:val="-2"/>
        </w:rPr>
        <w:t xml:space="preserve"> </w:t>
      </w:r>
      <w:r w:rsidRPr="00642CF7">
        <w:t>records</w:t>
      </w:r>
      <w:r w:rsidRPr="00642CF7">
        <w:rPr>
          <w:spacing w:val="77"/>
        </w:rPr>
        <w:t xml:space="preserve"> </w:t>
      </w:r>
      <w:r w:rsidRPr="00642CF7">
        <w:t xml:space="preserve">and </w:t>
      </w:r>
      <w:r w:rsidRPr="00642CF7">
        <w:rPr>
          <w:spacing w:val="-1"/>
        </w:rPr>
        <w:t>supporting</w:t>
      </w:r>
      <w:r w:rsidRPr="00642CF7">
        <w:rPr>
          <w:spacing w:val="-2"/>
        </w:rPr>
        <w:t xml:space="preserve"> </w:t>
      </w:r>
      <w:r w:rsidRPr="00642CF7">
        <w:rPr>
          <w:spacing w:val="-1"/>
        </w:rPr>
        <w:t>documentation</w:t>
      </w:r>
      <w:r w:rsidRPr="00642CF7">
        <w:rPr>
          <w:spacing w:val="-2"/>
        </w:rPr>
        <w:t xml:space="preserve"> </w:t>
      </w:r>
      <w:r w:rsidRPr="00642CF7">
        <w:rPr>
          <w:spacing w:val="-1"/>
        </w:rPr>
        <w:t>must,</w:t>
      </w:r>
      <w:r w:rsidRPr="00642CF7">
        <w:t xml:space="preserve"> </w:t>
      </w:r>
      <w:r w:rsidRPr="00642CF7">
        <w:rPr>
          <w:spacing w:val="-1"/>
        </w:rPr>
        <w:t>at</w:t>
      </w:r>
      <w:r w:rsidRPr="00642CF7">
        <w:t xml:space="preserve"> a</w:t>
      </w:r>
      <w:r w:rsidRPr="00642CF7">
        <w:rPr>
          <w:spacing w:val="-2"/>
        </w:rPr>
        <w:t xml:space="preserve"> </w:t>
      </w:r>
      <w:r w:rsidRPr="00642CF7">
        <w:rPr>
          <w:spacing w:val="-1"/>
        </w:rPr>
        <w:t>minimum,</w:t>
      </w:r>
      <w:r w:rsidRPr="00642CF7">
        <w:t xml:space="preserve"> </w:t>
      </w:r>
      <w:r w:rsidRPr="00642CF7">
        <w:rPr>
          <w:spacing w:val="-1"/>
        </w:rPr>
        <w:t>be</w:t>
      </w:r>
      <w:r w:rsidRPr="00642CF7">
        <w:t xml:space="preserve"> </w:t>
      </w:r>
      <w:r w:rsidRPr="00642CF7">
        <w:rPr>
          <w:spacing w:val="-1"/>
        </w:rPr>
        <w:t>adequate</w:t>
      </w:r>
      <w:r w:rsidRPr="00642CF7">
        <w:t xml:space="preserve"> </w:t>
      </w:r>
      <w:r w:rsidRPr="00642CF7">
        <w:rPr>
          <w:spacing w:val="-1"/>
        </w:rPr>
        <w:t>to</w:t>
      </w:r>
      <w:r w:rsidRPr="00642CF7">
        <w:rPr>
          <w:spacing w:val="-2"/>
        </w:rPr>
        <w:t xml:space="preserve"> </w:t>
      </w:r>
      <w:r w:rsidRPr="00642CF7">
        <w:t>show</w:t>
      </w:r>
      <w:r w:rsidRPr="00642CF7">
        <w:rPr>
          <w:spacing w:val="-3"/>
        </w:rPr>
        <w:t xml:space="preserve"> </w:t>
      </w:r>
      <w:r w:rsidRPr="00642CF7">
        <w:t>all</w:t>
      </w:r>
      <w:r w:rsidRPr="00642CF7">
        <w:rPr>
          <w:spacing w:val="59"/>
        </w:rPr>
        <w:t xml:space="preserve"> </w:t>
      </w:r>
      <w:r w:rsidRPr="00642CF7">
        <w:t xml:space="preserve">costs </w:t>
      </w:r>
      <w:r w:rsidRPr="00642CF7">
        <w:rPr>
          <w:spacing w:val="-1"/>
        </w:rPr>
        <w:t>incurred</w:t>
      </w:r>
      <w:r w:rsidRPr="00642CF7">
        <w:rPr>
          <w:spacing w:val="-2"/>
        </w:rPr>
        <w:t xml:space="preserve"> </w:t>
      </w:r>
      <w:r w:rsidRPr="00642CF7">
        <w:rPr>
          <w:spacing w:val="-1"/>
        </w:rPr>
        <w:t>under</w:t>
      </w:r>
      <w:r w:rsidRPr="00642CF7">
        <w:t xml:space="preserve"> </w:t>
      </w:r>
      <w:r w:rsidRPr="00642CF7">
        <w:rPr>
          <w:spacing w:val="-2"/>
        </w:rPr>
        <w:t>this</w:t>
      </w:r>
      <w:r w:rsidRPr="00642CF7">
        <w:t xml:space="preserve"> </w:t>
      </w:r>
      <w:r w:rsidRPr="00642CF7">
        <w:rPr>
          <w:spacing w:val="-1"/>
        </w:rPr>
        <w:t>award;</w:t>
      </w:r>
      <w:r w:rsidRPr="00642CF7">
        <w:t xml:space="preserve"> receipt </w:t>
      </w:r>
      <w:r w:rsidRPr="00642CF7">
        <w:rPr>
          <w:spacing w:val="-1"/>
        </w:rPr>
        <w:t>and</w:t>
      </w:r>
      <w:r w:rsidRPr="00642CF7">
        <w:rPr>
          <w:spacing w:val="-2"/>
        </w:rPr>
        <w:t xml:space="preserve"> </w:t>
      </w:r>
      <w:r w:rsidRPr="00642CF7">
        <w:rPr>
          <w:spacing w:val="-1"/>
        </w:rPr>
        <w:t>use</w:t>
      </w:r>
      <w:r w:rsidRPr="00642CF7">
        <w:t xml:space="preserve"> </w:t>
      </w:r>
      <w:r w:rsidRPr="00642CF7">
        <w:rPr>
          <w:spacing w:val="-1"/>
        </w:rPr>
        <w:t>of</w:t>
      </w:r>
      <w:r w:rsidRPr="00642CF7">
        <w:rPr>
          <w:spacing w:val="2"/>
        </w:rPr>
        <w:t xml:space="preserve"> </w:t>
      </w:r>
      <w:r w:rsidRPr="00642CF7">
        <w:rPr>
          <w:spacing w:val="-1"/>
        </w:rPr>
        <w:t>goods</w:t>
      </w:r>
      <w:r w:rsidRPr="00642CF7">
        <w:rPr>
          <w:spacing w:val="-2"/>
        </w:rPr>
        <w:t xml:space="preserve"> </w:t>
      </w:r>
      <w:r w:rsidRPr="00642CF7">
        <w:t xml:space="preserve">and </w:t>
      </w:r>
      <w:r w:rsidRPr="00642CF7">
        <w:rPr>
          <w:spacing w:val="-1"/>
        </w:rPr>
        <w:t>services</w:t>
      </w:r>
      <w:r w:rsidRPr="00642CF7">
        <w:t xml:space="preserve"> </w:t>
      </w:r>
      <w:r w:rsidRPr="00642CF7">
        <w:rPr>
          <w:spacing w:val="-1"/>
        </w:rPr>
        <w:t>acquired</w:t>
      </w:r>
      <w:r w:rsidRPr="00642CF7">
        <w:rPr>
          <w:spacing w:val="63"/>
        </w:rPr>
        <w:t xml:space="preserve"> </w:t>
      </w:r>
      <w:r w:rsidRPr="00642CF7">
        <w:rPr>
          <w:spacing w:val="-1"/>
        </w:rPr>
        <w:t>under</w:t>
      </w:r>
      <w:r w:rsidRPr="00642CF7">
        <w:t xml:space="preserve"> this </w:t>
      </w:r>
      <w:r w:rsidRPr="00642CF7">
        <w:rPr>
          <w:spacing w:val="-1"/>
        </w:rPr>
        <w:t>award;</w:t>
      </w:r>
      <w:r w:rsidRPr="00642CF7">
        <w:t xml:space="preserve"> </w:t>
      </w:r>
      <w:r w:rsidRPr="00642CF7">
        <w:rPr>
          <w:spacing w:val="-1"/>
        </w:rPr>
        <w:t>the</w:t>
      </w:r>
      <w:r w:rsidRPr="00642CF7">
        <w:t xml:space="preserve"> </w:t>
      </w:r>
      <w:r w:rsidRPr="00642CF7">
        <w:rPr>
          <w:spacing w:val="-1"/>
        </w:rPr>
        <w:t>costs</w:t>
      </w:r>
      <w:r w:rsidRPr="00642CF7">
        <w:t xml:space="preserve"> </w:t>
      </w:r>
      <w:r w:rsidRPr="00642CF7">
        <w:rPr>
          <w:spacing w:val="-1"/>
        </w:rPr>
        <w:t>of</w:t>
      </w:r>
      <w:r w:rsidRPr="00642CF7">
        <w:t xml:space="preserve"> </w:t>
      </w:r>
      <w:r w:rsidRPr="00642CF7">
        <w:rPr>
          <w:spacing w:val="-1"/>
        </w:rPr>
        <w:t>the</w:t>
      </w:r>
      <w:r w:rsidRPr="00642CF7">
        <w:t xml:space="preserve"> </w:t>
      </w:r>
      <w:r w:rsidRPr="00642CF7">
        <w:rPr>
          <w:spacing w:val="-1"/>
        </w:rPr>
        <w:t>program</w:t>
      </w:r>
      <w:r w:rsidRPr="00642CF7">
        <w:t xml:space="preserve"> </w:t>
      </w:r>
      <w:r w:rsidRPr="00642CF7">
        <w:rPr>
          <w:spacing w:val="-1"/>
        </w:rPr>
        <w:t>supplied</w:t>
      </w:r>
      <w:r w:rsidRPr="00642CF7">
        <w:rPr>
          <w:spacing w:val="-2"/>
        </w:rPr>
        <w:t xml:space="preserve"> </w:t>
      </w:r>
      <w:r w:rsidRPr="00642CF7">
        <w:rPr>
          <w:spacing w:val="-1"/>
        </w:rPr>
        <w:t>from other</w:t>
      </w:r>
      <w:r w:rsidRPr="00642CF7">
        <w:t xml:space="preserve"> </w:t>
      </w:r>
      <w:r w:rsidRPr="00642CF7">
        <w:rPr>
          <w:spacing w:val="-1"/>
        </w:rPr>
        <w:t>sources;</w:t>
      </w:r>
      <w:r w:rsidRPr="00642CF7">
        <w:rPr>
          <w:spacing w:val="8"/>
        </w:rPr>
        <w:t xml:space="preserve"> </w:t>
      </w:r>
      <w:r w:rsidRPr="00642CF7">
        <w:rPr>
          <w:spacing w:val="-1"/>
        </w:rPr>
        <w:t>and</w:t>
      </w:r>
      <w:r w:rsidRPr="00642CF7">
        <w:t xml:space="preserve"> </w:t>
      </w:r>
      <w:r w:rsidRPr="00642CF7">
        <w:rPr>
          <w:spacing w:val="-1"/>
        </w:rPr>
        <w:t>the</w:t>
      </w:r>
      <w:r w:rsidRPr="00642CF7">
        <w:rPr>
          <w:spacing w:val="75"/>
        </w:rPr>
        <w:t xml:space="preserve"> </w:t>
      </w:r>
      <w:r w:rsidRPr="00642CF7">
        <w:rPr>
          <w:spacing w:val="-1"/>
        </w:rPr>
        <w:t>overall progress</w:t>
      </w:r>
      <w:r w:rsidRPr="00642CF7">
        <w:t xml:space="preserve"> of </w:t>
      </w:r>
      <w:r w:rsidRPr="00642CF7">
        <w:rPr>
          <w:spacing w:val="-1"/>
        </w:rPr>
        <w:t>the</w:t>
      </w:r>
      <w:r w:rsidRPr="00642CF7">
        <w:rPr>
          <w:spacing w:val="-2"/>
        </w:rPr>
        <w:t xml:space="preserve"> </w:t>
      </w:r>
      <w:r w:rsidRPr="00642CF7">
        <w:rPr>
          <w:spacing w:val="-1"/>
        </w:rPr>
        <w:t>program.</w:t>
      </w:r>
      <w:r w:rsidRPr="00642CF7">
        <w:t xml:space="preserve">  </w:t>
      </w:r>
      <w:r w:rsidRPr="00642CF7">
        <w:rPr>
          <w:spacing w:val="-1"/>
        </w:rPr>
        <w:t>Unless</w:t>
      </w:r>
      <w:r w:rsidRPr="00642CF7">
        <w:t xml:space="preserve"> </w:t>
      </w:r>
      <w:r w:rsidRPr="00642CF7">
        <w:rPr>
          <w:spacing w:val="-1"/>
        </w:rPr>
        <w:t>otherwise</w:t>
      </w:r>
      <w:r w:rsidRPr="00642CF7">
        <w:t xml:space="preserve"> notified by</w:t>
      </w:r>
      <w:r w:rsidRPr="00642CF7">
        <w:rPr>
          <w:spacing w:val="-3"/>
        </w:rPr>
        <w:t xml:space="preserve"> </w:t>
      </w:r>
      <w:r w:rsidRPr="00642CF7">
        <w:rPr>
          <w:spacing w:val="-1"/>
        </w:rPr>
        <w:t>USAID,</w:t>
      </w:r>
      <w:r w:rsidRPr="00642CF7">
        <w:t xml:space="preserve"> the</w:t>
      </w:r>
      <w:r w:rsidRPr="00642CF7">
        <w:rPr>
          <w:spacing w:val="61"/>
        </w:rPr>
        <w:t xml:space="preserve"> </w:t>
      </w:r>
      <w:r w:rsidRPr="00642CF7">
        <w:t xml:space="preserve">recipient </w:t>
      </w:r>
      <w:r w:rsidRPr="00642CF7">
        <w:rPr>
          <w:spacing w:val="-1"/>
        </w:rPr>
        <w:t>records</w:t>
      </w:r>
      <w:r w:rsidRPr="00642CF7">
        <w:t xml:space="preserve"> </w:t>
      </w:r>
      <w:r w:rsidRPr="00642CF7">
        <w:rPr>
          <w:spacing w:val="-1"/>
        </w:rPr>
        <w:t>and</w:t>
      </w:r>
      <w:r w:rsidRPr="00642CF7">
        <w:t xml:space="preserve"> </w:t>
      </w:r>
      <w:r w:rsidRPr="00642CF7">
        <w:rPr>
          <w:spacing w:val="-1"/>
        </w:rPr>
        <w:t>subrecipient</w:t>
      </w:r>
      <w:r w:rsidRPr="00642CF7">
        <w:t xml:space="preserve"> records</w:t>
      </w:r>
      <w:r w:rsidRPr="00642CF7">
        <w:rPr>
          <w:spacing w:val="-3"/>
        </w:rPr>
        <w:t xml:space="preserve"> </w:t>
      </w:r>
      <w:r w:rsidRPr="00642CF7">
        <w:rPr>
          <w:spacing w:val="-1"/>
        </w:rPr>
        <w:t>that</w:t>
      </w:r>
      <w:r w:rsidRPr="00642CF7">
        <w:t xml:space="preserve"> </w:t>
      </w:r>
      <w:r w:rsidRPr="00642CF7">
        <w:rPr>
          <w:spacing w:val="-1"/>
        </w:rPr>
        <w:t>pertain</w:t>
      </w:r>
      <w:r w:rsidRPr="00642CF7">
        <w:t xml:space="preserve"> to</w:t>
      </w:r>
      <w:r w:rsidRPr="00642CF7">
        <w:rPr>
          <w:spacing w:val="-2"/>
        </w:rPr>
        <w:t xml:space="preserve"> </w:t>
      </w:r>
      <w:r w:rsidRPr="00642CF7">
        <w:t>this</w:t>
      </w:r>
      <w:r w:rsidRPr="00642CF7">
        <w:rPr>
          <w:spacing w:val="-3"/>
        </w:rPr>
        <w:t xml:space="preserve"> </w:t>
      </w:r>
      <w:r w:rsidRPr="00642CF7">
        <w:rPr>
          <w:spacing w:val="-1"/>
        </w:rPr>
        <w:t>award</w:t>
      </w:r>
      <w:r w:rsidRPr="00642CF7">
        <w:t xml:space="preserve"> must</w:t>
      </w:r>
      <w:r w:rsidRPr="00642CF7">
        <w:rPr>
          <w:spacing w:val="-2"/>
        </w:rPr>
        <w:t xml:space="preserve"> </w:t>
      </w:r>
      <w:r w:rsidRPr="00642CF7">
        <w:t>be</w:t>
      </w:r>
      <w:r w:rsidRPr="00642CF7">
        <w:rPr>
          <w:spacing w:val="45"/>
        </w:rPr>
        <w:t xml:space="preserve"> </w:t>
      </w:r>
      <w:r w:rsidRPr="00642CF7">
        <w:t>retained</w:t>
      </w:r>
      <w:r w:rsidRPr="00642CF7">
        <w:rPr>
          <w:spacing w:val="-2"/>
        </w:rPr>
        <w:t xml:space="preserve"> </w:t>
      </w:r>
      <w:r w:rsidRPr="00642CF7">
        <w:t>for</w:t>
      </w:r>
      <w:r w:rsidRPr="00642CF7">
        <w:rPr>
          <w:spacing w:val="-3"/>
        </w:rPr>
        <w:t xml:space="preserve"> </w:t>
      </w:r>
      <w:r w:rsidRPr="00642CF7">
        <w:t xml:space="preserve">a </w:t>
      </w:r>
      <w:r w:rsidRPr="00642CF7">
        <w:rPr>
          <w:spacing w:val="-1"/>
        </w:rPr>
        <w:t>period</w:t>
      </w:r>
      <w:r w:rsidRPr="00642CF7">
        <w:rPr>
          <w:spacing w:val="-2"/>
        </w:rPr>
        <w:t xml:space="preserve"> </w:t>
      </w:r>
      <w:r w:rsidRPr="00642CF7">
        <w:rPr>
          <w:spacing w:val="-1"/>
        </w:rPr>
        <w:t>of</w:t>
      </w:r>
      <w:r w:rsidRPr="00642CF7">
        <w:t xml:space="preserve"> three </w:t>
      </w:r>
      <w:r w:rsidRPr="00642CF7">
        <w:rPr>
          <w:spacing w:val="-1"/>
        </w:rPr>
        <w:t>years</w:t>
      </w:r>
      <w:r w:rsidRPr="00642CF7">
        <w:rPr>
          <w:spacing w:val="-3"/>
        </w:rPr>
        <w:t xml:space="preserve"> </w:t>
      </w:r>
      <w:r w:rsidRPr="00642CF7">
        <w:rPr>
          <w:spacing w:val="-1"/>
        </w:rPr>
        <w:t xml:space="preserve">from </w:t>
      </w:r>
      <w:r w:rsidRPr="00642CF7">
        <w:t>the</w:t>
      </w:r>
      <w:r w:rsidRPr="00642CF7">
        <w:rPr>
          <w:spacing w:val="-2"/>
        </w:rPr>
        <w:t xml:space="preserve"> </w:t>
      </w:r>
      <w:r w:rsidRPr="00642CF7">
        <w:rPr>
          <w:spacing w:val="-1"/>
        </w:rPr>
        <w:t>date of</w:t>
      </w:r>
      <w:r w:rsidRPr="00642CF7">
        <w:rPr>
          <w:spacing w:val="2"/>
        </w:rPr>
        <w:t xml:space="preserve"> </w:t>
      </w:r>
      <w:r w:rsidRPr="00642CF7">
        <w:rPr>
          <w:spacing w:val="-1"/>
        </w:rPr>
        <w:t>submission</w:t>
      </w:r>
      <w:r w:rsidRPr="00642CF7">
        <w:t xml:space="preserve"> </w:t>
      </w:r>
      <w:r w:rsidRPr="00642CF7">
        <w:rPr>
          <w:spacing w:val="-1"/>
        </w:rPr>
        <w:t>of</w:t>
      </w:r>
      <w:r w:rsidRPr="00642CF7">
        <w:t xml:space="preserve"> </w:t>
      </w:r>
      <w:r w:rsidRPr="00642CF7">
        <w:rPr>
          <w:spacing w:val="-1"/>
        </w:rPr>
        <w:t>the</w:t>
      </w:r>
      <w:r w:rsidRPr="00642CF7">
        <w:rPr>
          <w:spacing w:val="-2"/>
        </w:rPr>
        <w:t xml:space="preserve"> </w:t>
      </w:r>
      <w:r w:rsidRPr="00642CF7">
        <w:t>final</w:t>
      </w:r>
      <w:r w:rsidRPr="00642CF7">
        <w:rPr>
          <w:spacing w:val="59"/>
        </w:rPr>
        <w:t xml:space="preserve"> </w:t>
      </w:r>
      <w:r w:rsidRPr="00642CF7">
        <w:rPr>
          <w:spacing w:val="-1"/>
        </w:rPr>
        <w:t>expenditure</w:t>
      </w:r>
      <w:r w:rsidRPr="00642CF7">
        <w:rPr>
          <w:spacing w:val="-3"/>
        </w:rPr>
        <w:t xml:space="preserve"> </w:t>
      </w:r>
      <w:r w:rsidRPr="00642CF7">
        <w:t>report.</w:t>
      </w:r>
    </w:p>
    <w:p w14:paraId="4A02D904" w14:textId="77777777" w:rsidR="00275987" w:rsidRPr="00642CF7" w:rsidRDefault="00275987" w:rsidP="00275987">
      <w:pPr>
        <w:spacing w:before="2"/>
        <w:rPr>
          <w:rFonts w:eastAsia="Arial"/>
        </w:rPr>
      </w:pPr>
    </w:p>
    <w:p w14:paraId="6A4C490A" w14:textId="77777777" w:rsidR="00275987" w:rsidRPr="00642CF7" w:rsidRDefault="00275987" w:rsidP="00275987">
      <w:pPr>
        <w:pStyle w:val="BodyText"/>
        <w:widowControl w:val="0"/>
        <w:numPr>
          <w:ilvl w:val="0"/>
          <w:numId w:val="30"/>
        </w:numPr>
        <w:tabs>
          <w:tab w:val="left" w:pos="821"/>
        </w:tabs>
        <w:overflowPunct/>
        <w:autoSpaceDE/>
        <w:autoSpaceDN/>
        <w:adjustRightInd/>
        <w:ind w:right="0"/>
        <w:textAlignment w:val="auto"/>
      </w:pPr>
      <w:r w:rsidRPr="00642CF7">
        <w:t>Audits.</w:t>
      </w:r>
    </w:p>
    <w:p w14:paraId="0B9AF5A1" w14:textId="77777777" w:rsidR="00275987" w:rsidRPr="00642CF7" w:rsidRDefault="00275987" w:rsidP="00275987">
      <w:pPr>
        <w:spacing w:before="11"/>
        <w:rPr>
          <w:rFonts w:eastAsia="Arial"/>
        </w:rPr>
      </w:pPr>
    </w:p>
    <w:p w14:paraId="52CDD1AB" w14:textId="77777777" w:rsidR="00275987" w:rsidRPr="00642CF7" w:rsidRDefault="00275987" w:rsidP="00275987">
      <w:pPr>
        <w:pStyle w:val="BodyText"/>
        <w:widowControl w:val="0"/>
        <w:numPr>
          <w:ilvl w:val="1"/>
          <w:numId w:val="30"/>
        </w:numPr>
        <w:tabs>
          <w:tab w:val="left" w:pos="1541"/>
        </w:tabs>
        <w:overflowPunct/>
        <w:autoSpaceDE/>
        <w:autoSpaceDN/>
        <w:adjustRightInd/>
        <w:ind w:right="145"/>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have</w:t>
      </w:r>
      <w:r w:rsidRPr="00642CF7">
        <w:t xml:space="preserve"> an</w:t>
      </w:r>
      <w:r w:rsidRPr="00642CF7">
        <w:rPr>
          <w:spacing w:val="-2"/>
        </w:rPr>
        <w:t xml:space="preserve"> </w:t>
      </w:r>
      <w:r w:rsidRPr="00642CF7">
        <w:rPr>
          <w:spacing w:val="-1"/>
        </w:rPr>
        <w:t>annual</w:t>
      </w:r>
      <w:r w:rsidRPr="00642CF7">
        <w:rPr>
          <w:spacing w:val="-3"/>
        </w:rPr>
        <w:t xml:space="preserve"> </w:t>
      </w:r>
      <w:r w:rsidRPr="00642CF7">
        <w:rPr>
          <w:spacing w:val="-1"/>
        </w:rPr>
        <w:t>audit</w:t>
      </w:r>
      <w:r w:rsidRPr="00642CF7">
        <w:t xml:space="preserve"> </w:t>
      </w:r>
      <w:r w:rsidRPr="00642CF7">
        <w:rPr>
          <w:spacing w:val="-1"/>
        </w:rPr>
        <w:t>conducted</w:t>
      </w:r>
      <w:r w:rsidRPr="00642CF7">
        <w:rPr>
          <w:spacing w:val="-2"/>
        </w:rPr>
        <w:t xml:space="preserve"> </w:t>
      </w:r>
      <w:r w:rsidRPr="00642CF7">
        <w:t xml:space="preserve">in </w:t>
      </w:r>
      <w:r w:rsidRPr="00642CF7">
        <w:rPr>
          <w:spacing w:val="-1"/>
        </w:rPr>
        <w:t>accordance</w:t>
      </w:r>
      <w:r w:rsidRPr="00642CF7">
        <w:t xml:space="preserve"> </w:t>
      </w:r>
      <w:r w:rsidRPr="00642CF7">
        <w:rPr>
          <w:spacing w:val="-1"/>
        </w:rPr>
        <w:t>with</w:t>
      </w:r>
      <w:r w:rsidRPr="00642CF7">
        <w:t xml:space="preserve"> </w:t>
      </w:r>
      <w:r w:rsidRPr="00642CF7">
        <w:rPr>
          <w:spacing w:val="-1"/>
        </w:rPr>
        <w:t>the</w:t>
      </w:r>
      <w:r w:rsidRPr="00642CF7">
        <w:rPr>
          <w:spacing w:val="73"/>
        </w:rPr>
        <w:t xml:space="preserve"> </w:t>
      </w:r>
      <w:r w:rsidRPr="00642CF7">
        <w:rPr>
          <w:spacing w:val="-1"/>
        </w:rPr>
        <w:t>"Guidelines</w:t>
      </w:r>
      <w:r w:rsidRPr="00642CF7">
        <w:rPr>
          <w:spacing w:val="-2"/>
        </w:rPr>
        <w:t xml:space="preserve"> </w:t>
      </w:r>
      <w:r w:rsidRPr="00642CF7">
        <w:t xml:space="preserve">for </w:t>
      </w:r>
      <w:r w:rsidRPr="00642CF7">
        <w:rPr>
          <w:spacing w:val="-1"/>
        </w:rPr>
        <w:t>Financial</w:t>
      </w:r>
      <w:r w:rsidRPr="00642CF7">
        <w:t xml:space="preserve"> Audits</w:t>
      </w:r>
      <w:r w:rsidRPr="00642CF7">
        <w:rPr>
          <w:spacing w:val="-3"/>
        </w:rPr>
        <w:t xml:space="preserve"> </w:t>
      </w:r>
      <w:r w:rsidRPr="00642CF7">
        <w:rPr>
          <w:spacing w:val="-1"/>
        </w:rPr>
        <w:t>Contracted</w:t>
      </w:r>
      <w:r w:rsidRPr="00642CF7">
        <w:rPr>
          <w:spacing w:val="-2"/>
        </w:rPr>
        <w:t xml:space="preserve"> </w:t>
      </w:r>
      <w:r w:rsidRPr="00642CF7">
        <w:rPr>
          <w:spacing w:val="-1"/>
        </w:rPr>
        <w:t>by</w:t>
      </w:r>
      <w:r w:rsidRPr="00642CF7">
        <w:rPr>
          <w:spacing w:val="-3"/>
        </w:rPr>
        <w:t xml:space="preserve"> </w:t>
      </w:r>
      <w:r w:rsidRPr="00642CF7">
        <w:rPr>
          <w:spacing w:val="-1"/>
        </w:rPr>
        <w:t>Foreign</w:t>
      </w:r>
      <w:r w:rsidRPr="00642CF7">
        <w:t xml:space="preserve"> Recipients"</w:t>
      </w:r>
      <w:r w:rsidRPr="00642CF7">
        <w:rPr>
          <w:spacing w:val="1"/>
        </w:rPr>
        <w:t xml:space="preserve"> </w:t>
      </w:r>
      <w:r w:rsidRPr="00642CF7">
        <w:rPr>
          <w:spacing w:val="-1"/>
        </w:rPr>
        <w:t>issued</w:t>
      </w:r>
      <w:r w:rsidRPr="00642CF7">
        <w:rPr>
          <w:spacing w:val="69"/>
        </w:rPr>
        <w:t xml:space="preserve"> </w:t>
      </w:r>
      <w:r w:rsidRPr="00642CF7">
        <w:t>by</w:t>
      </w:r>
      <w:r w:rsidRPr="00642CF7">
        <w:rPr>
          <w:spacing w:val="-3"/>
        </w:rPr>
        <w:t xml:space="preserve"> </w:t>
      </w:r>
      <w:r w:rsidRPr="00642CF7">
        <w:t>the USAID</w:t>
      </w:r>
      <w:r w:rsidRPr="00642CF7">
        <w:rPr>
          <w:spacing w:val="-2"/>
        </w:rPr>
        <w:t xml:space="preserve"> </w:t>
      </w:r>
      <w:r w:rsidRPr="00642CF7">
        <w:rPr>
          <w:spacing w:val="-1"/>
        </w:rPr>
        <w:t>Inspector</w:t>
      </w:r>
      <w:r w:rsidRPr="00642CF7">
        <w:t xml:space="preserve"> General,</w:t>
      </w:r>
      <w:r w:rsidRPr="00642CF7">
        <w:rPr>
          <w:spacing w:val="-5"/>
        </w:rPr>
        <w:t xml:space="preserve"> </w:t>
      </w:r>
      <w:r w:rsidRPr="00642CF7">
        <w:t xml:space="preserve">for </w:t>
      </w:r>
      <w:r w:rsidRPr="00642CF7">
        <w:rPr>
          <w:spacing w:val="-1"/>
        </w:rPr>
        <w:t>any</w:t>
      </w:r>
      <w:r w:rsidRPr="00642CF7">
        <w:rPr>
          <w:spacing w:val="-3"/>
        </w:rPr>
        <w:t xml:space="preserve"> </w:t>
      </w:r>
      <w:r w:rsidRPr="00642CF7">
        <w:t>recipient</w:t>
      </w:r>
      <w:r w:rsidRPr="00642CF7">
        <w:rPr>
          <w:spacing w:val="-2"/>
        </w:rPr>
        <w:t xml:space="preserve"> </w:t>
      </w:r>
      <w:r w:rsidRPr="00642CF7">
        <w:t xml:space="preserve">fiscal </w:t>
      </w:r>
      <w:r w:rsidRPr="00642CF7">
        <w:rPr>
          <w:spacing w:val="-1"/>
        </w:rPr>
        <w:t>year</w:t>
      </w:r>
      <w:r w:rsidRPr="00642CF7">
        <w:t xml:space="preserve"> in </w:t>
      </w:r>
      <w:r w:rsidRPr="00642CF7">
        <w:rPr>
          <w:spacing w:val="-1"/>
        </w:rPr>
        <w:t>which</w:t>
      </w:r>
      <w:r w:rsidRPr="00642CF7">
        <w:t xml:space="preserve"> </w:t>
      </w:r>
      <w:r w:rsidRPr="00642CF7">
        <w:rPr>
          <w:spacing w:val="-1"/>
        </w:rPr>
        <w:t>the</w:t>
      </w:r>
      <w:r w:rsidRPr="00642CF7">
        <w:rPr>
          <w:spacing w:val="41"/>
        </w:rPr>
        <w:t xml:space="preserve"> </w:t>
      </w:r>
      <w:r w:rsidRPr="00642CF7">
        <w:t>recipient</w:t>
      </w:r>
      <w:r w:rsidRPr="00642CF7">
        <w:rPr>
          <w:spacing w:val="-2"/>
        </w:rPr>
        <w:t xml:space="preserve"> </w:t>
      </w:r>
      <w:r w:rsidRPr="00642CF7">
        <w:rPr>
          <w:spacing w:val="-1"/>
        </w:rPr>
        <w:t>expends</w:t>
      </w:r>
      <w:r w:rsidRPr="00642CF7">
        <w:rPr>
          <w:spacing w:val="-2"/>
        </w:rPr>
        <w:t xml:space="preserve"> </w:t>
      </w:r>
      <w:r w:rsidRPr="00642CF7">
        <w:t xml:space="preserve">a </w:t>
      </w:r>
      <w:r w:rsidRPr="00642CF7">
        <w:rPr>
          <w:spacing w:val="-1"/>
        </w:rPr>
        <w:t>combined</w:t>
      </w:r>
      <w:r w:rsidRPr="00642CF7">
        <w:t xml:space="preserve"> </w:t>
      </w:r>
      <w:r w:rsidRPr="00642CF7">
        <w:rPr>
          <w:spacing w:val="-1"/>
        </w:rPr>
        <w:t>total</w:t>
      </w:r>
      <w:r w:rsidRPr="00642CF7">
        <w:rPr>
          <w:spacing w:val="1"/>
        </w:rPr>
        <w:t xml:space="preserve"> </w:t>
      </w:r>
      <w:r w:rsidRPr="00642CF7">
        <w:rPr>
          <w:spacing w:val="-1"/>
        </w:rPr>
        <w:t>of</w:t>
      </w:r>
      <w:r w:rsidRPr="00642CF7">
        <w:t xml:space="preserve"> </w:t>
      </w:r>
      <w:r w:rsidRPr="00642CF7">
        <w:rPr>
          <w:spacing w:val="-1"/>
        </w:rPr>
        <w:t>$300,000</w:t>
      </w:r>
      <w:r w:rsidRPr="00642CF7">
        <w:t xml:space="preserve"> or</w:t>
      </w:r>
      <w:r w:rsidRPr="00642CF7">
        <w:rPr>
          <w:spacing w:val="-1"/>
        </w:rPr>
        <w:t xml:space="preserve"> </w:t>
      </w:r>
      <w:r w:rsidRPr="00642CF7">
        <w:t>more</w:t>
      </w:r>
      <w:r w:rsidRPr="00642CF7">
        <w:rPr>
          <w:spacing w:val="-3"/>
        </w:rPr>
        <w:t xml:space="preserve"> </w:t>
      </w:r>
      <w:r w:rsidRPr="00642CF7">
        <w:t>in all</w:t>
      </w:r>
      <w:r w:rsidRPr="00642CF7">
        <w:rPr>
          <w:spacing w:val="-1"/>
        </w:rPr>
        <w:t xml:space="preserve"> USAID</w:t>
      </w:r>
      <w:r w:rsidRPr="00642CF7">
        <w:rPr>
          <w:spacing w:val="49"/>
        </w:rPr>
        <w:t xml:space="preserve"> </w:t>
      </w:r>
      <w:r w:rsidRPr="00642CF7">
        <w:rPr>
          <w:spacing w:val="-1"/>
        </w:rPr>
        <w:t>awards,</w:t>
      </w:r>
      <w:r w:rsidRPr="00642CF7">
        <w:t xml:space="preserve"> either </w:t>
      </w:r>
      <w:r w:rsidRPr="00642CF7">
        <w:rPr>
          <w:spacing w:val="-1"/>
        </w:rPr>
        <w:t>directly</w:t>
      </w:r>
      <w:r w:rsidRPr="00642CF7">
        <w:rPr>
          <w:spacing w:val="-3"/>
        </w:rPr>
        <w:t xml:space="preserve"> </w:t>
      </w:r>
      <w:r w:rsidRPr="00642CF7">
        <w:t xml:space="preserve">or </w:t>
      </w:r>
      <w:r w:rsidRPr="00642CF7">
        <w:rPr>
          <w:spacing w:val="-1"/>
        </w:rPr>
        <w:t>through</w:t>
      </w:r>
      <w:r w:rsidRPr="00642CF7">
        <w:rPr>
          <w:spacing w:val="-2"/>
        </w:rPr>
        <w:t xml:space="preserve"> </w:t>
      </w:r>
      <w:r w:rsidRPr="00642CF7">
        <w:rPr>
          <w:spacing w:val="-1"/>
        </w:rPr>
        <w:t>another</w:t>
      </w:r>
      <w:r w:rsidRPr="00642CF7">
        <w:t xml:space="preserve"> </w:t>
      </w:r>
      <w:r w:rsidRPr="00642CF7">
        <w:rPr>
          <w:spacing w:val="-1"/>
        </w:rPr>
        <w:t>USAID</w:t>
      </w:r>
      <w:r w:rsidRPr="00642CF7">
        <w:t xml:space="preserve"> </w:t>
      </w:r>
      <w:r w:rsidRPr="00642CF7">
        <w:rPr>
          <w:spacing w:val="-1"/>
        </w:rPr>
        <w:t>contractor</w:t>
      </w:r>
      <w:r w:rsidRPr="00642CF7">
        <w:t xml:space="preserve"> or recipient,</w:t>
      </w:r>
      <w:r w:rsidRPr="00642CF7">
        <w:rPr>
          <w:spacing w:val="79"/>
        </w:rPr>
        <w:t xml:space="preserve"> </w:t>
      </w:r>
      <w:r w:rsidRPr="00642CF7">
        <w:rPr>
          <w:spacing w:val="-1"/>
        </w:rPr>
        <w:t xml:space="preserve">excluding </w:t>
      </w:r>
      <w:r w:rsidRPr="00642CF7">
        <w:t xml:space="preserve">fixed </w:t>
      </w:r>
      <w:r w:rsidRPr="00642CF7">
        <w:rPr>
          <w:spacing w:val="-1"/>
        </w:rPr>
        <w:t>price</w:t>
      </w:r>
      <w:r w:rsidRPr="00642CF7">
        <w:t xml:space="preserve"> </w:t>
      </w:r>
      <w:r w:rsidRPr="00642CF7">
        <w:rPr>
          <w:spacing w:val="-1"/>
        </w:rPr>
        <w:t>contracts</w:t>
      </w:r>
      <w:r w:rsidRPr="00642CF7">
        <w:rPr>
          <w:spacing w:val="-2"/>
        </w:rPr>
        <w:t xml:space="preserve"> </w:t>
      </w:r>
      <w:r w:rsidRPr="00642CF7">
        <w:rPr>
          <w:spacing w:val="-1"/>
        </w:rPr>
        <w:t>and</w:t>
      </w:r>
      <w:r w:rsidRPr="00642CF7">
        <w:rPr>
          <w:spacing w:val="-2"/>
        </w:rPr>
        <w:t xml:space="preserve"> </w:t>
      </w:r>
      <w:r w:rsidRPr="00642CF7">
        <w:rPr>
          <w:spacing w:val="-1"/>
        </w:rPr>
        <w:t>fixed</w:t>
      </w:r>
      <w:r w:rsidRPr="00642CF7">
        <w:t xml:space="preserve"> </w:t>
      </w:r>
      <w:r w:rsidRPr="00642CF7">
        <w:rPr>
          <w:spacing w:val="-1"/>
        </w:rPr>
        <w:t>obligation</w:t>
      </w:r>
      <w:r w:rsidRPr="00642CF7">
        <w:t xml:space="preserve"> </w:t>
      </w:r>
      <w:r w:rsidRPr="00642CF7">
        <w:rPr>
          <w:spacing w:val="-1"/>
        </w:rPr>
        <w:t>grants.</w:t>
      </w:r>
    </w:p>
    <w:p w14:paraId="3CF15F18" w14:textId="77777777" w:rsidR="00275987" w:rsidRPr="00642CF7" w:rsidRDefault="00275987" w:rsidP="00275987">
      <w:pPr>
        <w:rPr>
          <w:rFonts w:eastAsia="Arial"/>
        </w:rPr>
      </w:pPr>
    </w:p>
    <w:p w14:paraId="12D9EA9F" w14:textId="77777777" w:rsidR="00275987" w:rsidRPr="00642CF7" w:rsidRDefault="00275987" w:rsidP="00275987">
      <w:pPr>
        <w:pStyle w:val="BodyText"/>
        <w:widowControl w:val="0"/>
        <w:numPr>
          <w:ilvl w:val="2"/>
          <w:numId w:val="30"/>
        </w:numPr>
        <w:tabs>
          <w:tab w:val="left" w:pos="2261"/>
        </w:tabs>
        <w:overflowPunct/>
        <w:autoSpaceDE/>
        <w:autoSpaceDN/>
        <w:adjustRightInd/>
        <w:ind w:right="397"/>
        <w:textAlignment w:val="auto"/>
      </w:pPr>
      <w:r w:rsidRPr="00642CF7">
        <w:rPr>
          <w:spacing w:val="-1"/>
        </w:rPr>
        <w:t>The</w:t>
      </w:r>
      <w:r w:rsidRPr="00642CF7">
        <w:rPr>
          <w:spacing w:val="2"/>
        </w:rPr>
        <w:t xml:space="preserve"> </w:t>
      </w:r>
      <w:r w:rsidRPr="00642CF7">
        <w:rPr>
          <w:spacing w:val="-1"/>
        </w:rPr>
        <w:t>audit</w:t>
      </w:r>
      <w:r w:rsidRPr="00642CF7">
        <w:t xml:space="preserve"> </w:t>
      </w:r>
      <w:r w:rsidRPr="00642CF7">
        <w:rPr>
          <w:spacing w:val="-1"/>
        </w:rPr>
        <w:t>report</w:t>
      </w:r>
      <w:r w:rsidRPr="00642CF7">
        <w:rPr>
          <w:spacing w:val="-3"/>
        </w:rPr>
        <w:t xml:space="preserve"> </w:t>
      </w:r>
      <w:r w:rsidRPr="00642CF7">
        <w:t>must</w:t>
      </w:r>
      <w:r w:rsidRPr="00642CF7">
        <w:rPr>
          <w:spacing w:val="-4"/>
        </w:rPr>
        <w:t xml:space="preserve"> </w:t>
      </w:r>
      <w:r w:rsidRPr="00642CF7">
        <w:t xml:space="preserve">be </w:t>
      </w:r>
      <w:r w:rsidRPr="00642CF7">
        <w:rPr>
          <w:spacing w:val="-1"/>
        </w:rPr>
        <w:t>submitted</w:t>
      </w:r>
      <w:r w:rsidRPr="00642CF7">
        <w:rPr>
          <w:spacing w:val="-2"/>
        </w:rPr>
        <w:t xml:space="preserve"> </w:t>
      </w:r>
      <w:r w:rsidRPr="00642CF7">
        <w:t xml:space="preserve">to </w:t>
      </w:r>
      <w:r w:rsidRPr="00642CF7">
        <w:rPr>
          <w:spacing w:val="-1"/>
        </w:rPr>
        <w:t>USAID</w:t>
      </w:r>
      <w:r w:rsidRPr="00642CF7">
        <w:rPr>
          <w:spacing w:val="-3"/>
        </w:rPr>
        <w:t xml:space="preserve"> </w:t>
      </w:r>
      <w:r w:rsidRPr="00642CF7">
        <w:rPr>
          <w:spacing w:val="-1"/>
        </w:rPr>
        <w:t>within</w:t>
      </w:r>
      <w:r w:rsidRPr="00642CF7">
        <w:t xml:space="preserve"> 30 </w:t>
      </w:r>
      <w:r w:rsidRPr="00642CF7">
        <w:rPr>
          <w:spacing w:val="-1"/>
        </w:rPr>
        <w:t>days</w:t>
      </w:r>
      <w:r w:rsidRPr="00642CF7">
        <w:t xml:space="preserve"> </w:t>
      </w:r>
      <w:r w:rsidRPr="00642CF7">
        <w:rPr>
          <w:spacing w:val="-1"/>
        </w:rPr>
        <w:t>after</w:t>
      </w:r>
      <w:r w:rsidRPr="00642CF7">
        <w:rPr>
          <w:spacing w:val="59"/>
        </w:rPr>
        <w:t xml:space="preserve"> </w:t>
      </w:r>
      <w:r w:rsidRPr="00642CF7">
        <w:t xml:space="preserve">receipt </w:t>
      </w:r>
      <w:r w:rsidRPr="00642CF7">
        <w:rPr>
          <w:spacing w:val="-1"/>
        </w:rPr>
        <w:t>of</w:t>
      </w:r>
      <w:r w:rsidRPr="00642CF7">
        <w:t xml:space="preserve"> </w:t>
      </w:r>
      <w:r w:rsidRPr="00642CF7">
        <w:rPr>
          <w:spacing w:val="-1"/>
        </w:rPr>
        <w:t>the</w:t>
      </w:r>
      <w:r w:rsidRPr="00642CF7">
        <w:rPr>
          <w:spacing w:val="2"/>
        </w:rPr>
        <w:t xml:space="preserve"> </w:t>
      </w:r>
      <w:r w:rsidRPr="00642CF7">
        <w:rPr>
          <w:spacing w:val="-1"/>
        </w:rPr>
        <w:t>auditor’s</w:t>
      </w:r>
      <w:r w:rsidRPr="00642CF7">
        <w:t xml:space="preserve"> report,</w:t>
      </w:r>
      <w:r w:rsidRPr="00642CF7">
        <w:rPr>
          <w:spacing w:val="-2"/>
        </w:rPr>
        <w:t xml:space="preserve"> </w:t>
      </w:r>
      <w:r w:rsidRPr="00642CF7">
        <w:t>but</w:t>
      </w:r>
      <w:r w:rsidRPr="00642CF7">
        <w:rPr>
          <w:spacing w:val="-2"/>
        </w:rPr>
        <w:t xml:space="preserve"> </w:t>
      </w:r>
      <w:r w:rsidRPr="00642CF7">
        <w:t xml:space="preserve">no </w:t>
      </w:r>
      <w:r w:rsidRPr="00642CF7">
        <w:rPr>
          <w:spacing w:val="-1"/>
        </w:rPr>
        <w:t>later</w:t>
      </w:r>
      <w:r w:rsidRPr="00642CF7">
        <w:t xml:space="preserve"> </w:t>
      </w:r>
      <w:r w:rsidRPr="00642CF7">
        <w:rPr>
          <w:spacing w:val="-2"/>
        </w:rPr>
        <w:t>than</w:t>
      </w:r>
      <w:r w:rsidRPr="00642CF7">
        <w:t xml:space="preserve"> </w:t>
      </w:r>
      <w:r w:rsidRPr="00642CF7">
        <w:rPr>
          <w:spacing w:val="-1"/>
        </w:rPr>
        <w:t>nine</w:t>
      </w:r>
      <w:r w:rsidRPr="00642CF7">
        <w:t xml:space="preserve"> </w:t>
      </w:r>
      <w:r w:rsidRPr="00642CF7">
        <w:rPr>
          <w:spacing w:val="-1"/>
        </w:rPr>
        <w:t>months</w:t>
      </w:r>
      <w:r w:rsidRPr="00642CF7">
        <w:t xml:space="preserve"> </w:t>
      </w:r>
      <w:r w:rsidRPr="00642CF7">
        <w:rPr>
          <w:spacing w:val="-1"/>
        </w:rPr>
        <w:t>after</w:t>
      </w:r>
      <w:r w:rsidRPr="00642CF7">
        <w:rPr>
          <w:spacing w:val="49"/>
        </w:rPr>
        <w:t xml:space="preserve"> </w:t>
      </w:r>
      <w:r w:rsidRPr="00642CF7">
        <w:t>the</w:t>
      </w:r>
      <w:r w:rsidRPr="00642CF7">
        <w:rPr>
          <w:spacing w:val="-2"/>
        </w:rPr>
        <w:t xml:space="preserve"> </w:t>
      </w:r>
      <w:r w:rsidRPr="00642CF7">
        <w:t>end</w:t>
      </w:r>
      <w:r w:rsidRPr="00642CF7">
        <w:rPr>
          <w:spacing w:val="-2"/>
        </w:rPr>
        <w:t xml:space="preserve"> </w:t>
      </w:r>
      <w:r w:rsidRPr="00642CF7">
        <w:rPr>
          <w:spacing w:val="-1"/>
        </w:rPr>
        <w:t>of</w:t>
      </w:r>
      <w:r w:rsidRPr="00642CF7">
        <w:t xml:space="preserve"> the</w:t>
      </w:r>
      <w:r w:rsidRPr="00642CF7">
        <w:rPr>
          <w:spacing w:val="-2"/>
        </w:rPr>
        <w:t xml:space="preserve"> </w:t>
      </w:r>
      <w:r w:rsidRPr="00642CF7">
        <w:rPr>
          <w:spacing w:val="-1"/>
        </w:rPr>
        <w:t>period</w:t>
      </w:r>
      <w:r w:rsidRPr="00642CF7">
        <w:t xml:space="preserve"> audited.</w:t>
      </w:r>
    </w:p>
    <w:p w14:paraId="4D0A9381" w14:textId="77777777" w:rsidR="00275987" w:rsidRPr="00642CF7" w:rsidRDefault="00275987" w:rsidP="00275987">
      <w:pPr>
        <w:rPr>
          <w:rFonts w:eastAsia="Arial"/>
        </w:rPr>
      </w:pPr>
    </w:p>
    <w:p w14:paraId="29C9891E" w14:textId="77777777" w:rsidR="00275987" w:rsidRPr="00642CF7" w:rsidRDefault="00275987" w:rsidP="00275987">
      <w:pPr>
        <w:pStyle w:val="BodyText"/>
        <w:widowControl w:val="0"/>
        <w:numPr>
          <w:ilvl w:val="2"/>
          <w:numId w:val="30"/>
        </w:numPr>
        <w:tabs>
          <w:tab w:val="left" w:pos="2261"/>
        </w:tabs>
        <w:overflowPunct/>
        <w:autoSpaceDE/>
        <w:autoSpaceDN/>
        <w:adjustRightInd/>
        <w:ind w:right="258"/>
        <w:textAlignment w:val="auto"/>
      </w:pPr>
      <w:r w:rsidRPr="00642CF7">
        <w:rPr>
          <w:spacing w:val="-1"/>
        </w:rPr>
        <w:t>The</w:t>
      </w:r>
      <w:r w:rsidRPr="00642CF7">
        <w:t xml:space="preserve"> USAID</w:t>
      </w:r>
      <w:r w:rsidRPr="00642CF7">
        <w:rPr>
          <w:spacing w:val="-2"/>
        </w:rPr>
        <w:t xml:space="preserve"> </w:t>
      </w:r>
      <w:r w:rsidRPr="00642CF7">
        <w:t>Inspector</w:t>
      </w:r>
      <w:r w:rsidRPr="00642CF7">
        <w:rPr>
          <w:spacing w:val="-3"/>
        </w:rPr>
        <w:t xml:space="preserve"> </w:t>
      </w:r>
      <w:r w:rsidRPr="00642CF7">
        <w:t xml:space="preserve">General </w:t>
      </w:r>
      <w:r w:rsidRPr="00642CF7">
        <w:rPr>
          <w:spacing w:val="-1"/>
        </w:rPr>
        <w:t>will</w:t>
      </w:r>
      <w:r w:rsidRPr="00642CF7">
        <w:t xml:space="preserve"> </w:t>
      </w:r>
      <w:r w:rsidRPr="00642CF7">
        <w:rPr>
          <w:spacing w:val="-1"/>
        </w:rPr>
        <w:t>review</w:t>
      </w:r>
      <w:r w:rsidRPr="00642CF7">
        <w:rPr>
          <w:spacing w:val="-3"/>
        </w:rPr>
        <w:t xml:space="preserve"> </w:t>
      </w:r>
      <w:r w:rsidRPr="00642CF7">
        <w:t>this</w:t>
      </w:r>
      <w:r w:rsidRPr="00642CF7">
        <w:rPr>
          <w:spacing w:val="1"/>
        </w:rPr>
        <w:t xml:space="preserve"> </w:t>
      </w:r>
      <w:r w:rsidRPr="00642CF7">
        <w:t xml:space="preserve">report </w:t>
      </w:r>
      <w:r w:rsidRPr="00642CF7">
        <w:rPr>
          <w:spacing w:val="-1"/>
        </w:rPr>
        <w:t>to</w:t>
      </w:r>
      <w:r w:rsidRPr="00642CF7">
        <w:t xml:space="preserve"> </w:t>
      </w:r>
      <w:r w:rsidRPr="00642CF7">
        <w:rPr>
          <w:spacing w:val="-1"/>
        </w:rPr>
        <w:t>determine</w:t>
      </w:r>
      <w:r w:rsidRPr="00642CF7">
        <w:rPr>
          <w:spacing w:val="31"/>
        </w:rPr>
        <w:t xml:space="preserve"> </w:t>
      </w:r>
      <w:r w:rsidRPr="00642CF7">
        <w:rPr>
          <w:spacing w:val="-1"/>
        </w:rPr>
        <w:t>whether</w:t>
      </w:r>
      <w:r w:rsidRPr="00642CF7">
        <w:t xml:space="preserve"> it </w:t>
      </w:r>
      <w:r w:rsidRPr="00642CF7">
        <w:rPr>
          <w:spacing w:val="-1"/>
        </w:rPr>
        <w:t>complies</w:t>
      </w:r>
      <w:r w:rsidRPr="00642CF7">
        <w:t xml:space="preserve"> </w:t>
      </w:r>
      <w:r w:rsidRPr="00642CF7">
        <w:rPr>
          <w:spacing w:val="-1"/>
        </w:rPr>
        <w:t>with</w:t>
      </w:r>
      <w:r w:rsidRPr="00642CF7">
        <w:t xml:space="preserve"> </w:t>
      </w:r>
      <w:r w:rsidRPr="00642CF7">
        <w:rPr>
          <w:spacing w:val="-1"/>
        </w:rPr>
        <w:t>the</w:t>
      </w:r>
      <w:r w:rsidRPr="00642CF7">
        <w:t xml:space="preserve"> </w:t>
      </w:r>
      <w:r w:rsidRPr="00642CF7">
        <w:rPr>
          <w:spacing w:val="-1"/>
        </w:rPr>
        <w:t>audit</w:t>
      </w:r>
      <w:r w:rsidRPr="00642CF7">
        <w:t xml:space="preserve"> </w:t>
      </w:r>
      <w:r w:rsidRPr="00642CF7">
        <w:rPr>
          <w:spacing w:val="-1"/>
        </w:rPr>
        <w:t>requirements</w:t>
      </w:r>
      <w:r w:rsidRPr="00642CF7">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r w:rsidRPr="00642CF7">
        <w:rPr>
          <w:spacing w:val="57"/>
        </w:rPr>
        <w:t xml:space="preserve"> </w:t>
      </w:r>
      <w:r w:rsidRPr="00642CF7">
        <w:t xml:space="preserve">USAID </w:t>
      </w:r>
      <w:r w:rsidRPr="00642CF7">
        <w:rPr>
          <w:spacing w:val="-1"/>
        </w:rPr>
        <w:t>will</w:t>
      </w:r>
      <w:r w:rsidRPr="00642CF7">
        <w:t xml:space="preserve"> only</w:t>
      </w:r>
      <w:r w:rsidRPr="00642CF7">
        <w:rPr>
          <w:spacing w:val="-3"/>
        </w:rPr>
        <w:t xml:space="preserve"> </w:t>
      </w:r>
      <w:r w:rsidRPr="00642CF7">
        <w:t>pay</w:t>
      </w:r>
      <w:r w:rsidRPr="00642CF7">
        <w:rPr>
          <w:spacing w:val="-3"/>
        </w:rPr>
        <w:t xml:space="preserve"> </w:t>
      </w:r>
      <w:r w:rsidRPr="00642CF7">
        <w:rPr>
          <w:spacing w:val="1"/>
        </w:rPr>
        <w:t>for</w:t>
      </w:r>
      <w:r w:rsidRPr="00642CF7">
        <w:rPr>
          <w:spacing w:val="-4"/>
        </w:rPr>
        <w:t xml:space="preserve"> </w:t>
      </w:r>
      <w:r w:rsidRPr="00642CF7">
        <w:t xml:space="preserve">the </w:t>
      </w:r>
      <w:r w:rsidRPr="00642CF7">
        <w:rPr>
          <w:spacing w:val="-1"/>
        </w:rPr>
        <w:t>cost</w:t>
      </w:r>
      <w:r w:rsidRPr="00642CF7">
        <w:rPr>
          <w:spacing w:val="-2"/>
        </w:rPr>
        <w:t xml:space="preserve"> </w:t>
      </w:r>
      <w:r w:rsidRPr="00642CF7">
        <w:rPr>
          <w:spacing w:val="-1"/>
        </w:rPr>
        <w:t>of</w:t>
      </w:r>
      <w:r w:rsidRPr="00642CF7">
        <w:rPr>
          <w:spacing w:val="2"/>
        </w:rPr>
        <w:t xml:space="preserve"> </w:t>
      </w:r>
      <w:r w:rsidRPr="00642CF7">
        <w:t xml:space="preserve">audits </w:t>
      </w:r>
      <w:r w:rsidRPr="00642CF7">
        <w:rPr>
          <w:spacing w:val="-1"/>
        </w:rPr>
        <w:t>conducted</w:t>
      </w:r>
      <w:r w:rsidRPr="00642CF7">
        <w:t xml:space="preserve"> in</w:t>
      </w:r>
      <w:r w:rsidRPr="00642CF7">
        <w:rPr>
          <w:spacing w:val="-2"/>
        </w:rPr>
        <w:t xml:space="preserve"> </w:t>
      </w:r>
      <w:r w:rsidRPr="00642CF7">
        <w:rPr>
          <w:spacing w:val="-1"/>
        </w:rPr>
        <w:t>accordance</w:t>
      </w:r>
      <w:r w:rsidRPr="00642CF7">
        <w:rPr>
          <w:spacing w:val="37"/>
        </w:rPr>
        <w:t xml:space="preserve"> </w:t>
      </w:r>
      <w:r w:rsidRPr="00642CF7">
        <w:rPr>
          <w:spacing w:val="-1"/>
        </w:rPr>
        <w:t>with</w:t>
      </w:r>
      <w:r w:rsidRPr="00642CF7">
        <w:t xml:space="preserve"> the </w:t>
      </w:r>
      <w:r w:rsidRPr="00642CF7">
        <w:rPr>
          <w:spacing w:val="-1"/>
        </w:rPr>
        <w:t>terms</w:t>
      </w:r>
      <w:r w:rsidRPr="00642CF7">
        <w:t xml:space="preserve"> </w:t>
      </w:r>
      <w:r w:rsidRPr="00642CF7">
        <w:rPr>
          <w:spacing w:val="-1"/>
        </w:rPr>
        <w:t>of</w:t>
      </w:r>
      <w:r w:rsidRPr="00642CF7">
        <w:t xml:space="preserve"> this</w:t>
      </w:r>
      <w:r w:rsidRPr="00642CF7">
        <w:rPr>
          <w:spacing w:val="-3"/>
        </w:rPr>
        <w:t xml:space="preserve"> </w:t>
      </w:r>
      <w:r w:rsidRPr="00642CF7">
        <w:rPr>
          <w:spacing w:val="-1"/>
        </w:rPr>
        <w:t>award.</w:t>
      </w:r>
    </w:p>
    <w:p w14:paraId="339E01CA" w14:textId="77777777" w:rsidR="00275987" w:rsidRPr="00642CF7" w:rsidRDefault="00275987" w:rsidP="00275987">
      <w:pPr>
        <w:rPr>
          <w:rFonts w:eastAsia="Arial"/>
        </w:rPr>
      </w:pPr>
    </w:p>
    <w:p w14:paraId="4FB77D92" w14:textId="77777777" w:rsidR="00275987" w:rsidRPr="00642CF7" w:rsidRDefault="00275987" w:rsidP="00275987">
      <w:pPr>
        <w:pStyle w:val="BodyText"/>
        <w:widowControl w:val="0"/>
        <w:numPr>
          <w:ilvl w:val="2"/>
          <w:numId w:val="30"/>
        </w:numPr>
        <w:tabs>
          <w:tab w:val="left" w:pos="2261"/>
        </w:tabs>
        <w:overflowPunct/>
        <w:autoSpaceDE/>
        <w:autoSpaceDN/>
        <w:adjustRightInd/>
        <w:ind w:right="355"/>
        <w:textAlignment w:val="auto"/>
      </w:pPr>
      <w:r w:rsidRPr="00642CF7">
        <w:t>In</w:t>
      </w:r>
      <w:r w:rsidRPr="00642CF7">
        <w:rPr>
          <w:spacing w:val="1"/>
        </w:rPr>
        <w:t xml:space="preserve"> </w:t>
      </w:r>
      <w:r w:rsidRPr="00642CF7">
        <w:rPr>
          <w:spacing w:val="-1"/>
        </w:rPr>
        <w:t>cases</w:t>
      </w:r>
      <w:r w:rsidRPr="00642CF7">
        <w:t xml:space="preserve"> </w:t>
      </w:r>
      <w:r w:rsidRPr="00642CF7">
        <w:rPr>
          <w:spacing w:val="-1"/>
        </w:rPr>
        <w:t>of</w:t>
      </w:r>
      <w:r w:rsidRPr="00642CF7">
        <w:t xml:space="preserve"> </w:t>
      </w:r>
      <w:r w:rsidRPr="00642CF7">
        <w:rPr>
          <w:spacing w:val="-1"/>
        </w:rPr>
        <w:t>continued</w:t>
      </w:r>
      <w:r w:rsidRPr="00642CF7">
        <w:t xml:space="preserve"> </w:t>
      </w:r>
      <w:r w:rsidRPr="00642CF7">
        <w:rPr>
          <w:spacing w:val="-1"/>
        </w:rPr>
        <w:t>inability</w:t>
      </w:r>
      <w:r w:rsidRPr="00642CF7">
        <w:rPr>
          <w:spacing w:val="-3"/>
        </w:rPr>
        <w:t xml:space="preserve"> </w:t>
      </w:r>
      <w:r w:rsidRPr="00642CF7">
        <w:t xml:space="preserve">or </w:t>
      </w:r>
      <w:r w:rsidRPr="00642CF7">
        <w:rPr>
          <w:spacing w:val="-1"/>
        </w:rPr>
        <w:t>unwillingness</w:t>
      </w:r>
      <w:r w:rsidRPr="00642CF7">
        <w:t xml:space="preserve"> to </w:t>
      </w:r>
      <w:r w:rsidRPr="00642CF7">
        <w:rPr>
          <w:spacing w:val="-1"/>
        </w:rPr>
        <w:t>have</w:t>
      </w:r>
      <w:r w:rsidRPr="00642CF7">
        <w:t xml:space="preserve"> an</w:t>
      </w:r>
      <w:r w:rsidRPr="00642CF7">
        <w:rPr>
          <w:spacing w:val="-2"/>
        </w:rPr>
        <w:t xml:space="preserve"> </w:t>
      </w:r>
      <w:r w:rsidRPr="00642CF7">
        <w:t>audit</w:t>
      </w:r>
      <w:r w:rsidRPr="00642CF7">
        <w:rPr>
          <w:spacing w:val="51"/>
        </w:rPr>
        <w:t xml:space="preserve"> </w:t>
      </w:r>
      <w:r w:rsidRPr="00642CF7">
        <w:rPr>
          <w:spacing w:val="-1"/>
        </w:rPr>
        <w:t>performed</w:t>
      </w:r>
      <w:r w:rsidRPr="00642CF7">
        <w:t xml:space="preserve"> </w:t>
      </w:r>
      <w:r w:rsidRPr="00642CF7">
        <w:rPr>
          <w:spacing w:val="-2"/>
        </w:rPr>
        <w:t>in</w:t>
      </w:r>
      <w:r w:rsidRPr="00642CF7">
        <w:t xml:space="preserve"> </w:t>
      </w:r>
      <w:r w:rsidRPr="00642CF7">
        <w:rPr>
          <w:spacing w:val="-1"/>
        </w:rPr>
        <w:t>accordance</w:t>
      </w:r>
      <w:r w:rsidRPr="00642CF7">
        <w:t xml:space="preserve"> </w:t>
      </w:r>
      <w:r w:rsidRPr="00642CF7">
        <w:rPr>
          <w:spacing w:val="-1"/>
        </w:rPr>
        <w:t>with</w:t>
      </w:r>
      <w:r w:rsidRPr="00642CF7">
        <w:t xml:space="preserve"> the </w:t>
      </w:r>
      <w:r w:rsidRPr="00642CF7">
        <w:rPr>
          <w:spacing w:val="-1"/>
        </w:rPr>
        <w:t>terms</w:t>
      </w:r>
      <w:r w:rsidRPr="00642CF7">
        <w:rPr>
          <w:spacing w:val="-2"/>
        </w:rPr>
        <w:t xml:space="preserve"> </w:t>
      </w:r>
      <w:r w:rsidRPr="00642CF7">
        <w:rPr>
          <w:spacing w:val="-1"/>
        </w:rPr>
        <w:t>of</w:t>
      </w:r>
      <w:r w:rsidRPr="00642CF7">
        <w:rPr>
          <w:spacing w:val="2"/>
        </w:rPr>
        <w:t xml:space="preserve"> </w:t>
      </w:r>
      <w:r w:rsidRPr="00642CF7">
        <w:rPr>
          <w:spacing w:val="-2"/>
        </w:rPr>
        <w:t>this</w:t>
      </w:r>
      <w:r w:rsidRPr="00642CF7">
        <w:t xml:space="preserve"> </w:t>
      </w:r>
      <w:r w:rsidRPr="00642CF7">
        <w:rPr>
          <w:spacing w:val="-1"/>
        </w:rPr>
        <w:t>provision,</w:t>
      </w:r>
      <w:r w:rsidRPr="00642CF7">
        <w:t xml:space="preserve"> USAID</w:t>
      </w:r>
      <w:r w:rsidRPr="00642CF7">
        <w:rPr>
          <w:spacing w:val="53"/>
        </w:rPr>
        <w:t xml:space="preserve"> </w:t>
      </w:r>
      <w:r w:rsidRPr="00642CF7">
        <w:rPr>
          <w:spacing w:val="-1"/>
        </w:rPr>
        <w:t xml:space="preserve">will </w:t>
      </w:r>
      <w:r w:rsidRPr="00642CF7">
        <w:t xml:space="preserve">consider </w:t>
      </w:r>
      <w:r w:rsidRPr="00642CF7">
        <w:rPr>
          <w:spacing w:val="-1"/>
        </w:rPr>
        <w:t>appropriate</w:t>
      </w:r>
      <w:r w:rsidRPr="00642CF7">
        <w:t xml:space="preserve"> </w:t>
      </w:r>
      <w:r w:rsidRPr="00642CF7">
        <w:rPr>
          <w:spacing w:val="-1"/>
        </w:rPr>
        <w:t>sanctions</w:t>
      </w:r>
      <w:r w:rsidRPr="00642CF7">
        <w:t xml:space="preserve"> </w:t>
      </w:r>
      <w:r w:rsidRPr="00642CF7">
        <w:rPr>
          <w:spacing w:val="-1"/>
        </w:rPr>
        <w:t>which</w:t>
      </w:r>
      <w:r w:rsidRPr="00642CF7">
        <w:rPr>
          <w:spacing w:val="-2"/>
        </w:rPr>
        <w:t xml:space="preserve"> </w:t>
      </w:r>
      <w:r w:rsidRPr="00642CF7">
        <w:t>may</w:t>
      </w:r>
      <w:r w:rsidRPr="00642CF7">
        <w:rPr>
          <w:spacing w:val="-3"/>
        </w:rPr>
        <w:t xml:space="preserve"> </w:t>
      </w:r>
      <w:r w:rsidRPr="00642CF7">
        <w:t>include</w:t>
      </w:r>
      <w:r w:rsidRPr="00642CF7">
        <w:rPr>
          <w:spacing w:val="-2"/>
        </w:rPr>
        <w:t xml:space="preserve"> </w:t>
      </w:r>
      <w:r w:rsidRPr="00642CF7">
        <w:t>suspension</w:t>
      </w:r>
      <w:r w:rsidRPr="00642CF7">
        <w:rPr>
          <w:spacing w:val="49"/>
        </w:rPr>
        <w:t xml:space="preserve"> </w:t>
      </w:r>
      <w:r w:rsidRPr="00642CF7">
        <w:rPr>
          <w:spacing w:val="-1"/>
        </w:rPr>
        <w:t>of</w:t>
      </w:r>
      <w:r w:rsidRPr="00642CF7">
        <w:rPr>
          <w:spacing w:val="2"/>
        </w:rPr>
        <w:t xml:space="preserve"> </w:t>
      </w:r>
      <w:r w:rsidRPr="00642CF7">
        <w:t>all,</w:t>
      </w:r>
      <w:r w:rsidRPr="00642CF7">
        <w:rPr>
          <w:spacing w:val="-2"/>
        </w:rPr>
        <w:t xml:space="preserve"> </w:t>
      </w:r>
      <w:r w:rsidRPr="00642CF7">
        <w:t xml:space="preserve">or a </w:t>
      </w:r>
      <w:r w:rsidRPr="00642CF7">
        <w:rPr>
          <w:spacing w:val="-1"/>
        </w:rPr>
        <w:t>percentage</w:t>
      </w:r>
      <w:r w:rsidRPr="00642CF7">
        <w:rPr>
          <w:spacing w:val="-2"/>
        </w:rPr>
        <w:t xml:space="preserve"> </w:t>
      </w:r>
      <w:r w:rsidRPr="00642CF7">
        <w:t xml:space="preserve">of, </w:t>
      </w:r>
      <w:r w:rsidRPr="00642CF7">
        <w:rPr>
          <w:spacing w:val="-1"/>
        </w:rPr>
        <w:t>disbursements</w:t>
      </w:r>
      <w:r w:rsidRPr="00642CF7">
        <w:t xml:space="preserve"> </w:t>
      </w:r>
      <w:r w:rsidRPr="00642CF7">
        <w:rPr>
          <w:spacing w:val="-1"/>
        </w:rPr>
        <w:t>until</w:t>
      </w:r>
      <w:r w:rsidRPr="00642CF7">
        <w:t xml:space="preserve"> the</w:t>
      </w:r>
      <w:r w:rsidRPr="00642CF7">
        <w:rPr>
          <w:spacing w:val="-2"/>
        </w:rPr>
        <w:t xml:space="preserve"> </w:t>
      </w:r>
      <w:r w:rsidRPr="00642CF7">
        <w:rPr>
          <w:spacing w:val="-1"/>
        </w:rPr>
        <w:t>audit</w:t>
      </w:r>
      <w:r w:rsidRPr="00642CF7">
        <w:t xml:space="preserve"> is</w:t>
      </w:r>
      <w:r w:rsidRPr="00642CF7">
        <w:rPr>
          <w:spacing w:val="35"/>
        </w:rPr>
        <w:t xml:space="preserve"> </w:t>
      </w:r>
      <w:r w:rsidRPr="00642CF7">
        <w:rPr>
          <w:spacing w:val="-1"/>
        </w:rPr>
        <w:t>satisfactorily</w:t>
      </w:r>
      <w:r w:rsidRPr="00642CF7">
        <w:rPr>
          <w:spacing w:val="-3"/>
        </w:rPr>
        <w:t xml:space="preserve"> </w:t>
      </w:r>
      <w:r w:rsidRPr="00642CF7">
        <w:t>completed.</w:t>
      </w:r>
    </w:p>
    <w:p w14:paraId="4D59260D" w14:textId="77777777" w:rsidR="00275987" w:rsidRPr="00642CF7" w:rsidRDefault="00275987" w:rsidP="00275987">
      <w:pPr>
        <w:rPr>
          <w:rFonts w:eastAsia="Arial"/>
        </w:rPr>
      </w:pPr>
    </w:p>
    <w:p w14:paraId="70159CA8" w14:textId="77777777" w:rsidR="00275987" w:rsidRPr="00642CF7" w:rsidRDefault="00275987" w:rsidP="00275987">
      <w:pPr>
        <w:pStyle w:val="BodyText"/>
        <w:widowControl w:val="0"/>
        <w:numPr>
          <w:ilvl w:val="1"/>
          <w:numId w:val="30"/>
        </w:numPr>
        <w:tabs>
          <w:tab w:val="left" w:pos="1541"/>
        </w:tabs>
        <w:overflowPunct/>
        <w:autoSpaceDE/>
        <w:autoSpaceDN/>
        <w:adjustRightInd/>
        <w:ind w:right="557"/>
        <w:textAlignment w:val="auto"/>
      </w:pPr>
      <w:r w:rsidRPr="00642CF7">
        <w:rPr>
          <w:spacing w:val="-1"/>
        </w:rPr>
        <w:t>The</w:t>
      </w:r>
      <w:r w:rsidRPr="00642CF7">
        <w:t xml:space="preserve"> </w:t>
      </w:r>
      <w:r w:rsidRPr="00642CF7">
        <w:rPr>
          <w:spacing w:val="-1"/>
        </w:rPr>
        <w:t>recipient</w:t>
      </w:r>
      <w:r w:rsidRPr="00642CF7">
        <w:t xml:space="preserve"> is </w:t>
      </w:r>
      <w:r w:rsidRPr="00642CF7">
        <w:rPr>
          <w:spacing w:val="-1"/>
        </w:rPr>
        <w:t>not</w:t>
      </w:r>
      <w:r w:rsidRPr="00642CF7">
        <w:t xml:space="preserve"> </w:t>
      </w:r>
      <w:r w:rsidRPr="00642CF7">
        <w:rPr>
          <w:spacing w:val="-1"/>
        </w:rPr>
        <w:t>required</w:t>
      </w:r>
      <w:r w:rsidRPr="00642CF7">
        <w:t xml:space="preserve"> to</w:t>
      </w:r>
      <w:r w:rsidRPr="00642CF7">
        <w:rPr>
          <w:spacing w:val="-2"/>
        </w:rPr>
        <w:t xml:space="preserve"> </w:t>
      </w:r>
      <w:r w:rsidRPr="00642CF7">
        <w:rPr>
          <w:spacing w:val="-1"/>
        </w:rPr>
        <w:t>have</w:t>
      </w:r>
      <w:r w:rsidRPr="00642CF7">
        <w:t xml:space="preserve"> </w:t>
      </w:r>
      <w:r w:rsidRPr="00642CF7">
        <w:rPr>
          <w:spacing w:val="-1"/>
        </w:rPr>
        <w:t>an</w:t>
      </w:r>
      <w:r w:rsidRPr="00642CF7">
        <w:t xml:space="preserve"> </w:t>
      </w:r>
      <w:r w:rsidRPr="00642CF7">
        <w:rPr>
          <w:spacing w:val="-1"/>
        </w:rPr>
        <w:t>annual</w:t>
      </w:r>
      <w:r w:rsidRPr="00642CF7">
        <w:t xml:space="preserve"> audit</w:t>
      </w:r>
      <w:r w:rsidRPr="00642CF7">
        <w:rPr>
          <w:spacing w:val="-2"/>
        </w:rPr>
        <w:t xml:space="preserve"> </w:t>
      </w:r>
      <w:r w:rsidRPr="00642CF7">
        <w:t xml:space="preserve">for </w:t>
      </w:r>
      <w:r w:rsidRPr="00642CF7">
        <w:rPr>
          <w:spacing w:val="-1"/>
        </w:rPr>
        <w:t>any</w:t>
      </w:r>
      <w:r w:rsidRPr="00642CF7">
        <w:rPr>
          <w:spacing w:val="-3"/>
        </w:rPr>
        <w:t xml:space="preserve"> </w:t>
      </w:r>
      <w:r w:rsidRPr="00642CF7">
        <w:t>recipient</w:t>
      </w:r>
      <w:r w:rsidRPr="00642CF7">
        <w:rPr>
          <w:spacing w:val="39"/>
        </w:rPr>
        <w:t xml:space="preserve"> </w:t>
      </w:r>
      <w:r w:rsidRPr="00642CF7">
        <w:t xml:space="preserve">fiscal </w:t>
      </w:r>
      <w:r w:rsidRPr="00642CF7">
        <w:rPr>
          <w:spacing w:val="-1"/>
        </w:rPr>
        <w:t>year</w:t>
      </w:r>
      <w:r w:rsidRPr="00642CF7">
        <w:t xml:space="preserve"> in </w:t>
      </w:r>
      <w:r w:rsidRPr="00642CF7">
        <w:rPr>
          <w:spacing w:val="-1"/>
        </w:rPr>
        <w:t>which</w:t>
      </w:r>
      <w:r w:rsidRPr="00642CF7">
        <w:t xml:space="preserve"> </w:t>
      </w:r>
      <w:r w:rsidRPr="00642CF7">
        <w:rPr>
          <w:spacing w:val="-1"/>
        </w:rPr>
        <w:t>the</w:t>
      </w:r>
      <w:r w:rsidRPr="00642CF7">
        <w:rPr>
          <w:spacing w:val="-2"/>
        </w:rPr>
        <w:t xml:space="preserve"> </w:t>
      </w:r>
      <w:r w:rsidRPr="00642CF7">
        <w:t>recipient</w:t>
      </w:r>
      <w:r w:rsidRPr="00642CF7">
        <w:rPr>
          <w:spacing w:val="-2"/>
        </w:rPr>
        <w:t xml:space="preserve"> </w:t>
      </w:r>
      <w:r w:rsidRPr="00642CF7">
        <w:rPr>
          <w:spacing w:val="-1"/>
        </w:rPr>
        <w:t>expends</w:t>
      </w:r>
      <w:r w:rsidRPr="00642CF7">
        <w:rPr>
          <w:spacing w:val="-3"/>
        </w:rPr>
        <w:t xml:space="preserve"> </w:t>
      </w:r>
      <w:r w:rsidRPr="00642CF7">
        <w:t>a</w:t>
      </w:r>
      <w:r w:rsidRPr="00642CF7">
        <w:rPr>
          <w:spacing w:val="1"/>
        </w:rPr>
        <w:t xml:space="preserve"> </w:t>
      </w:r>
      <w:r w:rsidRPr="00642CF7">
        <w:rPr>
          <w:spacing w:val="-1"/>
        </w:rPr>
        <w:t>combined</w:t>
      </w:r>
      <w:r w:rsidRPr="00642CF7">
        <w:rPr>
          <w:spacing w:val="-2"/>
        </w:rPr>
        <w:t xml:space="preserve"> </w:t>
      </w:r>
      <w:r w:rsidRPr="00642CF7">
        <w:rPr>
          <w:spacing w:val="-1"/>
        </w:rPr>
        <w:t>total</w:t>
      </w:r>
      <w:r w:rsidRPr="00642CF7">
        <w:t xml:space="preserve"> </w:t>
      </w:r>
      <w:r w:rsidRPr="00642CF7">
        <w:rPr>
          <w:spacing w:val="-1"/>
        </w:rPr>
        <w:t>of</w:t>
      </w:r>
      <w:r w:rsidRPr="00642CF7">
        <w:t xml:space="preserve"> less </w:t>
      </w:r>
      <w:r w:rsidRPr="00642CF7">
        <w:rPr>
          <w:spacing w:val="-1"/>
        </w:rPr>
        <w:t>than</w:t>
      </w:r>
    </w:p>
    <w:p w14:paraId="686845D4" w14:textId="1D29115A" w:rsidR="00275987" w:rsidRPr="00576536" w:rsidRDefault="00275987" w:rsidP="00576536">
      <w:pPr>
        <w:pStyle w:val="BodyText"/>
        <w:ind w:left="1540" w:right="146"/>
      </w:pPr>
      <w:r w:rsidRPr="00642CF7">
        <w:rPr>
          <w:spacing w:val="-1"/>
        </w:rPr>
        <w:t>$300,000</w:t>
      </w:r>
      <w:r w:rsidRPr="00642CF7">
        <w:rPr>
          <w:spacing w:val="2"/>
        </w:rPr>
        <w:t xml:space="preserve"> </w:t>
      </w:r>
      <w:r w:rsidRPr="00642CF7">
        <w:t>in</w:t>
      </w:r>
      <w:r w:rsidRPr="00642CF7">
        <w:rPr>
          <w:spacing w:val="-2"/>
        </w:rPr>
        <w:t xml:space="preserve"> </w:t>
      </w:r>
      <w:r w:rsidRPr="00642CF7">
        <w:t>all</w:t>
      </w:r>
      <w:r w:rsidRPr="00642CF7">
        <w:rPr>
          <w:spacing w:val="-1"/>
        </w:rPr>
        <w:t xml:space="preserve"> </w:t>
      </w:r>
      <w:r w:rsidRPr="00642CF7">
        <w:t>USAID</w:t>
      </w:r>
      <w:r w:rsidRPr="00642CF7">
        <w:rPr>
          <w:spacing w:val="-1"/>
        </w:rPr>
        <w:t xml:space="preserve"> awards,</w:t>
      </w:r>
      <w:r w:rsidRPr="00642CF7">
        <w:t xml:space="preserve"> either </w:t>
      </w:r>
      <w:r w:rsidRPr="00642CF7">
        <w:rPr>
          <w:spacing w:val="-1"/>
        </w:rPr>
        <w:t>directly</w:t>
      </w:r>
      <w:r w:rsidRPr="00642CF7">
        <w:rPr>
          <w:spacing w:val="-3"/>
        </w:rPr>
        <w:t xml:space="preserve"> </w:t>
      </w:r>
      <w:r w:rsidRPr="00642CF7">
        <w:t xml:space="preserve">or </w:t>
      </w:r>
      <w:r w:rsidRPr="00642CF7">
        <w:rPr>
          <w:spacing w:val="-1"/>
        </w:rPr>
        <w:t>through</w:t>
      </w:r>
      <w:r w:rsidRPr="00642CF7">
        <w:rPr>
          <w:spacing w:val="-2"/>
        </w:rPr>
        <w:t xml:space="preserve"> </w:t>
      </w:r>
      <w:r w:rsidRPr="00642CF7">
        <w:t xml:space="preserve">a </w:t>
      </w:r>
      <w:r w:rsidRPr="00642CF7">
        <w:rPr>
          <w:spacing w:val="-1"/>
        </w:rPr>
        <w:t>prime</w:t>
      </w:r>
      <w:r w:rsidRPr="00642CF7">
        <w:t xml:space="preserve"> </w:t>
      </w:r>
      <w:r w:rsidRPr="00642CF7">
        <w:rPr>
          <w:spacing w:val="-1"/>
        </w:rPr>
        <w:t>contractor</w:t>
      </w:r>
      <w:r w:rsidRPr="00642CF7">
        <w:rPr>
          <w:spacing w:val="69"/>
        </w:rPr>
        <w:t xml:space="preserve"> </w:t>
      </w:r>
      <w:r w:rsidRPr="00642CF7">
        <w:t>or recipient,</w:t>
      </w:r>
      <w:r w:rsidRPr="00642CF7">
        <w:rPr>
          <w:spacing w:val="-2"/>
        </w:rPr>
        <w:t xml:space="preserve"> </w:t>
      </w:r>
      <w:r w:rsidRPr="00642CF7">
        <w:rPr>
          <w:spacing w:val="-1"/>
        </w:rPr>
        <w:t xml:space="preserve">excluding </w:t>
      </w:r>
      <w:r w:rsidRPr="00642CF7">
        <w:t xml:space="preserve">fixed </w:t>
      </w:r>
      <w:r w:rsidRPr="00642CF7">
        <w:rPr>
          <w:spacing w:val="-1"/>
        </w:rPr>
        <w:t>price</w:t>
      </w:r>
      <w:r w:rsidRPr="00642CF7">
        <w:t xml:space="preserve"> </w:t>
      </w:r>
      <w:r w:rsidRPr="00642CF7">
        <w:rPr>
          <w:spacing w:val="-1"/>
        </w:rPr>
        <w:t>contracts</w:t>
      </w:r>
      <w:r w:rsidRPr="00642CF7">
        <w:rPr>
          <w:spacing w:val="-2"/>
        </w:rPr>
        <w:t xml:space="preserve"> </w:t>
      </w:r>
      <w:r w:rsidRPr="00642CF7">
        <w:rPr>
          <w:spacing w:val="-1"/>
        </w:rPr>
        <w:t>and</w:t>
      </w:r>
      <w:r w:rsidRPr="00642CF7">
        <w:rPr>
          <w:spacing w:val="-2"/>
        </w:rPr>
        <w:t xml:space="preserve"> </w:t>
      </w:r>
      <w:r w:rsidRPr="00642CF7">
        <w:rPr>
          <w:spacing w:val="-1"/>
        </w:rPr>
        <w:t>fixed</w:t>
      </w:r>
      <w:r w:rsidRPr="00642CF7">
        <w:t xml:space="preserve"> </w:t>
      </w:r>
      <w:r w:rsidRPr="00642CF7">
        <w:rPr>
          <w:spacing w:val="-1"/>
        </w:rPr>
        <w:t>obligation</w:t>
      </w:r>
      <w:r w:rsidRPr="00642CF7">
        <w:t xml:space="preserve"> </w:t>
      </w:r>
      <w:r w:rsidRPr="00642CF7">
        <w:rPr>
          <w:spacing w:val="9"/>
        </w:rPr>
        <w:t xml:space="preserve">       </w:t>
      </w:r>
      <w:r w:rsidRPr="00642CF7">
        <w:rPr>
          <w:spacing w:val="-1"/>
        </w:rPr>
        <w:t>grants.</w:t>
      </w:r>
      <w:r w:rsidRPr="00642CF7">
        <w:t xml:space="preserve"> </w:t>
      </w:r>
      <w:r w:rsidRPr="00642CF7">
        <w:rPr>
          <w:spacing w:val="1"/>
        </w:rPr>
        <w:t xml:space="preserve"> </w:t>
      </w:r>
      <w:r w:rsidRPr="00642CF7">
        <w:rPr>
          <w:spacing w:val="-1"/>
        </w:rPr>
        <w:t>However,</w:t>
      </w:r>
      <w:r w:rsidRPr="00642CF7">
        <w:t xml:space="preserve"> the recipient</w:t>
      </w:r>
      <w:r w:rsidRPr="00642CF7">
        <w:rPr>
          <w:spacing w:val="-2"/>
        </w:rPr>
        <w:t xml:space="preserve"> </w:t>
      </w:r>
      <w:r w:rsidRPr="00642CF7">
        <w:t>must</w:t>
      </w:r>
      <w:r w:rsidRPr="00642CF7">
        <w:rPr>
          <w:spacing w:val="-2"/>
        </w:rPr>
        <w:t xml:space="preserve"> </w:t>
      </w:r>
      <w:r w:rsidRPr="00642CF7">
        <w:t>make</w:t>
      </w:r>
      <w:r w:rsidRPr="00642CF7">
        <w:rPr>
          <w:spacing w:val="-2"/>
        </w:rPr>
        <w:t xml:space="preserve"> </w:t>
      </w:r>
      <w:r w:rsidRPr="00642CF7">
        <w:rPr>
          <w:spacing w:val="-1"/>
        </w:rPr>
        <w:t>records</w:t>
      </w:r>
      <w:r w:rsidRPr="00642CF7">
        <w:t xml:space="preserve"> </w:t>
      </w:r>
      <w:r w:rsidRPr="00642CF7">
        <w:rPr>
          <w:spacing w:val="-1"/>
        </w:rPr>
        <w:t>pertaining</w:t>
      </w:r>
      <w:r w:rsidRPr="00642CF7">
        <w:rPr>
          <w:spacing w:val="-2"/>
        </w:rPr>
        <w:t xml:space="preserve"> </w:t>
      </w:r>
      <w:r w:rsidRPr="00642CF7">
        <w:t>to</w:t>
      </w:r>
      <w:r w:rsidRPr="00642CF7">
        <w:rPr>
          <w:spacing w:val="-2"/>
        </w:rPr>
        <w:t xml:space="preserve"> </w:t>
      </w:r>
      <w:r w:rsidRPr="00642CF7">
        <w:t>this</w:t>
      </w:r>
      <w:r w:rsidRPr="00642CF7">
        <w:rPr>
          <w:spacing w:val="-3"/>
        </w:rPr>
        <w:t xml:space="preserve"> </w:t>
      </w:r>
      <w:r w:rsidRPr="00642CF7">
        <w:rPr>
          <w:spacing w:val="-1"/>
        </w:rPr>
        <w:t>award</w:t>
      </w:r>
      <w:r w:rsidRPr="00642CF7">
        <w:rPr>
          <w:spacing w:val="53"/>
        </w:rPr>
        <w:t xml:space="preserve"> </w:t>
      </w:r>
      <w:r w:rsidRPr="00642CF7">
        <w:t xml:space="preserve">for </w:t>
      </w:r>
      <w:r w:rsidRPr="00642CF7">
        <w:rPr>
          <w:spacing w:val="-1"/>
        </w:rPr>
        <w:t>that</w:t>
      </w:r>
      <w:r w:rsidRPr="00642CF7">
        <w:rPr>
          <w:spacing w:val="-2"/>
        </w:rPr>
        <w:t xml:space="preserve"> </w:t>
      </w:r>
      <w:r w:rsidRPr="00642CF7">
        <w:t xml:space="preserve">fiscal </w:t>
      </w:r>
      <w:r w:rsidRPr="00642CF7">
        <w:rPr>
          <w:spacing w:val="-1"/>
        </w:rPr>
        <w:t>year</w:t>
      </w:r>
      <w:r w:rsidRPr="00642CF7">
        <w:t xml:space="preserve"> </w:t>
      </w:r>
      <w:r w:rsidRPr="00642CF7">
        <w:rPr>
          <w:spacing w:val="-1"/>
        </w:rPr>
        <w:t>available</w:t>
      </w:r>
      <w:r w:rsidRPr="00642CF7">
        <w:rPr>
          <w:spacing w:val="-2"/>
        </w:rPr>
        <w:t xml:space="preserve"> </w:t>
      </w:r>
      <w:r w:rsidRPr="00642CF7">
        <w:t xml:space="preserve">for </w:t>
      </w:r>
      <w:r w:rsidRPr="00642CF7">
        <w:rPr>
          <w:spacing w:val="-1"/>
        </w:rPr>
        <w:t>review</w:t>
      </w:r>
      <w:r w:rsidRPr="00642CF7">
        <w:rPr>
          <w:spacing w:val="-3"/>
        </w:rPr>
        <w:t xml:space="preserve"> </w:t>
      </w:r>
      <w:r w:rsidRPr="00642CF7">
        <w:rPr>
          <w:spacing w:val="1"/>
        </w:rPr>
        <w:t>by</w:t>
      </w:r>
      <w:r w:rsidRPr="00642CF7">
        <w:rPr>
          <w:spacing w:val="-3"/>
        </w:rPr>
        <w:t xml:space="preserve"> </w:t>
      </w:r>
      <w:r w:rsidRPr="00642CF7">
        <w:t xml:space="preserve">USAID officials or </w:t>
      </w:r>
      <w:r w:rsidRPr="00642CF7">
        <w:rPr>
          <w:spacing w:val="-1"/>
        </w:rPr>
        <w:t>their</w:t>
      </w:r>
      <w:r w:rsidRPr="00642CF7">
        <w:rPr>
          <w:spacing w:val="50"/>
        </w:rPr>
        <w:t xml:space="preserve"> </w:t>
      </w:r>
      <w:r w:rsidRPr="00642CF7">
        <w:rPr>
          <w:spacing w:val="-1"/>
        </w:rPr>
        <w:t>designees</w:t>
      </w:r>
      <w:r w:rsidRPr="00642CF7">
        <w:rPr>
          <w:spacing w:val="-2"/>
        </w:rPr>
        <w:t xml:space="preserve"> </w:t>
      </w:r>
      <w:r w:rsidRPr="00642CF7">
        <w:rPr>
          <w:spacing w:val="-1"/>
        </w:rPr>
        <w:t>upon</w:t>
      </w:r>
      <w:r w:rsidRPr="00642CF7">
        <w:t xml:space="preserve"> </w:t>
      </w:r>
      <w:r w:rsidRPr="00642CF7">
        <w:rPr>
          <w:spacing w:val="-1"/>
        </w:rPr>
        <w:t>request.</w:t>
      </w:r>
    </w:p>
    <w:p w14:paraId="034BD087" w14:textId="77777777" w:rsidR="00275987" w:rsidRPr="00642CF7" w:rsidRDefault="00275987" w:rsidP="00275987">
      <w:pPr>
        <w:spacing w:before="1"/>
        <w:rPr>
          <w:rFonts w:eastAsia="Arial"/>
        </w:rPr>
      </w:pPr>
    </w:p>
    <w:p w14:paraId="0E8B7DD9" w14:textId="77777777" w:rsidR="00275987" w:rsidRPr="00642CF7" w:rsidRDefault="00275987" w:rsidP="00275987">
      <w:pPr>
        <w:pStyle w:val="BodyText"/>
        <w:widowControl w:val="0"/>
        <w:numPr>
          <w:ilvl w:val="1"/>
          <w:numId w:val="30"/>
        </w:numPr>
        <w:tabs>
          <w:tab w:val="left" w:pos="1541"/>
        </w:tabs>
        <w:overflowPunct/>
        <w:autoSpaceDE/>
        <w:autoSpaceDN/>
        <w:adjustRightInd/>
        <w:ind w:right="355"/>
        <w:textAlignment w:val="auto"/>
      </w:pPr>
      <w:r w:rsidRPr="00642CF7">
        <w:t>USAID retains</w:t>
      </w:r>
      <w:r w:rsidRPr="00642CF7">
        <w:rPr>
          <w:spacing w:val="-2"/>
        </w:rPr>
        <w:t xml:space="preserve"> </w:t>
      </w:r>
      <w:r w:rsidRPr="00642CF7">
        <w:rPr>
          <w:spacing w:val="-1"/>
        </w:rPr>
        <w:t>the</w:t>
      </w:r>
      <w:r w:rsidRPr="00642CF7">
        <w:t xml:space="preserve"> </w:t>
      </w:r>
      <w:r w:rsidRPr="00642CF7">
        <w:rPr>
          <w:spacing w:val="-1"/>
        </w:rPr>
        <w:t>right</w:t>
      </w:r>
      <w:r w:rsidRPr="00642CF7">
        <w:t xml:space="preserve"> to</w:t>
      </w:r>
      <w:r w:rsidRPr="00642CF7">
        <w:rPr>
          <w:spacing w:val="1"/>
        </w:rPr>
        <w:t xml:space="preserve"> </w:t>
      </w:r>
      <w:r w:rsidRPr="00642CF7">
        <w:rPr>
          <w:spacing w:val="-1"/>
        </w:rPr>
        <w:t>conduct</w:t>
      </w:r>
      <w:r w:rsidRPr="00642CF7">
        <w:t xml:space="preserve"> a</w:t>
      </w:r>
      <w:r w:rsidRPr="00642CF7">
        <w:rPr>
          <w:spacing w:val="-4"/>
        </w:rPr>
        <w:t xml:space="preserve"> </w:t>
      </w:r>
      <w:r w:rsidRPr="00642CF7">
        <w:t>financial</w:t>
      </w:r>
      <w:r w:rsidRPr="00642CF7">
        <w:rPr>
          <w:spacing w:val="-2"/>
        </w:rPr>
        <w:t xml:space="preserve"> </w:t>
      </w:r>
      <w:r w:rsidRPr="00642CF7">
        <w:rPr>
          <w:spacing w:val="-1"/>
        </w:rPr>
        <w:t>review,</w:t>
      </w:r>
      <w:r w:rsidRPr="00642CF7">
        <w:t xml:space="preserve"> </w:t>
      </w:r>
      <w:r w:rsidRPr="00642CF7">
        <w:rPr>
          <w:spacing w:val="-1"/>
        </w:rPr>
        <w:t>require</w:t>
      </w:r>
      <w:r w:rsidRPr="00642CF7">
        <w:t xml:space="preserve"> an </w:t>
      </w:r>
      <w:r w:rsidRPr="00642CF7">
        <w:rPr>
          <w:spacing w:val="-1"/>
        </w:rPr>
        <w:t>audit,</w:t>
      </w:r>
      <w:r w:rsidRPr="00642CF7">
        <w:t xml:space="preserve"> or</w:t>
      </w:r>
      <w:r w:rsidRPr="00642CF7">
        <w:rPr>
          <w:spacing w:val="43"/>
        </w:rPr>
        <w:t xml:space="preserve"> </w:t>
      </w:r>
      <w:r w:rsidRPr="00642CF7">
        <w:rPr>
          <w:spacing w:val="-1"/>
        </w:rPr>
        <w:t>otherwise</w:t>
      </w:r>
      <w:r w:rsidRPr="00642CF7">
        <w:t xml:space="preserve"> ensure</w:t>
      </w:r>
      <w:r w:rsidRPr="00642CF7">
        <w:rPr>
          <w:spacing w:val="-3"/>
        </w:rPr>
        <w:t xml:space="preserve"> </w:t>
      </w:r>
      <w:r w:rsidRPr="00642CF7">
        <w:rPr>
          <w:spacing w:val="-1"/>
        </w:rPr>
        <w:t>adequate accountability</w:t>
      </w:r>
      <w:r w:rsidRPr="00642CF7">
        <w:rPr>
          <w:spacing w:val="-3"/>
        </w:rPr>
        <w:t xml:space="preserve"> </w:t>
      </w:r>
      <w:r w:rsidRPr="00642CF7">
        <w:t xml:space="preserve">of </w:t>
      </w:r>
      <w:r w:rsidRPr="00642CF7">
        <w:rPr>
          <w:spacing w:val="-1"/>
        </w:rPr>
        <w:t>organizations</w:t>
      </w:r>
      <w:r w:rsidRPr="00642CF7">
        <w:t xml:space="preserve"> </w:t>
      </w:r>
      <w:r w:rsidRPr="00642CF7">
        <w:rPr>
          <w:spacing w:val="-1"/>
        </w:rPr>
        <w:t>expending</w:t>
      </w:r>
      <w:r w:rsidRPr="00642CF7">
        <w:rPr>
          <w:spacing w:val="65"/>
        </w:rPr>
        <w:t xml:space="preserve"> </w:t>
      </w:r>
      <w:r w:rsidRPr="00642CF7">
        <w:t>USAID</w:t>
      </w:r>
      <w:r w:rsidRPr="00642CF7">
        <w:rPr>
          <w:spacing w:val="-2"/>
        </w:rPr>
        <w:t xml:space="preserve"> </w:t>
      </w:r>
      <w:r w:rsidRPr="00642CF7">
        <w:t xml:space="preserve">funds, </w:t>
      </w:r>
      <w:r w:rsidRPr="00642CF7">
        <w:rPr>
          <w:spacing w:val="-1"/>
        </w:rPr>
        <w:t>regardless</w:t>
      </w:r>
      <w:r w:rsidRPr="00642CF7">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t>audit</w:t>
      </w:r>
      <w:r w:rsidRPr="00642CF7">
        <w:rPr>
          <w:spacing w:val="-3"/>
        </w:rPr>
        <w:t xml:space="preserve"> </w:t>
      </w:r>
      <w:r w:rsidRPr="00642CF7">
        <w:rPr>
          <w:spacing w:val="-1"/>
        </w:rPr>
        <w:t>requirement.</w:t>
      </w:r>
    </w:p>
    <w:p w14:paraId="1867A728" w14:textId="77777777" w:rsidR="00275987" w:rsidRPr="00642CF7" w:rsidRDefault="00275987" w:rsidP="00275987">
      <w:pPr>
        <w:rPr>
          <w:rFonts w:eastAsia="Arial"/>
        </w:rPr>
      </w:pPr>
    </w:p>
    <w:p w14:paraId="5B847249" w14:textId="77777777" w:rsidR="00275987" w:rsidRPr="00642CF7" w:rsidRDefault="00275987" w:rsidP="00275987">
      <w:pPr>
        <w:pStyle w:val="BodyText"/>
        <w:widowControl w:val="0"/>
        <w:numPr>
          <w:ilvl w:val="0"/>
          <w:numId w:val="30"/>
        </w:numPr>
        <w:tabs>
          <w:tab w:val="left" w:pos="821"/>
        </w:tabs>
        <w:overflowPunct/>
        <w:autoSpaceDE/>
        <w:autoSpaceDN/>
        <w:adjustRightInd/>
        <w:ind w:right="0"/>
        <w:textAlignment w:val="auto"/>
      </w:pPr>
      <w:r w:rsidRPr="00642CF7">
        <w:rPr>
          <w:spacing w:val="-1"/>
        </w:rPr>
        <w:t>Subawards</w:t>
      </w:r>
      <w:r w:rsidRPr="00642CF7">
        <w:t xml:space="preserve"> </w:t>
      </w:r>
      <w:r w:rsidRPr="00642CF7">
        <w:rPr>
          <w:spacing w:val="-1"/>
        </w:rPr>
        <w:t>and</w:t>
      </w:r>
      <w:r w:rsidRPr="00642CF7">
        <w:rPr>
          <w:spacing w:val="3"/>
        </w:rPr>
        <w:t xml:space="preserve"> </w:t>
      </w:r>
      <w:r w:rsidRPr="00642CF7">
        <w:rPr>
          <w:spacing w:val="-1"/>
        </w:rPr>
        <w:t>Contracts.</w:t>
      </w:r>
    </w:p>
    <w:p w14:paraId="032142AD" w14:textId="77777777" w:rsidR="00275987" w:rsidRPr="00642CF7" w:rsidRDefault="00275987" w:rsidP="00275987">
      <w:pPr>
        <w:rPr>
          <w:rFonts w:eastAsia="Arial"/>
        </w:rPr>
      </w:pPr>
    </w:p>
    <w:p w14:paraId="2E078665" w14:textId="77777777" w:rsidR="00275987" w:rsidRPr="00642CF7" w:rsidRDefault="00275987" w:rsidP="00275987">
      <w:pPr>
        <w:pStyle w:val="BodyText"/>
        <w:widowControl w:val="0"/>
        <w:numPr>
          <w:ilvl w:val="1"/>
          <w:numId w:val="30"/>
        </w:numPr>
        <w:tabs>
          <w:tab w:val="left" w:pos="1541"/>
        </w:tabs>
        <w:overflowPunct/>
        <w:autoSpaceDE/>
        <w:autoSpaceDN/>
        <w:adjustRightInd/>
        <w:ind w:right="126"/>
        <w:textAlignment w:val="auto"/>
      </w:pPr>
      <w:r w:rsidRPr="00642CF7">
        <w:t xml:space="preserve">If </w:t>
      </w:r>
      <w:r w:rsidRPr="00642CF7">
        <w:rPr>
          <w:spacing w:val="-1"/>
        </w:rPr>
        <w:t>the</w:t>
      </w:r>
      <w:r w:rsidRPr="00642CF7">
        <w:t xml:space="preserve"> </w:t>
      </w:r>
      <w:r w:rsidRPr="00642CF7">
        <w:rPr>
          <w:spacing w:val="-1"/>
        </w:rPr>
        <w:t>recipient</w:t>
      </w:r>
      <w:r w:rsidRPr="00642CF7">
        <w:t xml:space="preserve"> </w:t>
      </w:r>
      <w:r w:rsidRPr="00642CF7">
        <w:rPr>
          <w:spacing w:val="-1"/>
        </w:rPr>
        <w:t>provides</w:t>
      </w:r>
      <w:r w:rsidRPr="00642CF7">
        <w:t xml:space="preserve"> USAID </w:t>
      </w:r>
      <w:r w:rsidRPr="00642CF7">
        <w:rPr>
          <w:spacing w:val="-1"/>
        </w:rPr>
        <w:t>resources</w:t>
      </w:r>
      <w:r w:rsidRPr="00642CF7">
        <w:t xml:space="preserve"> to</w:t>
      </w:r>
      <w:r w:rsidRPr="00642CF7">
        <w:rPr>
          <w:spacing w:val="-3"/>
        </w:rPr>
        <w:t xml:space="preserve"> </w:t>
      </w:r>
      <w:r w:rsidRPr="00642CF7">
        <w:t>other</w:t>
      </w:r>
      <w:r w:rsidRPr="00642CF7">
        <w:rPr>
          <w:spacing w:val="-3"/>
        </w:rPr>
        <w:t xml:space="preserve"> </w:t>
      </w:r>
      <w:r w:rsidRPr="00642CF7">
        <w:rPr>
          <w:spacing w:val="-1"/>
        </w:rPr>
        <w:t>organizations</w:t>
      </w:r>
      <w:r w:rsidRPr="00642CF7">
        <w:t xml:space="preserve"> to</w:t>
      </w:r>
      <w:r w:rsidRPr="00642CF7">
        <w:rPr>
          <w:spacing w:val="-2"/>
        </w:rPr>
        <w:t xml:space="preserve"> </w:t>
      </w:r>
      <w:r w:rsidRPr="00642CF7">
        <w:rPr>
          <w:spacing w:val="-1"/>
        </w:rPr>
        <w:t>carry</w:t>
      </w:r>
      <w:r w:rsidRPr="00642CF7">
        <w:rPr>
          <w:spacing w:val="61"/>
        </w:rPr>
        <w:t xml:space="preserve"> </w:t>
      </w:r>
      <w:r w:rsidRPr="00642CF7">
        <w:t xml:space="preserve">out </w:t>
      </w:r>
      <w:r w:rsidRPr="00642CF7">
        <w:rPr>
          <w:spacing w:val="-1"/>
        </w:rPr>
        <w:t>the</w:t>
      </w:r>
      <w:r w:rsidRPr="00642CF7">
        <w:t xml:space="preserve"> </w:t>
      </w:r>
      <w:r w:rsidRPr="00642CF7">
        <w:rPr>
          <w:spacing w:val="-1"/>
        </w:rPr>
        <w:lastRenderedPageBreak/>
        <w:t>USAID-financed</w:t>
      </w:r>
      <w:r w:rsidRPr="00642CF7">
        <w:t xml:space="preserve"> </w:t>
      </w:r>
      <w:r w:rsidRPr="00642CF7">
        <w:rPr>
          <w:spacing w:val="-1"/>
        </w:rPr>
        <w:t>program and</w:t>
      </w:r>
      <w:r w:rsidRPr="00642CF7">
        <w:t xml:space="preserve"> </w:t>
      </w:r>
      <w:r w:rsidRPr="00642CF7">
        <w:rPr>
          <w:spacing w:val="-1"/>
        </w:rPr>
        <w:t>activities,</w:t>
      </w:r>
      <w:r w:rsidRPr="00642CF7">
        <w:t xml:space="preserve"> the</w:t>
      </w:r>
      <w:r w:rsidRPr="00642CF7">
        <w:rPr>
          <w:spacing w:val="-2"/>
        </w:rPr>
        <w:t xml:space="preserve"> </w:t>
      </w:r>
      <w:r w:rsidRPr="00642CF7">
        <w:rPr>
          <w:spacing w:val="-1"/>
        </w:rPr>
        <w:t>recipient</w:t>
      </w:r>
      <w:r w:rsidRPr="00642CF7">
        <w:t xml:space="preserve"> is </w:t>
      </w:r>
      <w:r w:rsidRPr="00642CF7">
        <w:rPr>
          <w:spacing w:val="-1"/>
        </w:rPr>
        <w:t>responsible</w:t>
      </w:r>
      <w:r w:rsidRPr="00642CF7">
        <w:rPr>
          <w:spacing w:val="87"/>
        </w:rPr>
        <w:t xml:space="preserve"> </w:t>
      </w:r>
      <w:r w:rsidRPr="00642CF7">
        <w:t xml:space="preserve">for </w:t>
      </w:r>
      <w:r w:rsidRPr="00642CF7">
        <w:rPr>
          <w:spacing w:val="-1"/>
        </w:rPr>
        <w:t>monitoring</w:t>
      </w:r>
      <w:r w:rsidRPr="00642CF7">
        <w:rPr>
          <w:spacing w:val="-2"/>
        </w:rPr>
        <w:t xml:space="preserve"> </w:t>
      </w:r>
      <w:r w:rsidRPr="00642CF7">
        <w:rPr>
          <w:spacing w:val="-1"/>
        </w:rPr>
        <w:t>such</w:t>
      </w:r>
      <w:r w:rsidRPr="00642CF7">
        <w:t xml:space="preserve"> subrecipients</w:t>
      </w:r>
      <w:r w:rsidRPr="00642CF7">
        <w:rPr>
          <w:spacing w:val="-2"/>
        </w:rPr>
        <w:t xml:space="preserve"> </w:t>
      </w:r>
      <w:r w:rsidRPr="00642CF7">
        <w:t xml:space="preserve">or </w:t>
      </w:r>
      <w:r w:rsidRPr="00642CF7">
        <w:rPr>
          <w:spacing w:val="-1"/>
        </w:rPr>
        <w:t>contractors.</w:t>
      </w:r>
      <w:r w:rsidRPr="00642CF7">
        <w:rPr>
          <w:spacing w:val="64"/>
        </w:rPr>
        <w:t xml:space="preserve"> </w:t>
      </w:r>
      <w:r w:rsidRPr="00642CF7">
        <w:t>The</w:t>
      </w:r>
      <w:r w:rsidRPr="00642CF7">
        <w:rPr>
          <w:spacing w:val="-2"/>
        </w:rPr>
        <w:t xml:space="preserve"> </w:t>
      </w:r>
      <w:r w:rsidRPr="00642CF7">
        <w:t>costs</w:t>
      </w:r>
      <w:r w:rsidRPr="00642CF7">
        <w:rPr>
          <w:spacing w:val="-2"/>
        </w:rPr>
        <w:t xml:space="preserve"> </w:t>
      </w:r>
      <w:r w:rsidRPr="00642CF7">
        <w:t>for</w:t>
      </w:r>
      <w:r w:rsidRPr="00642CF7">
        <w:rPr>
          <w:spacing w:val="45"/>
        </w:rPr>
        <w:t xml:space="preserve"> </w:t>
      </w:r>
      <w:r w:rsidRPr="00642CF7">
        <w:rPr>
          <w:spacing w:val="-1"/>
        </w:rPr>
        <w:t>subrecipient</w:t>
      </w:r>
      <w:r w:rsidRPr="00642CF7">
        <w:t xml:space="preserve"> </w:t>
      </w:r>
      <w:r w:rsidRPr="00642CF7">
        <w:rPr>
          <w:spacing w:val="-1"/>
        </w:rPr>
        <w:t>audits</w:t>
      </w:r>
      <w:r w:rsidRPr="00642CF7">
        <w:rPr>
          <w:spacing w:val="-2"/>
        </w:rPr>
        <w:t xml:space="preserve"> </w:t>
      </w:r>
      <w:r w:rsidRPr="00642CF7">
        <w:t>for</w:t>
      </w:r>
      <w:r w:rsidRPr="00642CF7">
        <w:rPr>
          <w:spacing w:val="-3"/>
        </w:rPr>
        <w:t xml:space="preserve"> </w:t>
      </w:r>
      <w:r w:rsidRPr="00642CF7">
        <w:rPr>
          <w:spacing w:val="-1"/>
        </w:rPr>
        <w:t>organizations</w:t>
      </w:r>
      <w:r w:rsidRPr="00642CF7">
        <w:t xml:space="preserve"> </w:t>
      </w:r>
      <w:r w:rsidRPr="00642CF7">
        <w:rPr>
          <w:spacing w:val="-1"/>
        </w:rPr>
        <w:t>that</w:t>
      </w:r>
      <w:r w:rsidRPr="00642CF7">
        <w:t xml:space="preserve"> </w:t>
      </w:r>
      <w:r w:rsidRPr="00642CF7">
        <w:rPr>
          <w:spacing w:val="-1"/>
        </w:rPr>
        <w:t>meet</w:t>
      </w:r>
      <w:r w:rsidRPr="00642CF7">
        <w:t xml:space="preserve"> the</w:t>
      </w:r>
      <w:r w:rsidRPr="00642CF7">
        <w:rPr>
          <w:spacing w:val="-2"/>
        </w:rPr>
        <w:t xml:space="preserve"> </w:t>
      </w:r>
      <w:r w:rsidRPr="00642CF7">
        <w:rPr>
          <w:spacing w:val="-1"/>
        </w:rPr>
        <w:t>threshold</w:t>
      </w:r>
      <w:r w:rsidRPr="00642CF7">
        <w:t xml:space="preserve"> </w:t>
      </w:r>
      <w:r w:rsidRPr="00642CF7">
        <w:rPr>
          <w:spacing w:val="-2"/>
        </w:rPr>
        <w:t>in</w:t>
      </w:r>
      <w:r w:rsidRPr="00642CF7">
        <w:t xml:space="preserve"> </w:t>
      </w:r>
      <w:r w:rsidRPr="00642CF7">
        <w:rPr>
          <w:spacing w:val="-1"/>
        </w:rPr>
        <w:t>paragraph</w:t>
      </w:r>
    </w:p>
    <w:p w14:paraId="71BB9639" w14:textId="77777777" w:rsidR="00275987" w:rsidRPr="00642CF7" w:rsidRDefault="00275987" w:rsidP="00275987">
      <w:pPr>
        <w:pStyle w:val="BodyText"/>
        <w:ind w:left="1540" w:right="211"/>
      </w:pPr>
      <w:r w:rsidRPr="00642CF7">
        <w:t>b. are</w:t>
      </w:r>
      <w:r w:rsidRPr="00642CF7">
        <w:rPr>
          <w:spacing w:val="-2"/>
        </w:rPr>
        <w:t xml:space="preserve"> </w:t>
      </w:r>
      <w:r w:rsidRPr="00642CF7">
        <w:rPr>
          <w:spacing w:val="-1"/>
        </w:rPr>
        <w:t>allowable.</w:t>
      </w:r>
      <w:r w:rsidRPr="00642CF7">
        <w:rPr>
          <w:spacing w:val="65"/>
        </w:rPr>
        <w:t xml:space="preserve"> </w:t>
      </w:r>
      <w:r w:rsidRPr="00642CF7">
        <w:rPr>
          <w:spacing w:val="-1"/>
        </w:rPr>
        <w:t>The</w:t>
      </w:r>
      <w:r w:rsidRPr="00642CF7">
        <w:rPr>
          <w:spacing w:val="-2"/>
        </w:rPr>
        <w:t xml:space="preserve"> </w:t>
      </w:r>
      <w:r w:rsidRPr="00642CF7">
        <w:t>costs</w:t>
      </w:r>
      <w:r w:rsidRPr="00642CF7">
        <w:rPr>
          <w:spacing w:val="-2"/>
        </w:rPr>
        <w:t xml:space="preserve"> </w:t>
      </w:r>
      <w:r w:rsidRPr="00642CF7">
        <w:t xml:space="preserve">for </w:t>
      </w:r>
      <w:r w:rsidRPr="00642CF7">
        <w:rPr>
          <w:spacing w:val="-1"/>
        </w:rPr>
        <w:t>subrecipient</w:t>
      </w:r>
      <w:r w:rsidRPr="00642CF7">
        <w:rPr>
          <w:spacing w:val="-2"/>
        </w:rPr>
        <w:t xml:space="preserve"> </w:t>
      </w:r>
      <w:r w:rsidRPr="00642CF7">
        <w:t>audits</w:t>
      </w:r>
      <w:r w:rsidRPr="00642CF7">
        <w:rPr>
          <w:spacing w:val="-2"/>
        </w:rPr>
        <w:t xml:space="preserve"> </w:t>
      </w:r>
      <w:r w:rsidRPr="00642CF7">
        <w:t xml:space="preserve">for </w:t>
      </w:r>
      <w:r w:rsidRPr="00642CF7">
        <w:rPr>
          <w:spacing w:val="-1"/>
        </w:rPr>
        <w:t>organizations</w:t>
      </w:r>
      <w:r w:rsidRPr="00642CF7">
        <w:t xml:space="preserve"> that</w:t>
      </w:r>
      <w:r w:rsidRPr="00642CF7">
        <w:rPr>
          <w:spacing w:val="49"/>
        </w:rPr>
        <w:t xml:space="preserve"> </w:t>
      </w:r>
      <w:r w:rsidRPr="00642CF7">
        <w:t xml:space="preserve">do </w:t>
      </w:r>
      <w:r w:rsidRPr="00642CF7">
        <w:rPr>
          <w:spacing w:val="-1"/>
        </w:rPr>
        <w:t>not</w:t>
      </w:r>
      <w:r w:rsidRPr="00642CF7">
        <w:rPr>
          <w:spacing w:val="-2"/>
        </w:rPr>
        <w:t xml:space="preserve"> </w:t>
      </w:r>
      <w:r w:rsidRPr="00642CF7">
        <w:rPr>
          <w:spacing w:val="-1"/>
        </w:rPr>
        <w:t>meet</w:t>
      </w:r>
      <w:r w:rsidRPr="00642CF7">
        <w:t xml:space="preserve"> </w:t>
      </w:r>
      <w:r w:rsidRPr="00642CF7">
        <w:rPr>
          <w:spacing w:val="-1"/>
        </w:rPr>
        <w:t>the</w:t>
      </w:r>
      <w:r w:rsidRPr="00642CF7">
        <w:t xml:space="preserve"> </w:t>
      </w:r>
      <w:r w:rsidRPr="00642CF7">
        <w:rPr>
          <w:spacing w:val="-1"/>
        </w:rPr>
        <w:t>threshold</w:t>
      </w:r>
      <w:r w:rsidRPr="00642CF7">
        <w:t xml:space="preserve"> in</w:t>
      </w:r>
      <w:r w:rsidRPr="00642CF7">
        <w:rPr>
          <w:spacing w:val="-2"/>
        </w:rPr>
        <w:t xml:space="preserve"> </w:t>
      </w:r>
      <w:r w:rsidRPr="00642CF7">
        <w:rPr>
          <w:spacing w:val="-1"/>
        </w:rPr>
        <w:t>paragraph</w:t>
      </w:r>
      <w:r w:rsidRPr="00642CF7">
        <w:rPr>
          <w:spacing w:val="-2"/>
        </w:rPr>
        <w:t xml:space="preserve"> </w:t>
      </w:r>
      <w:r w:rsidRPr="00642CF7">
        <w:t>b.</w:t>
      </w:r>
      <w:r w:rsidRPr="00642CF7">
        <w:rPr>
          <w:spacing w:val="-2"/>
        </w:rPr>
        <w:t xml:space="preserve"> </w:t>
      </w:r>
      <w:r w:rsidRPr="00642CF7">
        <w:t>are</w:t>
      </w:r>
      <w:r w:rsidRPr="00642CF7">
        <w:rPr>
          <w:spacing w:val="-3"/>
        </w:rPr>
        <w:t xml:space="preserve"> </w:t>
      </w:r>
      <w:r w:rsidRPr="00642CF7">
        <w:rPr>
          <w:spacing w:val="-1"/>
        </w:rPr>
        <w:t>allowable</w:t>
      </w:r>
      <w:r w:rsidRPr="00642CF7">
        <w:t xml:space="preserve"> only</w:t>
      </w:r>
      <w:r w:rsidRPr="00642CF7">
        <w:rPr>
          <w:spacing w:val="-3"/>
        </w:rPr>
        <w:t xml:space="preserve"> </w:t>
      </w:r>
      <w:r w:rsidRPr="00642CF7">
        <w:t xml:space="preserve">for </w:t>
      </w:r>
      <w:r w:rsidRPr="00642CF7">
        <w:rPr>
          <w:spacing w:val="-1"/>
        </w:rPr>
        <w:t>the</w:t>
      </w:r>
      <w:r w:rsidRPr="00642CF7">
        <w:rPr>
          <w:spacing w:val="51"/>
        </w:rPr>
        <w:t xml:space="preserve"> </w:t>
      </w:r>
      <w:r w:rsidRPr="00642CF7">
        <w:rPr>
          <w:spacing w:val="-1"/>
        </w:rPr>
        <w:t xml:space="preserve">following </w:t>
      </w:r>
      <w:r w:rsidRPr="00642CF7">
        <w:t xml:space="preserve">types </w:t>
      </w:r>
      <w:r w:rsidRPr="00642CF7">
        <w:rPr>
          <w:spacing w:val="-1"/>
        </w:rPr>
        <w:t>of</w:t>
      </w:r>
      <w:r w:rsidRPr="00642CF7">
        <w:rPr>
          <w:spacing w:val="2"/>
        </w:rPr>
        <w:t xml:space="preserve"> </w:t>
      </w:r>
      <w:r w:rsidRPr="00642CF7">
        <w:rPr>
          <w:spacing w:val="-1"/>
        </w:rPr>
        <w:t>compliance</w:t>
      </w:r>
      <w:r w:rsidRPr="00642CF7">
        <w:rPr>
          <w:spacing w:val="-2"/>
        </w:rPr>
        <w:t xml:space="preserve"> </w:t>
      </w:r>
      <w:r w:rsidRPr="00642CF7">
        <w:rPr>
          <w:spacing w:val="-1"/>
        </w:rPr>
        <w:t>audits:</w:t>
      </w:r>
      <w:r w:rsidRPr="00642CF7">
        <w:t xml:space="preserve">  </w:t>
      </w:r>
      <w:r w:rsidRPr="00642CF7">
        <w:rPr>
          <w:spacing w:val="-1"/>
        </w:rPr>
        <w:t>activities</w:t>
      </w:r>
      <w:r w:rsidRPr="00642CF7">
        <w:t xml:space="preserve"> </w:t>
      </w:r>
      <w:r w:rsidRPr="00642CF7">
        <w:rPr>
          <w:spacing w:val="-1"/>
        </w:rPr>
        <w:t>allowed</w:t>
      </w:r>
      <w:r w:rsidRPr="00642CF7">
        <w:t xml:space="preserve"> or unallowed;</w:t>
      </w:r>
      <w:r w:rsidRPr="00642CF7">
        <w:rPr>
          <w:spacing w:val="61"/>
        </w:rPr>
        <w:t xml:space="preserve"> </w:t>
      </w:r>
      <w:r w:rsidRPr="00642CF7">
        <w:rPr>
          <w:spacing w:val="-1"/>
        </w:rPr>
        <w:t>allowable</w:t>
      </w:r>
      <w:r w:rsidRPr="00642CF7">
        <w:t xml:space="preserve"> </w:t>
      </w:r>
      <w:r w:rsidRPr="00642CF7">
        <w:rPr>
          <w:spacing w:val="-1"/>
        </w:rPr>
        <w:t>costs/cost</w:t>
      </w:r>
      <w:r w:rsidRPr="00642CF7">
        <w:t xml:space="preserve"> </w:t>
      </w:r>
      <w:r w:rsidRPr="00642CF7">
        <w:rPr>
          <w:spacing w:val="-1"/>
        </w:rPr>
        <w:t>principles;</w:t>
      </w:r>
      <w:r w:rsidRPr="00642CF7">
        <w:t xml:space="preserve"> </w:t>
      </w:r>
      <w:r w:rsidRPr="00642CF7">
        <w:rPr>
          <w:spacing w:val="-1"/>
        </w:rPr>
        <w:t>eligibility;</w:t>
      </w:r>
      <w:r w:rsidRPr="00642CF7">
        <w:t xml:space="preserve"> cost share; </w:t>
      </w:r>
      <w:r w:rsidRPr="00642CF7">
        <w:rPr>
          <w:spacing w:val="-2"/>
        </w:rPr>
        <w:t>level</w:t>
      </w:r>
      <w:r w:rsidRPr="00642CF7">
        <w:t xml:space="preserve"> </w:t>
      </w:r>
      <w:r w:rsidRPr="00642CF7">
        <w:rPr>
          <w:spacing w:val="-1"/>
        </w:rPr>
        <w:t>of</w:t>
      </w:r>
      <w:r w:rsidRPr="00642CF7">
        <w:rPr>
          <w:spacing w:val="2"/>
        </w:rPr>
        <w:t xml:space="preserve"> </w:t>
      </w:r>
      <w:r w:rsidRPr="00642CF7">
        <w:rPr>
          <w:spacing w:val="-1"/>
        </w:rPr>
        <w:t>effort;</w:t>
      </w:r>
      <w:r w:rsidRPr="00642CF7">
        <w:rPr>
          <w:spacing w:val="73"/>
        </w:rPr>
        <w:t xml:space="preserve"> </w:t>
      </w:r>
      <w:r w:rsidRPr="00642CF7">
        <w:rPr>
          <w:spacing w:val="-1"/>
        </w:rPr>
        <w:t>earmarking;</w:t>
      </w:r>
      <w:r w:rsidRPr="00642CF7">
        <w:t xml:space="preserve"> and</w:t>
      </w:r>
      <w:r w:rsidRPr="00642CF7">
        <w:rPr>
          <w:spacing w:val="-2"/>
        </w:rPr>
        <w:t xml:space="preserve"> </w:t>
      </w:r>
      <w:r w:rsidRPr="00642CF7">
        <w:rPr>
          <w:spacing w:val="-1"/>
        </w:rPr>
        <w:t>reporting.</w:t>
      </w:r>
    </w:p>
    <w:p w14:paraId="447F0F21" w14:textId="77777777" w:rsidR="00275987" w:rsidRPr="00642CF7" w:rsidRDefault="00275987" w:rsidP="00275987">
      <w:pPr>
        <w:rPr>
          <w:rFonts w:eastAsia="Arial"/>
        </w:rPr>
      </w:pPr>
    </w:p>
    <w:p w14:paraId="597439BB" w14:textId="7E41FCFA" w:rsidR="00275987" w:rsidRPr="00642CF7" w:rsidRDefault="00275987" w:rsidP="00275987">
      <w:pPr>
        <w:pStyle w:val="BodyText"/>
        <w:widowControl w:val="0"/>
        <w:numPr>
          <w:ilvl w:val="1"/>
          <w:numId w:val="30"/>
        </w:numPr>
        <w:tabs>
          <w:tab w:val="left" w:pos="1541"/>
        </w:tabs>
        <w:overflowPunct/>
        <w:autoSpaceDE/>
        <w:autoSpaceDN/>
        <w:adjustRightInd/>
        <w:ind w:right="355"/>
        <w:textAlignment w:val="auto"/>
      </w:pPr>
      <w:r w:rsidRPr="00642CF7">
        <w:t>This</w:t>
      </w:r>
      <w:r w:rsidRPr="00642CF7">
        <w:rPr>
          <w:spacing w:val="-3"/>
        </w:rPr>
        <w:t xml:space="preserve"> </w:t>
      </w:r>
      <w:r w:rsidRPr="00642CF7">
        <w:rPr>
          <w:spacing w:val="-1"/>
        </w:rPr>
        <w:t>provision</w:t>
      </w:r>
      <w:r w:rsidRPr="00642CF7">
        <w:t xml:space="preserve"> </w:t>
      </w:r>
      <w:r w:rsidRPr="00642CF7">
        <w:rPr>
          <w:spacing w:val="-1"/>
        </w:rPr>
        <w:t>must</w:t>
      </w:r>
      <w:r w:rsidRPr="00642CF7">
        <w:t xml:space="preserve"> </w:t>
      </w:r>
      <w:r w:rsidRPr="00642CF7">
        <w:rPr>
          <w:spacing w:val="-1"/>
        </w:rPr>
        <w:t>be</w:t>
      </w:r>
      <w:r w:rsidRPr="00642CF7">
        <w:rPr>
          <w:spacing w:val="-2"/>
        </w:rPr>
        <w:t xml:space="preserve"> </w:t>
      </w:r>
      <w:r w:rsidRPr="00642CF7">
        <w:rPr>
          <w:spacing w:val="-1"/>
        </w:rPr>
        <w:t>incorporated</w:t>
      </w:r>
      <w:r w:rsidRPr="00642CF7">
        <w:t xml:space="preserve"> </w:t>
      </w:r>
      <w:r w:rsidRPr="00642CF7">
        <w:rPr>
          <w:spacing w:val="-2"/>
        </w:rPr>
        <w:t>in</w:t>
      </w:r>
      <w:r w:rsidRPr="00642CF7">
        <w:t xml:space="preserve"> its </w:t>
      </w:r>
      <w:r w:rsidRPr="00642CF7">
        <w:rPr>
          <w:spacing w:val="-1"/>
        </w:rPr>
        <w:t>entirety</w:t>
      </w:r>
      <w:r w:rsidRPr="00642CF7">
        <w:rPr>
          <w:spacing w:val="-2"/>
        </w:rPr>
        <w:t xml:space="preserve"> </w:t>
      </w:r>
      <w:r w:rsidRPr="00642CF7">
        <w:t>into</w:t>
      </w:r>
      <w:r w:rsidRPr="00642CF7">
        <w:rPr>
          <w:spacing w:val="1"/>
        </w:rPr>
        <w:t xml:space="preserve"> </w:t>
      </w:r>
      <w:r w:rsidRPr="00642CF7">
        <w:t>all</w:t>
      </w:r>
      <w:r w:rsidRPr="00642CF7">
        <w:rPr>
          <w:spacing w:val="-1"/>
        </w:rPr>
        <w:t xml:space="preserve"> subawards</w:t>
      </w:r>
      <w:r w:rsidRPr="00642CF7">
        <w:t xml:space="preserve"> and</w:t>
      </w:r>
      <w:r w:rsidRPr="00642CF7">
        <w:rPr>
          <w:spacing w:val="57"/>
        </w:rPr>
        <w:t xml:space="preserve"> </w:t>
      </w:r>
      <w:r w:rsidRPr="00642CF7">
        <w:t xml:space="preserve">contracts </w:t>
      </w:r>
      <w:r w:rsidRPr="00642CF7">
        <w:rPr>
          <w:spacing w:val="-1"/>
        </w:rPr>
        <w:t>with</w:t>
      </w:r>
      <w:r w:rsidRPr="00642CF7">
        <w:t xml:space="preserve"> </w:t>
      </w:r>
      <w:r w:rsidRPr="00642CF7">
        <w:rPr>
          <w:spacing w:val="-1"/>
        </w:rPr>
        <w:t>non-U.S.</w:t>
      </w:r>
      <w:r w:rsidRPr="00642CF7">
        <w:t xml:space="preserve"> </w:t>
      </w:r>
      <w:r w:rsidRPr="00642CF7">
        <w:rPr>
          <w:spacing w:val="-1"/>
        </w:rPr>
        <w:t>organizations</w:t>
      </w:r>
      <w:r w:rsidRPr="00642CF7">
        <w:t xml:space="preserve"> </w:t>
      </w:r>
      <w:r w:rsidRPr="00642CF7">
        <w:rPr>
          <w:spacing w:val="-1"/>
        </w:rPr>
        <w:t>that</w:t>
      </w:r>
      <w:r w:rsidRPr="00642CF7">
        <w:rPr>
          <w:spacing w:val="-2"/>
        </w:rPr>
        <w:t xml:space="preserve"> </w:t>
      </w:r>
      <w:r w:rsidRPr="00642CF7">
        <w:t>are</w:t>
      </w:r>
      <w:r w:rsidRPr="00642CF7">
        <w:rPr>
          <w:spacing w:val="-3"/>
        </w:rPr>
        <w:t xml:space="preserve"> </w:t>
      </w:r>
      <w:r w:rsidRPr="00642CF7">
        <w:t xml:space="preserve">for </w:t>
      </w:r>
      <w:r w:rsidRPr="00642CF7">
        <w:rPr>
          <w:spacing w:val="-1"/>
        </w:rPr>
        <w:t>more</w:t>
      </w:r>
      <w:r w:rsidRPr="00642CF7">
        <w:t xml:space="preserve"> </w:t>
      </w:r>
      <w:r w:rsidRPr="00642CF7">
        <w:rPr>
          <w:spacing w:val="-1"/>
        </w:rPr>
        <w:t>than</w:t>
      </w:r>
      <w:r w:rsidRPr="00642CF7">
        <w:rPr>
          <w:spacing w:val="-2"/>
        </w:rPr>
        <w:t xml:space="preserve"> </w:t>
      </w:r>
      <w:r w:rsidRPr="00642CF7">
        <w:rPr>
          <w:spacing w:val="-1"/>
        </w:rPr>
        <w:t>$10,000.</w:t>
      </w:r>
      <w:r w:rsidRPr="00642CF7">
        <w:rPr>
          <w:spacing w:val="51"/>
        </w:rPr>
        <w:t xml:space="preserve"> </w:t>
      </w:r>
    </w:p>
    <w:p w14:paraId="5AD7A57B" w14:textId="77777777" w:rsidR="00275987" w:rsidRPr="00642CF7" w:rsidRDefault="00275987" w:rsidP="00275987">
      <w:pPr>
        <w:rPr>
          <w:rFonts w:eastAsia="Arial"/>
        </w:rPr>
      </w:pPr>
    </w:p>
    <w:p w14:paraId="1DF444C4" w14:textId="77777777" w:rsidR="00275987" w:rsidRPr="00642CF7" w:rsidRDefault="00275987" w:rsidP="00275987">
      <w:pPr>
        <w:pStyle w:val="BodyText"/>
        <w:ind w:left="3545" w:right="3562"/>
        <w:jc w:val="center"/>
      </w:pPr>
      <w:r w:rsidRPr="00642CF7">
        <w:t>[END</w:t>
      </w:r>
      <w:r w:rsidRPr="00642CF7">
        <w:rPr>
          <w:spacing w:val="-1"/>
        </w:rPr>
        <w:t xml:space="preserve"> </w:t>
      </w:r>
      <w:r w:rsidRPr="00642CF7">
        <w:t xml:space="preserve">OF </w:t>
      </w:r>
      <w:r w:rsidRPr="00642CF7">
        <w:rPr>
          <w:spacing w:val="-1"/>
        </w:rPr>
        <w:t>PROVISION]</w:t>
      </w:r>
    </w:p>
    <w:p w14:paraId="3EFEC7F4" w14:textId="77777777" w:rsidR="00275987" w:rsidRPr="00642CF7" w:rsidRDefault="00275987" w:rsidP="00275987">
      <w:pPr>
        <w:rPr>
          <w:rFonts w:eastAsia="Arial"/>
        </w:rPr>
      </w:pPr>
    </w:p>
    <w:p w14:paraId="4F49B0AF" w14:textId="77777777" w:rsidR="00275987" w:rsidRPr="00642CF7" w:rsidRDefault="00275987" w:rsidP="00275987">
      <w:pPr>
        <w:pStyle w:val="Heading1"/>
        <w:tabs>
          <w:tab w:val="left" w:pos="820"/>
        </w:tabs>
        <w:spacing w:before="195"/>
        <w:ind w:left="820" w:right="1491"/>
        <w:rPr>
          <w:rFonts w:cs="Times New Roman"/>
          <w:b w:val="0"/>
          <w:bCs w:val="0"/>
        </w:rPr>
      </w:pPr>
      <w:r w:rsidRPr="00642CF7">
        <w:rPr>
          <w:rFonts w:cs="Times New Roman"/>
          <w:spacing w:val="-1"/>
        </w:rPr>
        <w:t>M3.</w:t>
      </w:r>
      <w:r w:rsidRPr="00642CF7">
        <w:rPr>
          <w:rFonts w:cs="Times New Roman"/>
          <w:spacing w:val="-1"/>
        </w:rPr>
        <w:tab/>
        <w:t xml:space="preserve">AMENDMENT </w:t>
      </w:r>
      <w:r w:rsidRPr="00642CF7">
        <w:rPr>
          <w:rFonts w:cs="Times New Roman"/>
        </w:rPr>
        <w:t>OF</w:t>
      </w:r>
      <w:r w:rsidRPr="00642CF7">
        <w:rPr>
          <w:rFonts w:cs="Times New Roman"/>
          <w:spacing w:val="-5"/>
        </w:rPr>
        <w:t xml:space="preserve"> </w:t>
      </w:r>
      <w:r w:rsidRPr="00642CF7">
        <w:rPr>
          <w:rFonts w:cs="Times New Roman"/>
          <w:spacing w:val="-2"/>
        </w:rPr>
        <w:t>AWARD</w:t>
      </w:r>
      <w:r w:rsidRPr="00642CF7">
        <w:rPr>
          <w:rFonts w:cs="Times New Roman"/>
          <w:spacing w:val="4"/>
        </w:rPr>
        <w:t xml:space="preserve"> </w:t>
      </w:r>
      <w:r w:rsidRPr="00642CF7">
        <w:rPr>
          <w:rFonts w:cs="Times New Roman"/>
          <w:spacing w:val="-3"/>
        </w:rPr>
        <w:t>AND</w:t>
      </w:r>
      <w:r w:rsidRPr="00642CF7">
        <w:rPr>
          <w:rFonts w:cs="Times New Roman"/>
          <w:spacing w:val="2"/>
        </w:rPr>
        <w:t xml:space="preserve"> </w:t>
      </w:r>
      <w:r w:rsidRPr="00642CF7">
        <w:rPr>
          <w:rFonts w:cs="Times New Roman"/>
          <w:spacing w:val="-1"/>
        </w:rPr>
        <w:t xml:space="preserve">REVISION </w:t>
      </w:r>
      <w:r w:rsidRPr="00642CF7">
        <w:rPr>
          <w:rFonts w:cs="Times New Roman"/>
        </w:rPr>
        <w:t>OF</w:t>
      </w:r>
      <w:r w:rsidRPr="00642CF7">
        <w:rPr>
          <w:rFonts w:cs="Times New Roman"/>
          <w:spacing w:val="-1"/>
        </w:rPr>
        <w:t xml:space="preserve"> </w:t>
      </w:r>
      <w:r w:rsidRPr="00642CF7">
        <w:rPr>
          <w:rFonts w:cs="Times New Roman"/>
          <w:spacing w:val="-2"/>
        </w:rPr>
        <w:t>BUDGET</w:t>
      </w:r>
      <w:r w:rsidRPr="00642CF7">
        <w:rPr>
          <w:rFonts w:cs="Times New Roman"/>
          <w:spacing w:val="29"/>
        </w:rPr>
        <w:t xml:space="preserve"> </w:t>
      </w:r>
      <w:r w:rsidRPr="00642CF7">
        <w:rPr>
          <w:rFonts w:cs="Times New Roman"/>
          <w:spacing w:val="-2"/>
        </w:rPr>
        <w:t>(AUGUST</w:t>
      </w:r>
      <w:r w:rsidRPr="00642CF7">
        <w:rPr>
          <w:rFonts w:cs="Times New Roman"/>
          <w:spacing w:val="-1"/>
        </w:rPr>
        <w:t xml:space="preserve"> </w:t>
      </w:r>
      <w:r w:rsidRPr="00642CF7">
        <w:rPr>
          <w:rFonts w:cs="Times New Roman"/>
        </w:rPr>
        <w:t>2013)</w:t>
      </w:r>
    </w:p>
    <w:p w14:paraId="590C09A2" w14:textId="77777777" w:rsidR="00275987" w:rsidRPr="00642CF7" w:rsidRDefault="00275987" w:rsidP="00275987">
      <w:pPr>
        <w:spacing w:before="1"/>
        <w:rPr>
          <w:rFonts w:eastAsia="Arial"/>
          <w:b/>
          <w:bCs/>
        </w:rPr>
      </w:pPr>
    </w:p>
    <w:p w14:paraId="3DDA6072" w14:textId="77777777" w:rsidR="00275987" w:rsidRPr="00642CF7" w:rsidRDefault="00275987" w:rsidP="00275987">
      <w:pPr>
        <w:pStyle w:val="BodyText"/>
        <w:widowControl w:val="0"/>
        <w:numPr>
          <w:ilvl w:val="0"/>
          <w:numId w:val="29"/>
        </w:numPr>
        <w:tabs>
          <w:tab w:val="left" w:pos="821"/>
        </w:tabs>
        <w:overflowPunct/>
        <w:autoSpaceDE/>
        <w:autoSpaceDN/>
        <w:adjustRightInd/>
        <w:ind w:right="229"/>
        <w:textAlignment w:val="auto"/>
      </w:pPr>
      <w:r w:rsidRPr="00642CF7">
        <w:t>This</w:t>
      </w:r>
      <w:r w:rsidRPr="00642CF7">
        <w:rPr>
          <w:spacing w:val="-3"/>
        </w:rPr>
        <w:t xml:space="preserve"> </w:t>
      </w:r>
      <w:r w:rsidRPr="00642CF7">
        <w:rPr>
          <w:spacing w:val="-1"/>
        </w:rPr>
        <w:t>award</w:t>
      </w:r>
      <w:r w:rsidRPr="00642CF7">
        <w:t xml:space="preserve"> may</w:t>
      </w:r>
      <w:r w:rsidRPr="00642CF7">
        <w:rPr>
          <w:spacing w:val="-3"/>
        </w:rPr>
        <w:t xml:space="preserve"> </w:t>
      </w:r>
      <w:r w:rsidRPr="00642CF7">
        <w:t>only</w:t>
      </w:r>
      <w:r w:rsidRPr="00642CF7">
        <w:rPr>
          <w:spacing w:val="-3"/>
        </w:rPr>
        <w:t xml:space="preserve"> </w:t>
      </w:r>
      <w:r w:rsidRPr="00642CF7">
        <w:rPr>
          <w:spacing w:val="-1"/>
        </w:rPr>
        <w:t>be</w:t>
      </w:r>
      <w:r w:rsidRPr="00642CF7">
        <w:t xml:space="preserve"> </w:t>
      </w:r>
      <w:r w:rsidRPr="00642CF7">
        <w:rPr>
          <w:spacing w:val="-1"/>
        </w:rPr>
        <w:t>amended</w:t>
      </w:r>
      <w:r w:rsidRPr="00642CF7">
        <w:t xml:space="preserve"> in </w:t>
      </w:r>
      <w:r w:rsidRPr="00642CF7">
        <w:rPr>
          <w:spacing w:val="-1"/>
        </w:rPr>
        <w:t>writing,</w:t>
      </w:r>
      <w:r w:rsidRPr="00642CF7">
        <w:t xml:space="preserve"> by</w:t>
      </w:r>
      <w:r w:rsidRPr="00642CF7">
        <w:rPr>
          <w:spacing w:val="-3"/>
        </w:rPr>
        <w:t xml:space="preserve"> </w:t>
      </w:r>
      <w:r w:rsidRPr="00642CF7">
        <w:t xml:space="preserve">formal </w:t>
      </w:r>
      <w:r w:rsidRPr="00642CF7">
        <w:rPr>
          <w:spacing w:val="-1"/>
        </w:rPr>
        <w:t>amendment</w:t>
      </w:r>
      <w:r w:rsidRPr="00642CF7">
        <w:rPr>
          <w:spacing w:val="-2"/>
        </w:rPr>
        <w:t xml:space="preserve"> </w:t>
      </w:r>
      <w:r w:rsidRPr="00642CF7">
        <w:t>or letter,</w:t>
      </w:r>
      <w:r w:rsidRPr="00642CF7">
        <w:rPr>
          <w:spacing w:val="31"/>
        </w:rPr>
        <w:t xml:space="preserve"> </w:t>
      </w:r>
      <w:r w:rsidRPr="00642CF7">
        <w:rPr>
          <w:spacing w:val="-1"/>
        </w:rPr>
        <w:t>signed</w:t>
      </w:r>
      <w:r w:rsidRPr="00642CF7">
        <w:t xml:space="preserve"> by</w:t>
      </w:r>
      <w:r w:rsidRPr="00642CF7">
        <w:rPr>
          <w:spacing w:val="-3"/>
        </w:rPr>
        <w:t xml:space="preserve"> </w:t>
      </w:r>
      <w:r w:rsidRPr="00642CF7">
        <w:t>the</w:t>
      </w:r>
      <w:r w:rsidRPr="00642CF7">
        <w:rPr>
          <w:spacing w:val="-2"/>
        </w:rPr>
        <w:t xml:space="preserve"> </w:t>
      </w:r>
      <w:r w:rsidRPr="00642CF7">
        <w:rPr>
          <w:spacing w:val="-1"/>
        </w:rPr>
        <w:t>Agreement</w:t>
      </w:r>
      <w:r w:rsidRPr="00642CF7">
        <w:t xml:space="preserve"> </w:t>
      </w:r>
      <w:r w:rsidRPr="00642CF7">
        <w:rPr>
          <w:spacing w:val="-1"/>
        </w:rPr>
        <w:t>Officer</w:t>
      </w:r>
      <w:r w:rsidRPr="00642CF7">
        <w:t xml:space="preserve"> (AO),</w:t>
      </w:r>
      <w:r w:rsidRPr="00642CF7">
        <w:rPr>
          <w:spacing w:val="-2"/>
        </w:rPr>
        <w:t xml:space="preserve"> </w:t>
      </w:r>
      <w:r w:rsidRPr="00642CF7">
        <w:t>and</w:t>
      </w:r>
      <w:r w:rsidRPr="00642CF7">
        <w:rPr>
          <w:spacing w:val="-2"/>
        </w:rPr>
        <w:t xml:space="preserve"> </w:t>
      </w:r>
      <w:r w:rsidRPr="00642CF7">
        <w:t xml:space="preserve">in </w:t>
      </w:r>
      <w:r w:rsidRPr="00642CF7">
        <w:rPr>
          <w:spacing w:val="-1"/>
        </w:rPr>
        <w:t>the</w:t>
      </w:r>
      <w:r w:rsidRPr="00642CF7">
        <w:t xml:space="preserve"> </w:t>
      </w:r>
      <w:r w:rsidRPr="00642CF7">
        <w:rPr>
          <w:spacing w:val="-1"/>
        </w:rPr>
        <w:t>case</w:t>
      </w:r>
      <w:r w:rsidRPr="00642CF7">
        <w:t xml:space="preserve"> </w:t>
      </w:r>
      <w:r w:rsidRPr="00642CF7">
        <w:rPr>
          <w:spacing w:val="-1"/>
        </w:rPr>
        <w:t>of</w:t>
      </w:r>
      <w:r w:rsidRPr="00642CF7">
        <w:t xml:space="preserve"> a</w:t>
      </w:r>
      <w:r w:rsidRPr="00642CF7">
        <w:rPr>
          <w:spacing w:val="-2"/>
        </w:rPr>
        <w:t xml:space="preserve"> </w:t>
      </w:r>
      <w:r w:rsidRPr="00642CF7">
        <w:rPr>
          <w:spacing w:val="-1"/>
        </w:rPr>
        <w:t>bilateral</w:t>
      </w:r>
      <w:r w:rsidRPr="00642CF7">
        <w:t xml:space="preserve"> </w:t>
      </w:r>
      <w:r w:rsidRPr="00642CF7">
        <w:rPr>
          <w:spacing w:val="-1"/>
        </w:rPr>
        <w:t>amendment,</w:t>
      </w:r>
      <w:r w:rsidRPr="00642CF7">
        <w:rPr>
          <w:spacing w:val="65"/>
        </w:rPr>
        <w:t xml:space="preserve"> </w:t>
      </w:r>
      <w:r w:rsidRPr="00642CF7">
        <w:t>by</w:t>
      </w:r>
      <w:r w:rsidRPr="00642CF7">
        <w:rPr>
          <w:spacing w:val="-3"/>
        </w:rPr>
        <w:t xml:space="preserve"> </w:t>
      </w:r>
      <w:r w:rsidRPr="00642CF7">
        <w:t>the AO</w:t>
      </w:r>
      <w:r w:rsidRPr="00642CF7">
        <w:rPr>
          <w:spacing w:val="-2"/>
        </w:rPr>
        <w:t xml:space="preserve"> </w:t>
      </w:r>
      <w:r w:rsidRPr="00642CF7">
        <w:rPr>
          <w:spacing w:val="-1"/>
        </w:rPr>
        <w:t>and</w:t>
      </w:r>
      <w:r w:rsidRPr="00642CF7">
        <w:t xml:space="preserve"> </w:t>
      </w:r>
      <w:r w:rsidRPr="00642CF7">
        <w:rPr>
          <w:spacing w:val="-1"/>
        </w:rPr>
        <w:t>an</w:t>
      </w:r>
      <w:r w:rsidRPr="00642CF7">
        <w:t xml:space="preserve"> </w:t>
      </w:r>
      <w:r w:rsidRPr="00642CF7">
        <w:rPr>
          <w:spacing w:val="-1"/>
        </w:rPr>
        <w:t>authorized</w:t>
      </w:r>
      <w:r w:rsidRPr="00642CF7">
        <w:t xml:space="preserve"> official </w:t>
      </w:r>
      <w:r w:rsidRPr="00642CF7">
        <w:rPr>
          <w:spacing w:val="-1"/>
        </w:rPr>
        <w:t>of</w:t>
      </w:r>
      <w:r w:rsidRPr="00642CF7">
        <w:t xml:space="preserve"> the</w:t>
      </w:r>
      <w:r w:rsidRPr="00642CF7">
        <w:rPr>
          <w:spacing w:val="-2"/>
        </w:rPr>
        <w:t xml:space="preserve"> </w:t>
      </w:r>
      <w:r w:rsidRPr="00642CF7">
        <w:rPr>
          <w:spacing w:val="-1"/>
        </w:rPr>
        <w:t>recipient.</w:t>
      </w:r>
    </w:p>
    <w:p w14:paraId="7DB2D206" w14:textId="77777777" w:rsidR="00275987" w:rsidRPr="00642CF7" w:rsidRDefault="00275987" w:rsidP="00275987">
      <w:pPr>
        <w:rPr>
          <w:rFonts w:eastAsia="Arial"/>
        </w:rPr>
      </w:pPr>
    </w:p>
    <w:p w14:paraId="50301D80" w14:textId="77777777" w:rsidR="00275987" w:rsidRPr="00642CF7" w:rsidRDefault="00275987" w:rsidP="00275987">
      <w:pPr>
        <w:pStyle w:val="BodyText"/>
        <w:widowControl w:val="0"/>
        <w:numPr>
          <w:ilvl w:val="0"/>
          <w:numId w:val="29"/>
        </w:numPr>
        <w:tabs>
          <w:tab w:val="left" w:pos="821"/>
        </w:tabs>
        <w:overflowPunct/>
        <w:autoSpaceDE/>
        <w:autoSpaceDN/>
        <w:adjustRightInd/>
        <w:ind w:right="438"/>
        <w:textAlignment w:val="auto"/>
      </w:pPr>
      <w:r w:rsidRPr="00642CF7">
        <w:t>In</w:t>
      </w:r>
      <w:r w:rsidRPr="00642CF7">
        <w:rPr>
          <w:spacing w:val="1"/>
        </w:rPr>
        <w:t xml:space="preserve"> </w:t>
      </w:r>
      <w:r w:rsidRPr="00642CF7">
        <w:rPr>
          <w:spacing w:val="-1"/>
        </w:rPr>
        <w:t xml:space="preserve">addition </w:t>
      </w:r>
      <w:r w:rsidRPr="00642CF7">
        <w:t>to</w:t>
      </w:r>
      <w:r w:rsidRPr="00642CF7">
        <w:rPr>
          <w:spacing w:val="-2"/>
        </w:rPr>
        <w:t xml:space="preserve"> </w:t>
      </w:r>
      <w:r w:rsidRPr="00642CF7">
        <w:t xml:space="preserve">other </w:t>
      </w:r>
      <w:r w:rsidRPr="00642CF7">
        <w:rPr>
          <w:spacing w:val="-1"/>
        </w:rPr>
        <w:t>approvals</w:t>
      </w:r>
      <w:r w:rsidRPr="00642CF7">
        <w:t xml:space="preserve"> </w:t>
      </w:r>
      <w:r w:rsidRPr="00642CF7">
        <w:rPr>
          <w:spacing w:val="-1"/>
        </w:rPr>
        <w:t>required</w:t>
      </w:r>
      <w:r w:rsidRPr="00642CF7">
        <w:t xml:space="preserve"> in this</w:t>
      </w:r>
      <w:r w:rsidRPr="00642CF7">
        <w:rPr>
          <w:spacing w:val="-3"/>
        </w:rPr>
        <w:t xml:space="preserve"> </w:t>
      </w:r>
      <w:r w:rsidRPr="00642CF7">
        <w:rPr>
          <w:spacing w:val="-1"/>
        </w:rPr>
        <w:t>award,</w:t>
      </w:r>
      <w:r w:rsidRPr="00642CF7">
        <w:t xml:space="preserve"> the </w:t>
      </w:r>
      <w:r w:rsidRPr="00642CF7">
        <w:rPr>
          <w:spacing w:val="-1"/>
        </w:rPr>
        <w:t>recipient</w:t>
      </w:r>
      <w:r w:rsidRPr="00642CF7">
        <w:rPr>
          <w:spacing w:val="-2"/>
        </w:rPr>
        <w:t xml:space="preserve"> </w:t>
      </w:r>
      <w:r w:rsidRPr="00642CF7">
        <w:rPr>
          <w:spacing w:val="-1"/>
        </w:rPr>
        <w:t>must</w:t>
      </w:r>
      <w:r w:rsidRPr="00642CF7">
        <w:t xml:space="preserve"> </w:t>
      </w:r>
      <w:r w:rsidRPr="00642CF7">
        <w:rPr>
          <w:spacing w:val="-1"/>
        </w:rPr>
        <w:t>receive</w:t>
      </w:r>
      <w:r w:rsidRPr="00642CF7">
        <w:rPr>
          <w:spacing w:val="61"/>
        </w:rPr>
        <w:t xml:space="preserve"> </w:t>
      </w:r>
      <w:r w:rsidRPr="00642CF7">
        <w:rPr>
          <w:spacing w:val="-1"/>
        </w:rPr>
        <w:t>prior</w:t>
      </w:r>
      <w:r w:rsidRPr="00642CF7">
        <w:t xml:space="preserve"> </w:t>
      </w:r>
      <w:r w:rsidRPr="00642CF7">
        <w:rPr>
          <w:spacing w:val="-1"/>
        </w:rPr>
        <w:t>written</w:t>
      </w:r>
      <w:r w:rsidRPr="00642CF7">
        <w:t xml:space="preserve"> </w:t>
      </w:r>
      <w:r w:rsidRPr="00642CF7">
        <w:rPr>
          <w:spacing w:val="-1"/>
        </w:rPr>
        <w:t>approval</w:t>
      </w:r>
      <w:r w:rsidRPr="00642CF7">
        <w:rPr>
          <w:spacing w:val="-3"/>
        </w:rPr>
        <w:t xml:space="preserve"> </w:t>
      </w:r>
      <w:r w:rsidRPr="00642CF7">
        <w:t>from</w:t>
      </w:r>
      <w:r w:rsidRPr="00642CF7">
        <w:rPr>
          <w:spacing w:val="-1"/>
        </w:rPr>
        <w:t xml:space="preserve"> </w:t>
      </w:r>
      <w:r w:rsidRPr="00642CF7">
        <w:t>the</w:t>
      </w:r>
      <w:r w:rsidRPr="00642CF7">
        <w:rPr>
          <w:spacing w:val="2"/>
        </w:rPr>
        <w:t xml:space="preserve"> </w:t>
      </w:r>
      <w:r w:rsidRPr="00642CF7">
        <w:t xml:space="preserve">AO </w:t>
      </w:r>
      <w:r w:rsidRPr="00642CF7">
        <w:rPr>
          <w:spacing w:val="-1"/>
        </w:rPr>
        <w:t>to:</w:t>
      </w:r>
    </w:p>
    <w:p w14:paraId="60E891F0" w14:textId="77777777" w:rsidR="00275987" w:rsidRPr="00642CF7" w:rsidRDefault="00275987" w:rsidP="00275987">
      <w:pPr>
        <w:rPr>
          <w:rFonts w:eastAsia="Arial"/>
        </w:rPr>
      </w:pPr>
    </w:p>
    <w:p w14:paraId="5533873E" w14:textId="77777777" w:rsidR="00275987" w:rsidRPr="00642CF7" w:rsidRDefault="00275987" w:rsidP="00275987">
      <w:pPr>
        <w:pStyle w:val="BodyText"/>
        <w:widowControl w:val="0"/>
        <w:numPr>
          <w:ilvl w:val="1"/>
          <w:numId w:val="29"/>
        </w:numPr>
        <w:tabs>
          <w:tab w:val="left" w:pos="1541"/>
        </w:tabs>
        <w:overflowPunct/>
        <w:autoSpaceDE/>
        <w:autoSpaceDN/>
        <w:adjustRightInd/>
        <w:ind w:right="229"/>
        <w:textAlignment w:val="auto"/>
      </w:pPr>
      <w:r w:rsidRPr="00642CF7">
        <w:rPr>
          <w:spacing w:val="-1"/>
        </w:rPr>
        <w:t>Change</w:t>
      </w:r>
      <w:r w:rsidRPr="00642CF7">
        <w:t xml:space="preserve"> </w:t>
      </w:r>
      <w:r w:rsidRPr="00642CF7">
        <w:rPr>
          <w:spacing w:val="-1"/>
        </w:rPr>
        <w:t>the</w:t>
      </w:r>
      <w:r w:rsidRPr="00642CF7">
        <w:t xml:space="preserve"> </w:t>
      </w:r>
      <w:r w:rsidRPr="00642CF7">
        <w:rPr>
          <w:spacing w:val="-1"/>
        </w:rPr>
        <w:t>scope</w:t>
      </w:r>
      <w:r w:rsidRPr="00642CF7">
        <w:rPr>
          <w:spacing w:val="-2"/>
        </w:rPr>
        <w:t xml:space="preserve"> </w:t>
      </w:r>
      <w:r w:rsidRPr="00642CF7">
        <w:t xml:space="preserve">or </w:t>
      </w:r>
      <w:r w:rsidRPr="00642CF7">
        <w:rPr>
          <w:spacing w:val="-1"/>
        </w:rPr>
        <w:t>the</w:t>
      </w:r>
      <w:r w:rsidRPr="00642CF7">
        <w:t xml:space="preserve"> </w:t>
      </w:r>
      <w:r w:rsidRPr="00642CF7">
        <w:rPr>
          <w:spacing w:val="-1"/>
        </w:rPr>
        <w:t>objectives</w:t>
      </w:r>
      <w:r w:rsidRPr="00642CF7">
        <w:t xml:space="preserve"> </w:t>
      </w:r>
      <w:r w:rsidRPr="00642CF7">
        <w:rPr>
          <w:spacing w:val="-1"/>
        </w:rPr>
        <w:t>of</w:t>
      </w:r>
      <w:r w:rsidRPr="00642CF7">
        <w:t xml:space="preserve"> the</w:t>
      </w:r>
      <w:r w:rsidRPr="00642CF7">
        <w:rPr>
          <w:spacing w:val="-2"/>
        </w:rPr>
        <w:t xml:space="preserve"> </w:t>
      </w:r>
      <w:r w:rsidRPr="00642CF7">
        <w:rPr>
          <w:spacing w:val="-1"/>
        </w:rPr>
        <w:t>program,</w:t>
      </w:r>
      <w:r w:rsidRPr="00642CF7">
        <w:t xml:space="preserve"> </w:t>
      </w:r>
      <w:r w:rsidRPr="00642CF7">
        <w:rPr>
          <w:spacing w:val="-1"/>
        </w:rPr>
        <w:t>and/or</w:t>
      </w:r>
      <w:r w:rsidRPr="00642CF7">
        <w:t xml:space="preserve"> </w:t>
      </w:r>
      <w:r w:rsidRPr="00642CF7">
        <w:rPr>
          <w:spacing w:val="-1"/>
        </w:rPr>
        <w:t>revise</w:t>
      </w:r>
      <w:r w:rsidRPr="00642CF7">
        <w:t xml:space="preserve"> the </w:t>
      </w:r>
      <w:r w:rsidRPr="00642CF7">
        <w:rPr>
          <w:spacing w:val="-1"/>
        </w:rPr>
        <w:t>total</w:t>
      </w:r>
      <w:r w:rsidRPr="00642CF7">
        <w:rPr>
          <w:spacing w:val="61"/>
        </w:rPr>
        <w:t xml:space="preserve"> </w:t>
      </w:r>
      <w:r w:rsidRPr="00642CF7">
        <w:rPr>
          <w:spacing w:val="-1"/>
        </w:rPr>
        <w:t>award</w:t>
      </w:r>
      <w:r w:rsidRPr="00642CF7">
        <w:t xml:space="preserve"> amount</w:t>
      </w:r>
      <w:r w:rsidRPr="00642CF7">
        <w:rPr>
          <w:spacing w:val="-2"/>
        </w:rPr>
        <w:t xml:space="preserve"> </w:t>
      </w:r>
      <w:r w:rsidRPr="00642CF7">
        <w:t xml:space="preserve">or </w:t>
      </w:r>
      <w:r w:rsidRPr="00642CF7">
        <w:rPr>
          <w:spacing w:val="-1"/>
        </w:rPr>
        <w:t>the</w:t>
      </w:r>
      <w:r w:rsidRPr="00642CF7">
        <w:t xml:space="preserve"> </w:t>
      </w:r>
      <w:r w:rsidRPr="00642CF7">
        <w:rPr>
          <w:spacing w:val="-1"/>
        </w:rPr>
        <w:t>period</w:t>
      </w:r>
      <w:r w:rsidRPr="00642CF7">
        <w:t xml:space="preserve"> </w:t>
      </w:r>
      <w:r w:rsidRPr="00642CF7">
        <w:rPr>
          <w:spacing w:val="-1"/>
        </w:rPr>
        <w:t>of</w:t>
      </w:r>
      <w:r w:rsidRPr="00642CF7">
        <w:t xml:space="preserve"> </w:t>
      </w:r>
      <w:r w:rsidRPr="00642CF7">
        <w:rPr>
          <w:spacing w:val="-1"/>
        </w:rPr>
        <w:t>the</w:t>
      </w:r>
      <w:r w:rsidRPr="00642CF7">
        <w:t xml:space="preserve"> </w:t>
      </w:r>
      <w:r w:rsidRPr="00642CF7">
        <w:rPr>
          <w:spacing w:val="-1"/>
        </w:rPr>
        <w:t>award</w:t>
      </w:r>
      <w:r w:rsidRPr="00642CF7">
        <w:t xml:space="preserve"> </w:t>
      </w:r>
      <w:r w:rsidRPr="00642CF7">
        <w:rPr>
          <w:spacing w:val="-1"/>
        </w:rPr>
        <w:t>(amendment</w:t>
      </w:r>
      <w:r w:rsidRPr="00642CF7">
        <w:t xml:space="preserve"> required);</w:t>
      </w:r>
    </w:p>
    <w:p w14:paraId="34D8344F" w14:textId="77777777" w:rsidR="00275987" w:rsidRPr="00642CF7" w:rsidRDefault="00275987" w:rsidP="00275987">
      <w:pPr>
        <w:spacing w:before="1"/>
        <w:rPr>
          <w:rFonts w:eastAsia="Arial"/>
        </w:rPr>
      </w:pPr>
    </w:p>
    <w:p w14:paraId="655B8BEB" w14:textId="77777777" w:rsidR="00275987" w:rsidRPr="00642CF7" w:rsidRDefault="00275987" w:rsidP="00275987">
      <w:pPr>
        <w:pStyle w:val="BodyText"/>
        <w:widowControl w:val="0"/>
        <w:numPr>
          <w:ilvl w:val="1"/>
          <w:numId w:val="29"/>
        </w:numPr>
        <w:tabs>
          <w:tab w:val="left" w:pos="1541"/>
        </w:tabs>
        <w:overflowPunct/>
        <w:autoSpaceDE/>
        <w:autoSpaceDN/>
        <w:adjustRightInd/>
        <w:ind w:right="355"/>
        <w:textAlignment w:val="auto"/>
      </w:pPr>
      <w:r w:rsidRPr="00642CF7">
        <w:rPr>
          <w:spacing w:val="-1"/>
        </w:rPr>
        <w:t>Receive</w:t>
      </w:r>
      <w:r w:rsidRPr="00642CF7">
        <w:t xml:space="preserve"> an </w:t>
      </w:r>
      <w:r w:rsidRPr="00642CF7">
        <w:rPr>
          <w:spacing w:val="-1"/>
        </w:rPr>
        <w:t>additional</w:t>
      </w:r>
      <w:r w:rsidRPr="00642CF7">
        <w:rPr>
          <w:spacing w:val="-3"/>
        </w:rPr>
        <w:t xml:space="preserve"> </w:t>
      </w:r>
      <w:r w:rsidRPr="00642CF7">
        <w:rPr>
          <w:spacing w:val="-1"/>
        </w:rPr>
        <w:t>obligation</w:t>
      </w:r>
      <w:r w:rsidRPr="00642CF7">
        <w:t xml:space="preserve"> </w:t>
      </w:r>
      <w:r w:rsidRPr="00642CF7">
        <w:rPr>
          <w:spacing w:val="-1"/>
        </w:rPr>
        <w:t>of</w:t>
      </w:r>
      <w:r w:rsidRPr="00642CF7">
        <w:t xml:space="preserve"> USAID</w:t>
      </w:r>
      <w:r w:rsidRPr="00642CF7">
        <w:rPr>
          <w:spacing w:val="-2"/>
        </w:rPr>
        <w:t xml:space="preserve"> </w:t>
      </w:r>
      <w:r w:rsidRPr="00642CF7">
        <w:rPr>
          <w:spacing w:val="-1"/>
        </w:rPr>
        <w:t>funds</w:t>
      </w:r>
      <w:r w:rsidRPr="00642CF7">
        <w:t xml:space="preserve"> in</w:t>
      </w:r>
      <w:r w:rsidRPr="00642CF7">
        <w:rPr>
          <w:spacing w:val="-2"/>
        </w:rPr>
        <w:t xml:space="preserve"> </w:t>
      </w:r>
      <w:r w:rsidRPr="00642CF7">
        <w:rPr>
          <w:spacing w:val="-1"/>
        </w:rPr>
        <w:t>excess</w:t>
      </w:r>
      <w:r w:rsidRPr="00642CF7">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rPr>
          <w:spacing w:val="-1"/>
        </w:rPr>
        <w:t>amount</w:t>
      </w:r>
      <w:r w:rsidRPr="00642CF7">
        <w:rPr>
          <w:spacing w:val="67"/>
        </w:rPr>
        <w:t xml:space="preserve"> </w:t>
      </w:r>
      <w:r w:rsidRPr="00642CF7">
        <w:rPr>
          <w:spacing w:val="-1"/>
        </w:rPr>
        <w:t>currently</w:t>
      </w:r>
      <w:r w:rsidRPr="00642CF7">
        <w:rPr>
          <w:spacing w:val="-3"/>
        </w:rPr>
        <w:t xml:space="preserve"> </w:t>
      </w:r>
      <w:r w:rsidRPr="00642CF7">
        <w:rPr>
          <w:spacing w:val="-1"/>
        </w:rPr>
        <w:t>obligated</w:t>
      </w:r>
      <w:r w:rsidRPr="00642CF7">
        <w:t xml:space="preserve"> </w:t>
      </w:r>
      <w:r w:rsidRPr="00642CF7">
        <w:rPr>
          <w:spacing w:val="-1"/>
        </w:rPr>
        <w:t>(amendment</w:t>
      </w:r>
      <w:r w:rsidRPr="00642CF7">
        <w:t xml:space="preserve"> </w:t>
      </w:r>
      <w:r w:rsidRPr="00642CF7">
        <w:rPr>
          <w:spacing w:val="-1"/>
        </w:rPr>
        <w:t>required);</w:t>
      </w:r>
    </w:p>
    <w:p w14:paraId="0413B2AE" w14:textId="77777777" w:rsidR="00275987" w:rsidRPr="00642CF7" w:rsidRDefault="00275987" w:rsidP="00275987">
      <w:pPr>
        <w:rPr>
          <w:rFonts w:eastAsia="Arial"/>
        </w:rPr>
      </w:pPr>
    </w:p>
    <w:p w14:paraId="02BA7DCE" w14:textId="77777777" w:rsidR="00275987" w:rsidRPr="00642CF7" w:rsidRDefault="00275987" w:rsidP="00275987">
      <w:pPr>
        <w:pStyle w:val="BodyText"/>
        <w:widowControl w:val="0"/>
        <w:numPr>
          <w:ilvl w:val="1"/>
          <w:numId w:val="29"/>
        </w:numPr>
        <w:tabs>
          <w:tab w:val="left" w:pos="1541"/>
        </w:tabs>
        <w:overflowPunct/>
        <w:autoSpaceDE/>
        <w:autoSpaceDN/>
        <w:adjustRightInd/>
        <w:ind w:right="0"/>
        <w:textAlignment w:val="auto"/>
      </w:pPr>
      <w:r w:rsidRPr="00642CF7">
        <w:rPr>
          <w:spacing w:val="-1"/>
        </w:rPr>
        <w:t>Change</w:t>
      </w:r>
      <w:r w:rsidRPr="00642CF7">
        <w:t xml:space="preserve"> key</w:t>
      </w:r>
      <w:r w:rsidRPr="00642CF7">
        <w:rPr>
          <w:spacing w:val="-3"/>
        </w:rPr>
        <w:t xml:space="preserve"> </w:t>
      </w:r>
      <w:r w:rsidRPr="00642CF7">
        <w:rPr>
          <w:spacing w:val="-1"/>
        </w:rPr>
        <w:t>personnel,</w:t>
      </w:r>
      <w:r w:rsidRPr="00642CF7">
        <w:t xml:space="preserve"> if </w:t>
      </w:r>
      <w:r w:rsidRPr="00642CF7">
        <w:rPr>
          <w:spacing w:val="-1"/>
        </w:rPr>
        <w:t>specified</w:t>
      </w:r>
      <w:r w:rsidRPr="00642CF7">
        <w:t xml:space="preserve"> in</w:t>
      </w:r>
      <w:r w:rsidRPr="00642CF7">
        <w:rPr>
          <w:spacing w:val="-2"/>
        </w:rPr>
        <w:t xml:space="preserve"> </w:t>
      </w:r>
      <w:r w:rsidRPr="00642CF7">
        <w:t>the</w:t>
      </w:r>
      <w:r w:rsidRPr="00642CF7">
        <w:rPr>
          <w:spacing w:val="-2"/>
        </w:rPr>
        <w:t xml:space="preserve"> </w:t>
      </w:r>
      <w:r w:rsidRPr="00642CF7">
        <w:rPr>
          <w:spacing w:val="-1"/>
        </w:rPr>
        <w:t>award;</w:t>
      </w:r>
    </w:p>
    <w:p w14:paraId="4778EAFA" w14:textId="77777777" w:rsidR="00275987" w:rsidRPr="00642CF7" w:rsidRDefault="00275987" w:rsidP="00275987">
      <w:pPr>
        <w:rPr>
          <w:rFonts w:eastAsia="Arial"/>
        </w:rPr>
      </w:pPr>
    </w:p>
    <w:p w14:paraId="6E15D986" w14:textId="0950A6C6" w:rsidR="00275987" w:rsidRPr="00576536" w:rsidRDefault="00275987" w:rsidP="00275987">
      <w:pPr>
        <w:pStyle w:val="BodyText"/>
        <w:widowControl w:val="0"/>
        <w:numPr>
          <w:ilvl w:val="1"/>
          <w:numId w:val="29"/>
        </w:numPr>
        <w:tabs>
          <w:tab w:val="left" w:pos="1541"/>
        </w:tabs>
        <w:overflowPunct/>
        <w:autoSpaceDE/>
        <w:autoSpaceDN/>
        <w:adjustRightInd/>
        <w:ind w:right="707"/>
        <w:textAlignment w:val="auto"/>
      </w:pPr>
      <w:r w:rsidRPr="00642CF7">
        <w:t xml:space="preserve">Permit </w:t>
      </w:r>
      <w:r w:rsidRPr="00642CF7">
        <w:rPr>
          <w:spacing w:val="-1"/>
        </w:rPr>
        <w:t>the</w:t>
      </w:r>
      <w:r w:rsidRPr="00642CF7">
        <w:rPr>
          <w:spacing w:val="-2"/>
        </w:rPr>
        <w:t xml:space="preserve"> </w:t>
      </w:r>
      <w:r w:rsidRPr="00642CF7">
        <w:rPr>
          <w:spacing w:val="-1"/>
        </w:rPr>
        <w:t>absence</w:t>
      </w:r>
      <w:r w:rsidRPr="00642CF7">
        <w:rPr>
          <w:spacing w:val="-2"/>
        </w:rPr>
        <w:t xml:space="preserve"> </w:t>
      </w:r>
      <w:r w:rsidRPr="00642CF7">
        <w:rPr>
          <w:spacing w:val="-1"/>
        </w:rPr>
        <w:t>of</w:t>
      </w:r>
      <w:r w:rsidRPr="00642CF7">
        <w:t xml:space="preserve"> more</w:t>
      </w:r>
      <w:r w:rsidRPr="00642CF7">
        <w:rPr>
          <w:spacing w:val="-2"/>
        </w:rPr>
        <w:t xml:space="preserve"> </w:t>
      </w:r>
      <w:r w:rsidRPr="00642CF7">
        <w:rPr>
          <w:spacing w:val="-1"/>
        </w:rPr>
        <w:t>than</w:t>
      </w:r>
      <w:r w:rsidRPr="00642CF7">
        <w:t xml:space="preserve"> </w:t>
      </w:r>
      <w:r w:rsidRPr="00642CF7">
        <w:rPr>
          <w:spacing w:val="-1"/>
        </w:rPr>
        <w:t>three months</w:t>
      </w:r>
      <w:r w:rsidRPr="00642CF7">
        <w:t xml:space="preserve"> from,</w:t>
      </w:r>
      <w:r w:rsidRPr="00642CF7">
        <w:rPr>
          <w:spacing w:val="-2"/>
        </w:rPr>
        <w:t xml:space="preserve"> </w:t>
      </w:r>
      <w:r w:rsidRPr="00642CF7">
        <w:t>or a</w:t>
      </w:r>
      <w:r w:rsidRPr="00642CF7">
        <w:rPr>
          <w:spacing w:val="-2"/>
        </w:rPr>
        <w:t xml:space="preserve"> </w:t>
      </w:r>
      <w:r w:rsidRPr="00642CF7">
        <w:t>25</w:t>
      </w:r>
      <w:r w:rsidRPr="00642CF7">
        <w:rPr>
          <w:spacing w:val="-2"/>
        </w:rPr>
        <w:t xml:space="preserve"> </w:t>
      </w:r>
      <w:r w:rsidRPr="00642CF7">
        <w:rPr>
          <w:spacing w:val="-1"/>
        </w:rPr>
        <w:t>percent</w:t>
      </w:r>
      <w:r w:rsidRPr="00642CF7">
        <w:rPr>
          <w:spacing w:val="47"/>
        </w:rPr>
        <w:t xml:space="preserve"> </w:t>
      </w:r>
      <w:r w:rsidRPr="00642CF7">
        <w:rPr>
          <w:spacing w:val="-1"/>
        </w:rPr>
        <w:t>reduction</w:t>
      </w:r>
      <w:r w:rsidRPr="00642CF7">
        <w:t xml:space="preserve"> in </w:t>
      </w:r>
      <w:r w:rsidRPr="00642CF7">
        <w:rPr>
          <w:spacing w:val="-1"/>
        </w:rPr>
        <w:t>time</w:t>
      </w:r>
      <w:r w:rsidRPr="00642CF7">
        <w:rPr>
          <w:spacing w:val="-2"/>
        </w:rPr>
        <w:t xml:space="preserve"> </w:t>
      </w:r>
      <w:r w:rsidRPr="00642CF7">
        <w:rPr>
          <w:spacing w:val="-1"/>
        </w:rPr>
        <w:t>devoted</w:t>
      </w:r>
      <w:r w:rsidRPr="00642CF7">
        <w:t xml:space="preserve"> </w:t>
      </w:r>
      <w:r w:rsidRPr="00642CF7">
        <w:rPr>
          <w:spacing w:val="-1"/>
        </w:rPr>
        <w:t>to,</w:t>
      </w:r>
      <w:r w:rsidRPr="00642CF7">
        <w:t xml:space="preserve"> </w:t>
      </w:r>
      <w:r w:rsidRPr="00642CF7">
        <w:rPr>
          <w:spacing w:val="-1"/>
        </w:rPr>
        <w:t>the</w:t>
      </w:r>
      <w:r w:rsidRPr="00642CF7">
        <w:rPr>
          <w:spacing w:val="-2"/>
        </w:rPr>
        <w:t xml:space="preserve"> </w:t>
      </w:r>
      <w:r w:rsidRPr="00642CF7">
        <w:rPr>
          <w:spacing w:val="-1"/>
        </w:rPr>
        <w:t>award</w:t>
      </w:r>
      <w:r w:rsidRPr="00642CF7">
        <w:t xml:space="preserve"> by</w:t>
      </w:r>
      <w:r w:rsidRPr="00642CF7">
        <w:rPr>
          <w:spacing w:val="-3"/>
        </w:rPr>
        <w:t xml:space="preserve"> </w:t>
      </w:r>
      <w:r w:rsidRPr="00642CF7">
        <w:t>the</w:t>
      </w:r>
      <w:r w:rsidRPr="00642CF7">
        <w:rPr>
          <w:spacing w:val="-2"/>
        </w:rPr>
        <w:t xml:space="preserve"> </w:t>
      </w:r>
      <w:r w:rsidRPr="00642CF7">
        <w:t xml:space="preserve">principal </w:t>
      </w:r>
      <w:r w:rsidRPr="00642CF7">
        <w:rPr>
          <w:spacing w:val="-1"/>
        </w:rPr>
        <w:t>project</w:t>
      </w:r>
      <w:r w:rsidRPr="00642CF7">
        <w:t xml:space="preserve"> </w:t>
      </w:r>
      <w:r w:rsidRPr="00642CF7">
        <w:rPr>
          <w:spacing w:val="-1"/>
        </w:rPr>
        <w:t>leader</w:t>
      </w:r>
      <w:r w:rsidRPr="00642CF7">
        <w:rPr>
          <w:spacing w:val="45"/>
        </w:rPr>
        <w:t xml:space="preserve"> </w:t>
      </w:r>
      <w:r w:rsidRPr="00642CF7">
        <w:rPr>
          <w:spacing w:val="-1"/>
        </w:rPr>
        <w:t>approved</w:t>
      </w:r>
      <w:r w:rsidRPr="00642CF7">
        <w:rPr>
          <w:spacing w:val="-2"/>
        </w:rPr>
        <w:t xml:space="preserve"> </w:t>
      </w:r>
      <w:r w:rsidRPr="00642CF7">
        <w:t xml:space="preserve">for </w:t>
      </w:r>
      <w:r w:rsidRPr="00642CF7">
        <w:rPr>
          <w:spacing w:val="-1"/>
        </w:rPr>
        <w:t>the</w:t>
      </w:r>
      <w:r w:rsidRPr="00642CF7">
        <w:t xml:space="preserve"> </w:t>
      </w:r>
      <w:r w:rsidRPr="00642CF7">
        <w:rPr>
          <w:spacing w:val="-1"/>
        </w:rPr>
        <w:t>award;</w:t>
      </w:r>
    </w:p>
    <w:p w14:paraId="5746D041" w14:textId="77777777" w:rsidR="00275987" w:rsidRPr="00642CF7" w:rsidRDefault="00275987" w:rsidP="00275987">
      <w:pPr>
        <w:spacing w:before="1"/>
        <w:rPr>
          <w:rFonts w:eastAsia="Arial"/>
        </w:rPr>
      </w:pPr>
    </w:p>
    <w:p w14:paraId="52B04114" w14:textId="77777777" w:rsidR="00275987" w:rsidRPr="00642CF7" w:rsidRDefault="00275987" w:rsidP="00275987">
      <w:pPr>
        <w:pStyle w:val="BodyText"/>
        <w:widowControl w:val="0"/>
        <w:numPr>
          <w:ilvl w:val="1"/>
          <w:numId w:val="29"/>
        </w:numPr>
        <w:tabs>
          <w:tab w:val="left" w:pos="1541"/>
        </w:tabs>
        <w:overflowPunct/>
        <w:autoSpaceDE/>
        <w:autoSpaceDN/>
        <w:adjustRightInd/>
        <w:spacing w:before="69"/>
        <w:ind w:right="186"/>
        <w:textAlignment w:val="auto"/>
      </w:pPr>
      <w:r w:rsidRPr="00642CF7">
        <w:rPr>
          <w:spacing w:val="-1"/>
        </w:rPr>
        <w:t>Transfer</w:t>
      </w:r>
      <w:r w:rsidRPr="00642CF7">
        <w:rPr>
          <w:spacing w:val="-3"/>
        </w:rPr>
        <w:t xml:space="preserve"> </w:t>
      </w:r>
      <w:r w:rsidRPr="00642CF7">
        <w:t>funds</w:t>
      </w:r>
      <w:r w:rsidRPr="00642CF7">
        <w:rPr>
          <w:spacing w:val="-2"/>
        </w:rPr>
        <w:t xml:space="preserve"> </w:t>
      </w:r>
      <w:r w:rsidRPr="00642CF7">
        <w:rPr>
          <w:spacing w:val="-1"/>
        </w:rPr>
        <w:t>from the</w:t>
      </w:r>
      <w:r w:rsidRPr="00642CF7">
        <w:t xml:space="preserve"> </w:t>
      </w:r>
      <w:r w:rsidRPr="00642CF7">
        <w:rPr>
          <w:spacing w:val="-1"/>
        </w:rPr>
        <w:t>indirect</w:t>
      </w:r>
      <w:r w:rsidRPr="00642CF7">
        <w:t xml:space="preserve"> </w:t>
      </w:r>
      <w:r w:rsidRPr="00642CF7">
        <w:rPr>
          <w:spacing w:val="-1"/>
        </w:rPr>
        <w:t>cost</w:t>
      </w:r>
      <w:r w:rsidRPr="00642CF7">
        <w:t xml:space="preserve"> </w:t>
      </w:r>
      <w:r w:rsidRPr="00642CF7">
        <w:rPr>
          <w:spacing w:val="-1"/>
        </w:rPr>
        <w:t>line</w:t>
      </w:r>
      <w:r w:rsidRPr="00642CF7">
        <w:t xml:space="preserve"> </w:t>
      </w:r>
      <w:r w:rsidRPr="00642CF7">
        <w:rPr>
          <w:spacing w:val="-1"/>
        </w:rPr>
        <w:t xml:space="preserve">item </w:t>
      </w:r>
      <w:r w:rsidRPr="00642CF7">
        <w:t xml:space="preserve">to </w:t>
      </w:r>
      <w:r w:rsidRPr="00642CF7">
        <w:rPr>
          <w:spacing w:val="-1"/>
        </w:rPr>
        <w:t>absorb</w:t>
      </w:r>
      <w:r w:rsidRPr="00642CF7">
        <w:t xml:space="preserve"> </w:t>
      </w:r>
      <w:r w:rsidRPr="00642CF7">
        <w:rPr>
          <w:spacing w:val="-1"/>
        </w:rPr>
        <w:t>increases</w:t>
      </w:r>
      <w:r w:rsidRPr="00642CF7">
        <w:rPr>
          <w:spacing w:val="-3"/>
        </w:rPr>
        <w:t xml:space="preserve"> </w:t>
      </w:r>
      <w:r w:rsidRPr="00642CF7">
        <w:t>in</w:t>
      </w:r>
      <w:r w:rsidRPr="00642CF7">
        <w:rPr>
          <w:spacing w:val="-2"/>
        </w:rPr>
        <w:t xml:space="preserve"> </w:t>
      </w:r>
      <w:r w:rsidRPr="00642CF7">
        <w:rPr>
          <w:spacing w:val="-1"/>
        </w:rPr>
        <w:t>direct</w:t>
      </w:r>
      <w:r w:rsidRPr="00642CF7">
        <w:rPr>
          <w:spacing w:val="73"/>
        </w:rPr>
        <w:t xml:space="preserve"> </w:t>
      </w:r>
      <w:r w:rsidRPr="00642CF7">
        <w:t xml:space="preserve">costs, or </w:t>
      </w:r>
      <w:r w:rsidRPr="00642CF7">
        <w:rPr>
          <w:spacing w:val="-1"/>
        </w:rPr>
        <w:t>vice</w:t>
      </w:r>
      <w:r w:rsidRPr="00642CF7">
        <w:t xml:space="preserve"> </w:t>
      </w:r>
      <w:r w:rsidRPr="00642CF7">
        <w:rPr>
          <w:spacing w:val="-1"/>
        </w:rPr>
        <w:t>versa;</w:t>
      </w:r>
    </w:p>
    <w:p w14:paraId="4EBD7295" w14:textId="77777777" w:rsidR="00275987" w:rsidRPr="00642CF7" w:rsidRDefault="00275987" w:rsidP="00275987">
      <w:pPr>
        <w:rPr>
          <w:rFonts w:eastAsia="Arial"/>
        </w:rPr>
      </w:pPr>
    </w:p>
    <w:p w14:paraId="54E1A18F" w14:textId="77777777" w:rsidR="00275987" w:rsidRPr="00642CF7" w:rsidRDefault="00275987" w:rsidP="00275987">
      <w:pPr>
        <w:pStyle w:val="BodyText"/>
        <w:widowControl w:val="0"/>
        <w:numPr>
          <w:ilvl w:val="1"/>
          <w:numId w:val="29"/>
        </w:numPr>
        <w:tabs>
          <w:tab w:val="left" w:pos="1541"/>
        </w:tabs>
        <w:overflowPunct/>
        <w:autoSpaceDE/>
        <w:autoSpaceDN/>
        <w:adjustRightInd/>
        <w:ind w:right="314"/>
        <w:textAlignment w:val="auto"/>
      </w:pPr>
      <w:r w:rsidRPr="00642CF7">
        <w:t>Obtain</w:t>
      </w:r>
      <w:r w:rsidRPr="00642CF7">
        <w:rPr>
          <w:spacing w:val="-2"/>
        </w:rPr>
        <w:t xml:space="preserve"> </w:t>
      </w:r>
      <w:r w:rsidRPr="00642CF7">
        <w:rPr>
          <w:spacing w:val="-1"/>
        </w:rPr>
        <w:t>reimbursement</w:t>
      </w:r>
      <w:r w:rsidRPr="00642CF7">
        <w:rPr>
          <w:spacing w:val="-2"/>
        </w:rPr>
        <w:t xml:space="preserve"> </w:t>
      </w:r>
      <w:r w:rsidRPr="00642CF7">
        <w:t>for costs</w:t>
      </w:r>
      <w:r w:rsidRPr="00642CF7">
        <w:rPr>
          <w:spacing w:val="-2"/>
        </w:rPr>
        <w:t xml:space="preserve"> </w:t>
      </w:r>
      <w:r w:rsidRPr="00642CF7">
        <w:t>that</w:t>
      </w:r>
      <w:r w:rsidRPr="00642CF7">
        <w:rPr>
          <w:spacing w:val="-2"/>
        </w:rPr>
        <w:t xml:space="preserve"> </w:t>
      </w:r>
      <w:r w:rsidRPr="00642CF7">
        <w:rPr>
          <w:spacing w:val="-1"/>
        </w:rPr>
        <w:t>require</w:t>
      </w:r>
      <w:r w:rsidRPr="00642CF7">
        <w:t xml:space="preserve"> </w:t>
      </w:r>
      <w:r w:rsidRPr="00642CF7">
        <w:rPr>
          <w:spacing w:val="-1"/>
        </w:rPr>
        <w:t>prior</w:t>
      </w:r>
      <w:r w:rsidRPr="00642CF7">
        <w:rPr>
          <w:spacing w:val="3"/>
        </w:rPr>
        <w:t xml:space="preserve"> </w:t>
      </w:r>
      <w:r w:rsidRPr="00642CF7">
        <w:rPr>
          <w:spacing w:val="-1"/>
        </w:rPr>
        <w:t>approval</w:t>
      </w:r>
      <w:r w:rsidRPr="00642CF7">
        <w:t xml:space="preserve"> in </w:t>
      </w:r>
      <w:r w:rsidRPr="00642CF7">
        <w:rPr>
          <w:spacing w:val="-1"/>
        </w:rPr>
        <w:t>accordance</w:t>
      </w:r>
      <w:r w:rsidRPr="00642CF7">
        <w:rPr>
          <w:spacing w:val="55"/>
        </w:rPr>
        <w:t xml:space="preserve"> </w:t>
      </w:r>
      <w:r w:rsidRPr="00642CF7">
        <w:rPr>
          <w:spacing w:val="-1"/>
        </w:rPr>
        <w:t>with</w:t>
      </w:r>
      <w:r w:rsidRPr="00642CF7">
        <w:t xml:space="preserve"> the </w:t>
      </w:r>
      <w:r w:rsidRPr="00642CF7">
        <w:rPr>
          <w:spacing w:val="-1"/>
        </w:rPr>
        <w:t>Standard</w:t>
      </w:r>
      <w:r w:rsidRPr="00642CF7">
        <w:t xml:space="preserve"> </w:t>
      </w:r>
      <w:r w:rsidRPr="00642CF7">
        <w:rPr>
          <w:spacing w:val="-1"/>
        </w:rPr>
        <w:t>Provision,</w:t>
      </w:r>
      <w:r w:rsidRPr="00642CF7">
        <w:t xml:space="preserve"> </w:t>
      </w:r>
      <w:r w:rsidRPr="00642CF7">
        <w:rPr>
          <w:spacing w:val="-1"/>
        </w:rPr>
        <w:t>“Allowable</w:t>
      </w:r>
      <w:r w:rsidRPr="00642CF7">
        <w:t xml:space="preserve"> </w:t>
      </w:r>
      <w:r w:rsidRPr="00642CF7">
        <w:rPr>
          <w:spacing w:val="-1"/>
        </w:rPr>
        <w:t>Costs”;</w:t>
      </w:r>
    </w:p>
    <w:p w14:paraId="6EFFC636" w14:textId="77777777" w:rsidR="00275987" w:rsidRPr="00642CF7" w:rsidRDefault="00275987" w:rsidP="00275987">
      <w:pPr>
        <w:rPr>
          <w:rFonts w:eastAsia="Arial"/>
        </w:rPr>
      </w:pPr>
    </w:p>
    <w:p w14:paraId="6563E898" w14:textId="77777777" w:rsidR="00275987" w:rsidRPr="00642CF7" w:rsidRDefault="00275987" w:rsidP="00275987">
      <w:pPr>
        <w:pStyle w:val="BodyText"/>
        <w:widowControl w:val="0"/>
        <w:numPr>
          <w:ilvl w:val="1"/>
          <w:numId w:val="29"/>
        </w:numPr>
        <w:tabs>
          <w:tab w:val="left" w:pos="1541"/>
        </w:tabs>
        <w:overflowPunct/>
        <w:autoSpaceDE/>
        <w:autoSpaceDN/>
        <w:adjustRightInd/>
        <w:ind w:right="211"/>
        <w:textAlignment w:val="auto"/>
      </w:pPr>
      <w:r w:rsidRPr="00642CF7">
        <w:rPr>
          <w:spacing w:val="-1"/>
        </w:rPr>
        <w:t>Transfer</w:t>
      </w:r>
      <w:r w:rsidRPr="00642CF7">
        <w:rPr>
          <w:spacing w:val="-3"/>
        </w:rPr>
        <w:t xml:space="preserve"> </w:t>
      </w:r>
      <w:r w:rsidRPr="00642CF7">
        <w:t>funds</w:t>
      </w:r>
      <w:r w:rsidRPr="00642CF7">
        <w:rPr>
          <w:spacing w:val="-2"/>
        </w:rPr>
        <w:t xml:space="preserve"> </w:t>
      </w:r>
      <w:r w:rsidRPr="00642CF7">
        <w:rPr>
          <w:spacing w:val="-1"/>
        </w:rPr>
        <w:t>allotted</w:t>
      </w:r>
      <w:r w:rsidRPr="00642CF7">
        <w:rPr>
          <w:spacing w:val="-2"/>
        </w:rPr>
        <w:t xml:space="preserve"> </w:t>
      </w:r>
      <w:r w:rsidRPr="00642CF7">
        <w:t>for training</w:t>
      </w:r>
      <w:r w:rsidRPr="00642CF7">
        <w:rPr>
          <w:spacing w:val="-1"/>
        </w:rPr>
        <w:t xml:space="preserve"> allowances</w:t>
      </w:r>
      <w:r w:rsidRPr="00642CF7">
        <w:rPr>
          <w:spacing w:val="-2"/>
        </w:rPr>
        <w:t xml:space="preserve"> </w:t>
      </w:r>
      <w:r w:rsidRPr="00642CF7">
        <w:rPr>
          <w:spacing w:val="-1"/>
        </w:rPr>
        <w:t>(direct</w:t>
      </w:r>
      <w:r w:rsidRPr="00642CF7">
        <w:t xml:space="preserve"> </w:t>
      </w:r>
      <w:r w:rsidRPr="00642CF7">
        <w:rPr>
          <w:spacing w:val="-1"/>
        </w:rPr>
        <w:t>payment</w:t>
      </w:r>
      <w:r w:rsidRPr="00642CF7">
        <w:t xml:space="preserve"> </w:t>
      </w:r>
      <w:r w:rsidRPr="00642CF7">
        <w:rPr>
          <w:spacing w:val="-1"/>
        </w:rPr>
        <w:t>to</w:t>
      </w:r>
      <w:r w:rsidRPr="00642CF7">
        <w:t xml:space="preserve"> </w:t>
      </w:r>
      <w:r w:rsidRPr="00642CF7">
        <w:rPr>
          <w:spacing w:val="-1"/>
        </w:rPr>
        <w:t>trainees)</w:t>
      </w:r>
      <w:r w:rsidRPr="00642CF7">
        <w:rPr>
          <w:spacing w:val="73"/>
        </w:rPr>
        <w:t xml:space="preserve"> </w:t>
      </w:r>
      <w:r w:rsidRPr="00642CF7">
        <w:t>to</w:t>
      </w:r>
      <w:r w:rsidRPr="00642CF7">
        <w:rPr>
          <w:spacing w:val="1"/>
        </w:rPr>
        <w:t xml:space="preserve"> </w:t>
      </w:r>
      <w:r w:rsidRPr="00642CF7">
        <w:rPr>
          <w:spacing w:val="-1"/>
        </w:rPr>
        <w:t>other</w:t>
      </w:r>
      <w:r w:rsidRPr="00642CF7">
        <w:t xml:space="preserve"> </w:t>
      </w:r>
      <w:r w:rsidRPr="00642CF7">
        <w:rPr>
          <w:spacing w:val="-1"/>
        </w:rPr>
        <w:t>cost</w:t>
      </w:r>
      <w:r w:rsidRPr="00642CF7">
        <w:t xml:space="preserve"> </w:t>
      </w:r>
      <w:r w:rsidRPr="00642CF7">
        <w:rPr>
          <w:spacing w:val="-1"/>
        </w:rPr>
        <w:t>categories;</w:t>
      </w:r>
    </w:p>
    <w:p w14:paraId="44DF0D79" w14:textId="77777777" w:rsidR="00275987" w:rsidRPr="00642CF7" w:rsidRDefault="00275987" w:rsidP="00275987">
      <w:pPr>
        <w:rPr>
          <w:rFonts w:eastAsia="Arial"/>
        </w:rPr>
      </w:pPr>
    </w:p>
    <w:p w14:paraId="3C14B745" w14:textId="77777777" w:rsidR="00275987" w:rsidRPr="00642CF7" w:rsidRDefault="00275987" w:rsidP="00275987">
      <w:pPr>
        <w:pStyle w:val="BodyText"/>
        <w:widowControl w:val="0"/>
        <w:numPr>
          <w:ilvl w:val="1"/>
          <w:numId w:val="29"/>
        </w:numPr>
        <w:tabs>
          <w:tab w:val="left" w:pos="1541"/>
        </w:tabs>
        <w:overflowPunct/>
        <w:autoSpaceDE/>
        <w:autoSpaceDN/>
        <w:adjustRightInd/>
        <w:ind w:right="505"/>
        <w:textAlignment w:val="auto"/>
      </w:pPr>
      <w:r w:rsidRPr="00642CF7">
        <w:rPr>
          <w:spacing w:val="-1"/>
        </w:rPr>
        <w:t>Transfer</w:t>
      </w:r>
      <w:r w:rsidRPr="00642CF7">
        <w:rPr>
          <w:spacing w:val="-3"/>
        </w:rPr>
        <w:t xml:space="preserve"> </w:t>
      </w:r>
      <w:r w:rsidRPr="00642CF7">
        <w:t>funds</w:t>
      </w:r>
      <w:r w:rsidRPr="00642CF7">
        <w:rPr>
          <w:spacing w:val="-2"/>
        </w:rPr>
        <w:t xml:space="preserve"> </w:t>
      </w:r>
      <w:r w:rsidRPr="00642CF7">
        <w:rPr>
          <w:spacing w:val="-1"/>
        </w:rPr>
        <w:t>allotted</w:t>
      </w:r>
      <w:r w:rsidRPr="00642CF7">
        <w:rPr>
          <w:spacing w:val="-2"/>
        </w:rPr>
        <w:t xml:space="preserve"> </w:t>
      </w:r>
      <w:r w:rsidRPr="00642CF7">
        <w:t xml:space="preserve">for </w:t>
      </w:r>
      <w:r w:rsidRPr="00642CF7">
        <w:rPr>
          <w:spacing w:val="-1"/>
        </w:rPr>
        <w:t>construction</w:t>
      </w:r>
      <w:r w:rsidRPr="00642CF7">
        <w:rPr>
          <w:spacing w:val="-2"/>
        </w:rPr>
        <w:t xml:space="preserve"> </w:t>
      </w:r>
      <w:r w:rsidRPr="00642CF7">
        <w:rPr>
          <w:spacing w:val="-1"/>
        </w:rPr>
        <w:t>activities</w:t>
      </w:r>
      <w:r w:rsidRPr="00642CF7">
        <w:t xml:space="preserve"> (as </w:t>
      </w:r>
      <w:r w:rsidRPr="00642CF7">
        <w:rPr>
          <w:spacing w:val="-1"/>
        </w:rPr>
        <w:t>defined</w:t>
      </w:r>
      <w:r w:rsidRPr="00642CF7">
        <w:t xml:space="preserve"> in</w:t>
      </w:r>
      <w:r w:rsidRPr="00642CF7">
        <w:rPr>
          <w:spacing w:val="-2"/>
        </w:rPr>
        <w:t xml:space="preserve"> </w:t>
      </w:r>
      <w:r w:rsidRPr="00642CF7">
        <w:t>the</w:t>
      </w:r>
      <w:r w:rsidRPr="00642CF7">
        <w:rPr>
          <w:spacing w:val="73"/>
        </w:rPr>
        <w:t xml:space="preserve"> </w:t>
      </w:r>
      <w:r w:rsidRPr="00642CF7">
        <w:rPr>
          <w:spacing w:val="-1"/>
        </w:rPr>
        <w:t>Mandatory</w:t>
      </w:r>
      <w:r w:rsidRPr="00642CF7">
        <w:rPr>
          <w:spacing w:val="-4"/>
        </w:rPr>
        <w:t xml:space="preserve"> </w:t>
      </w:r>
      <w:r w:rsidRPr="00642CF7">
        <w:rPr>
          <w:spacing w:val="-1"/>
        </w:rPr>
        <w:t>Provision</w:t>
      </w:r>
      <w:r w:rsidRPr="00642CF7">
        <w:t xml:space="preserve"> entitled,</w:t>
      </w:r>
      <w:r w:rsidRPr="00642CF7">
        <w:rPr>
          <w:spacing w:val="-2"/>
        </w:rPr>
        <w:t xml:space="preserve"> </w:t>
      </w:r>
      <w:r w:rsidRPr="00642CF7">
        <w:t>“Limiting</w:t>
      </w:r>
      <w:r w:rsidRPr="00642CF7">
        <w:rPr>
          <w:spacing w:val="-1"/>
        </w:rPr>
        <w:t xml:space="preserve"> Construction Activities”) </w:t>
      </w:r>
      <w:r w:rsidRPr="00642CF7">
        <w:t xml:space="preserve">to </w:t>
      </w:r>
      <w:r w:rsidRPr="00642CF7">
        <w:rPr>
          <w:spacing w:val="-1"/>
        </w:rPr>
        <w:t>other</w:t>
      </w:r>
      <w:r w:rsidRPr="00642CF7">
        <w:rPr>
          <w:spacing w:val="71"/>
        </w:rPr>
        <w:t xml:space="preserve"> </w:t>
      </w:r>
      <w:r w:rsidRPr="00642CF7">
        <w:t xml:space="preserve">cost </w:t>
      </w:r>
      <w:r w:rsidRPr="00642CF7">
        <w:rPr>
          <w:spacing w:val="-1"/>
        </w:rPr>
        <w:t>categories,</w:t>
      </w:r>
      <w:r w:rsidRPr="00642CF7">
        <w:t xml:space="preserve"> or </w:t>
      </w:r>
      <w:r w:rsidRPr="00642CF7">
        <w:rPr>
          <w:spacing w:val="-1"/>
        </w:rPr>
        <w:t>vice</w:t>
      </w:r>
      <w:r w:rsidRPr="00642CF7">
        <w:t xml:space="preserve"> </w:t>
      </w:r>
      <w:r w:rsidRPr="00642CF7">
        <w:rPr>
          <w:spacing w:val="-1"/>
        </w:rPr>
        <w:t>versa;</w:t>
      </w:r>
    </w:p>
    <w:p w14:paraId="01C7A385" w14:textId="77777777" w:rsidR="00275987" w:rsidRPr="00642CF7" w:rsidRDefault="00275987" w:rsidP="00275987">
      <w:pPr>
        <w:spacing w:before="1"/>
        <w:rPr>
          <w:rFonts w:eastAsia="Arial"/>
        </w:rPr>
      </w:pPr>
    </w:p>
    <w:p w14:paraId="62D8C370" w14:textId="77777777" w:rsidR="00275987" w:rsidRPr="00642CF7" w:rsidRDefault="00275987" w:rsidP="00275987">
      <w:pPr>
        <w:pStyle w:val="BodyText"/>
        <w:widowControl w:val="0"/>
        <w:numPr>
          <w:ilvl w:val="1"/>
          <w:numId w:val="29"/>
        </w:numPr>
        <w:tabs>
          <w:tab w:val="left" w:pos="1541"/>
        </w:tabs>
        <w:overflowPunct/>
        <w:autoSpaceDE/>
        <w:autoSpaceDN/>
        <w:adjustRightInd/>
        <w:ind w:right="557"/>
        <w:textAlignment w:val="auto"/>
      </w:pPr>
      <w:r w:rsidRPr="00642CF7">
        <w:rPr>
          <w:spacing w:val="-1"/>
        </w:rPr>
        <w:t>Subaward</w:t>
      </w:r>
      <w:r w:rsidRPr="00642CF7">
        <w:t xml:space="preserve"> or </w:t>
      </w:r>
      <w:r w:rsidRPr="00642CF7">
        <w:rPr>
          <w:spacing w:val="-1"/>
        </w:rPr>
        <w:t>contract</w:t>
      </w:r>
      <w:r w:rsidRPr="00642CF7">
        <w:rPr>
          <w:spacing w:val="-4"/>
        </w:rPr>
        <w:t xml:space="preserve"> </w:t>
      </w:r>
      <w:r w:rsidRPr="00642CF7">
        <w:t>any</w:t>
      </w:r>
      <w:r w:rsidRPr="00642CF7">
        <w:rPr>
          <w:spacing w:val="-3"/>
        </w:rPr>
        <w:t xml:space="preserve"> </w:t>
      </w:r>
      <w:r w:rsidRPr="00642CF7">
        <w:rPr>
          <w:spacing w:val="-1"/>
        </w:rPr>
        <w:t>work</w:t>
      </w:r>
      <w:r w:rsidRPr="00642CF7">
        <w:t xml:space="preserve"> under this </w:t>
      </w:r>
      <w:r w:rsidRPr="00642CF7">
        <w:rPr>
          <w:spacing w:val="-1"/>
        </w:rPr>
        <w:t>award,</w:t>
      </w:r>
      <w:r w:rsidRPr="00642CF7">
        <w:t xml:space="preserve"> </w:t>
      </w:r>
      <w:r w:rsidRPr="00642CF7">
        <w:rPr>
          <w:spacing w:val="-2"/>
        </w:rPr>
        <w:t>if</w:t>
      </w:r>
      <w:r w:rsidRPr="00642CF7">
        <w:rPr>
          <w:spacing w:val="2"/>
        </w:rPr>
        <w:t xml:space="preserve"> </w:t>
      </w:r>
      <w:r w:rsidRPr="00642CF7">
        <w:rPr>
          <w:spacing w:val="-1"/>
        </w:rPr>
        <w:t>such</w:t>
      </w:r>
      <w:r w:rsidRPr="00642CF7">
        <w:t xml:space="preserve"> </w:t>
      </w:r>
      <w:r w:rsidRPr="00642CF7">
        <w:rPr>
          <w:spacing w:val="-1"/>
        </w:rPr>
        <w:t>subawards</w:t>
      </w:r>
      <w:r w:rsidRPr="00642CF7">
        <w:t xml:space="preserve"> or</w:t>
      </w:r>
      <w:r w:rsidRPr="00642CF7">
        <w:rPr>
          <w:spacing w:val="49"/>
        </w:rPr>
        <w:t xml:space="preserve"> </w:t>
      </w:r>
      <w:r w:rsidRPr="00642CF7">
        <w:t xml:space="preserve">contracts </w:t>
      </w:r>
      <w:r w:rsidRPr="00642CF7">
        <w:rPr>
          <w:spacing w:val="-1"/>
        </w:rPr>
        <w:t>were</w:t>
      </w:r>
      <w:r w:rsidRPr="00642CF7">
        <w:t xml:space="preserve"> </w:t>
      </w:r>
      <w:r w:rsidRPr="00642CF7">
        <w:rPr>
          <w:spacing w:val="-1"/>
        </w:rPr>
        <w:t>not</w:t>
      </w:r>
      <w:r w:rsidRPr="00642CF7">
        <w:t xml:space="preserve"> </w:t>
      </w:r>
      <w:r w:rsidRPr="00642CF7">
        <w:rPr>
          <w:spacing w:val="-1"/>
        </w:rPr>
        <w:t>described</w:t>
      </w:r>
      <w:r w:rsidRPr="00642CF7">
        <w:t xml:space="preserve"> in </w:t>
      </w:r>
      <w:r w:rsidRPr="00642CF7">
        <w:rPr>
          <w:spacing w:val="-1"/>
        </w:rPr>
        <w:t>this</w:t>
      </w:r>
      <w:r w:rsidRPr="00642CF7">
        <w:t xml:space="preserve"> </w:t>
      </w:r>
      <w:r w:rsidRPr="00642CF7">
        <w:rPr>
          <w:spacing w:val="-1"/>
        </w:rPr>
        <w:t>award</w:t>
      </w:r>
      <w:r w:rsidRPr="00642CF7">
        <w:t xml:space="preserve"> </w:t>
      </w:r>
      <w:r w:rsidRPr="00642CF7">
        <w:rPr>
          <w:spacing w:val="-1"/>
        </w:rPr>
        <w:t>and</w:t>
      </w:r>
      <w:r w:rsidRPr="00642CF7">
        <w:rPr>
          <w:spacing w:val="-2"/>
        </w:rPr>
        <w:t xml:space="preserve"> </w:t>
      </w:r>
      <w:r w:rsidRPr="00642CF7">
        <w:rPr>
          <w:spacing w:val="-1"/>
        </w:rPr>
        <w:t>funded</w:t>
      </w:r>
      <w:r w:rsidRPr="00642CF7">
        <w:t xml:space="preserve"> in</w:t>
      </w:r>
      <w:r w:rsidRPr="00642CF7">
        <w:rPr>
          <w:spacing w:val="-2"/>
        </w:rPr>
        <w:t xml:space="preserve"> </w:t>
      </w:r>
      <w:r w:rsidRPr="00642CF7">
        <w:t>the</w:t>
      </w:r>
      <w:r w:rsidRPr="00642CF7">
        <w:rPr>
          <w:spacing w:val="-2"/>
        </w:rPr>
        <w:t xml:space="preserve"> </w:t>
      </w:r>
      <w:r w:rsidRPr="00642CF7">
        <w:rPr>
          <w:spacing w:val="-1"/>
        </w:rPr>
        <w:t>approved</w:t>
      </w:r>
      <w:r w:rsidRPr="00642CF7">
        <w:rPr>
          <w:spacing w:val="43"/>
        </w:rPr>
        <w:t xml:space="preserve"> </w:t>
      </w:r>
      <w:r w:rsidRPr="00642CF7">
        <w:rPr>
          <w:spacing w:val="-1"/>
        </w:rPr>
        <w:t>budget.</w:t>
      </w:r>
      <w:r w:rsidRPr="00642CF7">
        <w:rPr>
          <w:spacing w:val="63"/>
        </w:rPr>
        <w:t xml:space="preserve"> </w:t>
      </w:r>
      <w:r w:rsidRPr="00642CF7">
        <w:t xml:space="preserve">This </w:t>
      </w:r>
      <w:r w:rsidRPr="00642CF7">
        <w:rPr>
          <w:spacing w:val="-1"/>
        </w:rPr>
        <w:t>does</w:t>
      </w:r>
      <w:r w:rsidRPr="00642CF7">
        <w:rPr>
          <w:spacing w:val="-2"/>
        </w:rPr>
        <w:t xml:space="preserve"> </w:t>
      </w:r>
      <w:r w:rsidRPr="00642CF7">
        <w:t>not</w:t>
      </w:r>
      <w:r w:rsidRPr="00642CF7">
        <w:rPr>
          <w:spacing w:val="-4"/>
        </w:rPr>
        <w:t xml:space="preserve"> </w:t>
      </w:r>
      <w:r w:rsidRPr="00642CF7">
        <w:t>apply</w:t>
      </w:r>
      <w:r w:rsidRPr="00642CF7">
        <w:rPr>
          <w:spacing w:val="-3"/>
        </w:rPr>
        <w:t xml:space="preserve"> </w:t>
      </w:r>
      <w:r w:rsidRPr="00642CF7">
        <w:t xml:space="preserve">to </w:t>
      </w:r>
      <w:r w:rsidRPr="00642CF7">
        <w:rPr>
          <w:spacing w:val="-1"/>
        </w:rPr>
        <w:t>the</w:t>
      </w:r>
      <w:r w:rsidRPr="00642CF7">
        <w:rPr>
          <w:spacing w:val="-2"/>
        </w:rPr>
        <w:t xml:space="preserve"> </w:t>
      </w:r>
      <w:r w:rsidRPr="00642CF7">
        <w:rPr>
          <w:spacing w:val="-1"/>
        </w:rPr>
        <w:t>purchase</w:t>
      </w:r>
      <w:r w:rsidRPr="00642CF7">
        <w:rPr>
          <w:spacing w:val="-2"/>
        </w:rPr>
        <w:t xml:space="preserve"> </w:t>
      </w:r>
      <w:r w:rsidRPr="00642CF7">
        <w:rPr>
          <w:spacing w:val="-1"/>
        </w:rPr>
        <w:t>of</w:t>
      </w:r>
      <w:r w:rsidRPr="00642CF7">
        <w:rPr>
          <w:spacing w:val="2"/>
        </w:rPr>
        <w:t xml:space="preserve"> </w:t>
      </w:r>
      <w:r w:rsidRPr="00642CF7">
        <w:rPr>
          <w:spacing w:val="-1"/>
        </w:rPr>
        <w:t>supplies,</w:t>
      </w:r>
      <w:r w:rsidRPr="00642CF7">
        <w:rPr>
          <w:spacing w:val="-2"/>
        </w:rPr>
        <w:t xml:space="preserve"> </w:t>
      </w:r>
      <w:r w:rsidRPr="00642CF7">
        <w:rPr>
          <w:spacing w:val="-1"/>
        </w:rPr>
        <w:t>material,</w:t>
      </w:r>
      <w:r w:rsidRPr="00642CF7">
        <w:rPr>
          <w:spacing w:val="59"/>
        </w:rPr>
        <w:t xml:space="preserve"> </w:t>
      </w:r>
      <w:r w:rsidRPr="00642CF7">
        <w:rPr>
          <w:spacing w:val="-1"/>
        </w:rPr>
        <w:t>equipment,</w:t>
      </w:r>
      <w:r w:rsidRPr="00642CF7">
        <w:rPr>
          <w:spacing w:val="-2"/>
        </w:rPr>
        <w:t xml:space="preserve"> </w:t>
      </w:r>
      <w:r w:rsidRPr="00642CF7">
        <w:t xml:space="preserve">or </w:t>
      </w:r>
      <w:r w:rsidRPr="00642CF7">
        <w:rPr>
          <w:spacing w:val="-1"/>
        </w:rPr>
        <w:t>general</w:t>
      </w:r>
      <w:r w:rsidRPr="00642CF7">
        <w:rPr>
          <w:spacing w:val="-3"/>
        </w:rPr>
        <w:t xml:space="preserve"> </w:t>
      </w:r>
      <w:r w:rsidRPr="00642CF7">
        <w:rPr>
          <w:spacing w:val="-1"/>
        </w:rPr>
        <w:t>support</w:t>
      </w:r>
      <w:r w:rsidRPr="00642CF7">
        <w:t xml:space="preserve"> </w:t>
      </w:r>
      <w:r w:rsidRPr="00642CF7">
        <w:rPr>
          <w:spacing w:val="-1"/>
        </w:rPr>
        <w:t>services;</w:t>
      </w:r>
      <w:r w:rsidRPr="00642CF7">
        <w:t xml:space="preserve"> or</w:t>
      </w:r>
    </w:p>
    <w:p w14:paraId="30CE7A48" w14:textId="77777777" w:rsidR="00275987" w:rsidRPr="00642CF7" w:rsidRDefault="00275987" w:rsidP="00275987">
      <w:pPr>
        <w:rPr>
          <w:rFonts w:eastAsia="Arial"/>
        </w:rPr>
      </w:pPr>
    </w:p>
    <w:p w14:paraId="7C35D76C" w14:textId="77777777" w:rsidR="00275987" w:rsidRPr="00642CF7" w:rsidRDefault="00275987" w:rsidP="00275987">
      <w:pPr>
        <w:pStyle w:val="BodyText"/>
        <w:widowControl w:val="0"/>
        <w:numPr>
          <w:ilvl w:val="1"/>
          <w:numId w:val="29"/>
        </w:numPr>
        <w:tabs>
          <w:tab w:val="left" w:pos="1541"/>
        </w:tabs>
        <w:overflowPunct/>
        <w:autoSpaceDE/>
        <w:autoSpaceDN/>
        <w:adjustRightInd/>
        <w:ind w:right="397"/>
        <w:textAlignment w:val="auto"/>
      </w:pPr>
      <w:r w:rsidRPr="00642CF7">
        <w:t xml:space="preserve">If </w:t>
      </w:r>
      <w:r w:rsidRPr="00642CF7">
        <w:rPr>
          <w:spacing w:val="-1"/>
        </w:rPr>
        <w:t>specified</w:t>
      </w:r>
      <w:r w:rsidRPr="00642CF7">
        <w:t xml:space="preserve"> in</w:t>
      </w:r>
      <w:r w:rsidRPr="00642CF7">
        <w:rPr>
          <w:spacing w:val="-2"/>
        </w:rPr>
        <w:t xml:space="preserve"> </w:t>
      </w:r>
      <w:r w:rsidRPr="00642CF7">
        <w:t xml:space="preserve">this </w:t>
      </w:r>
      <w:r w:rsidRPr="00642CF7">
        <w:rPr>
          <w:spacing w:val="-1"/>
        </w:rPr>
        <w:t>award,</w:t>
      </w:r>
      <w:r w:rsidRPr="00642CF7">
        <w:t xml:space="preserve"> </w:t>
      </w:r>
      <w:r w:rsidRPr="00642CF7">
        <w:rPr>
          <w:spacing w:val="-1"/>
        </w:rPr>
        <w:t>transfer</w:t>
      </w:r>
      <w:r w:rsidRPr="00642CF7">
        <w:rPr>
          <w:spacing w:val="-3"/>
        </w:rPr>
        <w:t xml:space="preserve"> </w:t>
      </w:r>
      <w:r w:rsidRPr="00642CF7">
        <w:t>funds</w:t>
      </w:r>
      <w:r w:rsidRPr="00642CF7">
        <w:rPr>
          <w:spacing w:val="-3"/>
        </w:rPr>
        <w:t xml:space="preserve"> </w:t>
      </w:r>
      <w:r w:rsidRPr="00642CF7">
        <w:rPr>
          <w:spacing w:val="-1"/>
        </w:rPr>
        <w:t>among</w:t>
      </w:r>
      <w:r w:rsidRPr="00642CF7">
        <w:rPr>
          <w:spacing w:val="-2"/>
        </w:rPr>
        <w:t xml:space="preserve"> </w:t>
      </w:r>
      <w:r w:rsidRPr="00642CF7">
        <w:rPr>
          <w:spacing w:val="-1"/>
        </w:rPr>
        <w:t>direct</w:t>
      </w:r>
      <w:r w:rsidRPr="00642CF7">
        <w:t xml:space="preserve"> cost </w:t>
      </w:r>
      <w:r w:rsidRPr="00642CF7">
        <w:rPr>
          <w:spacing w:val="-1"/>
        </w:rPr>
        <w:t>categories,</w:t>
      </w:r>
      <w:r w:rsidRPr="00642CF7">
        <w:t xml:space="preserve"> or</w:t>
      </w:r>
      <w:r w:rsidRPr="00642CF7">
        <w:rPr>
          <w:spacing w:val="59"/>
        </w:rPr>
        <w:t xml:space="preserve"> </w:t>
      </w:r>
      <w:r w:rsidRPr="00642CF7">
        <w:rPr>
          <w:spacing w:val="-1"/>
        </w:rPr>
        <w:t>programs,</w:t>
      </w:r>
      <w:r w:rsidRPr="00642CF7">
        <w:rPr>
          <w:spacing w:val="-2"/>
        </w:rPr>
        <w:t xml:space="preserve"> </w:t>
      </w:r>
      <w:r w:rsidRPr="00642CF7">
        <w:rPr>
          <w:spacing w:val="-1"/>
        </w:rPr>
        <w:t>functions,</w:t>
      </w:r>
      <w:r w:rsidRPr="00642CF7">
        <w:rPr>
          <w:spacing w:val="-2"/>
        </w:rPr>
        <w:t xml:space="preserve"> </w:t>
      </w:r>
      <w:r w:rsidRPr="00642CF7">
        <w:rPr>
          <w:spacing w:val="-1"/>
        </w:rPr>
        <w:t>and</w:t>
      </w:r>
      <w:r w:rsidRPr="00642CF7">
        <w:t xml:space="preserve"> </w:t>
      </w:r>
      <w:r w:rsidRPr="00642CF7">
        <w:rPr>
          <w:spacing w:val="-1"/>
        </w:rPr>
        <w:t>activities</w:t>
      </w:r>
      <w:r w:rsidRPr="00642CF7">
        <w:t xml:space="preserve"> listed in </w:t>
      </w:r>
      <w:r w:rsidRPr="00642CF7">
        <w:rPr>
          <w:spacing w:val="-1"/>
        </w:rPr>
        <w:t>the</w:t>
      </w:r>
      <w:r w:rsidRPr="00642CF7">
        <w:t xml:space="preserve"> </w:t>
      </w:r>
      <w:r w:rsidRPr="00642CF7">
        <w:rPr>
          <w:spacing w:val="-1"/>
        </w:rPr>
        <w:t>award</w:t>
      </w:r>
      <w:r w:rsidRPr="00642CF7">
        <w:t xml:space="preserve"> </w:t>
      </w:r>
      <w:r w:rsidRPr="00642CF7">
        <w:rPr>
          <w:spacing w:val="-1"/>
        </w:rPr>
        <w:t>budget,</w:t>
      </w:r>
      <w:r w:rsidRPr="00642CF7">
        <w:t xml:space="preserve"> </w:t>
      </w:r>
      <w:r w:rsidRPr="00642CF7">
        <w:rPr>
          <w:spacing w:val="-1"/>
        </w:rPr>
        <w:t>when</w:t>
      </w:r>
      <w:r w:rsidRPr="00642CF7">
        <w:rPr>
          <w:spacing w:val="5"/>
        </w:rPr>
        <w:t xml:space="preserve"> </w:t>
      </w:r>
      <w:r w:rsidRPr="00642CF7">
        <w:t>the</w:t>
      </w:r>
      <w:r w:rsidRPr="00642CF7">
        <w:rPr>
          <w:spacing w:val="67"/>
        </w:rPr>
        <w:t xml:space="preserve"> </w:t>
      </w:r>
      <w:r w:rsidRPr="00642CF7">
        <w:rPr>
          <w:spacing w:val="-1"/>
        </w:rPr>
        <w:t>cumulative</w:t>
      </w:r>
      <w:r w:rsidRPr="00642CF7">
        <w:t xml:space="preserve"> </w:t>
      </w:r>
      <w:r w:rsidRPr="00642CF7">
        <w:rPr>
          <w:spacing w:val="-1"/>
        </w:rPr>
        <w:t>amount</w:t>
      </w:r>
      <w:r w:rsidRPr="00642CF7">
        <w:t xml:space="preserve"> </w:t>
      </w:r>
      <w:r w:rsidRPr="00642CF7">
        <w:rPr>
          <w:spacing w:val="-1"/>
        </w:rPr>
        <w:t>of</w:t>
      </w:r>
      <w:r w:rsidRPr="00642CF7">
        <w:rPr>
          <w:spacing w:val="-2"/>
        </w:rPr>
        <w:t xml:space="preserve"> </w:t>
      </w:r>
      <w:r w:rsidRPr="00642CF7">
        <w:t xml:space="preserve">such </w:t>
      </w:r>
      <w:r w:rsidRPr="00642CF7">
        <w:rPr>
          <w:spacing w:val="-1"/>
        </w:rPr>
        <w:t>transfers</w:t>
      </w:r>
      <w:r w:rsidRPr="00642CF7">
        <w:rPr>
          <w:spacing w:val="-3"/>
        </w:rPr>
        <w:t xml:space="preserve"> </w:t>
      </w:r>
      <w:r w:rsidRPr="00642CF7">
        <w:rPr>
          <w:spacing w:val="-1"/>
        </w:rPr>
        <w:t>exceeds</w:t>
      </w:r>
      <w:r w:rsidRPr="00642CF7">
        <w:t xml:space="preserve"> or is </w:t>
      </w:r>
      <w:r w:rsidRPr="00642CF7">
        <w:rPr>
          <w:spacing w:val="-1"/>
        </w:rPr>
        <w:t>expected</w:t>
      </w:r>
      <w:r w:rsidRPr="00642CF7">
        <w:t xml:space="preserve"> to</w:t>
      </w:r>
      <w:r w:rsidRPr="00642CF7">
        <w:rPr>
          <w:spacing w:val="-2"/>
        </w:rPr>
        <w:t xml:space="preserve"> </w:t>
      </w:r>
      <w:r w:rsidRPr="00642CF7">
        <w:rPr>
          <w:spacing w:val="-1"/>
        </w:rPr>
        <w:t>exceed</w:t>
      </w:r>
      <w:r w:rsidRPr="00642CF7">
        <w:rPr>
          <w:spacing w:val="51"/>
        </w:rPr>
        <w:t xml:space="preserve"> </w:t>
      </w:r>
      <w:r w:rsidRPr="00642CF7">
        <w:t xml:space="preserve">10% </w:t>
      </w:r>
      <w:r w:rsidRPr="00642CF7">
        <w:rPr>
          <w:spacing w:val="-1"/>
        </w:rPr>
        <w:t>of</w:t>
      </w:r>
      <w:r w:rsidRPr="00642CF7">
        <w:t xml:space="preserve"> </w:t>
      </w:r>
      <w:r w:rsidRPr="00642CF7">
        <w:rPr>
          <w:spacing w:val="-1"/>
        </w:rPr>
        <w:t>the</w:t>
      </w:r>
      <w:r w:rsidRPr="00642CF7">
        <w:t xml:space="preserve"> </w:t>
      </w:r>
      <w:r w:rsidRPr="00642CF7">
        <w:rPr>
          <w:spacing w:val="-1"/>
        </w:rPr>
        <w:t>total</w:t>
      </w:r>
      <w:r w:rsidRPr="00642CF7">
        <w:rPr>
          <w:spacing w:val="-3"/>
        </w:rPr>
        <w:t xml:space="preserve"> </w:t>
      </w:r>
      <w:r w:rsidRPr="00642CF7">
        <w:rPr>
          <w:spacing w:val="-1"/>
        </w:rPr>
        <w:t>award</w:t>
      </w:r>
      <w:r w:rsidRPr="00642CF7">
        <w:t xml:space="preserve"> </w:t>
      </w:r>
      <w:r w:rsidRPr="00642CF7">
        <w:rPr>
          <w:spacing w:val="-1"/>
        </w:rPr>
        <w:t>amount,</w:t>
      </w:r>
      <w:r w:rsidRPr="00642CF7">
        <w:t xml:space="preserve"> as </w:t>
      </w:r>
      <w:r w:rsidRPr="00642CF7">
        <w:rPr>
          <w:spacing w:val="-1"/>
        </w:rPr>
        <w:t>last</w:t>
      </w:r>
      <w:r w:rsidRPr="00642CF7">
        <w:t xml:space="preserve"> </w:t>
      </w:r>
      <w:r w:rsidRPr="00642CF7">
        <w:rPr>
          <w:spacing w:val="-1"/>
        </w:rPr>
        <w:t>approved</w:t>
      </w:r>
      <w:r w:rsidRPr="00642CF7">
        <w:t xml:space="preserve"> by</w:t>
      </w:r>
      <w:r w:rsidRPr="00642CF7">
        <w:rPr>
          <w:spacing w:val="-3"/>
        </w:rPr>
        <w:t xml:space="preserve"> </w:t>
      </w:r>
      <w:r w:rsidRPr="00642CF7">
        <w:rPr>
          <w:spacing w:val="-1"/>
        </w:rPr>
        <w:t>the</w:t>
      </w:r>
      <w:r w:rsidRPr="00642CF7">
        <w:rPr>
          <w:spacing w:val="7"/>
        </w:rPr>
        <w:t xml:space="preserve"> </w:t>
      </w:r>
      <w:r w:rsidRPr="00642CF7">
        <w:t>AO.</w:t>
      </w:r>
    </w:p>
    <w:p w14:paraId="38963E13" w14:textId="77777777" w:rsidR="00275987" w:rsidRPr="00642CF7" w:rsidRDefault="00275987" w:rsidP="00275987">
      <w:pPr>
        <w:rPr>
          <w:rFonts w:eastAsia="Arial"/>
        </w:rPr>
      </w:pPr>
    </w:p>
    <w:p w14:paraId="76D831D8" w14:textId="77777777" w:rsidR="00275987" w:rsidRPr="00642CF7" w:rsidRDefault="00275987" w:rsidP="00275987">
      <w:pPr>
        <w:pStyle w:val="BodyText"/>
        <w:widowControl w:val="0"/>
        <w:numPr>
          <w:ilvl w:val="0"/>
          <w:numId w:val="29"/>
        </w:numPr>
        <w:tabs>
          <w:tab w:val="left" w:pos="821"/>
        </w:tabs>
        <w:overflowPunct/>
        <w:autoSpaceDE/>
        <w:autoSpaceDN/>
        <w:adjustRightInd/>
        <w:ind w:right="438"/>
        <w:textAlignment w:val="auto"/>
      </w:pPr>
      <w:r w:rsidRPr="00642CF7">
        <w:t>Failure by</w:t>
      </w:r>
      <w:r w:rsidRPr="00642CF7">
        <w:rPr>
          <w:spacing w:val="-3"/>
        </w:rPr>
        <w:t xml:space="preserve"> </w:t>
      </w:r>
      <w:r w:rsidRPr="00642CF7">
        <w:t xml:space="preserve">the </w:t>
      </w:r>
      <w:r w:rsidRPr="00642CF7">
        <w:rPr>
          <w:spacing w:val="-1"/>
        </w:rPr>
        <w:t>recipient</w:t>
      </w:r>
      <w:r w:rsidRPr="00642CF7">
        <w:rPr>
          <w:spacing w:val="-2"/>
        </w:rPr>
        <w:t xml:space="preserve"> </w:t>
      </w:r>
      <w:r w:rsidRPr="00642CF7">
        <w:t xml:space="preserve">to </w:t>
      </w:r>
      <w:r w:rsidRPr="00642CF7">
        <w:rPr>
          <w:spacing w:val="-1"/>
        </w:rPr>
        <w:t>obtain</w:t>
      </w:r>
      <w:r w:rsidRPr="00642CF7">
        <w:t xml:space="preserve"> </w:t>
      </w:r>
      <w:r w:rsidRPr="00642CF7">
        <w:rPr>
          <w:spacing w:val="-1"/>
        </w:rPr>
        <w:t>the</w:t>
      </w:r>
      <w:r w:rsidRPr="00642CF7">
        <w:t xml:space="preserve"> </w:t>
      </w:r>
      <w:r w:rsidRPr="00642CF7">
        <w:rPr>
          <w:spacing w:val="-1"/>
        </w:rPr>
        <w:t>approvals</w:t>
      </w:r>
      <w:r w:rsidRPr="00642CF7">
        <w:t xml:space="preserve"> </w:t>
      </w:r>
      <w:r w:rsidRPr="00642CF7">
        <w:rPr>
          <w:spacing w:val="-1"/>
        </w:rPr>
        <w:t>required</w:t>
      </w:r>
      <w:r w:rsidRPr="00642CF7">
        <w:t xml:space="preserve"> </w:t>
      </w:r>
      <w:r w:rsidRPr="00642CF7">
        <w:rPr>
          <w:spacing w:val="-1"/>
        </w:rPr>
        <w:t>above,</w:t>
      </w:r>
      <w:r w:rsidRPr="00642CF7">
        <w:t xml:space="preserve"> or </w:t>
      </w:r>
      <w:r w:rsidRPr="00642CF7">
        <w:rPr>
          <w:spacing w:val="-1"/>
        </w:rPr>
        <w:t>elsewhere</w:t>
      </w:r>
      <w:r w:rsidRPr="00642CF7">
        <w:t xml:space="preserve"> in</w:t>
      </w:r>
      <w:r w:rsidRPr="00642CF7">
        <w:rPr>
          <w:spacing w:val="53"/>
        </w:rPr>
        <w:t xml:space="preserve"> </w:t>
      </w:r>
      <w:r w:rsidRPr="00642CF7">
        <w:t xml:space="preserve">this </w:t>
      </w:r>
      <w:r w:rsidRPr="00642CF7">
        <w:rPr>
          <w:spacing w:val="-1"/>
        </w:rPr>
        <w:t>award,</w:t>
      </w:r>
      <w:r w:rsidRPr="00642CF7">
        <w:t xml:space="preserve"> </w:t>
      </w:r>
      <w:r w:rsidRPr="00642CF7">
        <w:rPr>
          <w:spacing w:val="-1"/>
        </w:rPr>
        <w:t>may</w:t>
      </w:r>
      <w:r w:rsidRPr="00642CF7">
        <w:rPr>
          <w:spacing w:val="-3"/>
        </w:rPr>
        <w:t xml:space="preserve"> </w:t>
      </w:r>
      <w:r w:rsidRPr="00642CF7">
        <w:t xml:space="preserve">result in </w:t>
      </w:r>
      <w:r w:rsidRPr="00642CF7">
        <w:rPr>
          <w:spacing w:val="-1"/>
        </w:rPr>
        <w:t>the</w:t>
      </w:r>
      <w:r w:rsidRPr="00642CF7">
        <w:t xml:space="preserve"> AO</w:t>
      </w:r>
      <w:r w:rsidRPr="00642CF7">
        <w:rPr>
          <w:spacing w:val="-2"/>
        </w:rPr>
        <w:t xml:space="preserve"> </w:t>
      </w:r>
      <w:r w:rsidRPr="00642CF7">
        <w:t>disallowing</w:t>
      </w:r>
      <w:r w:rsidRPr="00642CF7">
        <w:rPr>
          <w:spacing w:val="-1"/>
        </w:rPr>
        <w:t xml:space="preserve"> </w:t>
      </w:r>
      <w:r w:rsidRPr="00642CF7">
        <w:t xml:space="preserve">such </w:t>
      </w:r>
      <w:r w:rsidRPr="00642CF7">
        <w:rPr>
          <w:spacing w:val="-1"/>
        </w:rPr>
        <w:t>costs.</w:t>
      </w:r>
      <w:r w:rsidRPr="00642CF7">
        <w:t xml:space="preserve"> </w:t>
      </w:r>
      <w:r w:rsidRPr="00642CF7">
        <w:rPr>
          <w:spacing w:val="1"/>
        </w:rPr>
        <w:t xml:space="preserve"> </w:t>
      </w:r>
      <w:r w:rsidRPr="00642CF7">
        <w:rPr>
          <w:spacing w:val="-1"/>
        </w:rPr>
        <w:t>USAID</w:t>
      </w:r>
      <w:r w:rsidRPr="00642CF7">
        <w:t xml:space="preserve"> is </w:t>
      </w:r>
      <w:r w:rsidRPr="00642CF7">
        <w:rPr>
          <w:spacing w:val="-1"/>
        </w:rPr>
        <w:t>under</w:t>
      </w:r>
      <w:r w:rsidRPr="00642CF7">
        <w:t xml:space="preserve"> </w:t>
      </w:r>
      <w:r w:rsidRPr="00642CF7">
        <w:rPr>
          <w:spacing w:val="-1"/>
        </w:rPr>
        <w:t>no</w:t>
      </w:r>
      <w:r w:rsidRPr="00642CF7">
        <w:rPr>
          <w:spacing w:val="41"/>
        </w:rPr>
        <w:t xml:space="preserve"> </w:t>
      </w:r>
      <w:r w:rsidRPr="00642CF7">
        <w:rPr>
          <w:spacing w:val="-1"/>
        </w:rPr>
        <w:t>obligation</w:t>
      </w:r>
      <w:r w:rsidRPr="00642CF7">
        <w:t xml:space="preserve"> </w:t>
      </w:r>
      <w:r w:rsidRPr="00642CF7">
        <w:rPr>
          <w:spacing w:val="-1"/>
        </w:rPr>
        <w:t>to</w:t>
      </w:r>
      <w:r w:rsidRPr="00642CF7">
        <w:t xml:space="preserve"> reimburse</w:t>
      </w:r>
      <w:r w:rsidRPr="00642CF7">
        <w:rPr>
          <w:spacing w:val="-3"/>
        </w:rPr>
        <w:t xml:space="preserve"> </w:t>
      </w:r>
      <w:r w:rsidRPr="00642CF7">
        <w:t xml:space="preserve">the </w:t>
      </w:r>
      <w:r w:rsidRPr="00642CF7">
        <w:rPr>
          <w:spacing w:val="-1"/>
        </w:rPr>
        <w:t>recipient</w:t>
      </w:r>
      <w:r w:rsidRPr="00642CF7">
        <w:rPr>
          <w:spacing w:val="-4"/>
        </w:rPr>
        <w:t xml:space="preserve"> </w:t>
      </w:r>
      <w:r w:rsidRPr="00642CF7">
        <w:t xml:space="preserve">for </w:t>
      </w:r>
      <w:r w:rsidRPr="00642CF7">
        <w:rPr>
          <w:spacing w:val="-1"/>
        </w:rPr>
        <w:t>costs</w:t>
      </w:r>
      <w:r w:rsidRPr="00642CF7">
        <w:rPr>
          <w:spacing w:val="-2"/>
        </w:rPr>
        <w:t xml:space="preserve"> </w:t>
      </w:r>
      <w:r w:rsidRPr="00642CF7">
        <w:rPr>
          <w:spacing w:val="-1"/>
        </w:rPr>
        <w:t>incurred</w:t>
      </w:r>
      <w:r w:rsidRPr="00642CF7">
        <w:t xml:space="preserve"> in</w:t>
      </w:r>
      <w:r w:rsidRPr="00642CF7">
        <w:rPr>
          <w:spacing w:val="-2"/>
        </w:rPr>
        <w:t xml:space="preserve"> </w:t>
      </w:r>
      <w:r w:rsidRPr="00642CF7">
        <w:rPr>
          <w:spacing w:val="-1"/>
        </w:rPr>
        <w:t>excess</w:t>
      </w:r>
      <w:r w:rsidRPr="00642CF7">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total</w:t>
      </w:r>
      <w:r w:rsidRPr="00642CF7">
        <w:rPr>
          <w:spacing w:val="73"/>
        </w:rPr>
        <w:t xml:space="preserve"> </w:t>
      </w:r>
      <w:r w:rsidRPr="00642CF7">
        <w:rPr>
          <w:spacing w:val="-1"/>
        </w:rPr>
        <w:t>amount</w:t>
      </w:r>
      <w:r w:rsidRPr="00642CF7">
        <w:rPr>
          <w:spacing w:val="-2"/>
        </w:rPr>
        <w:t xml:space="preserve"> </w:t>
      </w:r>
      <w:r w:rsidRPr="00642CF7">
        <w:rPr>
          <w:spacing w:val="-1"/>
        </w:rPr>
        <w:t>obligated</w:t>
      </w:r>
      <w:r w:rsidRPr="00642CF7">
        <w:t xml:space="preserve"> </w:t>
      </w:r>
      <w:r w:rsidRPr="00642CF7">
        <w:rPr>
          <w:spacing w:val="-1"/>
        </w:rPr>
        <w:t>under</w:t>
      </w:r>
      <w:r w:rsidRPr="00642CF7">
        <w:t xml:space="preserve"> this </w:t>
      </w:r>
      <w:r w:rsidRPr="00642CF7">
        <w:rPr>
          <w:spacing w:val="-1"/>
        </w:rPr>
        <w:t>award.</w:t>
      </w:r>
      <w:r w:rsidRPr="00642CF7">
        <w:t xml:space="preserve">  </w:t>
      </w:r>
      <w:r w:rsidRPr="00642CF7">
        <w:rPr>
          <w:spacing w:val="-1"/>
        </w:rPr>
        <w:t>If</w:t>
      </w:r>
      <w:r w:rsidRPr="00642CF7">
        <w:t xml:space="preserve"> the</w:t>
      </w:r>
      <w:r w:rsidRPr="00642CF7">
        <w:rPr>
          <w:spacing w:val="-2"/>
        </w:rPr>
        <w:t xml:space="preserve"> </w:t>
      </w:r>
      <w:r w:rsidRPr="00642CF7">
        <w:rPr>
          <w:spacing w:val="-1"/>
        </w:rPr>
        <w:t>total</w:t>
      </w:r>
      <w:r w:rsidRPr="00642CF7">
        <w:t xml:space="preserve"> </w:t>
      </w:r>
      <w:r w:rsidRPr="00642CF7">
        <w:rPr>
          <w:spacing w:val="-1"/>
        </w:rPr>
        <w:t>obligated</w:t>
      </w:r>
      <w:r w:rsidRPr="00642CF7">
        <w:rPr>
          <w:spacing w:val="-2"/>
        </w:rPr>
        <w:t xml:space="preserve"> </w:t>
      </w:r>
      <w:r w:rsidRPr="00642CF7">
        <w:rPr>
          <w:spacing w:val="-1"/>
        </w:rPr>
        <w:t>amount</w:t>
      </w:r>
      <w:r w:rsidRPr="00642CF7">
        <w:t xml:space="preserve"> </w:t>
      </w:r>
      <w:r w:rsidRPr="00642CF7">
        <w:rPr>
          <w:spacing w:val="-1"/>
        </w:rPr>
        <w:t>under</w:t>
      </w:r>
      <w:r w:rsidRPr="00642CF7">
        <w:t xml:space="preserve"> this</w:t>
      </w:r>
      <w:r w:rsidRPr="00642CF7">
        <w:rPr>
          <w:spacing w:val="59"/>
        </w:rPr>
        <w:t xml:space="preserve"> </w:t>
      </w:r>
      <w:r w:rsidRPr="00642CF7">
        <w:rPr>
          <w:spacing w:val="-1"/>
        </w:rPr>
        <w:t>award</w:t>
      </w:r>
      <w:r w:rsidRPr="00642CF7">
        <w:t xml:space="preserve"> has </w:t>
      </w:r>
      <w:r w:rsidRPr="00642CF7">
        <w:rPr>
          <w:spacing w:val="-1"/>
        </w:rPr>
        <w:t>been</w:t>
      </w:r>
      <w:r w:rsidRPr="00642CF7">
        <w:rPr>
          <w:spacing w:val="-2"/>
        </w:rPr>
        <w:t xml:space="preserve"> </w:t>
      </w:r>
      <w:r w:rsidRPr="00642CF7">
        <w:rPr>
          <w:spacing w:val="-1"/>
        </w:rPr>
        <w:t>increased,</w:t>
      </w:r>
      <w:r w:rsidRPr="00642CF7">
        <w:t xml:space="preserve"> </w:t>
      </w:r>
      <w:r w:rsidRPr="00642CF7">
        <w:rPr>
          <w:spacing w:val="-1"/>
        </w:rPr>
        <w:t>the</w:t>
      </w:r>
      <w:r w:rsidRPr="00642CF7">
        <w:rPr>
          <w:spacing w:val="2"/>
        </w:rPr>
        <w:t xml:space="preserve"> </w:t>
      </w:r>
      <w:r w:rsidRPr="00642CF7">
        <w:t xml:space="preserve">AO </w:t>
      </w:r>
      <w:r w:rsidRPr="00642CF7">
        <w:rPr>
          <w:spacing w:val="-1"/>
        </w:rPr>
        <w:t>will</w:t>
      </w:r>
      <w:r w:rsidRPr="00642CF7">
        <w:t xml:space="preserve"> notify</w:t>
      </w:r>
      <w:r w:rsidRPr="00642CF7">
        <w:rPr>
          <w:spacing w:val="-3"/>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of</w:t>
      </w:r>
      <w:r w:rsidRPr="00642CF7">
        <w:rPr>
          <w:spacing w:val="5"/>
        </w:rPr>
        <w:t xml:space="preserve"> </w:t>
      </w:r>
      <w:r w:rsidRPr="00642CF7">
        <w:rPr>
          <w:spacing w:val="-1"/>
        </w:rPr>
        <w:t>the</w:t>
      </w:r>
      <w:r w:rsidRPr="00642CF7">
        <w:t xml:space="preserve"> </w:t>
      </w:r>
      <w:r w:rsidRPr="00642CF7">
        <w:rPr>
          <w:spacing w:val="-1"/>
        </w:rPr>
        <w:t>increase</w:t>
      </w:r>
      <w:r w:rsidRPr="00642CF7">
        <w:rPr>
          <w:spacing w:val="-2"/>
        </w:rPr>
        <w:t xml:space="preserve"> </w:t>
      </w:r>
      <w:r w:rsidRPr="00642CF7">
        <w:t>and</w:t>
      </w:r>
      <w:r w:rsidRPr="00642CF7">
        <w:rPr>
          <w:spacing w:val="59"/>
        </w:rPr>
        <w:t xml:space="preserve"> </w:t>
      </w:r>
      <w:r w:rsidRPr="00642CF7">
        <w:rPr>
          <w:spacing w:val="-1"/>
        </w:rPr>
        <w:t>specify</w:t>
      </w:r>
      <w:r w:rsidRPr="00642CF7">
        <w:rPr>
          <w:spacing w:val="-3"/>
        </w:rPr>
        <w:t xml:space="preserve"> </w:t>
      </w:r>
      <w:r w:rsidRPr="00642CF7">
        <w:t>the</w:t>
      </w:r>
      <w:r w:rsidRPr="00642CF7">
        <w:rPr>
          <w:spacing w:val="-2"/>
        </w:rPr>
        <w:t xml:space="preserve"> </w:t>
      </w:r>
      <w:r w:rsidRPr="00642CF7">
        <w:t>new</w:t>
      </w:r>
      <w:r w:rsidRPr="00642CF7">
        <w:rPr>
          <w:spacing w:val="-3"/>
        </w:rPr>
        <w:t xml:space="preserve"> </w:t>
      </w:r>
      <w:r w:rsidRPr="00642CF7">
        <w:t xml:space="preserve">total </w:t>
      </w:r>
      <w:r w:rsidRPr="00642CF7">
        <w:rPr>
          <w:spacing w:val="-1"/>
        </w:rPr>
        <w:t>obligated</w:t>
      </w:r>
      <w:r w:rsidRPr="00642CF7">
        <w:t xml:space="preserve"> </w:t>
      </w:r>
      <w:r w:rsidRPr="00642CF7">
        <w:rPr>
          <w:spacing w:val="-1"/>
        </w:rPr>
        <w:t>amount</w:t>
      </w:r>
      <w:r w:rsidRPr="00642CF7">
        <w:rPr>
          <w:spacing w:val="-2"/>
        </w:rPr>
        <w:t xml:space="preserve"> </w:t>
      </w:r>
      <w:r w:rsidRPr="00642CF7">
        <w:t>by</w:t>
      </w:r>
      <w:r w:rsidRPr="00642CF7">
        <w:rPr>
          <w:spacing w:val="-3"/>
        </w:rPr>
        <w:t xml:space="preserve"> </w:t>
      </w:r>
      <w:r w:rsidRPr="00642CF7">
        <w:rPr>
          <w:spacing w:val="-1"/>
        </w:rPr>
        <w:t>written</w:t>
      </w:r>
      <w:r w:rsidRPr="00642CF7">
        <w:rPr>
          <w:spacing w:val="-2"/>
        </w:rPr>
        <w:t xml:space="preserve"> </w:t>
      </w:r>
      <w:r w:rsidRPr="00642CF7">
        <w:rPr>
          <w:spacing w:val="-1"/>
        </w:rPr>
        <w:t>amendment</w:t>
      </w:r>
      <w:r w:rsidRPr="00642CF7">
        <w:rPr>
          <w:spacing w:val="-2"/>
        </w:rPr>
        <w:t xml:space="preserve"> </w:t>
      </w:r>
      <w:r w:rsidRPr="00642CF7">
        <w:t>to</w:t>
      </w:r>
      <w:r w:rsidRPr="00642CF7">
        <w:rPr>
          <w:spacing w:val="-2"/>
        </w:rPr>
        <w:t xml:space="preserve"> </w:t>
      </w:r>
      <w:r w:rsidRPr="00642CF7">
        <w:t>the</w:t>
      </w:r>
      <w:r w:rsidRPr="00642CF7">
        <w:rPr>
          <w:spacing w:val="-2"/>
        </w:rPr>
        <w:t xml:space="preserve"> </w:t>
      </w:r>
      <w:r w:rsidRPr="00642CF7">
        <w:rPr>
          <w:spacing w:val="-1"/>
        </w:rPr>
        <w:t>award.</w:t>
      </w:r>
    </w:p>
    <w:p w14:paraId="5EFD2E97" w14:textId="77777777" w:rsidR="00275987" w:rsidRPr="00642CF7" w:rsidRDefault="00275987" w:rsidP="00275987">
      <w:pPr>
        <w:rPr>
          <w:rFonts w:eastAsia="Arial"/>
        </w:rPr>
      </w:pPr>
    </w:p>
    <w:p w14:paraId="31F15243" w14:textId="77777777" w:rsidR="00275987" w:rsidRPr="00642CF7" w:rsidRDefault="00275987" w:rsidP="00275987">
      <w:pPr>
        <w:pStyle w:val="BodyText"/>
        <w:ind w:left="100" w:firstLine="3458"/>
      </w:pPr>
      <w:r w:rsidRPr="00642CF7">
        <w:t>[END</w:t>
      </w:r>
      <w:r w:rsidRPr="00642CF7">
        <w:rPr>
          <w:spacing w:val="-1"/>
        </w:rPr>
        <w:t xml:space="preserve"> </w:t>
      </w:r>
      <w:r w:rsidRPr="00642CF7">
        <w:t xml:space="preserve">OF </w:t>
      </w:r>
      <w:r w:rsidRPr="00642CF7">
        <w:rPr>
          <w:spacing w:val="-1"/>
        </w:rPr>
        <w:t>PROVISION]</w:t>
      </w:r>
    </w:p>
    <w:p w14:paraId="11EDB467" w14:textId="77777777" w:rsidR="00275987" w:rsidRPr="00642CF7" w:rsidRDefault="00275987" w:rsidP="00275987">
      <w:pPr>
        <w:rPr>
          <w:rFonts w:eastAsia="Arial"/>
        </w:rPr>
      </w:pPr>
    </w:p>
    <w:p w14:paraId="672E81A6" w14:textId="77777777" w:rsidR="00275987" w:rsidRPr="00642CF7" w:rsidRDefault="00275987" w:rsidP="00275987">
      <w:pPr>
        <w:spacing w:before="11"/>
        <w:rPr>
          <w:rFonts w:eastAsia="Arial"/>
        </w:rPr>
      </w:pPr>
    </w:p>
    <w:p w14:paraId="7E3099EA" w14:textId="77777777" w:rsidR="00275987" w:rsidRPr="00642CF7" w:rsidRDefault="00275987" w:rsidP="00275987">
      <w:pPr>
        <w:pStyle w:val="Heading1"/>
        <w:tabs>
          <w:tab w:val="left" w:pos="820"/>
        </w:tabs>
        <w:rPr>
          <w:rFonts w:cs="Times New Roman"/>
          <w:b w:val="0"/>
          <w:bCs w:val="0"/>
        </w:rPr>
      </w:pPr>
      <w:r w:rsidRPr="00642CF7">
        <w:rPr>
          <w:rFonts w:cs="Times New Roman"/>
          <w:spacing w:val="-1"/>
        </w:rPr>
        <w:t>M4.</w:t>
      </w:r>
      <w:r w:rsidRPr="00642CF7">
        <w:rPr>
          <w:rFonts w:cs="Times New Roman"/>
          <w:spacing w:val="-1"/>
        </w:rPr>
        <w:tab/>
        <w:t>NOTICES</w:t>
      </w:r>
      <w:r w:rsidRPr="00642CF7">
        <w:rPr>
          <w:rFonts w:cs="Times New Roman"/>
        </w:rPr>
        <w:t xml:space="preserve"> </w:t>
      </w:r>
      <w:r w:rsidRPr="00642CF7">
        <w:rPr>
          <w:rFonts w:cs="Times New Roman"/>
          <w:spacing w:val="-1"/>
        </w:rPr>
        <w:t>(JUNE</w:t>
      </w:r>
      <w:r w:rsidRPr="00642CF7">
        <w:rPr>
          <w:rFonts w:cs="Times New Roman"/>
          <w:spacing w:val="-2"/>
        </w:rPr>
        <w:t xml:space="preserve"> </w:t>
      </w:r>
      <w:r w:rsidRPr="00642CF7">
        <w:rPr>
          <w:rFonts w:cs="Times New Roman"/>
          <w:spacing w:val="-1"/>
        </w:rPr>
        <w:t>2012)</w:t>
      </w:r>
    </w:p>
    <w:p w14:paraId="298D9354" w14:textId="77777777" w:rsidR="00275987" w:rsidRPr="00642CF7" w:rsidRDefault="00275987" w:rsidP="00275987">
      <w:pPr>
        <w:spacing w:before="1"/>
        <w:rPr>
          <w:rFonts w:eastAsia="Arial"/>
          <w:b/>
          <w:bCs/>
        </w:rPr>
      </w:pPr>
    </w:p>
    <w:p w14:paraId="3759D7F4" w14:textId="77777777" w:rsidR="00275987" w:rsidRPr="00642CF7" w:rsidRDefault="00275987" w:rsidP="00275987">
      <w:pPr>
        <w:pStyle w:val="BodyText"/>
        <w:ind w:left="100" w:right="186"/>
      </w:pPr>
      <w:r w:rsidRPr="00642CF7">
        <w:t>Any</w:t>
      </w:r>
      <w:r w:rsidRPr="00642CF7">
        <w:rPr>
          <w:spacing w:val="-3"/>
        </w:rPr>
        <w:t xml:space="preserve"> </w:t>
      </w:r>
      <w:r w:rsidRPr="00642CF7">
        <w:t xml:space="preserve">notice </w:t>
      </w:r>
      <w:r w:rsidRPr="00642CF7">
        <w:rPr>
          <w:spacing w:val="-1"/>
        </w:rPr>
        <w:t>given</w:t>
      </w:r>
      <w:r w:rsidRPr="00642CF7">
        <w:t xml:space="preserve"> by</w:t>
      </w:r>
      <w:r w:rsidRPr="00642CF7">
        <w:rPr>
          <w:spacing w:val="-3"/>
        </w:rPr>
        <w:t xml:space="preserve"> </w:t>
      </w:r>
      <w:r w:rsidRPr="00642CF7">
        <w:t xml:space="preserve">USAID or </w:t>
      </w:r>
      <w:r w:rsidRPr="00642CF7">
        <w:rPr>
          <w:spacing w:val="-1"/>
        </w:rPr>
        <w:t>the</w:t>
      </w:r>
      <w:r w:rsidRPr="00642CF7">
        <w:t xml:space="preserve"> </w:t>
      </w:r>
      <w:r w:rsidRPr="00642CF7">
        <w:rPr>
          <w:spacing w:val="-1"/>
        </w:rPr>
        <w:t>recipient</w:t>
      </w:r>
      <w:r w:rsidRPr="00642CF7">
        <w:t xml:space="preserve"> is</w:t>
      </w:r>
      <w:r w:rsidRPr="00642CF7">
        <w:rPr>
          <w:spacing w:val="-3"/>
        </w:rPr>
        <w:t xml:space="preserve"> </w:t>
      </w:r>
      <w:r w:rsidRPr="00642CF7">
        <w:rPr>
          <w:spacing w:val="-1"/>
        </w:rPr>
        <w:t>sufficient</w:t>
      </w:r>
      <w:r w:rsidRPr="00642CF7">
        <w:t xml:space="preserve"> </w:t>
      </w:r>
      <w:r w:rsidRPr="00642CF7">
        <w:rPr>
          <w:spacing w:val="-1"/>
        </w:rPr>
        <w:t>only</w:t>
      </w:r>
      <w:r w:rsidRPr="00642CF7">
        <w:rPr>
          <w:spacing w:val="-3"/>
        </w:rPr>
        <w:t xml:space="preserve"> </w:t>
      </w:r>
      <w:r w:rsidRPr="00642CF7">
        <w:t>if</w:t>
      </w:r>
      <w:r w:rsidRPr="00642CF7">
        <w:rPr>
          <w:spacing w:val="2"/>
        </w:rPr>
        <w:t xml:space="preserve"> </w:t>
      </w:r>
      <w:r w:rsidRPr="00642CF7">
        <w:t xml:space="preserve">in </w:t>
      </w:r>
      <w:r w:rsidRPr="00642CF7">
        <w:rPr>
          <w:spacing w:val="-1"/>
        </w:rPr>
        <w:t>writing</w:t>
      </w:r>
      <w:r w:rsidRPr="00642CF7">
        <w:rPr>
          <w:spacing w:val="-2"/>
        </w:rPr>
        <w:t xml:space="preserve"> </w:t>
      </w:r>
      <w:r w:rsidRPr="00642CF7">
        <w:t>and</w:t>
      </w:r>
      <w:r w:rsidRPr="00642CF7">
        <w:rPr>
          <w:spacing w:val="-2"/>
        </w:rPr>
        <w:t xml:space="preserve"> </w:t>
      </w:r>
      <w:r w:rsidRPr="00642CF7">
        <w:rPr>
          <w:spacing w:val="-1"/>
        </w:rPr>
        <w:t>delivered</w:t>
      </w:r>
      <w:r w:rsidRPr="00642CF7">
        <w:t xml:space="preserve"> in</w:t>
      </w:r>
      <w:r w:rsidRPr="00642CF7">
        <w:rPr>
          <w:spacing w:val="67"/>
        </w:rPr>
        <w:t xml:space="preserve"> </w:t>
      </w:r>
      <w:r w:rsidRPr="00642CF7">
        <w:t>person,</w:t>
      </w:r>
      <w:r w:rsidRPr="00642CF7">
        <w:rPr>
          <w:spacing w:val="-2"/>
        </w:rPr>
        <w:t xml:space="preserve"> </w:t>
      </w:r>
      <w:r w:rsidRPr="00642CF7">
        <w:t>mailed</w:t>
      </w:r>
      <w:r w:rsidRPr="00642CF7">
        <w:rPr>
          <w:spacing w:val="-1"/>
        </w:rPr>
        <w:t xml:space="preserve"> </w:t>
      </w:r>
      <w:r w:rsidRPr="00642CF7">
        <w:t xml:space="preserve">or </w:t>
      </w:r>
      <w:r w:rsidRPr="00642CF7">
        <w:rPr>
          <w:spacing w:val="-1"/>
        </w:rPr>
        <w:t>e-mailed</w:t>
      </w:r>
      <w:r w:rsidRPr="00642CF7">
        <w:t xml:space="preserve"> as</w:t>
      </w:r>
      <w:r w:rsidRPr="00642CF7">
        <w:rPr>
          <w:spacing w:val="-5"/>
        </w:rPr>
        <w:t xml:space="preserve"> </w:t>
      </w:r>
      <w:r w:rsidRPr="00642CF7">
        <w:rPr>
          <w:spacing w:val="-1"/>
        </w:rPr>
        <w:t>follows:</w:t>
      </w:r>
    </w:p>
    <w:p w14:paraId="0CBE8EB3" w14:textId="77777777" w:rsidR="00275987" w:rsidRPr="00642CF7" w:rsidRDefault="00275987" w:rsidP="00275987">
      <w:pPr>
        <w:spacing w:before="1"/>
        <w:rPr>
          <w:rFonts w:eastAsia="Arial"/>
        </w:rPr>
      </w:pPr>
    </w:p>
    <w:p w14:paraId="05752174" w14:textId="77777777" w:rsidR="00275987" w:rsidRPr="00642CF7" w:rsidRDefault="00275987" w:rsidP="00275987">
      <w:pPr>
        <w:pStyle w:val="BodyText"/>
        <w:widowControl w:val="0"/>
        <w:numPr>
          <w:ilvl w:val="1"/>
          <w:numId w:val="29"/>
        </w:numPr>
        <w:tabs>
          <w:tab w:val="left" w:pos="1541"/>
        </w:tabs>
        <w:overflowPunct/>
        <w:autoSpaceDE/>
        <w:autoSpaceDN/>
        <w:adjustRightInd/>
        <w:ind w:right="397"/>
        <w:textAlignment w:val="auto"/>
      </w:pPr>
      <w:r w:rsidRPr="00642CF7">
        <w:t>To</w:t>
      </w:r>
      <w:r w:rsidRPr="00642CF7">
        <w:rPr>
          <w:spacing w:val="-2"/>
        </w:rPr>
        <w:t xml:space="preserve"> </w:t>
      </w:r>
      <w:r w:rsidRPr="00642CF7">
        <w:t>the</w:t>
      </w:r>
      <w:r w:rsidRPr="00642CF7">
        <w:rPr>
          <w:spacing w:val="-2"/>
        </w:rPr>
        <w:t xml:space="preserve"> </w:t>
      </w:r>
      <w:r w:rsidRPr="00642CF7">
        <w:t>USAID</w:t>
      </w:r>
      <w:r w:rsidRPr="00642CF7">
        <w:rPr>
          <w:spacing w:val="-2"/>
        </w:rPr>
        <w:t xml:space="preserve"> </w:t>
      </w:r>
      <w:r w:rsidRPr="00642CF7">
        <w:rPr>
          <w:spacing w:val="-1"/>
        </w:rPr>
        <w:t>Agreement</w:t>
      </w:r>
      <w:r w:rsidRPr="00642CF7">
        <w:t xml:space="preserve"> Officer, </w:t>
      </w:r>
      <w:r w:rsidRPr="00642CF7">
        <w:rPr>
          <w:spacing w:val="-1"/>
        </w:rPr>
        <w:t>at</w:t>
      </w:r>
      <w:r w:rsidRPr="00642CF7">
        <w:t xml:space="preserve"> </w:t>
      </w:r>
      <w:r w:rsidRPr="00642CF7">
        <w:rPr>
          <w:spacing w:val="-1"/>
        </w:rPr>
        <w:t>the</w:t>
      </w:r>
      <w:r w:rsidRPr="00642CF7">
        <w:t xml:space="preserve"> </w:t>
      </w:r>
      <w:r w:rsidRPr="00642CF7">
        <w:rPr>
          <w:spacing w:val="-1"/>
        </w:rPr>
        <w:t>address</w:t>
      </w:r>
      <w:r w:rsidRPr="00642CF7">
        <w:t xml:space="preserve"> </w:t>
      </w:r>
      <w:r w:rsidRPr="00642CF7">
        <w:rPr>
          <w:spacing w:val="-1"/>
        </w:rPr>
        <w:t>specified</w:t>
      </w:r>
      <w:r w:rsidRPr="00642CF7">
        <w:t xml:space="preserve"> in</w:t>
      </w:r>
      <w:r w:rsidRPr="00642CF7">
        <w:rPr>
          <w:spacing w:val="-2"/>
        </w:rPr>
        <w:t xml:space="preserve"> </w:t>
      </w:r>
      <w:r w:rsidRPr="00642CF7">
        <w:t xml:space="preserve">this </w:t>
      </w:r>
      <w:r w:rsidRPr="00642CF7">
        <w:rPr>
          <w:spacing w:val="-1"/>
        </w:rPr>
        <w:t>award;</w:t>
      </w:r>
      <w:r w:rsidRPr="00642CF7">
        <w:rPr>
          <w:spacing w:val="45"/>
        </w:rPr>
        <w:t xml:space="preserve"> </w:t>
      </w:r>
      <w:r w:rsidRPr="00642CF7">
        <w:t>or</w:t>
      </w:r>
    </w:p>
    <w:p w14:paraId="799109FF" w14:textId="77777777" w:rsidR="00275987" w:rsidRPr="00642CF7" w:rsidRDefault="00275987" w:rsidP="00275987">
      <w:pPr>
        <w:rPr>
          <w:rFonts w:eastAsia="Arial"/>
        </w:rPr>
      </w:pPr>
    </w:p>
    <w:p w14:paraId="4C3977F1" w14:textId="77777777" w:rsidR="00275987" w:rsidRPr="00642CF7" w:rsidRDefault="00275987" w:rsidP="00275987">
      <w:pPr>
        <w:pStyle w:val="BodyText"/>
        <w:widowControl w:val="0"/>
        <w:numPr>
          <w:ilvl w:val="1"/>
          <w:numId w:val="29"/>
        </w:numPr>
        <w:tabs>
          <w:tab w:val="left" w:pos="1541"/>
        </w:tabs>
        <w:overflowPunct/>
        <w:autoSpaceDE/>
        <w:autoSpaceDN/>
        <w:adjustRightInd/>
        <w:ind w:right="229"/>
        <w:textAlignment w:val="auto"/>
      </w:pPr>
      <w:r w:rsidRPr="00642CF7">
        <w:t>To</w:t>
      </w:r>
      <w:r w:rsidRPr="00642CF7">
        <w:rPr>
          <w:spacing w:val="-2"/>
        </w:rPr>
        <w:t xml:space="preserve"> </w:t>
      </w:r>
      <w:r w:rsidRPr="00642CF7">
        <w:t>the</w:t>
      </w:r>
      <w:r w:rsidRPr="00642CF7">
        <w:rPr>
          <w:spacing w:val="-2"/>
        </w:rPr>
        <w:t xml:space="preserve"> </w:t>
      </w:r>
      <w:r w:rsidRPr="00642CF7">
        <w:rPr>
          <w:spacing w:val="-1"/>
        </w:rPr>
        <w:t>recipient,</w:t>
      </w:r>
      <w:r w:rsidRPr="00642CF7">
        <w:t xml:space="preserve"> </w:t>
      </w:r>
      <w:r w:rsidRPr="00642CF7">
        <w:rPr>
          <w:spacing w:val="-1"/>
        </w:rPr>
        <w:t>at</w:t>
      </w:r>
      <w:r w:rsidRPr="00642CF7">
        <w:t xml:space="preserve"> </w:t>
      </w:r>
      <w:r w:rsidRPr="00642CF7">
        <w:rPr>
          <w:spacing w:val="-1"/>
        </w:rPr>
        <w:t>the</w:t>
      </w:r>
      <w:r w:rsidRPr="00642CF7">
        <w:rPr>
          <w:spacing w:val="-2"/>
        </w:rPr>
        <w:t xml:space="preserve"> </w:t>
      </w:r>
      <w:r w:rsidRPr="00642CF7">
        <w:t xml:space="preserve">recipient's </w:t>
      </w:r>
      <w:r w:rsidRPr="00642CF7">
        <w:rPr>
          <w:spacing w:val="-1"/>
        </w:rPr>
        <w:t>address</w:t>
      </w:r>
      <w:r w:rsidRPr="00642CF7">
        <w:rPr>
          <w:spacing w:val="-3"/>
        </w:rPr>
        <w:t xml:space="preserve"> </w:t>
      </w:r>
      <w:r w:rsidRPr="00642CF7">
        <w:rPr>
          <w:spacing w:val="-1"/>
        </w:rPr>
        <w:t>shown</w:t>
      </w:r>
      <w:r w:rsidRPr="00642CF7">
        <w:t xml:space="preserve"> in this </w:t>
      </w:r>
      <w:r w:rsidRPr="00642CF7">
        <w:rPr>
          <w:spacing w:val="-1"/>
        </w:rPr>
        <w:t>award,</w:t>
      </w:r>
      <w:r w:rsidRPr="00642CF7">
        <w:t xml:space="preserve"> or to</w:t>
      </w:r>
      <w:r w:rsidRPr="00642CF7">
        <w:rPr>
          <w:spacing w:val="-1"/>
        </w:rPr>
        <w:t xml:space="preserve"> </w:t>
      </w:r>
      <w:r w:rsidRPr="00642CF7">
        <w:t>such</w:t>
      </w:r>
      <w:r w:rsidRPr="00642CF7">
        <w:rPr>
          <w:spacing w:val="45"/>
        </w:rPr>
        <w:t xml:space="preserve"> </w:t>
      </w:r>
      <w:r w:rsidRPr="00642CF7">
        <w:t>other</w:t>
      </w:r>
      <w:r w:rsidRPr="00642CF7">
        <w:rPr>
          <w:spacing w:val="-3"/>
        </w:rPr>
        <w:t xml:space="preserve"> </w:t>
      </w:r>
      <w:r w:rsidRPr="00642CF7">
        <w:t>address</w:t>
      </w:r>
      <w:r w:rsidRPr="00642CF7">
        <w:rPr>
          <w:spacing w:val="-3"/>
        </w:rPr>
        <w:t xml:space="preserve"> </w:t>
      </w:r>
      <w:r w:rsidRPr="00642CF7">
        <w:rPr>
          <w:spacing w:val="-1"/>
        </w:rPr>
        <w:t>specified</w:t>
      </w:r>
      <w:r w:rsidRPr="00642CF7">
        <w:t xml:space="preserve"> in </w:t>
      </w:r>
      <w:r w:rsidRPr="00642CF7">
        <w:rPr>
          <w:spacing w:val="-1"/>
        </w:rPr>
        <w:t>this</w:t>
      </w:r>
      <w:r w:rsidRPr="00642CF7">
        <w:t xml:space="preserve"> </w:t>
      </w:r>
      <w:r w:rsidRPr="00642CF7">
        <w:rPr>
          <w:spacing w:val="-1"/>
        </w:rPr>
        <w:t>award.</w:t>
      </w:r>
    </w:p>
    <w:p w14:paraId="53BB3F94" w14:textId="77777777" w:rsidR="00275987" w:rsidRPr="00642CF7" w:rsidRDefault="00275987" w:rsidP="00275987">
      <w:pPr>
        <w:spacing w:before="11"/>
        <w:rPr>
          <w:rFonts w:eastAsia="Arial"/>
        </w:rPr>
      </w:pPr>
    </w:p>
    <w:p w14:paraId="1614E5E0" w14:textId="2C4C6012" w:rsidR="00576536" w:rsidRDefault="00275987" w:rsidP="00576536">
      <w:pPr>
        <w:pStyle w:val="BodyText"/>
        <w:ind w:left="3545" w:right="3562"/>
        <w:jc w:val="center"/>
      </w:pPr>
      <w:r w:rsidRPr="00642CF7">
        <w:t>[END</w:t>
      </w:r>
      <w:r w:rsidRPr="00642CF7">
        <w:rPr>
          <w:spacing w:val="-1"/>
        </w:rPr>
        <w:t xml:space="preserve"> </w:t>
      </w:r>
      <w:r w:rsidRPr="00642CF7">
        <w:t xml:space="preserve">OF </w:t>
      </w:r>
      <w:r w:rsidRPr="00642CF7">
        <w:rPr>
          <w:spacing w:val="-1"/>
        </w:rPr>
        <w:t>PROVISION</w:t>
      </w:r>
      <w:r w:rsidR="00576536">
        <w:rPr>
          <w:spacing w:val="-1"/>
        </w:rPr>
        <w:t>]</w:t>
      </w:r>
    </w:p>
    <w:p w14:paraId="7654BFBB" w14:textId="77777777" w:rsidR="00576536" w:rsidRDefault="00576536" w:rsidP="00576536">
      <w:pPr>
        <w:pStyle w:val="BodyText"/>
        <w:ind w:left="3545" w:right="3562"/>
        <w:jc w:val="center"/>
      </w:pPr>
    </w:p>
    <w:p w14:paraId="38EA3EC3" w14:textId="77777777" w:rsidR="00576536" w:rsidRDefault="00576536" w:rsidP="00576536">
      <w:pPr>
        <w:pStyle w:val="BodyText"/>
        <w:ind w:left="3545" w:right="3562"/>
        <w:jc w:val="center"/>
      </w:pPr>
    </w:p>
    <w:p w14:paraId="44F10B1E" w14:textId="3AC3727B" w:rsidR="00275987" w:rsidRPr="00576536" w:rsidRDefault="00275987" w:rsidP="00576536">
      <w:pPr>
        <w:pStyle w:val="BodyText"/>
        <w:ind w:right="3562"/>
        <w:rPr>
          <w:b/>
          <w:bCs/>
        </w:rPr>
      </w:pPr>
      <w:r w:rsidRPr="00576536">
        <w:rPr>
          <w:b/>
          <w:spacing w:val="-1"/>
        </w:rPr>
        <w:t>M5.</w:t>
      </w:r>
      <w:r w:rsidRPr="00576536">
        <w:rPr>
          <w:b/>
          <w:spacing w:val="-1"/>
        </w:rPr>
        <w:tab/>
        <w:t>PROCUREMENT</w:t>
      </w:r>
      <w:r w:rsidRPr="00576536">
        <w:rPr>
          <w:b/>
          <w:spacing w:val="-2"/>
        </w:rPr>
        <w:t xml:space="preserve"> </w:t>
      </w:r>
      <w:r w:rsidRPr="00576536">
        <w:rPr>
          <w:b/>
          <w:spacing w:val="-1"/>
        </w:rPr>
        <w:t>POLICIES</w:t>
      </w:r>
      <w:r w:rsidRPr="00576536">
        <w:rPr>
          <w:b/>
          <w:spacing w:val="-2"/>
        </w:rPr>
        <w:t xml:space="preserve"> </w:t>
      </w:r>
      <w:r w:rsidRPr="00576536">
        <w:rPr>
          <w:b/>
          <w:spacing w:val="-1"/>
        </w:rPr>
        <w:t>(JUNE</w:t>
      </w:r>
      <w:r w:rsidRPr="00576536">
        <w:rPr>
          <w:b/>
          <w:spacing w:val="-4"/>
        </w:rPr>
        <w:t xml:space="preserve"> </w:t>
      </w:r>
      <w:r w:rsidRPr="00576536">
        <w:rPr>
          <w:b/>
          <w:spacing w:val="-1"/>
        </w:rPr>
        <w:t>2012)</w:t>
      </w:r>
    </w:p>
    <w:p w14:paraId="6E444F31" w14:textId="77777777" w:rsidR="00275987" w:rsidRPr="00642CF7" w:rsidRDefault="00275987" w:rsidP="00275987">
      <w:pPr>
        <w:spacing w:before="1"/>
        <w:rPr>
          <w:rFonts w:eastAsia="Arial"/>
          <w:b/>
          <w:bCs/>
        </w:rPr>
      </w:pPr>
    </w:p>
    <w:p w14:paraId="4D9F0E13" w14:textId="77777777" w:rsidR="00275987" w:rsidRPr="00642CF7" w:rsidRDefault="00275987" w:rsidP="00275987">
      <w:pPr>
        <w:pStyle w:val="BodyText"/>
        <w:ind w:left="100" w:right="258"/>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use</w:t>
      </w:r>
      <w:r w:rsidRPr="00642CF7">
        <w:rPr>
          <w:spacing w:val="-2"/>
        </w:rPr>
        <w:t xml:space="preserve"> </w:t>
      </w:r>
      <w:r w:rsidRPr="00642CF7">
        <w:t xml:space="preserve">its </w:t>
      </w:r>
      <w:r w:rsidRPr="00642CF7">
        <w:rPr>
          <w:spacing w:val="-1"/>
        </w:rPr>
        <w:t>own</w:t>
      </w:r>
      <w:r w:rsidRPr="00642CF7">
        <w:t xml:space="preserve"> </w:t>
      </w:r>
      <w:r w:rsidRPr="00642CF7">
        <w:rPr>
          <w:spacing w:val="-1"/>
        </w:rPr>
        <w:t>procurement</w:t>
      </w:r>
      <w:r w:rsidRPr="00642CF7">
        <w:t xml:space="preserve"> </w:t>
      </w:r>
      <w:r w:rsidRPr="00642CF7">
        <w:rPr>
          <w:spacing w:val="-1"/>
        </w:rPr>
        <w:t>policies</w:t>
      </w:r>
      <w:r w:rsidRPr="00642CF7">
        <w:t xml:space="preserve"> and</w:t>
      </w:r>
      <w:r w:rsidRPr="00642CF7">
        <w:rPr>
          <w:spacing w:val="-2"/>
        </w:rPr>
        <w:t xml:space="preserve"> </w:t>
      </w:r>
      <w:r w:rsidRPr="00642CF7">
        <w:rPr>
          <w:spacing w:val="-1"/>
        </w:rPr>
        <w:t>procedures</w:t>
      </w:r>
      <w:r w:rsidRPr="00642CF7">
        <w:rPr>
          <w:spacing w:val="-3"/>
        </w:rPr>
        <w:t xml:space="preserve"> </w:t>
      </w:r>
      <w:r w:rsidRPr="00642CF7">
        <w:t xml:space="preserve">for </w:t>
      </w:r>
      <w:r w:rsidRPr="00642CF7">
        <w:rPr>
          <w:spacing w:val="-1"/>
        </w:rPr>
        <w:t>the</w:t>
      </w:r>
      <w:r w:rsidRPr="00642CF7">
        <w:rPr>
          <w:spacing w:val="67"/>
        </w:rPr>
        <w:t xml:space="preserve"> </w:t>
      </w:r>
      <w:r w:rsidRPr="00642CF7">
        <w:rPr>
          <w:spacing w:val="-1"/>
        </w:rPr>
        <w:t>procurement</w:t>
      </w:r>
      <w:r w:rsidRPr="00642CF7">
        <w:t xml:space="preserve"> </w:t>
      </w:r>
      <w:r w:rsidRPr="00642CF7">
        <w:rPr>
          <w:spacing w:val="-1"/>
        </w:rPr>
        <w:t>of</w:t>
      </w:r>
      <w:r w:rsidRPr="00642CF7">
        <w:t xml:space="preserve"> </w:t>
      </w:r>
      <w:r w:rsidRPr="00642CF7">
        <w:rPr>
          <w:spacing w:val="-1"/>
        </w:rPr>
        <w:t>commodities</w:t>
      </w:r>
      <w:r w:rsidRPr="00642CF7">
        <w:rPr>
          <w:spacing w:val="-2"/>
        </w:rPr>
        <w:t xml:space="preserve"> </w:t>
      </w:r>
      <w:r w:rsidRPr="00642CF7">
        <w:t xml:space="preserve">and </w:t>
      </w:r>
      <w:r w:rsidRPr="00642CF7">
        <w:rPr>
          <w:spacing w:val="-1"/>
        </w:rPr>
        <w:t>services</w:t>
      </w:r>
      <w:r w:rsidRPr="00642CF7">
        <w:t xml:space="preserve"> </w:t>
      </w:r>
      <w:r w:rsidRPr="00642CF7">
        <w:rPr>
          <w:spacing w:val="-1"/>
        </w:rPr>
        <w:t>necessary</w:t>
      </w:r>
      <w:r w:rsidRPr="00642CF7">
        <w:rPr>
          <w:spacing w:val="-4"/>
        </w:rPr>
        <w:t xml:space="preserve"> </w:t>
      </w:r>
      <w:r w:rsidRPr="00642CF7">
        <w:rPr>
          <w:spacing w:val="1"/>
        </w:rPr>
        <w:t>for</w:t>
      </w:r>
      <w:r w:rsidRPr="00642CF7">
        <w:t xml:space="preserve"> </w:t>
      </w:r>
      <w:r w:rsidRPr="00642CF7">
        <w:rPr>
          <w:spacing w:val="-1"/>
        </w:rPr>
        <w:t>this</w:t>
      </w:r>
      <w:r w:rsidRPr="00642CF7">
        <w:t xml:space="preserve"> </w:t>
      </w:r>
      <w:r w:rsidRPr="00642CF7">
        <w:rPr>
          <w:spacing w:val="-1"/>
        </w:rPr>
        <w:t>award,</w:t>
      </w:r>
      <w:r w:rsidRPr="00642CF7">
        <w:rPr>
          <w:spacing w:val="-2"/>
        </w:rPr>
        <w:t xml:space="preserve"> </w:t>
      </w:r>
      <w:r w:rsidRPr="00642CF7">
        <w:rPr>
          <w:spacing w:val="-1"/>
        </w:rPr>
        <w:t>provided</w:t>
      </w:r>
      <w:r w:rsidRPr="00642CF7">
        <w:t xml:space="preserve"> </w:t>
      </w:r>
      <w:r w:rsidRPr="00642CF7">
        <w:rPr>
          <w:spacing w:val="-1"/>
        </w:rPr>
        <w:t>they</w:t>
      </w:r>
      <w:r w:rsidRPr="00642CF7">
        <w:rPr>
          <w:spacing w:val="77"/>
        </w:rPr>
        <w:t xml:space="preserve"> </w:t>
      </w:r>
      <w:r w:rsidRPr="00642CF7">
        <w:rPr>
          <w:spacing w:val="-1"/>
        </w:rPr>
        <w:t>conform</w:t>
      </w:r>
      <w:r w:rsidRPr="00642CF7">
        <w:rPr>
          <w:spacing w:val="1"/>
        </w:rPr>
        <w:t xml:space="preserve"> </w:t>
      </w:r>
      <w:r w:rsidRPr="00642CF7">
        <w:rPr>
          <w:spacing w:val="-1"/>
        </w:rPr>
        <w:t>to</w:t>
      </w:r>
      <w:r w:rsidRPr="00642CF7">
        <w:t xml:space="preserve"> </w:t>
      </w:r>
      <w:r w:rsidRPr="00642CF7">
        <w:rPr>
          <w:spacing w:val="-1"/>
        </w:rPr>
        <w:t>the</w:t>
      </w:r>
      <w:r w:rsidRPr="00642CF7">
        <w:t xml:space="preserve"> </w:t>
      </w:r>
      <w:r w:rsidRPr="00642CF7">
        <w:rPr>
          <w:spacing w:val="-1"/>
        </w:rPr>
        <w:t>requirements</w:t>
      </w:r>
      <w:r w:rsidRPr="00642CF7">
        <w:t xml:space="preserve"> listed</w:t>
      </w:r>
      <w:r w:rsidRPr="00642CF7">
        <w:rPr>
          <w:spacing w:val="-2"/>
        </w:rPr>
        <w:t xml:space="preserve"> </w:t>
      </w:r>
      <w:r w:rsidRPr="00642CF7">
        <w:rPr>
          <w:spacing w:val="-1"/>
        </w:rPr>
        <w:t>below</w:t>
      </w:r>
      <w:r w:rsidRPr="00642CF7">
        <w:rPr>
          <w:spacing w:val="-3"/>
        </w:rPr>
        <w:t xml:space="preserve"> </w:t>
      </w:r>
      <w:r w:rsidRPr="00642CF7">
        <w:t>and</w:t>
      </w:r>
      <w:r w:rsidRPr="00642CF7">
        <w:rPr>
          <w:spacing w:val="-2"/>
        </w:rPr>
        <w:t xml:space="preserve"> </w:t>
      </w:r>
      <w:r w:rsidRPr="00642CF7">
        <w:t>the</w:t>
      </w:r>
      <w:r w:rsidRPr="00642CF7">
        <w:rPr>
          <w:spacing w:val="-2"/>
        </w:rPr>
        <w:t xml:space="preserve"> </w:t>
      </w:r>
      <w:r w:rsidRPr="00642CF7">
        <w:rPr>
          <w:spacing w:val="-1"/>
        </w:rPr>
        <w:t>Standard</w:t>
      </w:r>
      <w:r w:rsidRPr="00642CF7">
        <w:t xml:space="preserve"> Provision, </w:t>
      </w:r>
      <w:r w:rsidRPr="00642CF7">
        <w:rPr>
          <w:spacing w:val="-1"/>
        </w:rPr>
        <w:t>“USAID</w:t>
      </w:r>
      <w:r w:rsidRPr="00642CF7">
        <w:t xml:space="preserve"> </w:t>
      </w:r>
      <w:r w:rsidRPr="00642CF7">
        <w:rPr>
          <w:spacing w:val="-1"/>
        </w:rPr>
        <w:t>Eligibility</w:t>
      </w:r>
      <w:r w:rsidRPr="00642CF7">
        <w:rPr>
          <w:spacing w:val="67"/>
        </w:rPr>
        <w:t xml:space="preserve"> </w:t>
      </w:r>
      <w:r w:rsidRPr="00642CF7">
        <w:t>Rules</w:t>
      </w:r>
      <w:r w:rsidRPr="00642CF7">
        <w:rPr>
          <w:spacing w:val="-2"/>
        </w:rPr>
        <w:t xml:space="preserve"> </w:t>
      </w:r>
      <w:r w:rsidRPr="00642CF7">
        <w:t xml:space="preserve">for </w:t>
      </w:r>
      <w:r w:rsidRPr="00642CF7">
        <w:rPr>
          <w:spacing w:val="-1"/>
        </w:rPr>
        <w:t>Procurement</w:t>
      </w:r>
      <w:r w:rsidRPr="00642CF7">
        <w:rPr>
          <w:spacing w:val="-2"/>
        </w:rPr>
        <w:t xml:space="preserve"> </w:t>
      </w:r>
      <w:r w:rsidRPr="00642CF7">
        <w:rPr>
          <w:spacing w:val="-1"/>
        </w:rPr>
        <w:t>of</w:t>
      </w:r>
      <w:r w:rsidRPr="00642CF7">
        <w:rPr>
          <w:spacing w:val="2"/>
        </w:rPr>
        <w:t xml:space="preserve"> </w:t>
      </w:r>
      <w:r w:rsidRPr="00642CF7">
        <w:rPr>
          <w:spacing w:val="-1"/>
        </w:rPr>
        <w:t>Commodities</w:t>
      </w:r>
      <w:r w:rsidRPr="00642CF7">
        <w:rPr>
          <w:spacing w:val="-2"/>
        </w:rPr>
        <w:t xml:space="preserve"> </w:t>
      </w:r>
      <w:r w:rsidRPr="00642CF7">
        <w:rPr>
          <w:spacing w:val="-1"/>
        </w:rPr>
        <w:t>and</w:t>
      </w:r>
      <w:r w:rsidRPr="00642CF7">
        <w:t xml:space="preserve"> </w:t>
      </w:r>
      <w:r w:rsidRPr="00642CF7">
        <w:rPr>
          <w:spacing w:val="-1"/>
        </w:rPr>
        <w:t>Services.”</w:t>
      </w:r>
      <w:r w:rsidRPr="00642CF7">
        <w:t xml:space="preserve">  A </w:t>
      </w:r>
      <w:r w:rsidRPr="00642CF7">
        <w:rPr>
          <w:spacing w:val="-1"/>
        </w:rPr>
        <w:t>procurement</w:t>
      </w:r>
      <w:r w:rsidRPr="00642CF7">
        <w:t xml:space="preserve"> is </w:t>
      </w:r>
      <w:r w:rsidRPr="00642CF7">
        <w:rPr>
          <w:spacing w:val="-1"/>
        </w:rPr>
        <w:t>not</w:t>
      </w:r>
      <w:r w:rsidRPr="00642CF7">
        <w:t xml:space="preserve"> a</w:t>
      </w:r>
      <w:r w:rsidRPr="00642CF7">
        <w:rPr>
          <w:spacing w:val="71"/>
        </w:rPr>
        <w:t xml:space="preserve"> </w:t>
      </w:r>
      <w:r w:rsidRPr="00642CF7">
        <w:rPr>
          <w:spacing w:val="-1"/>
        </w:rPr>
        <w:t>subaward,</w:t>
      </w:r>
      <w:r w:rsidRPr="00642CF7">
        <w:t xml:space="preserve"> </w:t>
      </w:r>
      <w:r w:rsidRPr="00642CF7">
        <w:rPr>
          <w:spacing w:val="-1"/>
        </w:rPr>
        <w:t>which</w:t>
      </w:r>
      <w:r w:rsidRPr="00642CF7">
        <w:t xml:space="preserve"> is an</w:t>
      </w:r>
      <w:r w:rsidRPr="00642CF7">
        <w:rPr>
          <w:spacing w:val="-2"/>
        </w:rPr>
        <w:t xml:space="preserve"> </w:t>
      </w:r>
      <w:r w:rsidRPr="00642CF7">
        <w:rPr>
          <w:spacing w:val="-1"/>
        </w:rPr>
        <w:t>award</w:t>
      </w:r>
      <w:r w:rsidRPr="00642CF7">
        <w:t xml:space="preserve"> of</w:t>
      </w:r>
      <w:r w:rsidRPr="00642CF7">
        <w:rPr>
          <w:spacing w:val="-2"/>
        </w:rPr>
        <w:t xml:space="preserve"> </w:t>
      </w:r>
      <w:r w:rsidRPr="00642CF7">
        <w:t xml:space="preserve">financial </w:t>
      </w:r>
      <w:r w:rsidRPr="00642CF7">
        <w:rPr>
          <w:spacing w:val="-1"/>
        </w:rPr>
        <w:t>assistance</w:t>
      </w:r>
      <w:r w:rsidRPr="00642CF7">
        <w:rPr>
          <w:spacing w:val="-2"/>
        </w:rPr>
        <w:t xml:space="preserve"> </w:t>
      </w:r>
      <w:r w:rsidRPr="00642CF7">
        <w:t xml:space="preserve">to </w:t>
      </w:r>
      <w:r w:rsidRPr="00642CF7">
        <w:rPr>
          <w:spacing w:val="-1"/>
        </w:rPr>
        <w:t>carry</w:t>
      </w:r>
      <w:r w:rsidRPr="00642CF7">
        <w:rPr>
          <w:spacing w:val="-3"/>
        </w:rPr>
        <w:t xml:space="preserve"> </w:t>
      </w:r>
      <w:r w:rsidRPr="00642CF7">
        <w:t xml:space="preserve">out </w:t>
      </w:r>
      <w:r w:rsidRPr="00642CF7">
        <w:rPr>
          <w:spacing w:val="-1"/>
        </w:rPr>
        <w:t>the</w:t>
      </w:r>
      <w:r w:rsidRPr="00642CF7">
        <w:rPr>
          <w:spacing w:val="-2"/>
        </w:rPr>
        <w:t xml:space="preserve"> </w:t>
      </w:r>
      <w:r w:rsidRPr="00642CF7">
        <w:rPr>
          <w:spacing w:val="-1"/>
        </w:rPr>
        <w:t>purposes</w:t>
      </w:r>
      <w:r w:rsidRPr="00642CF7">
        <w:t xml:space="preserve"> </w:t>
      </w:r>
      <w:r w:rsidRPr="00642CF7">
        <w:rPr>
          <w:spacing w:val="-1"/>
        </w:rPr>
        <w:t>of</w:t>
      </w:r>
      <w:r w:rsidRPr="00642CF7">
        <w:t xml:space="preserve"> </w:t>
      </w:r>
      <w:r w:rsidRPr="00642CF7">
        <w:rPr>
          <w:spacing w:val="-1"/>
        </w:rPr>
        <w:t>the</w:t>
      </w:r>
      <w:r w:rsidRPr="00642CF7">
        <w:rPr>
          <w:spacing w:val="67"/>
        </w:rPr>
        <w:t xml:space="preserve"> </w:t>
      </w:r>
      <w:r w:rsidRPr="00642CF7">
        <w:rPr>
          <w:spacing w:val="-1"/>
        </w:rPr>
        <w:t>program</w:t>
      </w:r>
      <w:r w:rsidRPr="00642CF7">
        <w:rPr>
          <w:spacing w:val="1"/>
        </w:rPr>
        <w:t xml:space="preserve"> </w:t>
      </w:r>
      <w:r w:rsidRPr="00642CF7">
        <w:t xml:space="preserve">in </w:t>
      </w:r>
      <w:r w:rsidRPr="00642CF7">
        <w:rPr>
          <w:spacing w:val="-1"/>
        </w:rPr>
        <w:t>the</w:t>
      </w:r>
      <w:r w:rsidRPr="00642CF7">
        <w:rPr>
          <w:spacing w:val="-2"/>
        </w:rPr>
        <w:t xml:space="preserve"> </w:t>
      </w:r>
      <w:r w:rsidRPr="00642CF7">
        <w:t>form</w:t>
      </w:r>
      <w:r w:rsidRPr="00642CF7">
        <w:rPr>
          <w:spacing w:val="-2"/>
        </w:rPr>
        <w:t xml:space="preserve"> </w:t>
      </w:r>
      <w:r w:rsidRPr="00642CF7">
        <w:rPr>
          <w:spacing w:val="-1"/>
        </w:rPr>
        <w:t>of</w:t>
      </w:r>
      <w:r w:rsidRPr="00642CF7">
        <w:t xml:space="preserve"> </w:t>
      </w:r>
      <w:r w:rsidRPr="00642CF7">
        <w:rPr>
          <w:spacing w:val="-1"/>
        </w:rPr>
        <w:t>money,</w:t>
      </w:r>
      <w:r w:rsidRPr="00642CF7">
        <w:t xml:space="preserve"> or </w:t>
      </w:r>
      <w:r w:rsidRPr="00642CF7">
        <w:rPr>
          <w:spacing w:val="-1"/>
        </w:rPr>
        <w:t>property</w:t>
      </w:r>
      <w:r w:rsidRPr="00642CF7">
        <w:rPr>
          <w:spacing w:val="-3"/>
        </w:rPr>
        <w:t xml:space="preserve"> </w:t>
      </w:r>
      <w:r w:rsidRPr="00642CF7">
        <w:t>in lieu</w:t>
      </w:r>
      <w:r w:rsidRPr="00642CF7">
        <w:rPr>
          <w:spacing w:val="1"/>
        </w:rPr>
        <w:t xml:space="preserve"> </w:t>
      </w:r>
      <w:r w:rsidRPr="00642CF7">
        <w:rPr>
          <w:spacing w:val="-1"/>
        </w:rPr>
        <w:t>of</w:t>
      </w:r>
      <w:r w:rsidRPr="00642CF7">
        <w:t xml:space="preserve"> </w:t>
      </w:r>
      <w:r w:rsidRPr="00642CF7">
        <w:rPr>
          <w:spacing w:val="-1"/>
        </w:rPr>
        <w:t>money,</w:t>
      </w:r>
      <w:r w:rsidRPr="00642CF7">
        <w:t xml:space="preserve"> </w:t>
      </w:r>
      <w:r w:rsidRPr="00642CF7">
        <w:rPr>
          <w:spacing w:val="-1"/>
        </w:rPr>
        <w:t>made</w:t>
      </w:r>
      <w:r w:rsidRPr="00642CF7">
        <w:t xml:space="preserve"> </w:t>
      </w:r>
      <w:r w:rsidRPr="00642CF7">
        <w:rPr>
          <w:spacing w:val="-1"/>
        </w:rPr>
        <w:t>under</w:t>
      </w:r>
      <w:r w:rsidRPr="00642CF7">
        <w:t xml:space="preserve"> an</w:t>
      </w:r>
      <w:r w:rsidRPr="00642CF7">
        <w:rPr>
          <w:spacing w:val="7"/>
        </w:rPr>
        <w:t xml:space="preserve"> </w:t>
      </w:r>
      <w:r w:rsidRPr="00642CF7">
        <w:rPr>
          <w:spacing w:val="-1"/>
        </w:rPr>
        <w:t>award</w:t>
      </w:r>
      <w:r w:rsidRPr="00642CF7">
        <w:t xml:space="preserve"> by</w:t>
      </w:r>
      <w:r w:rsidRPr="00642CF7">
        <w:rPr>
          <w:spacing w:val="-3"/>
        </w:rPr>
        <w:t xml:space="preserve"> </w:t>
      </w:r>
      <w:r w:rsidRPr="00642CF7">
        <w:t>a</w:t>
      </w:r>
      <w:r w:rsidRPr="00642CF7">
        <w:rPr>
          <w:spacing w:val="51"/>
        </w:rPr>
        <w:t xml:space="preserve"> </w:t>
      </w:r>
      <w:r w:rsidRPr="00642CF7">
        <w:t xml:space="preserve">recipient </w:t>
      </w:r>
      <w:r w:rsidRPr="00642CF7">
        <w:rPr>
          <w:spacing w:val="-1"/>
        </w:rPr>
        <w:t>to</w:t>
      </w:r>
      <w:r w:rsidRPr="00642CF7">
        <w:t xml:space="preserve"> </w:t>
      </w:r>
      <w:r w:rsidRPr="00642CF7">
        <w:rPr>
          <w:spacing w:val="-1"/>
        </w:rPr>
        <w:t>an</w:t>
      </w:r>
      <w:r w:rsidRPr="00642CF7">
        <w:t xml:space="preserve"> </w:t>
      </w:r>
      <w:r w:rsidRPr="00642CF7">
        <w:rPr>
          <w:spacing w:val="-1"/>
        </w:rPr>
        <w:t>eligible</w:t>
      </w:r>
      <w:r w:rsidRPr="00642CF7">
        <w:rPr>
          <w:spacing w:val="-2"/>
        </w:rPr>
        <w:t xml:space="preserve"> </w:t>
      </w:r>
      <w:r w:rsidRPr="00642CF7">
        <w:rPr>
          <w:spacing w:val="-1"/>
        </w:rPr>
        <w:t>subrecipient</w:t>
      </w:r>
      <w:r w:rsidRPr="00642CF7">
        <w:t xml:space="preserve"> or</w:t>
      </w:r>
      <w:r w:rsidRPr="00642CF7">
        <w:rPr>
          <w:spacing w:val="-3"/>
        </w:rPr>
        <w:t xml:space="preserve"> </w:t>
      </w:r>
      <w:r w:rsidRPr="00642CF7">
        <w:t>by</w:t>
      </w:r>
      <w:r w:rsidRPr="00642CF7">
        <w:rPr>
          <w:spacing w:val="-3"/>
        </w:rPr>
        <w:t xml:space="preserve"> </w:t>
      </w:r>
      <w:r w:rsidRPr="00642CF7">
        <w:t>a</w:t>
      </w:r>
      <w:r w:rsidRPr="00642CF7">
        <w:rPr>
          <w:spacing w:val="1"/>
        </w:rPr>
        <w:t xml:space="preserve"> </w:t>
      </w:r>
      <w:r w:rsidRPr="00642CF7">
        <w:t>subrecipient</w:t>
      </w:r>
      <w:r w:rsidRPr="00642CF7">
        <w:rPr>
          <w:spacing w:val="-2"/>
        </w:rPr>
        <w:t xml:space="preserve"> </w:t>
      </w:r>
      <w:r w:rsidRPr="00642CF7">
        <w:t>to</w:t>
      </w:r>
      <w:r w:rsidRPr="00642CF7">
        <w:rPr>
          <w:spacing w:val="-2"/>
        </w:rPr>
        <w:t xml:space="preserve"> </w:t>
      </w:r>
      <w:r w:rsidRPr="00642CF7">
        <w:t xml:space="preserve">a </w:t>
      </w:r>
      <w:r w:rsidRPr="00642CF7">
        <w:rPr>
          <w:spacing w:val="-1"/>
        </w:rPr>
        <w:t>lower</w:t>
      </w:r>
      <w:r w:rsidRPr="00642CF7">
        <w:t xml:space="preserve"> tier </w:t>
      </w:r>
      <w:r w:rsidRPr="00642CF7">
        <w:rPr>
          <w:spacing w:val="-1"/>
        </w:rPr>
        <w:t>subrecipient.</w:t>
      </w:r>
      <w:r w:rsidRPr="00642CF7">
        <w:rPr>
          <w:spacing w:val="64"/>
        </w:rPr>
        <w:t xml:space="preserve"> </w:t>
      </w:r>
      <w:r w:rsidRPr="00642CF7">
        <w:rPr>
          <w:spacing w:val="-1"/>
        </w:rPr>
        <w:t>If</w:t>
      </w:r>
      <w:r w:rsidRPr="00642CF7">
        <w:rPr>
          <w:spacing w:val="65"/>
        </w:rPr>
        <w:t xml:space="preserve"> </w:t>
      </w:r>
      <w:r w:rsidRPr="00642CF7">
        <w:rPr>
          <w:spacing w:val="-1"/>
        </w:rPr>
        <w:t>subawards</w:t>
      </w:r>
      <w:r w:rsidRPr="00642CF7">
        <w:t xml:space="preserve"> are</w:t>
      </w:r>
      <w:r w:rsidRPr="00642CF7">
        <w:rPr>
          <w:spacing w:val="-2"/>
        </w:rPr>
        <w:t xml:space="preserve"> </w:t>
      </w:r>
      <w:r w:rsidRPr="00642CF7">
        <w:rPr>
          <w:spacing w:val="-1"/>
        </w:rPr>
        <w:t>authorized</w:t>
      </w:r>
      <w:r w:rsidRPr="00642CF7">
        <w:t xml:space="preserve"> under</w:t>
      </w:r>
      <w:r w:rsidRPr="00642CF7">
        <w:rPr>
          <w:spacing w:val="-3"/>
        </w:rPr>
        <w:t xml:space="preserve"> </w:t>
      </w:r>
      <w:r w:rsidRPr="00642CF7">
        <w:t xml:space="preserve">this </w:t>
      </w:r>
      <w:r w:rsidRPr="00642CF7">
        <w:rPr>
          <w:spacing w:val="-1"/>
        </w:rPr>
        <w:t>award,</w:t>
      </w:r>
      <w:r w:rsidRPr="00642CF7">
        <w:t xml:space="preserve"> </w:t>
      </w:r>
      <w:r w:rsidRPr="00642CF7">
        <w:rPr>
          <w:spacing w:val="-1"/>
        </w:rPr>
        <w:t>then</w:t>
      </w:r>
      <w:r w:rsidRPr="00642CF7">
        <w:rPr>
          <w:spacing w:val="-2"/>
        </w:rPr>
        <w:t xml:space="preserve"> </w:t>
      </w:r>
      <w:r w:rsidRPr="00642CF7">
        <w:t>the</w:t>
      </w:r>
      <w:r w:rsidRPr="00642CF7">
        <w:rPr>
          <w:spacing w:val="-2"/>
        </w:rPr>
        <w:t xml:space="preserve"> </w:t>
      </w:r>
      <w:r w:rsidRPr="00642CF7">
        <w:rPr>
          <w:spacing w:val="-1"/>
        </w:rPr>
        <w:t>recipient</w:t>
      </w:r>
      <w:r w:rsidRPr="00642CF7">
        <w:t xml:space="preserve"> </w:t>
      </w:r>
      <w:r w:rsidRPr="00642CF7">
        <w:rPr>
          <w:spacing w:val="-1"/>
        </w:rPr>
        <w:t>must</w:t>
      </w:r>
      <w:r w:rsidRPr="00642CF7">
        <w:rPr>
          <w:spacing w:val="-2"/>
        </w:rPr>
        <w:t xml:space="preserve"> </w:t>
      </w:r>
      <w:r w:rsidRPr="00642CF7">
        <w:t>comply</w:t>
      </w:r>
      <w:r w:rsidRPr="00642CF7">
        <w:rPr>
          <w:spacing w:val="-3"/>
        </w:rPr>
        <w:t xml:space="preserve"> </w:t>
      </w:r>
      <w:r w:rsidRPr="00642CF7">
        <w:rPr>
          <w:spacing w:val="-1"/>
        </w:rPr>
        <w:t>with</w:t>
      </w:r>
      <w:r w:rsidRPr="00642CF7">
        <w:t xml:space="preserve"> the</w:t>
      </w:r>
      <w:r w:rsidRPr="00642CF7">
        <w:rPr>
          <w:spacing w:val="61"/>
        </w:rPr>
        <w:t xml:space="preserve"> </w:t>
      </w:r>
      <w:r w:rsidRPr="00642CF7">
        <w:rPr>
          <w:spacing w:val="-1"/>
        </w:rPr>
        <w:t>Standard</w:t>
      </w:r>
      <w:r w:rsidRPr="00642CF7">
        <w:rPr>
          <w:spacing w:val="-2"/>
        </w:rPr>
        <w:t xml:space="preserve"> </w:t>
      </w:r>
      <w:r w:rsidRPr="00642CF7">
        <w:rPr>
          <w:spacing w:val="-1"/>
        </w:rPr>
        <w:t>Provision</w:t>
      </w:r>
      <w:r w:rsidRPr="00642CF7">
        <w:t xml:space="preserve"> </w:t>
      </w:r>
      <w:r w:rsidRPr="00642CF7">
        <w:rPr>
          <w:spacing w:val="-1"/>
        </w:rPr>
        <w:t>“Subawards.”</w:t>
      </w:r>
    </w:p>
    <w:p w14:paraId="69EBD1BB" w14:textId="77777777" w:rsidR="00275987" w:rsidRPr="00642CF7" w:rsidRDefault="00275987" w:rsidP="00275987">
      <w:pPr>
        <w:spacing w:before="1"/>
        <w:rPr>
          <w:rFonts w:eastAsia="Arial"/>
        </w:rPr>
      </w:pPr>
    </w:p>
    <w:p w14:paraId="16D9E32E" w14:textId="77777777" w:rsidR="00275987" w:rsidRPr="00642CF7" w:rsidRDefault="00275987" w:rsidP="00275987">
      <w:pPr>
        <w:pStyle w:val="BodyText"/>
        <w:widowControl w:val="0"/>
        <w:numPr>
          <w:ilvl w:val="0"/>
          <w:numId w:val="28"/>
        </w:numPr>
        <w:tabs>
          <w:tab w:val="left" w:pos="821"/>
        </w:tabs>
        <w:overflowPunct/>
        <w:autoSpaceDE/>
        <w:autoSpaceDN/>
        <w:adjustRightInd/>
        <w:ind w:right="198"/>
        <w:textAlignment w:val="auto"/>
      </w:pPr>
      <w:r w:rsidRPr="00642CF7">
        <w:rPr>
          <w:spacing w:val="-1"/>
        </w:rPr>
        <w:t>Procurement</w:t>
      </w:r>
      <w:r w:rsidRPr="00642CF7">
        <w:rPr>
          <w:spacing w:val="-2"/>
        </w:rPr>
        <w:t xml:space="preserve"> </w:t>
      </w:r>
      <w:r w:rsidRPr="00642CF7">
        <w:rPr>
          <w:spacing w:val="-1"/>
        </w:rPr>
        <w:t>Policies</w:t>
      </w:r>
      <w:r w:rsidRPr="00642CF7">
        <w:rPr>
          <w:spacing w:val="-2"/>
        </w:rPr>
        <w:t xml:space="preserve"> </w:t>
      </w:r>
      <w:r w:rsidRPr="00642CF7">
        <w:t>and</w:t>
      </w:r>
      <w:r w:rsidRPr="00642CF7">
        <w:rPr>
          <w:spacing w:val="-2"/>
        </w:rPr>
        <w:t xml:space="preserve"> </w:t>
      </w:r>
      <w:r w:rsidRPr="00642CF7">
        <w:t>Procedures.</w:t>
      </w:r>
      <w:r w:rsidRPr="00642CF7">
        <w:rPr>
          <w:spacing w:val="64"/>
        </w:rPr>
        <w:t xml:space="preserve"> </w:t>
      </w:r>
      <w:r w:rsidRPr="00642CF7">
        <w:t xml:space="preserve">The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maintain</w:t>
      </w:r>
      <w:r w:rsidRPr="00642CF7">
        <w:rPr>
          <w:spacing w:val="-2"/>
        </w:rPr>
        <w:t xml:space="preserve"> </w:t>
      </w:r>
      <w:r w:rsidRPr="00642CF7">
        <w:t xml:space="preserve">and </w:t>
      </w:r>
      <w:r w:rsidRPr="00642CF7">
        <w:rPr>
          <w:spacing w:val="-1"/>
        </w:rPr>
        <w:t>conduct</w:t>
      </w:r>
      <w:r w:rsidRPr="00642CF7">
        <w:rPr>
          <w:spacing w:val="67"/>
        </w:rPr>
        <w:t xml:space="preserve"> </w:t>
      </w:r>
      <w:r w:rsidRPr="00642CF7">
        <w:t>all</w:t>
      </w:r>
      <w:r w:rsidRPr="00642CF7">
        <w:rPr>
          <w:spacing w:val="-1"/>
        </w:rPr>
        <w:t xml:space="preserve"> of</w:t>
      </w:r>
      <w:r w:rsidRPr="00642CF7">
        <w:rPr>
          <w:spacing w:val="2"/>
        </w:rPr>
        <w:t xml:space="preserve"> </w:t>
      </w:r>
      <w:r w:rsidRPr="00642CF7">
        <w:t>its</w:t>
      </w:r>
      <w:r w:rsidRPr="00642CF7">
        <w:rPr>
          <w:spacing w:val="-2"/>
        </w:rPr>
        <w:t xml:space="preserve"> </w:t>
      </w:r>
      <w:r w:rsidRPr="00642CF7">
        <w:rPr>
          <w:spacing w:val="-1"/>
        </w:rPr>
        <w:t>procurements</w:t>
      </w:r>
      <w:r w:rsidRPr="00642CF7">
        <w:rPr>
          <w:spacing w:val="-2"/>
        </w:rPr>
        <w:t xml:space="preserve"> </w:t>
      </w:r>
      <w:r w:rsidRPr="00642CF7">
        <w:t>according</w:t>
      </w:r>
      <w:r w:rsidRPr="00642CF7">
        <w:rPr>
          <w:spacing w:val="-1"/>
        </w:rPr>
        <w:t xml:space="preserve"> </w:t>
      </w:r>
      <w:r w:rsidRPr="00642CF7">
        <w:t xml:space="preserve">to </w:t>
      </w:r>
      <w:r w:rsidRPr="00642CF7">
        <w:rPr>
          <w:spacing w:val="-1"/>
        </w:rPr>
        <w:t>written</w:t>
      </w:r>
      <w:r w:rsidRPr="00642CF7">
        <w:t xml:space="preserve"> </w:t>
      </w:r>
      <w:r w:rsidRPr="00642CF7">
        <w:rPr>
          <w:spacing w:val="-1"/>
        </w:rPr>
        <w:t>policies</w:t>
      </w:r>
      <w:r w:rsidRPr="00642CF7">
        <w:t xml:space="preserve"> and</w:t>
      </w:r>
      <w:r w:rsidRPr="00642CF7">
        <w:rPr>
          <w:spacing w:val="-2"/>
        </w:rPr>
        <w:t xml:space="preserve"> </w:t>
      </w:r>
      <w:r w:rsidRPr="00642CF7">
        <w:rPr>
          <w:spacing w:val="-1"/>
        </w:rPr>
        <w:t>procedures</w:t>
      </w:r>
      <w:r w:rsidRPr="00642CF7">
        <w:rPr>
          <w:spacing w:val="-2"/>
        </w:rPr>
        <w:t xml:space="preserve"> </w:t>
      </w:r>
      <w:r w:rsidRPr="00642CF7">
        <w:t>for the</w:t>
      </w:r>
      <w:r w:rsidRPr="00642CF7">
        <w:rPr>
          <w:spacing w:val="-2"/>
        </w:rPr>
        <w:t xml:space="preserve"> </w:t>
      </w:r>
      <w:r w:rsidRPr="00642CF7">
        <w:rPr>
          <w:spacing w:val="-1"/>
        </w:rPr>
        <w:t>award</w:t>
      </w:r>
      <w:r w:rsidRPr="00642CF7">
        <w:rPr>
          <w:spacing w:val="53"/>
        </w:rPr>
        <w:t xml:space="preserve"> </w:t>
      </w:r>
      <w:r w:rsidRPr="00642CF7">
        <w:t>and</w:t>
      </w:r>
      <w:r w:rsidRPr="00642CF7">
        <w:rPr>
          <w:spacing w:val="-2"/>
        </w:rPr>
        <w:t xml:space="preserve"> </w:t>
      </w:r>
      <w:r w:rsidRPr="00642CF7">
        <w:rPr>
          <w:spacing w:val="-1"/>
        </w:rPr>
        <w:t>administration</w:t>
      </w:r>
      <w:r w:rsidRPr="00642CF7">
        <w:t xml:space="preserve"> </w:t>
      </w:r>
      <w:r w:rsidRPr="00642CF7">
        <w:rPr>
          <w:spacing w:val="-1"/>
        </w:rPr>
        <w:t>of</w:t>
      </w:r>
      <w:r w:rsidRPr="00642CF7">
        <w:t xml:space="preserve"> </w:t>
      </w:r>
      <w:r w:rsidRPr="00642CF7">
        <w:rPr>
          <w:spacing w:val="-1"/>
        </w:rPr>
        <w:t>contracts,</w:t>
      </w:r>
      <w:r w:rsidRPr="00642CF7">
        <w:rPr>
          <w:spacing w:val="-2"/>
        </w:rPr>
        <w:t xml:space="preserve"> </w:t>
      </w:r>
      <w:r w:rsidRPr="00642CF7">
        <w:rPr>
          <w:spacing w:val="-1"/>
        </w:rPr>
        <w:t>and</w:t>
      </w:r>
      <w:r w:rsidRPr="00642CF7">
        <w:t xml:space="preserve"> </w:t>
      </w:r>
      <w:r w:rsidRPr="00642CF7">
        <w:rPr>
          <w:spacing w:val="-1"/>
        </w:rPr>
        <w:t>ensure</w:t>
      </w:r>
      <w:r w:rsidRPr="00642CF7">
        <w:rPr>
          <w:spacing w:val="-2"/>
        </w:rPr>
        <w:t xml:space="preserve"> </w:t>
      </w:r>
      <w:r w:rsidRPr="00642CF7">
        <w:rPr>
          <w:spacing w:val="-1"/>
        </w:rPr>
        <w:t>that</w:t>
      </w:r>
      <w:r w:rsidRPr="00642CF7">
        <w:t xml:space="preserve"> </w:t>
      </w:r>
      <w:r w:rsidRPr="00642CF7">
        <w:rPr>
          <w:spacing w:val="-1"/>
        </w:rPr>
        <w:t>the</w:t>
      </w:r>
      <w:r w:rsidRPr="00642CF7">
        <w:t xml:space="preserve"> </w:t>
      </w:r>
      <w:r w:rsidRPr="00642CF7">
        <w:rPr>
          <w:spacing w:val="-1"/>
        </w:rPr>
        <w:t>price</w:t>
      </w:r>
      <w:r w:rsidRPr="00642CF7">
        <w:t xml:space="preserve"> is</w:t>
      </w:r>
      <w:r w:rsidRPr="00642CF7">
        <w:rPr>
          <w:spacing w:val="-2"/>
        </w:rPr>
        <w:t xml:space="preserve"> </w:t>
      </w:r>
      <w:r w:rsidRPr="00642CF7">
        <w:t>fair</w:t>
      </w:r>
      <w:r w:rsidRPr="00642CF7">
        <w:rPr>
          <w:spacing w:val="-2"/>
        </w:rPr>
        <w:t xml:space="preserve"> </w:t>
      </w:r>
      <w:r w:rsidRPr="00642CF7">
        <w:rPr>
          <w:spacing w:val="-1"/>
        </w:rPr>
        <w:t>and</w:t>
      </w:r>
      <w:r w:rsidRPr="00642CF7">
        <w:t xml:space="preserve"> </w:t>
      </w:r>
      <w:r w:rsidRPr="00642CF7">
        <w:rPr>
          <w:spacing w:val="-1"/>
        </w:rPr>
        <w:t>reasonable</w:t>
      </w:r>
      <w:r w:rsidRPr="00642CF7">
        <w:rPr>
          <w:spacing w:val="87"/>
        </w:rPr>
        <w:t xml:space="preserve"> </w:t>
      </w:r>
      <w:r w:rsidRPr="00642CF7">
        <w:t xml:space="preserve">for all </w:t>
      </w:r>
      <w:r w:rsidRPr="00642CF7">
        <w:rPr>
          <w:spacing w:val="-1"/>
        </w:rPr>
        <w:lastRenderedPageBreak/>
        <w:t>procurements.</w:t>
      </w:r>
      <w:r w:rsidRPr="00642CF7">
        <w:rPr>
          <w:spacing w:val="63"/>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t>designate</w:t>
      </w:r>
      <w:r w:rsidRPr="00642CF7">
        <w:rPr>
          <w:spacing w:val="1"/>
        </w:rPr>
        <w:t xml:space="preserve"> </w:t>
      </w:r>
      <w:r w:rsidRPr="00642CF7">
        <w:t>a</w:t>
      </w:r>
      <w:r w:rsidRPr="00642CF7">
        <w:rPr>
          <w:spacing w:val="-1"/>
        </w:rPr>
        <w:t xml:space="preserve"> reasonable</w:t>
      </w:r>
      <w:r w:rsidRPr="00642CF7">
        <w:rPr>
          <w:spacing w:val="-2"/>
        </w:rPr>
        <w:t xml:space="preserve"> </w:t>
      </w:r>
      <w:r w:rsidRPr="00642CF7">
        <w:t>micro-purchase</w:t>
      </w:r>
      <w:r w:rsidRPr="00642CF7">
        <w:rPr>
          <w:spacing w:val="55"/>
        </w:rPr>
        <w:t xml:space="preserve"> </w:t>
      </w:r>
      <w:r w:rsidRPr="00642CF7">
        <w:rPr>
          <w:spacing w:val="-1"/>
        </w:rPr>
        <w:t>threshold</w:t>
      </w:r>
      <w:r w:rsidRPr="00642CF7">
        <w:t xml:space="preserve"> </w:t>
      </w:r>
      <w:r w:rsidRPr="00642CF7">
        <w:rPr>
          <w:spacing w:val="-1"/>
        </w:rPr>
        <w:t>(e.g.,</w:t>
      </w:r>
      <w:r w:rsidRPr="00642CF7">
        <w:rPr>
          <w:spacing w:val="-2"/>
        </w:rPr>
        <w:t xml:space="preserve"> </w:t>
      </w:r>
      <w:r w:rsidRPr="00642CF7">
        <w:rPr>
          <w:spacing w:val="-1"/>
        </w:rPr>
        <w:t>$2,500)</w:t>
      </w:r>
      <w:r w:rsidRPr="00642CF7">
        <w:t xml:space="preserve"> under </w:t>
      </w:r>
      <w:r w:rsidRPr="00642CF7">
        <w:rPr>
          <w:spacing w:val="-1"/>
        </w:rPr>
        <w:t>which</w:t>
      </w:r>
      <w:r w:rsidRPr="00642CF7">
        <w:rPr>
          <w:spacing w:val="-2"/>
        </w:rPr>
        <w:t xml:space="preserve"> </w:t>
      </w:r>
      <w:r w:rsidRPr="00642CF7">
        <w:t xml:space="preserve">more </w:t>
      </w:r>
      <w:r w:rsidRPr="00642CF7">
        <w:rPr>
          <w:spacing w:val="-1"/>
        </w:rPr>
        <w:t>simplified acquisition</w:t>
      </w:r>
      <w:r w:rsidRPr="00642CF7">
        <w:rPr>
          <w:spacing w:val="-2"/>
        </w:rPr>
        <w:t xml:space="preserve"> </w:t>
      </w:r>
      <w:r w:rsidRPr="00642CF7">
        <w:rPr>
          <w:spacing w:val="-1"/>
        </w:rPr>
        <w:t>procedures</w:t>
      </w:r>
      <w:r w:rsidRPr="00642CF7">
        <w:rPr>
          <w:spacing w:val="-2"/>
        </w:rPr>
        <w:t xml:space="preserve"> </w:t>
      </w:r>
      <w:r w:rsidRPr="00642CF7">
        <w:t>may</w:t>
      </w:r>
      <w:r w:rsidRPr="00642CF7">
        <w:rPr>
          <w:spacing w:val="83"/>
        </w:rPr>
        <w:t xml:space="preserve"> </w:t>
      </w:r>
      <w:r w:rsidRPr="00642CF7">
        <w:rPr>
          <w:spacing w:val="-1"/>
        </w:rPr>
        <w:t>apply.</w:t>
      </w:r>
      <w:r w:rsidRPr="00642CF7">
        <w:rPr>
          <w:spacing w:val="66"/>
        </w:rPr>
        <w:t xml:space="preserve"> </w:t>
      </w:r>
      <w:r w:rsidRPr="00642CF7">
        <w:t xml:space="preserve">The </w:t>
      </w:r>
      <w:r w:rsidRPr="00642CF7">
        <w:rPr>
          <w:spacing w:val="-1"/>
        </w:rPr>
        <w:t>recipient’s</w:t>
      </w:r>
      <w:r w:rsidRPr="00642CF7">
        <w:rPr>
          <w:spacing w:val="-2"/>
        </w:rPr>
        <w:t xml:space="preserve"> </w:t>
      </w:r>
      <w:r w:rsidRPr="00642CF7">
        <w:rPr>
          <w:spacing w:val="-1"/>
        </w:rPr>
        <w:t>procurement</w:t>
      </w:r>
      <w:r w:rsidRPr="00642CF7">
        <w:t xml:space="preserve"> </w:t>
      </w:r>
      <w:r w:rsidRPr="00642CF7">
        <w:rPr>
          <w:spacing w:val="-1"/>
        </w:rPr>
        <w:t>procedures</w:t>
      </w:r>
      <w:r w:rsidRPr="00642CF7">
        <w:t xml:space="preserve"> must </w:t>
      </w:r>
      <w:r w:rsidRPr="00642CF7">
        <w:rPr>
          <w:spacing w:val="-1"/>
        </w:rPr>
        <w:t>provide,</w:t>
      </w:r>
      <w:r w:rsidRPr="00642CF7">
        <w:t xml:space="preserve"> at</w:t>
      </w:r>
      <w:r w:rsidRPr="00642CF7">
        <w:rPr>
          <w:spacing w:val="-2"/>
        </w:rPr>
        <w:t xml:space="preserve"> </w:t>
      </w:r>
      <w:r w:rsidRPr="00642CF7">
        <w:t>a</w:t>
      </w:r>
      <w:r w:rsidRPr="00642CF7">
        <w:rPr>
          <w:spacing w:val="-2"/>
        </w:rPr>
        <w:t xml:space="preserve"> </w:t>
      </w:r>
      <w:r w:rsidRPr="00642CF7">
        <w:t>minimum:</w:t>
      </w:r>
    </w:p>
    <w:p w14:paraId="3FED12EF" w14:textId="77777777" w:rsidR="00275987" w:rsidRPr="00642CF7" w:rsidRDefault="00275987" w:rsidP="00275987">
      <w:pPr>
        <w:rPr>
          <w:rFonts w:eastAsia="Arial"/>
        </w:rPr>
      </w:pPr>
    </w:p>
    <w:p w14:paraId="04FC2FA6" w14:textId="77777777" w:rsidR="00275987" w:rsidRPr="00642CF7" w:rsidRDefault="00275987" w:rsidP="00275987">
      <w:pPr>
        <w:pStyle w:val="BodyText"/>
        <w:widowControl w:val="0"/>
        <w:numPr>
          <w:ilvl w:val="1"/>
          <w:numId w:val="28"/>
        </w:numPr>
        <w:tabs>
          <w:tab w:val="left" w:pos="1541"/>
        </w:tabs>
        <w:overflowPunct/>
        <w:autoSpaceDE/>
        <w:autoSpaceDN/>
        <w:adjustRightInd/>
        <w:ind w:right="229"/>
        <w:jc w:val="left"/>
        <w:textAlignment w:val="auto"/>
      </w:pPr>
      <w:r w:rsidRPr="00642CF7">
        <w:rPr>
          <w:spacing w:val="-1"/>
        </w:rPr>
        <w:t>Procurements</w:t>
      </w:r>
      <w:r w:rsidRPr="00642CF7">
        <w:rPr>
          <w:spacing w:val="-2"/>
        </w:rPr>
        <w:t xml:space="preserve"> </w:t>
      </w:r>
      <w:r w:rsidRPr="00642CF7">
        <w:rPr>
          <w:spacing w:val="-1"/>
        </w:rPr>
        <w:t>above</w:t>
      </w:r>
      <w:r w:rsidRPr="00642CF7">
        <w:t xml:space="preserve"> </w:t>
      </w:r>
      <w:r w:rsidRPr="00642CF7">
        <w:rPr>
          <w:spacing w:val="-1"/>
        </w:rPr>
        <w:t>the</w:t>
      </w:r>
      <w:r w:rsidRPr="00642CF7">
        <w:t xml:space="preserve"> </w:t>
      </w:r>
      <w:r w:rsidRPr="00642CF7">
        <w:rPr>
          <w:spacing w:val="-1"/>
        </w:rPr>
        <w:t>recipient’s</w:t>
      </w:r>
      <w:r w:rsidRPr="00642CF7">
        <w:rPr>
          <w:spacing w:val="-2"/>
        </w:rPr>
        <w:t xml:space="preserve"> </w:t>
      </w:r>
      <w:r w:rsidRPr="00642CF7">
        <w:t xml:space="preserve">micro-purchase </w:t>
      </w:r>
      <w:r w:rsidRPr="00642CF7">
        <w:rPr>
          <w:spacing w:val="-1"/>
        </w:rPr>
        <w:t>threshold</w:t>
      </w:r>
      <w:r w:rsidRPr="00642CF7">
        <w:rPr>
          <w:spacing w:val="-2"/>
        </w:rPr>
        <w:t xml:space="preserve"> </w:t>
      </w:r>
      <w:r w:rsidRPr="00642CF7">
        <w:t>must</w:t>
      </w:r>
      <w:r w:rsidRPr="00642CF7">
        <w:rPr>
          <w:spacing w:val="-2"/>
        </w:rPr>
        <w:t xml:space="preserve"> </w:t>
      </w:r>
      <w:r w:rsidRPr="00642CF7">
        <w:t>be</w:t>
      </w:r>
      <w:r w:rsidRPr="00642CF7">
        <w:rPr>
          <w:spacing w:val="55"/>
        </w:rPr>
        <w:t xml:space="preserve"> </w:t>
      </w:r>
      <w:r w:rsidRPr="00642CF7">
        <w:rPr>
          <w:spacing w:val="-1"/>
        </w:rPr>
        <w:t>conducted</w:t>
      </w:r>
      <w:r w:rsidRPr="00642CF7">
        <w:rPr>
          <w:spacing w:val="-2"/>
        </w:rPr>
        <w:t xml:space="preserve"> </w:t>
      </w:r>
      <w:r w:rsidRPr="00642CF7">
        <w:t>in a</w:t>
      </w:r>
      <w:r w:rsidRPr="00642CF7">
        <w:rPr>
          <w:spacing w:val="-1"/>
        </w:rPr>
        <w:t xml:space="preserve"> manner</w:t>
      </w:r>
      <w:r w:rsidRPr="00642CF7">
        <w:rPr>
          <w:spacing w:val="-4"/>
        </w:rPr>
        <w:t xml:space="preserve"> </w:t>
      </w:r>
      <w:r w:rsidRPr="00642CF7">
        <w:t xml:space="preserve">to </w:t>
      </w:r>
      <w:r w:rsidRPr="00642CF7">
        <w:rPr>
          <w:spacing w:val="-1"/>
        </w:rPr>
        <w:t xml:space="preserve">provide </w:t>
      </w:r>
      <w:r w:rsidRPr="00642CF7">
        <w:t>fair</w:t>
      </w:r>
      <w:r w:rsidRPr="00642CF7">
        <w:rPr>
          <w:spacing w:val="-2"/>
        </w:rPr>
        <w:t xml:space="preserve"> </w:t>
      </w:r>
      <w:r w:rsidRPr="00642CF7">
        <w:rPr>
          <w:spacing w:val="-1"/>
        </w:rPr>
        <w:t>and</w:t>
      </w:r>
      <w:r w:rsidRPr="00642CF7">
        <w:t xml:space="preserve"> </w:t>
      </w:r>
      <w:r w:rsidRPr="00642CF7">
        <w:rPr>
          <w:spacing w:val="-1"/>
        </w:rPr>
        <w:t>unbiased</w:t>
      </w:r>
      <w:r w:rsidRPr="00642CF7">
        <w:t xml:space="preserve"> </w:t>
      </w:r>
      <w:r w:rsidRPr="00642CF7">
        <w:rPr>
          <w:spacing w:val="-1"/>
        </w:rPr>
        <w:t>competition,</w:t>
      </w:r>
      <w:r w:rsidRPr="00642CF7">
        <w:t xml:space="preserve"> </w:t>
      </w:r>
      <w:r w:rsidRPr="00642CF7">
        <w:rPr>
          <w:spacing w:val="-1"/>
        </w:rPr>
        <w:t>including</w:t>
      </w:r>
      <w:r w:rsidRPr="00642CF7">
        <w:rPr>
          <w:spacing w:val="81"/>
        </w:rPr>
        <w:t xml:space="preserve"> </w:t>
      </w:r>
      <w:r w:rsidRPr="00642CF7">
        <w:t>the</w:t>
      </w:r>
      <w:r w:rsidRPr="00642CF7">
        <w:rPr>
          <w:spacing w:val="-2"/>
        </w:rPr>
        <w:t xml:space="preserve"> </w:t>
      </w:r>
      <w:r w:rsidRPr="00642CF7">
        <w:rPr>
          <w:spacing w:val="-1"/>
        </w:rPr>
        <w:t>following:</w:t>
      </w:r>
    </w:p>
    <w:p w14:paraId="59BC9818" w14:textId="77777777" w:rsidR="00275987" w:rsidRPr="00642CF7" w:rsidRDefault="00275987" w:rsidP="00275987">
      <w:pPr>
        <w:rPr>
          <w:rFonts w:eastAsia="Arial"/>
        </w:rPr>
      </w:pPr>
    </w:p>
    <w:p w14:paraId="3323B1AD" w14:textId="77777777" w:rsidR="00275987" w:rsidRPr="00642CF7" w:rsidRDefault="00275987" w:rsidP="00275987">
      <w:pPr>
        <w:pStyle w:val="BodyText"/>
        <w:widowControl w:val="0"/>
        <w:numPr>
          <w:ilvl w:val="2"/>
          <w:numId w:val="28"/>
        </w:numPr>
        <w:tabs>
          <w:tab w:val="left" w:pos="1901"/>
        </w:tabs>
        <w:overflowPunct/>
        <w:autoSpaceDE/>
        <w:autoSpaceDN/>
        <w:adjustRightInd/>
        <w:ind w:right="0"/>
        <w:textAlignment w:val="auto"/>
      </w:pPr>
      <w:r w:rsidRPr="00642CF7">
        <w:t>All</w:t>
      </w:r>
      <w:r w:rsidRPr="00642CF7">
        <w:rPr>
          <w:spacing w:val="-1"/>
        </w:rPr>
        <w:t xml:space="preserve"> responsible</w:t>
      </w:r>
      <w:r w:rsidRPr="00642CF7">
        <w:t xml:space="preserve"> </w:t>
      </w:r>
      <w:r w:rsidRPr="00642CF7">
        <w:rPr>
          <w:spacing w:val="-1"/>
        </w:rPr>
        <w:t>sources</w:t>
      </w:r>
      <w:r w:rsidRPr="00642CF7">
        <w:t xml:space="preserve"> are </w:t>
      </w:r>
      <w:r w:rsidRPr="00642CF7">
        <w:rPr>
          <w:spacing w:val="-1"/>
        </w:rPr>
        <w:t>permitted</w:t>
      </w:r>
      <w:r w:rsidRPr="00642CF7">
        <w:t xml:space="preserve"> </w:t>
      </w:r>
      <w:r w:rsidRPr="00642CF7">
        <w:rPr>
          <w:spacing w:val="-1"/>
        </w:rPr>
        <w:t>to</w:t>
      </w:r>
      <w:r w:rsidRPr="00642CF7">
        <w:t xml:space="preserve"> </w:t>
      </w:r>
      <w:r w:rsidRPr="00642CF7">
        <w:rPr>
          <w:spacing w:val="-1"/>
        </w:rPr>
        <w:t xml:space="preserve">compete </w:t>
      </w:r>
      <w:r w:rsidRPr="00642CF7">
        <w:t xml:space="preserve">in </w:t>
      </w:r>
      <w:r w:rsidRPr="00642CF7">
        <w:rPr>
          <w:spacing w:val="-1"/>
        </w:rPr>
        <w:t>an</w:t>
      </w:r>
      <w:r w:rsidRPr="00642CF7">
        <w:t xml:space="preserve"> </w:t>
      </w:r>
      <w:r w:rsidRPr="00642CF7">
        <w:rPr>
          <w:spacing w:val="-1"/>
        </w:rPr>
        <w:t>equal</w:t>
      </w:r>
      <w:r w:rsidRPr="00642CF7">
        <w:rPr>
          <w:spacing w:val="-3"/>
        </w:rPr>
        <w:t xml:space="preserve"> </w:t>
      </w:r>
      <w:r w:rsidRPr="00642CF7">
        <w:rPr>
          <w:spacing w:val="-1"/>
        </w:rPr>
        <w:t>manner.</w:t>
      </w:r>
    </w:p>
    <w:p w14:paraId="7B641555" w14:textId="77777777" w:rsidR="00275987" w:rsidRPr="00642CF7" w:rsidRDefault="00275987" w:rsidP="00275987">
      <w:pPr>
        <w:pStyle w:val="BodyText"/>
        <w:widowControl w:val="0"/>
        <w:numPr>
          <w:ilvl w:val="2"/>
          <w:numId w:val="28"/>
        </w:numPr>
        <w:tabs>
          <w:tab w:val="left" w:pos="1901"/>
        </w:tabs>
        <w:overflowPunct/>
        <w:autoSpaceDE/>
        <w:autoSpaceDN/>
        <w:adjustRightInd/>
        <w:ind w:right="488"/>
        <w:textAlignment w:val="auto"/>
      </w:pPr>
      <w:r w:rsidRPr="00642CF7">
        <w:rPr>
          <w:spacing w:val="-1"/>
        </w:rPr>
        <w:t>Purchase</w:t>
      </w:r>
      <w:r w:rsidRPr="00642CF7">
        <w:t xml:space="preserve"> </w:t>
      </w:r>
      <w:r w:rsidRPr="00642CF7">
        <w:rPr>
          <w:spacing w:val="-1"/>
        </w:rPr>
        <w:t>requests</w:t>
      </w:r>
      <w:r w:rsidRPr="00642CF7">
        <w:rPr>
          <w:spacing w:val="-2"/>
        </w:rPr>
        <w:t xml:space="preserve"> </w:t>
      </w:r>
      <w:r w:rsidRPr="00642CF7">
        <w:rPr>
          <w:spacing w:val="-1"/>
        </w:rPr>
        <w:t>must</w:t>
      </w:r>
      <w:r w:rsidRPr="00642CF7">
        <w:t xml:space="preserve"> </w:t>
      </w:r>
      <w:r w:rsidRPr="00642CF7">
        <w:rPr>
          <w:spacing w:val="-1"/>
        </w:rPr>
        <w:t>clearly</w:t>
      </w:r>
      <w:r w:rsidRPr="00642CF7">
        <w:rPr>
          <w:spacing w:val="-3"/>
        </w:rPr>
        <w:t xml:space="preserve"> </w:t>
      </w:r>
      <w:r w:rsidRPr="00642CF7">
        <w:t>establish</w:t>
      </w:r>
      <w:r w:rsidRPr="00642CF7">
        <w:rPr>
          <w:spacing w:val="-2"/>
        </w:rPr>
        <w:t xml:space="preserve"> </w:t>
      </w:r>
      <w:r w:rsidRPr="00642CF7">
        <w:t>all</w:t>
      </w:r>
      <w:r w:rsidRPr="00642CF7">
        <w:rPr>
          <w:spacing w:val="-1"/>
        </w:rPr>
        <w:t xml:space="preserve"> requirements</w:t>
      </w:r>
      <w:r w:rsidRPr="00642CF7">
        <w:t xml:space="preserve"> </w:t>
      </w:r>
      <w:r w:rsidRPr="00642CF7">
        <w:rPr>
          <w:spacing w:val="-1"/>
        </w:rPr>
        <w:t>that</w:t>
      </w:r>
      <w:r w:rsidRPr="00642CF7">
        <w:t xml:space="preserve"> </w:t>
      </w:r>
      <w:r w:rsidRPr="00642CF7">
        <w:rPr>
          <w:spacing w:val="-1"/>
        </w:rPr>
        <w:t>the</w:t>
      </w:r>
      <w:r w:rsidRPr="00642CF7">
        <w:rPr>
          <w:spacing w:val="69"/>
        </w:rPr>
        <w:t xml:space="preserve"> </w:t>
      </w:r>
      <w:r w:rsidRPr="00642CF7">
        <w:t>bidder</w:t>
      </w:r>
      <w:r w:rsidRPr="00642CF7">
        <w:rPr>
          <w:spacing w:val="-3"/>
        </w:rPr>
        <w:t xml:space="preserve"> </w:t>
      </w:r>
      <w:r w:rsidRPr="00642CF7">
        <w:t xml:space="preserve">or </w:t>
      </w:r>
      <w:r w:rsidRPr="00642CF7">
        <w:rPr>
          <w:spacing w:val="-1"/>
        </w:rPr>
        <w:t>offeror</w:t>
      </w:r>
      <w:r w:rsidRPr="00642CF7">
        <w:t xml:space="preserve"> </w:t>
      </w:r>
      <w:r w:rsidRPr="00642CF7">
        <w:rPr>
          <w:spacing w:val="-1"/>
        </w:rPr>
        <w:t>must</w:t>
      </w:r>
      <w:r w:rsidRPr="00642CF7">
        <w:rPr>
          <w:spacing w:val="-2"/>
        </w:rPr>
        <w:t xml:space="preserve"> </w:t>
      </w:r>
      <w:r w:rsidRPr="00642CF7">
        <w:t>fulfill in</w:t>
      </w:r>
      <w:r w:rsidRPr="00642CF7">
        <w:rPr>
          <w:spacing w:val="-2"/>
        </w:rPr>
        <w:t xml:space="preserve"> </w:t>
      </w:r>
      <w:r w:rsidRPr="00642CF7">
        <w:t xml:space="preserve">order </w:t>
      </w:r>
      <w:r w:rsidRPr="00642CF7">
        <w:rPr>
          <w:spacing w:val="-2"/>
        </w:rPr>
        <w:t>to</w:t>
      </w:r>
      <w:r w:rsidRPr="00642CF7">
        <w:t xml:space="preserve"> </w:t>
      </w:r>
      <w:r w:rsidRPr="00642CF7">
        <w:rPr>
          <w:spacing w:val="-1"/>
        </w:rPr>
        <w:t>be</w:t>
      </w:r>
      <w:r w:rsidRPr="00642CF7">
        <w:t xml:space="preserve"> </w:t>
      </w:r>
      <w:r w:rsidRPr="00642CF7">
        <w:rPr>
          <w:spacing w:val="-1"/>
        </w:rPr>
        <w:t>evaluated</w:t>
      </w:r>
      <w:r w:rsidRPr="00642CF7">
        <w:t xml:space="preserve"> by</w:t>
      </w:r>
      <w:r w:rsidRPr="00642CF7">
        <w:rPr>
          <w:spacing w:val="-3"/>
        </w:rPr>
        <w:t xml:space="preserve"> </w:t>
      </w:r>
      <w:r w:rsidRPr="00642CF7">
        <w:rPr>
          <w:spacing w:val="-1"/>
        </w:rPr>
        <w:t>the</w:t>
      </w:r>
      <w:r w:rsidRPr="00642CF7">
        <w:t xml:space="preserve"> </w:t>
      </w:r>
      <w:r w:rsidRPr="00642CF7">
        <w:rPr>
          <w:spacing w:val="-1"/>
        </w:rPr>
        <w:t>recipient.</w:t>
      </w:r>
    </w:p>
    <w:p w14:paraId="499355C4" w14:textId="77777777" w:rsidR="00275987" w:rsidRPr="00642CF7" w:rsidRDefault="00275987" w:rsidP="00275987">
      <w:pPr>
        <w:pStyle w:val="BodyText"/>
        <w:widowControl w:val="0"/>
        <w:numPr>
          <w:ilvl w:val="2"/>
          <w:numId w:val="28"/>
        </w:numPr>
        <w:tabs>
          <w:tab w:val="left" w:pos="1901"/>
        </w:tabs>
        <w:overflowPunct/>
        <w:autoSpaceDE/>
        <w:autoSpaceDN/>
        <w:adjustRightInd/>
        <w:ind w:right="198"/>
        <w:textAlignment w:val="auto"/>
      </w:pPr>
      <w:r w:rsidRPr="00642CF7">
        <w:t>Contracts</w:t>
      </w:r>
      <w:r w:rsidRPr="00642CF7">
        <w:rPr>
          <w:spacing w:val="-2"/>
        </w:rPr>
        <w:t xml:space="preserve"> </w:t>
      </w:r>
      <w:r w:rsidRPr="00642CF7">
        <w:rPr>
          <w:spacing w:val="-1"/>
        </w:rPr>
        <w:t>must</w:t>
      </w:r>
      <w:r w:rsidRPr="00642CF7">
        <w:t xml:space="preserve"> </w:t>
      </w:r>
      <w:r w:rsidRPr="00642CF7">
        <w:rPr>
          <w:spacing w:val="-1"/>
        </w:rPr>
        <w:t>be</w:t>
      </w:r>
      <w:r w:rsidRPr="00642CF7">
        <w:t xml:space="preserve"> </w:t>
      </w:r>
      <w:r w:rsidRPr="00642CF7">
        <w:rPr>
          <w:spacing w:val="-1"/>
        </w:rPr>
        <w:t>made</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offeror</w:t>
      </w:r>
      <w:r w:rsidRPr="00642CF7">
        <w:t xml:space="preserve"> </w:t>
      </w:r>
      <w:r w:rsidRPr="00642CF7">
        <w:rPr>
          <w:spacing w:val="-1"/>
        </w:rPr>
        <w:t>whose</w:t>
      </w:r>
      <w:r w:rsidRPr="00642CF7">
        <w:rPr>
          <w:spacing w:val="-2"/>
        </w:rPr>
        <w:t xml:space="preserve"> </w:t>
      </w:r>
      <w:r w:rsidRPr="00642CF7">
        <w:t xml:space="preserve">offer is </w:t>
      </w:r>
      <w:r w:rsidRPr="00642CF7">
        <w:rPr>
          <w:spacing w:val="-1"/>
        </w:rPr>
        <w:t>responsive</w:t>
      </w:r>
      <w:r w:rsidRPr="00642CF7">
        <w:t xml:space="preserve"> to </w:t>
      </w:r>
      <w:r w:rsidRPr="00642CF7">
        <w:rPr>
          <w:spacing w:val="-1"/>
        </w:rPr>
        <w:t>the</w:t>
      </w:r>
      <w:r w:rsidRPr="00642CF7">
        <w:rPr>
          <w:spacing w:val="37"/>
        </w:rPr>
        <w:t xml:space="preserve"> </w:t>
      </w:r>
      <w:r w:rsidRPr="00642CF7">
        <w:rPr>
          <w:spacing w:val="-1"/>
        </w:rPr>
        <w:t>purchase</w:t>
      </w:r>
      <w:r w:rsidRPr="00642CF7">
        <w:t xml:space="preserve"> </w:t>
      </w:r>
      <w:r w:rsidRPr="00642CF7">
        <w:rPr>
          <w:spacing w:val="-1"/>
        </w:rPr>
        <w:t>request</w:t>
      </w:r>
      <w:r w:rsidRPr="00642CF7">
        <w:rPr>
          <w:spacing w:val="-2"/>
        </w:rPr>
        <w:t xml:space="preserve"> </w:t>
      </w:r>
      <w:r w:rsidRPr="00642CF7">
        <w:rPr>
          <w:spacing w:val="-1"/>
        </w:rPr>
        <w:t>and</w:t>
      </w:r>
      <w:r w:rsidRPr="00642CF7">
        <w:rPr>
          <w:spacing w:val="-2"/>
        </w:rPr>
        <w:t xml:space="preserve"> </w:t>
      </w:r>
      <w:r w:rsidRPr="00642CF7">
        <w:t xml:space="preserve">has </w:t>
      </w:r>
      <w:r w:rsidRPr="00642CF7">
        <w:rPr>
          <w:spacing w:val="-1"/>
        </w:rPr>
        <w:t>the</w:t>
      </w:r>
      <w:r w:rsidRPr="00642CF7">
        <w:rPr>
          <w:spacing w:val="-2"/>
        </w:rPr>
        <w:t xml:space="preserve"> </w:t>
      </w:r>
      <w:r w:rsidRPr="00642CF7">
        <w:t>most</w:t>
      </w:r>
      <w:r w:rsidRPr="00642CF7">
        <w:rPr>
          <w:spacing w:val="-2"/>
        </w:rPr>
        <w:t xml:space="preserve"> </w:t>
      </w:r>
      <w:r w:rsidRPr="00642CF7">
        <w:t>advantageous</w:t>
      </w:r>
      <w:r w:rsidRPr="00642CF7">
        <w:rPr>
          <w:spacing w:val="-2"/>
        </w:rPr>
        <w:t xml:space="preserve"> </w:t>
      </w:r>
      <w:r w:rsidRPr="00642CF7">
        <w:rPr>
          <w:spacing w:val="-1"/>
        </w:rPr>
        <w:t>price,</w:t>
      </w:r>
      <w:r w:rsidRPr="00642CF7">
        <w:t xml:space="preserve"> </w:t>
      </w:r>
      <w:r w:rsidRPr="00642CF7">
        <w:rPr>
          <w:spacing w:val="-1"/>
        </w:rPr>
        <w:t>quality,</w:t>
      </w:r>
      <w:r w:rsidRPr="00642CF7">
        <w:t xml:space="preserve"> </w:t>
      </w:r>
      <w:r w:rsidRPr="00642CF7">
        <w:rPr>
          <w:spacing w:val="-1"/>
        </w:rPr>
        <w:t>and</w:t>
      </w:r>
      <w:r w:rsidRPr="00642CF7">
        <w:rPr>
          <w:spacing w:val="45"/>
        </w:rPr>
        <w:t xml:space="preserve"> </w:t>
      </w:r>
      <w:r w:rsidRPr="00642CF7">
        <w:t>other</w:t>
      </w:r>
      <w:r w:rsidRPr="00642CF7">
        <w:rPr>
          <w:spacing w:val="-3"/>
        </w:rPr>
        <w:t xml:space="preserve"> </w:t>
      </w:r>
      <w:r w:rsidRPr="00642CF7">
        <w:t>factors.</w:t>
      </w:r>
    </w:p>
    <w:p w14:paraId="344E0BA8" w14:textId="77777777" w:rsidR="00275987" w:rsidRPr="00642CF7" w:rsidRDefault="00275987" w:rsidP="00275987">
      <w:pPr>
        <w:pStyle w:val="BodyText"/>
        <w:widowControl w:val="0"/>
        <w:numPr>
          <w:ilvl w:val="2"/>
          <w:numId w:val="28"/>
        </w:numPr>
        <w:tabs>
          <w:tab w:val="left" w:pos="1901"/>
        </w:tabs>
        <w:overflowPunct/>
        <w:autoSpaceDE/>
        <w:autoSpaceDN/>
        <w:adjustRightInd/>
        <w:ind w:right="488"/>
        <w:textAlignment w:val="auto"/>
      </w:pPr>
      <w:r w:rsidRPr="00642CF7">
        <w:rPr>
          <w:spacing w:val="-1"/>
        </w:rPr>
        <w:t>The</w:t>
      </w:r>
      <w:r w:rsidRPr="00642CF7">
        <w:t xml:space="preserve"> </w:t>
      </w:r>
      <w:r w:rsidRPr="00642CF7">
        <w:rPr>
          <w:spacing w:val="-1"/>
        </w:rPr>
        <w:t>recipient</w:t>
      </w:r>
      <w:r w:rsidRPr="00642CF7">
        <w:t xml:space="preserve"> is </w:t>
      </w:r>
      <w:r w:rsidRPr="00642CF7">
        <w:rPr>
          <w:spacing w:val="-1"/>
        </w:rPr>
        <w:t>encouraged</w:t>
      </w:r>
      <w:r w:rsidRPr="00642CF7">
        <w:t xml:space="preserve"> to</w:t>
      </w:r>
      <w:r w:rsidRPr="00642CF7">
        <w:rPr>
          <w:spacing w:val="-2"/>
        </w:rPr>
        <w:t xml:space="preserve"> </w:t>
      </w:r>
      <w:r w:rsidRPr="00642CF7">
        <w:t>use</w:t>
      </w:r>
      <w:r w:rsidRPr="00642CF7">
        <w:rPr>
          <w:spacing w:val="-2"/>
        </w:rPr>
        <w:t xml:space="preserve"> </w:t>
      </w:r>
      <w:r w:rsidRPr="00642CF7">
        <w:t xml:space="preserve">U.S. </w:t>
      </w:r>
      <w:r w:rsidRPr="00642CF7">
        <w:rPr>
          <w:spacing w:val="-1"/>
        </w:rPr>
        <w:t>small</w:t>
      </w:r>
      <w:r w:rsidRPr="00642CF7">
        <w:rPr>
          <w:spacing w:val="-4"/>
        </w:rPr>
        <w:t xml:space="preserve"> </w:t>
      </w:r>
      <w:r w:rsidRPr="00642CF7">
        <w:rPr>
          <w:spacing w:val="-1"/>
        </w:rPr>
        <w:t>businesses</w:t>
      </w:r>
      <w:r w:rsidRPr="00642CF7">
        <w:t xml:space="preserve"> </w:t>
      </w:r>
      <w:r w:rsidRPr="00642CF7">
        <w:rPr>
          <w:spacing w:val="-1"/>
        </w:rPr>
        <w:t>whenever</w:t>
      </w:r>
      <w:r w:rsidRPr="00642CF7">
        <w:rPr>
          <w:spacing w:val="57"/>
        </w:rPr>
        <w:t xml:space="preserve"> </w:t>
      </w:r>
      <w:r w:rsidRPr="00642CF7">
        <w:rPr>
          <w:spacing w:val="-1"/>
        </w:rPr>
        <w:t>practicable.</w:t>
      </w:r>
    </w:p>
    <w:p w14:paraId="31220280" w14:textId="77777777" w:rsidR="00275987" w:rsidRPr="00642CF7" w:rsidRDefault="00275987" w:rsidP="00275987">
      <w:pPr>
        <w:rPr>
          <w:rFonts w:eastAsia="Arial"/>
        </w:rPr>
      </w:pPr>
    </w:p>
    <w:p w14:paraId="00C6B382" w14:textId="77777777" w:rsidR="00275987" w:rsidRPr="00642CF7" w:rsidRDefault="00275987" w:rsidP="00275987">
      <w:pPr>
        <w:pStyle w:val="BodyText"/>
        <w:widowControl w:val="0"/>
        <w:numPr>
          <w:ilvl w:val="1"/>
          <w:numId w:val="28"/>
        </w:numPr>
        <w:tabs>
          <w:tab w:val="left" w:pos="1181"/>
        </w:tabs>
        <w:overflowPunct/>
        <w:autoSpaceDE/>
        <w:autoSpaceDN/>
        <w:adjustRightInd/>
        <w:ind w:left="1180" w:right="518" w:hanging="360"/>
        <w:jc w:val="left"/>
        <w:textAlignment w:val="auto"/>
      </w:pPr>
      <w:r w:rsidRPr="00642CF7">
        <w:t>Where</w:t>
      </w:r>
      <w:r w:rsidRPr="00642CF7">
        <w:rPr>
          <w:spacing w:val="-3"/>
        </w:rPr>
        <w:t xml:space="preserve"> </w:t>
      </w:r>
      <w:r w:rsidRPr="00642CF7">
        <w:rPr>
          <w:spacing w:val="-1"/>
        </w:rPr>
        <w:t>appropriate,</w:t>
      </w:r>
      <w:r w:rsidRPr="00642CF7">
        <w:t xml:space="preserve"> </w:t>
      </w:r>
      <w:r w:rsidRPr="00642CF7">
        <w:rPr>
          <w:spacing w:val="-1"/>
        </w:rPr>
        <w:t>the</w:t>
      </w:r>
      <w:r w:rsidRPr="00642CF7">
        <w:rPr>
          <w:spacing w:val="-2"/>
        </w:rPr>
        <w:t xml:space="preserve"> </w:t>
      </w:r>
      <w:r w:rsidRPr="00642CF7">
        <w:t>recipient</w:t>
      </w:r>
      <w:r w:rsidRPr="00642CF7">
        <w:rPr>
          <w:spacing w:val="-2"/>
        </w:rPr>
        <w:t xml:space="preserve"> </w:t>
      </w:r>
      <w:r w:rsidRPr="00642CF7">
        <w:rPr>
          <w:spacing w:val="-1"/>
        </w:rPr>
        <w:t>must</w:t>
      </w:r>
      <w:r w:rsidRPr="00642CF7">
        <w:t xml:space="preserve"> </w:t>
      </w:r>
      <w:r w:rsidRPr="00642CF7">
        <w:rPr>
          <w:spacing w:val="-1"/>
        </w:rPr>
        <w:t>determine</w:t>
      </w:r>
      <w:r w:rsidRPr="00642CF7">
        <w:rPr>
          <w:spacing w:val="1"/>
        </w:rPr>
        <w:t xml:space="preserve"> </w:t>
      </w:r>
      <w:r w:rsidRPr="00642CF7">
        <w:rPr>
          <w:spacing w:val="-1"/>
        </w:rPr>
        <w:t>the</w:t>
      </w:r>
      <w:r w:rsidRPr="00642CF7">
        <w:rPr>
          <w:spacing w:val="-2"/>
        </w:rPr>
        <w:t xml:space="preserve"> </w:t>
      </w:r>
      <w:r w:rsidRPr="00642CF7">
        <w:t>most</w:t>
      </w:r>
      <w:r w:rsidRPr="00642CF7">
        <w:rPr>
          <w:spacing w:val="-2"/>
        </w:rPr>
        <w:t xml:space="preserve"> </w:t>
      </w:r>
      <w:r w:rsidRPr="00642CF7">
        <w:rPr>
          <w:spacing w:val="-1"/>
        </w:rPr>
        <w:t>economical</w:t>
      </w:r>
      <w:r w:rsidRPr="00642CF7">
        <w:t xml:space="preserve"> </w:t>
      </w:r>
      <w:r w:rsidRPr="00642CF7">
        <w:rPr>
          <w:spacing w:val="-1"/>
        </w:rPr>
        <w:t>and</w:t>
      </w:r>
      <w:r w:rsidRPr="00642CF7">
        <w:rPr>
          <w:spacing w:val="53"/>
        </w:rPr>
        <w:t xml:space="preserve"> </w:t>
      </w:r>
      <w:r w:rsidRPr="00642CF7">
        <w:t>practical</w:t>
      </w:r>
      <w:r w:rsidRPr="00642CF7">
        <w:rPr>
          <w:spacing w:val="-2"/>
        </w:rPr>
        <w:t xml:space="preserve"> </w:t>
      </w:r>
      <w:r w:rsidRPr="00642CF7">
        <w:rPr>
          <w:spacing w:val="-1"/>
        </w:rPr>
        <w:t>means</w:t>
      </w:r>
      <w:r w:rsidRPr="00642CF7">
        <w:t xml:space="preserve"> by</w:t>
      </w:r>
      <w:r w:rsidRPr="00642CF7">
        <w:rPr>
          <w:spacing w:val="-3"/>
        </w:rPr>
        <w:t xml:space="preserve"> </w:t>
      </w:r>
      <w:r w:rsidRPr="00642CF7">
        <w:rPr>
          <w:spacing w:val="-1"/>
        </w:rPr>
        <w:t>which</w:t>
      </w:r>
      <w:r w:rsidRPr="00642CF7">
        <w:t xml:space="preserve"> to</w:t>
      </w:r>
      <w:r w:rsidRPr="00642CF7">
        <w:rPr>
          <w:spacing w:val="-2"/>
        </w:rPr>
        <w:t xml:space="preserve"> </w:t>
      </w:r>
      <w:r w:rsidRPr="00642CF7">
        <w:rPr>
          <w:spacing w:val="-1"/>
        </w:rPr>
        <w:t>accomplish</w:t>
      </w:r>
      <w:r w:rsidRPr="00642CF7">
        <w:rPr>
          <w:spacing w:val="-2"/>
        </w:rPr>
        <w:t xml:space="preserve"> </w:t>
      </w:r>
      <w:r w:rsidRPr="00642CF7">
        <w:rPr>
          <w:spacing w:val="-1"/>
        </w:rPr>
        <w:t>program objectives,</w:t>
      </w:r>
      <w:r w:rsidRPr="00642CF7">
        <w:t xml:space="preserve"> including</w:t>
      </w:r>
      <w:r w:rsidRPr="00642CF7">
        <w:rPr>
          <w:spacing w:val="-2"/>
        </w:rPr>
        <w:t xml:space="preserve"> </w:t>
      </w:r>
      <w:r w:rsidRPr="00642CF7">
        <w:t>the</w:t>
      </w:r>
      <w:r w:rsidRPr="00642CF7">
        <w:rPr>
          <w:spacing w:val="65"/>
        </w:rPr>
        <w:t xml:space="preserve"> </w:t>
      </w:r>
      <w:r w:rsidRPr="00642CF7">
        <w:t>necessity</w:t>
      </w:r>
      <w:r w:rsidRPr="00642CF7">
        <w:rPr>
          <w:spacing w:val="-3"/>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commodities</w:t>
      </w:r>
      <w:r w:rsidRPr="00642CF7">
        <w:rPr>
          <w:spacing w:val="-2"/>
        </w:rPr>
        <w:t xml:space="preserve"> </w:t>
      </w:r>
      <w:r w:rsidRPr="00642CF7">
        <w:t xml:space="preserve">or </w:t>
      </w:r>
      <w:r w:rsidRPr="00642CF7">
        <w:rPr>
          <w:spacing w:val="-1"/>
        </w:rPr>
        <w:t>services,</w:t>
      </w:r>
      <w:r w:rsidRPr="00642CF7">
        <w:t xml:space="preserve"> </w:t>
      </w:r>
      <w:r w:rsidRPr="00642CF7">
        <w:rPr>
          <w:spacing w:val="-1"/>
        </w:rPr>
        <w:t>lease</w:t>
      </w:r>
      <w:r w:rsidRPr="00642CF7">
        <w:t xml:space="preserve"> or </w:t>
      </w:r>
      <w:r w:rsidRPr="00642CF7">
        <w:rPr>
          <w:spacing w:val="-1"/>
        </w:rPr>
        <w:t>purchase</w:t>
      </w:r>
      <w:r w:rsidRPr="00642CF7">
        <w:rPr>
          <w:spacing w:val="-2"/>
        </w:rPr>
        <w:t xml:space="preserve"> </w:t>
      </w:r>
      <w:r w:rsidRPr="00642CF7">
        <w:rPr>
          <w:spacing w:val="-1"/>
        </w:rPr>
        <w:t>options,</w:t>
      </w:r>
      <w:r w:rsidRPr="00642CF7">
        <w:t xml:space="preserve"> </w:t>
      </w:r>
      <w:r w:rsidRPr="00642CF7">
        <w:rPr>
          <w:spacing w:val="-1"/>
        </w:rPr>
        <w:t>and</w:t>
      </w:r>
      <w:r w:rsidRPr="00642CF7">
        <w:rPr>
          <w:spacing w:val="61"/>
        </w:rPr>
        <w:t xml:space="preserve"> </w:t>
      </w:r>
      <w:r w:rsidRPr="00642CF7">
        <w:rPr>
          <w:spacing w:val="-1"/>
        </w:rPr>
        <w:t>reasonableness</w:t>
      </w:r>
      <w:r w:rsidRPr="00642CF7">
        <w:t xml:space="preserve"> </w:t>
      </w:r>
      <w:r w:rsidRPr="00642CF7">
        <w:rPr>
          <w:spacing w:val="-1"/>
        </w:rPr>
        <w:t>of</w:t>
      </w:r>
      <w:r w:rsidRPr="00642CF7">
        <w:t xml:space="preserve"> </w:t>
      </w:r>
      <w:r w:rsidRPr="00642CF7">
        <w:rPr>
          <w:spacing w:val="-1"/>
        </w:rPr>
        <w:t>costs.</w:t>
      </w:r>
    </w:p>
    <w:p w14:paraId="61E12EE2" w14:textId="77777777" w:rsidR="00275987" w:rsidRPr="00642CF7" w:rsidRDefault="00275987" w:rsidP="00275987">
      <w:pPr>
        <w:spacing w:before="1"/>
        <w:rPr>
          <w:rFonts w:eastAsia="Arial"/>
        </w:rPr>
      </w:pPr>
    </w:p>
    <w:p w14:paraId="16D077D6" w14:textId="77777777" w:rsidR="00275987" w:rsidRPr="00642CF7" w:rsidRDefault="00275987" w:rsidP="00275987">
      <w:pPr>
        <w:pStyle w:val="BodyText"/>
        <w:widowControl w:val="0"/>
        <w:numPr>
          <w:ilvl w:val="1"/>
          <w:numId w:val="28"/>
        </w:numPr>
        <w:tabs>
          <w:tab w:val="left" w:pos="1181"/>
        </w:tabs>
        <w:overflowPunct/>
        <w:autoSpaceDE/>
        <w:autoSpaceDN/>
        <w:adjustRightInd/>
        <w:ind w:left="1180" w:right="186" w:hanging="360"/>
        <w:jc w:val="left"/>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maintain</w:t>
      </w:r>
      <w:r w:rsidRPr="00642CF7">
        <w:rPr>
          <w:spacing w:val="-2"/>
        </w:rPr>
        <w:t xml:space="preserve"> </w:t>
      </w:r>
      <w:r w:rsidRPr="00642CF7">
        <w:t xml:space="preserve">a </w:t>
      </w:r>
      <w:r w:rsidRPr="00642CF7">
        <w:rPr>
          <w:spacing w:val="-1"/>
        </w:rPr>
        <w:t xml:space="preserve">system </w:t>
      </w:r>
      <w:r w:rsidRPr="00642CF7">
        <w:t xml:space="preserve">for </w:t>
      </w:r>
      <w:r w:rsidRPr="00642CF7">
        <w:rPr>
          <w:spacing w:val="-1"/>
        </w:rPr>
        <w:t>contract</w:t>
      </w:r>
      <w:r w:rsidRPr="00642CF7">
        <w:t xml:space="preserve"> </w:t>
      </w:r>
      <w:r w:rsidRPr="00642CF7">
        <w:rPr>
          <w:spacing w:val="-1"/>
        </w:rPr>
        <w:t>administration</w:t>
      </w:r>
      <w:r w:rsidRPr="00642CF7">
        <w:t xml:space="preserve"> </w:t>
      </w:r>
      <w:r w:rsidRPr="00642CF7">
        <w:rPr>
          <w:spacing w:val="-1"/>
        </w:rPr>
        <w:t>to</w:t>
      </w:r>
      <w:r w:rsidRPr="00642CF7">
        <w:t xml:space="preserve"> </w:t>
      </w:r>
      <w:r w:rsidRPr="00642CF7">
        <w:rPr>
          <w:spacing w:val="-1"/>
        </w:rPr>
        <w:t>ensure</w:t>
      </w:r>
      <w:r w:rsidRPr="00642CF7">
        <w:rPr>
          <w:spacing w:val="75"/>
        </w:rPr>
        <w:t xml:space="preserve"> </w:t>
      </w:r>
      <w:r w:rsidRPr="00642CF7">
        <w:t xml:space="preserve">that </w:t>
      </w:r>
      <w:r w:rsidRPr="00642CF7">
        <w:rPr>
          <w:spacing w:val="-1"/>
        </w:rPr>
        <w:t>goods</w:t>
      </w:r>
      <w:r w:rsidRPr="00642CF7">
        <w:rPr>
          <w:spacing w:val="-2"/>
        </w:rPr>
        <w:t xml:space="preserve"> </w:t>
      </w:r>
      <w:r w:rsidRPr="00642CF7">
        <w:t xml:space="preserve">and </w:t>
      </w:r>
      <w:r w:rsidRPr="00642CF7">
        <w:rPr>
          <w:spacing w:val="-1"/>
        </w:rPr>
        <w:t>services</w:t>
      </w:r>
      <w:r w:rsidRPr="00642CF7">
        <w:t xml:space="preserve"> are </w:t>
      </w:r>
      <w:r w:rsidRPr="00642CF7">
        <w:rPr>
          <w:spacing w:val="-1"/>
        </w:rPr>
        <w:t>provided</w:t>
      </w:r>
      <w:r w:rsidRPr="00642CF7">
        <w:t xml:space="preserve"> </w:t>
      </w:r>
      <w:r w:rsidRPr="00642CF7">
        <w:rPr>
          <w:spacing w:val="-2"/>
        </w:rPr>
        <w:t>in</w:t>
      </w:r>
      <w:r w:rsidRPr="00642CF7">
        <w:t xml:space="preserve"> </w:t>
      </w:r>
      <w:r w:rsidRPr="00642CF7">
        <w:rPr>
          <w:spacing w:val="-1"/>
        </w:rPr>
        <w:t>accordance</w:t>
      </w:r>
      <w:r w:rsidRPr="00642CF7">
        <w:t xml:space="preserve"> </w:t>
      </w:r>
      <w:r w:rsidRPr="00642CF7">
        <w:rPr>
          <w:spacing w:val="-1"/>
        </w:rPr>
        <w:t>with</w:t>
      </w:r>
      <w:r w:rsidRPr="00642CF7">
        <w:t xml:space="preserve"> the</w:t>
      </w:r>
      <w:r w:rsidRPr="00642CF7">
        <w:rPr>
          <w:spacing w:val="-2"/>
        </w:rPr>
        <w:t xml:space="preserve"> </w:t>
      </w:r>
      <w:r w:rsidRPr="00642CF7">
        <w:t>terms,</w:t>
      </w:r>
      <w:r w:rsidRPr="00642CF7">
        <w:rPr>
          <w:spacing w:val="39"/>
        </w:rPr>
        <w:t xml:space="preserve"> </w:t>
      </w:r>
      <w:r w:rsidRPr="00642CF7">
        <w:rPr>
          <w:spacing w:val="-1"/>
        </w:rPr>
        <w:t>conditions,</w:t>
      </w:r>
      <w:r w:rsidRPr="00642CF7">
        <w:t xml:space="preserve"> </w:t>
      </w:r>
      <w:r w:rsidRPr="00642CF7">
        <w:rPr>
          <w:spacing w:val="-1"/>
        </w:rPr>
        <w:t>and</w:t>
      </w:r>
      <w:r w:rsidRPr="00642CF7">
        <w:t xml:space="preserve"> </w:t>
      </w:r>
      <w:r w:rsidRPr="00642CF7">
        <w:rPr>
          <w:spacing w:val="-1"/>
        </w:rPr>
        <w:t>specifications</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contract,</w:t>
      </w:r>
      <w:r w:rsidRPr="00642CF7">
        <w:rPr>
          <w:spacing w:val="-2"/>
        </w:rPr>
        <w:t xml:space="preserve"> </w:t>
      </w:r>
      <w:r w:rsidRPr="00642CF7">
        <w:t>including</w:t>
      </w:r>
      <w:r w:rsidRPr="00642CF7">
        <w:rPr>
          <w:spacing w:val="-3"/>
        </w:rPr>
        <w:t xml:space="preserve"> </w:t>
      </w:r>
      <w:r w:rsidRPr="00642CF7">
        <w:t>full</w:t>
      </w:r>
      <w:r w:rsidRPr="00642CF7">
        <w:rPr>
          <w:spacing w:val="-1"/>
        </w:rPr>
        <w:t xml:space="preserve"> and</w:t>
      </w:r>
      <w:r w:rsidRPr="00642CF7">
        <w:rPr>
          <w:spacing w:val="-2"/>
        </w:rPr>
        <w:t xml:space="preserve"> </w:t>
      </w:r>
      <w:r w:rsidRPr="00642CF7">
        <w:rPr>
          <w:spacing w:val="-1"/>
        </w:rPr>
        <w:t>timely</w:t>
      </w:r>
      <w:r w:rsidRPr="00642CF7">
        <w:rPr>
          <w:spacing w:val="-3"/>
        </w:rPr>
        <w:t xml:space="preserve"> </w:t>
      </w:r>
      <w:r w:rsidRPr="00642CF7">
        <w:rPr>
          <w:spacing w:val="-1"/>
        </w:rPr>
        <w:t>delivery</w:t>
      </w:r>
      <w:r w:rsidRPr="00642CF7">
        <w:rPr>
          <w:spacing w:val="79"/>
        </w:rPr>
        <w:t xml:space="preserve"> </w:t>
      </w:r>
      <w:r w:rsidRPr="00642CF7">
        <w:t>and</w:t>
      </w:r>
      <w:r w:rsidRPr="00642CF7">
        <w:rPr>
          <w:spacing w:val="-1"/>
        </w:rPr>
        <w:t xml:space="preserve"> performance.</w:t>
      </w:r>
    </w:p>
    <w:p w14:paraId="5692029D" w14:textId="77777777" w:rsidR="00275987" w:rsidRPr="00642CF7" w:rsidRDefault="00275987" w:rsidP="00275987">
      <w:pPr>
        <w:spacing w:before="11"/>
        <w:rPr>
          <w:rFonts w:eastAsia="Arial"/>
        </w:rPr>
      </w:pPr>
    </w:p>
    <w:p w14:paraId="2587A5DB" w14:textId="5828347A" w:rsidR="00275987" w:rsidRPr="00642CF7" w:rsidRDefault="00275987" w:rsidP="00275987">
      <w:pPr>
        <w:pStyle w:val="BodyText"/>
        <w:widowControl w:val="0"/>
        <w:numPr>
          <w:ilvl w:val="1"/>
          <w:numId w:val="28"/>
        </w:numPr>
        <w:tabs>
          <w:tab w:val="left" w:pos="1181"/>
        </w:tabs>
        <w:overflowPunct/>
        <w:autoSpaceDE/>
        <w:autoSpaceDN/>
        <w:adjustRightInd/>
        <w:ind w:left="1180" w:right="186" w:hanging="360"/>
        <w:jc w:val="left"/>
        <w:textAlignment w:val="auto"/>
      </w:pPr>
      <w:r w:rsidRPr="00642CF7">
        <w:t xml:space="preserve">Conflicts </w:t>
      </w:r>
      <w:r w:rsidRPr="00576536">
        <w:rPr>
          <w:spacing w:val="-1"/>
        </w:rPr>
        <w:t>of</w:t>
      </w:r>
      <w:r w:rsidRPr="00642CF7">
        <w:t xml:space="preserve"> </w:t>
      </w:r>
      <w:r w:rsidRPr="00576536">
        <w:rPr>
          <w:spacing w:val="-1"/>
        </w:rPr>
        <w:t>Interest.</w:t>
      </w:r>
      <w:r w:rsidRPr="00576536">
        <w:rPr>
          <w:spacing w:val="62"/>
        </w:rPr>
        <w:t xml:space="preserve"> </w:t>
      </w:r>
      <w:r w:rsidRPr="00642CF7">
        <w:t>The</w:t>
      </w:r>
      <w:r w:rsidRPr="00576536">
        <w:rPr>
          <w:spacing w:val="1"/>
        </w:rPr>
        <w:t xml:space="preserve"> </w:t>
      </w:r>
      <w:r w:rsidRPr="00576536">
        <w:rPr>
          <w:spacing w:val="-1"/>
        </w:rPr>
        <w:t>recipient</w:t>
      </w:r>
      <w:r w:rsidRPr="00576536">
        <w:rPr>
          <w:spacing w:val="-2"/>
        </w:rPr>
        <w:t xml:space="preserve"> </w:t>
      </w:r>
      <w:r w:rsidRPr="00642CF7">
        <w:t>must</w:t>
      </w:r>
      <w:r w:rsidRPr="00576536">
        <w:rPr>
          <w:spacing w:val="-2"/>
        </w:rPr>
        <w:t xml:space="preserve"> </w:t>
      </w:r>
      <w:r w:rsidRPr="00576536">
        <w:rPr>
          <w:spacing w:val="-1"/>
        </w:rPr>
        <w:t>avoid</w:t>
      </w:r>
      <w:r w:rsidRPr="00642CF7">
        <w:t xml:space="preserve"> </w:t>
      </w:r>
      <w:r w:rsidRPr="00576536">
        <w:rPr>
          <w:spacing w:val="-1"/>
        </w:rPr>
        <w:t>conflicts</w:t>
      </w:r>
      <w:r w:rsidRPr="00576536">
        <w:rPr>
          <w:spacing w:val="-2"/>
        </w:rPr>
        <w:t xml:space="preserve"> </w:t>
      </w:r>
      <w:r w:rsidRPr="00576536">
        <w:rPr>
          <w:spacing w:val="-1"/>
        </w:rPr>
        <w:t>of</w:t>
      </w:r>
      <w:r w:rsidRPr="00576536">
        <w:rPr>
          <w:spacing w:val="2"/>
        </w:rPr>
        <w:t xml:space="preserve"> </w:t>
      </w:r>
      <w:r w:rsidRPr="00576536">
        <w:rPr>
          <w:spacing w:val="-1"/>
        </w:rPr>
        <w:t>interest,</w:t>
      </w:r>
      <w:r w:rsidRPr="00642CF7">
        <w:t xml:space="preserve"> </w:t>
      </w:r>
      <w:r w:rsidRPr="00576536">
        <w:rPr>
          <w:spacing w:val="-1"/>
        </w:rPr>
        <w:t>including</w:t>
      </w:r>
      <w:r w:rsidRPr="00576536">
        <w:rPr>
          <w:spacing w:val="81"/>
        </w:rPr>
        <w:t xml:space="preserve"> </w:t>
      </w:r>
      <w:r w:rsidRPr="00642CF7">
        <w:t xml:space="preserve">bias </w:t>
      </w:r>
      <w:r w:rsidRPr="00576536">
        <w:rPr>
          <w:spacing w:val="-1"/>
        </w:rPr>
        <w:t>and</w:t>
      </w:r>
      <w:r w:rsidRPr="00642CF7">
        <w:t xml:space="preserve"> </w:t>
      </w:r>
      <w:r w:rsidRPr="00576536">
        <w:rPr>
          <w:spacing w:val="-1"/>
        </w:rPr>
        <w:t>unfair</w:t>
      </w:r>
      <w:r w:rsidRPr="00576536">
        <w:rPr>
          <w:spacing w:val="-2"/>
        </w:rPr>
        <w:t xml:space="preserve"> </w:t>
      </w:r>
      <w:r w:rsidRPr="00576536">
        <w:rPr>
          <w:spacing w:val="-1"/>
        </w:rPr>
        <w:t>competitive</w:t>
      </w:r>
      <w:r w:rsidRPr="00642CF7">
        <w:t xml:space="preserve"> </w:t>
      </w:r>
      <w:r w:rsidRPr="00576536">
        <w:rPr>
          <w:spacing w:val="-1"/>
        </w:rPr>
        <w:t>advantage.</w:t>
      </w:r>
      <w:r w:rsidRPr="00576536">
        <w:rPr>
          <w:spacing w:val="64"/>
        </w:rPr>
        <w:t xml:space="preserve"> </w:t>
      </w:r>
      <w:r w:rsidRPr="00576536">
        <w:rPr>
          <w:spacing w:val="-1"/>
        </w:rPr>
        <w:t>The</w:t>
      </w:r>
      <w:r w:rsidRPr="00642CF7">
        <w:t xml:space="preserve"> recipient’s </w:t>
      </w:r>
      <w:r w:rsidRPr="00576536">
        <w:rPr>
          <w:spacing w:val="-1"/>
        </w:rPr>
        <w:t>standards</w:t>
      </w:r>
      <w:r w:rsidRPr="00576536">
        <w:rPr>
          <w:spacing w:val="-2"/>
        </w:rPr>
        <w:t xml:space="preserve"> </w:t>
      </w:r>
      <w:r w:rsidRPr="00576536">
        <w:rPr>
          <w:spacing w:val="-1"/>
        </w:rPr>
        <w:t>of</w:t>
      </w:r>
      <w:r w:rsidRPr="00642CF7">
        <w:t xml:space="preserve"> </w:t>
      </w:r>
      <w:r w:rsidRPr="00576536">
        <w:rPr>
          <w:spacing w:val="-1"/>
        </w:rPr>
        <w:t>conduct</w:t>
      </w:r>
      <w:r w:rsidR="00576536">
        <w:t xml:space="preserve"> </w:t>
      </w:r>
      <w:r w:rsidRPr="00642CF7">
        <w:t>must</w:t>
      </w:r>
      <w:r w:rsidRPr="00576536">
        <w:rPr>
          <w:spacing w:val="-2"/>
        </w:rPr>
        <w:t xml:space="preserve"> </w:t>
      </w:r>
      <w:r w:rsidRPr="00576536">
        <w:rPr>
          <w:spacing w:val="-1"/>
        </w:rPr>
        <w:t xml:space="preserve">provide </w:t>
      </w:r>
      <w:r w:rsidRPr="00642CF7">
        <w:t>for</w:t>
      </w:r>
      <w:r w:rsidRPr="00576536">
        <w:rPr>
          <w:spacing w:val="-3"/>
        </w:rPr>
        <w:t xml:space="preserve"> </w:t>
      </w:r>
      <w:r w:rsidRPr="00576536">
        <w:rPr>
          <w:spacing w:val="-1"/>
        </w:rPr>
        <w:t>disciplinary</w:t>
      </w:r>
      <w:r w:rsidRPr="00576536">
        <w:rPr>
          <w:spacing w:val="-4"/>
        </w:rPr>
        <w:t xml:space="preserve"> </w:t>
      </w:r>
      <w:r w:rsidRPr="00642CF7">
        <w:t>actions</w:t>
      </w:r>
      <w:r w:rsidRPr="00576536">
        <w:rPr>
          <w:spacing w:val="-2"/>
        </w:rPr>
        <w:t xml:space="preserve"> </w:t>
      </w:r>
      <w:r w:rsidRPr="00642CF7">
        <w:t xml:space="preserve">for </w:t>
      </w:r>
      <w:r w:rsidRPr="00576536">
        <w:rPr>
          <w:spacing w:val="-1"/>
        </w:rPr>
        <w:t>violations</w:t>
      </w:r>
      <w:r w:rsidRPr="00642CF7">
        <w:t xml:space="preserve"> </w:t>
      </w:r>
      <w:r w:rsidRPr="00576536">
        <w:rPr>
          <w:spacing w:val="-1"/>
        </w:rPr>
        <w:t>of</w:t>
      </w:r>
      <w:r w:rsidRPr="00642CF7">
        <w:t xml:space="preserve"> </w:t>
      </w:r>
      <w:r w:rsidRPr="00576536">
        <w:rPr>
          <w:spacing w:val="-1"/>
        </w:rPr>
        <w:t>such</w:t>
      </w:r>
      <w:r w:rsidRPr="00642CF7">
        <w:t xml:space="preserve"> </w:t>
      </w:r>
      <w:r w:rsidRPr="00576536">
        <w:rPr>
          <w:spacing w:val="-1"/>
        </w:rPr>
        <w:t>standards</w:t>
      </w:r>
      <w:r w:rsidRPr="00576536">
        <w:rPr>
          <w:spacing w:val="-2"/>
        </w:rPr>
        <w:t xml:space="preserve"> </w:t>
      </w:r>
      <w:r w:rsidRPr="00642CF7">
        <w:t>by</w:t>
      </w:r>
      <w:r w:rsidRPr="00576536">
        <w:rPr>
          <w:spacing w:val="59"/>
        </w:rPr>
        <w:t xml:space="preserve"> </w:t>
      </w:r>
      <w:r w:rsidRPr="00642CF7">
        <w:t xml:space="preserve">officers, </w:t>
      </w:r>
      <w:r w:rsidRPr="00576536">
        <w:rPr>
          <w:spacing w:val="-1"/>
        </w:rPr>
        <w:t>employees,</w:t>
      </w:r>
      <w:r w:rsidRPr="00642CF7">
        <w:t xml:space="preserve"> or</w:t>
      </w:r>
      <w:r w:rsidRPr="00576536">
        <w:rPr>
          <w:spacing w:val="-4"/>
        </w:rPr>
        <w:t xml:space="preserve"> </w:t>
      </w:r>
      <w:r w:rsidRPr="00576536">
        <w:rPr>
          <w:spacing w:val="-1"/>
        </w:rPr>
        <w:t>agents</w:t>
      </w:r>
      <w:r w:rsidRPr="00576536">
        <w:rPr>
          <w:spacing w:val="-2"/>
        </w:rPr>
        <w:t xml:space="preserve"> </w:t>
      </w:r>
      <w:r w:rsidRPr="00576536">
        <w:rPr>
          <w:spacing w:val="-1"/>
        </w:rPr>
        <w:t>of</w:t>
      </w:r>
      <w:r w:rsidRPr="00576536">
        <w:rPr>
          <w:spacing w:val="2"/>
        </w:rPr>
        <w:t xml:space="preserve"> </w:t>
      </w:r>
      <w:r w:rsidRPr="00576536">
        <w:rPr>
          <w:spacing w:val="-1"/>
        </w:rPr>
        <w:t>the</w:t>
      </w:r>
      <w:r w:rsidRPr="00642CF7">
        <w:t xml:space="preserve"> </w:t>
      </w:r>
      <w:r w:rsidRPr="00576536">
        <w:rPr>
          <w:spacing w:val="-1"/>
        </w:rPr>
        <w:t>recipient.</w:t>
      </w:r>
    </w:p>
    <w:p w14:paraId="5FF292A8" w14:textId="77777777" w:rsidR="00275987" w:rsidRPr="00642CF7" w:rsidRDefault="00275987" w:rsidP="00275987">
      <w:pPr>
        <w:rPr>
          <w:rFonts w:eastAsia="Arial"/>
        </w:rPr>
      </w:pPr>
    </w:p>
    <w:p w14:paraId="77F11789" w14:textId="77777777" w:rsidR="00275987" w:rsidRPr="00642CF7" w:rsidRDefault="00275987" w:rsidP="00275987">
      <w:pPr>
        <w:pStyle w:val="BodyText"/>
        <w:widowControl w:val="0"/>
        <w:numPr>
          <w:ilvl w:val="2"/>
          <w:numId w:val="28"/>
        </w:numPr>
        <w:tabs>
          <w:tab w:val="left" w:pos="1541"/>
        </w:tabs>
        <w:overflowPunct/>
        <w:autoSpaceDE/>
        <w:autoSpaceDN/>
        <w:adjustRightInd/>
        <w:ind w:left="1540" w:right="298" w:hanging="360"/>
        <w:textAlignment w:val="auto"/>
      </w:pPr>
      <w:r w:rsidRPr="00642CF7">
        <w:t>Bias.</w:t>
      </w:r>
      <w:r w:rsidRPr="00642CF7">
        <w:rPr>
          <w:spacing w:val="65"/>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must</w:t>
      </w:r>
      <w:r w:rsidRPr="00642CF7">
        <w:t xml:space="preserve"> </w:t>
      </w:r>
      <w:r w:rsidRPr="00642CF7">
        <w:rPr>
          <w:spacing w:val="-1"/>
        </w:rPr>
        <w:t>ensure</w:t>
      </w:r>
      <w:r w:rsidRPr="00642CF7">
        <w:t xml:space="preserve"> </w:t>
      </w:r>
      <w:r w:rsidRPr="00642CF7">
        <w:rPr>
          <w:spacing w:val="-1"/>
        </w:rPr>
        <w:t>that</w:t>
      </w:r>
      <w:r w:rsidRPr="00642CF7">
        <w:t xml:space="preserve"> </w:t>
      </w:r>
      <w:r w:rsidRPr="00642CF7">
        <w:rPr>
          <w:spacing w:val="-1"/>
        </w:rPr>
        <w:t>competitions</w:t>
      </w:r>
      <w:r w:rsidRPr="00642CF7">
        <w:t xml:space="preserve"> are</w:t>
      </w:r>
      <w:r w:rsidRPr="00642CF7">
        <w:rPr>
          <w:spacing w:val="-2"/>
        </w:rPr>
        <w:t xml:space="preserve"> </w:t>
      </w:r>
      <w:r w:rsidRPr="00642CF7">
        <w:t>not</w:t>
      </w:r>
      <w:r w:rsidRPr="00642CF7">
        <w:rPr>
          <w:spacing w:val="-2"/>
        </w:rPr>
        <w:t xml:space="preserve"> </w:t>
      </w:r>
      <w:r w:rsidRPr="00642CF7">
        <w:rPr>
          <w:spacing w:val="-1"/>
        </w:rPr>
        <w:t>biased</w:t>
      </w:r>
      <w:r w:rsidRPr="00642CF7">
        <w:t xml:space="preserve"> in</w:t>
      </w:r>
      <w:r w:rsidRPr="00642CF7">
        <w:rPr>
          <w:spacing w:val="-4"/>
        </w:rPr>
        <w:t xml:space="preserve"> </w:t>
      </w:r>
      <w:r w:rsidRPr="00642CF7">
        <w:rPr>
          <w:spacing w:val="-1"/>
        </w:rPr>
        <w:t>favor</w:t>
      </w:r>
      <w:r w:rsidRPr="00642CF7">
        <w:rPr>
          <w:spacing w:val="67"/>
        </w:rPr>
        <w:t xml:space="preserve"> </w:t>
      </w:r>
      <w:r w:rsidRPr="00642CF7">
        <w:rPr>
          <w:spacing w:val="-1"/>
        </w:rPr>
        <w:t>of</w:t>
      </w:r>
      <w:r w:rsidRPr="00642CF7">
        <w:rPr>
          <w:spacing w:val="2"/>
        </w:rPr>
        <w:t xml:space="preserve"> </w:t>
      </w:r>
      <w:r w:rsidRPr="00642CF7">
        <w:rPr>
          <w:spacing w:val="-1"/>
        </w:rPr>
        <w:t>one</w:t>
      </w:r>
      <w:r w:rsidRPr="00642CF7">
        <w:rPr>
          <w:spacing w:val="-2"/>
        </w:rPr>
        <w:t xml:space="preserve"> </w:t>
      </w:r>
      <w:r w:rsidRPr="00642CF7">
        <w:t>offeror</w:t>
      </w:r>
      <w:r w:rsidRPr="00642CF7">
        <w:rPr>
          <w:spacing w:val="-3"/>
        </w:rPr>
        <w:t xml:space="preserve"> </w:t>
      </w:r>
      <w:r w:rsidRPr="00642CF7">
        <w:rPr>
          <w:spacing w:val="-1"/>
        </w:rPr>
        <w:t>over</w:t>
      </w:r>
      <w:r w:rsidRPr="00642CF7">
        <w:t xml:space="preserve"> another.  </w:t>
      </w:r>
      <w:r w:rsidRPr="00642CF7">
        <w:rPr>
          <w:spacing w:val="-1"/>
        </w:rPr>
        <w:t>For</w:t>
      </w:r>
      <w:r w:rsidRPr="00642CF7">
        <w:t xml:space="preserve"> </w:t>
      </w:r>
      <w:r w:rsidRPr="00642CF7">
        <w:rPr>
          <w:spacing w:val="-1"/>
        </w:rPr>
        <w:t>instance,</w:t>
      </w:r>
      <w:r w:rsidRPr="00642CF7">
        <w:rPr>
          <w:spacing w:val="-2"/>
        </w:rPr>
        <w:t xml:space="preserve"> </w:t>
      </w:r>
      <w:r w:rsidRPr="00642CF7">
        <w:t>the</w:t>
      </w:r>
      <w:r w:rsidRPr="00642CF7">
        <w:rPr>
          <w:spacing w:val="-2"/>
        </w:rPr>
        <w:t xml:space="preserve"> </w:t>
      </w:r>
      <w:r w:rsidRPr="00642CF7">
        <w:t>recipient,</w:t>
      </w:r>
      <w:r w:rsidRPr="00642CF7">
        <w:rPr>
          <w:spacing w:val="-2"/>
        </w:rPr>
        <w:t xml:space="preserve"> </w:t>
      </w:r>
      <w:r w:rsidRPr="00642CF7">
        <w:t>an</w:t>
      </w:r>
      <w:r w:rsidRPr="00642CF7">
        <w:rPr>
          <w:spacing w:val="-2"/>
        </w:rPr>
        <w:t xml:space="preserve"> </w:t>
      </w:r>
      <w:r w:rsidRPr="00642CF7">
        <w:rPr>
          <w:spacing w:val="-1"/>
        </w:rPr>
        <w:t>employee,</w:t>
      </w:r>
      <w:r w:rsidRPr="00642CF7">
        <w:rPr>
          <w:spacing w:val="51"/>
        </w:rPr>
        <w:t xml:space="preserve"> </w:t>
      </w:r>
      <w:r w:rsidRPr="00642CF7">
        <w:t>officer or</w:t>
      </w:r>
      <w:r w:rsidRPr="00642CF7">
        <w:rPr>
          <w:spacing w:val="-3"/>
        </w:rPr>
        <w:t xml:space="preserve"> </w:t>
      </w:r>
      <w:r w:rsidRPr="00642CF7">
        <w:rPr>
          <w:spacing w:val="-1"/>
        </w:rPr>
        <w:t>agent</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recipient,</w:t>
      </w:r>
      <w:r w:rsidRPr="00642CF7">
        <w:t xml:space="preserve"> or </w:t>
      </w:r>
      <w:r w:rsidRPr="00642CF7">
        <w:rPr>
          <w:spacing w:val="-1"/>
        </w:rPr>
        <w:t>any</w:t>
      </w:r>
      <w:r w:rsidRPr="00642CF7">
        <w:rPr>
          <w:spacing w:val="-3"/>
        </w:rPr>
        <w:t xml:space="preserve"> </w:t>
      </w:r>
      <w:r w:rsidRPr="00642CF7">
        <w:rPr>
          <w:spacing w:val="-1"/>
        </w:rPr>
        <w:t>member</w:t>
      </w:r>
      <w:r w:rsidRPr="00642CF7">
        <w:t xml:space="preserve"> </w:t>
      </w:r>
      <w:r w:rsidRPr="00642CF7">
        <w:rPr>
          <w:spacing w:val="-1"/>
        </w:rPr>
        <w:t>of</w:t>
      </w:r>
      <w:r w:rsidRPr="00642CF7">
        <w:rPr>
          <w:spacing w:val="2"/>
        </w:rPr>
        <w:t xml:space="preserve"> </w:t>
      </w:r>
      <w:r w:rsidRPr="00642CF7">
        <w:rPr>
          <w:spacing w:val="-1"/>
        </w:rPr>
        <w:t>an</w:t>
      </w:r>
      <w:r w:rsidRPr="00642CF7">
        <w:t xml:space="preserve"> </w:t>
      </w:r>
      <w:r w:rsidRPr="00642CF7">
        <w:rPr>
          <w:spacing w:val="-1"/>
        </w:rPr>
        <w:t>employee’s</w:t>
      </w:r>
      <w:r w:rsidRPr="00642CF7">
        <w:rPr>
          <w:spacing w:val="45"/>
        </w:rPr>
        <w:t xml:space="preserve"> </w:t>
      </w:r>
      <w:r w:rsidRPr="00642CF7">
        <w:rPr>
          <w:spacing w:val="-1"/>
        </w:rPr>
        <w:t>immediate</w:t>
      </w:r>
      <w:r w:rsidRPr="00642CF7">
        <w:rPr>
          <w:spacing w:val="-2"/>
        </w:rPr>
        <w:t xml:space="preserve"> </w:t>
      </w:r>
      <w:r w:rsidRPr="00642CF7">
        <w:t>family</w:t>
      </w:r>
      <w:r w:rsidRPr="00642CF7">
        <w:rPr>
          <w:spacing w:val="-3"/>
        </w:rPr>
        <w:t xml:space="preserve"> </w:t>
      </w:r>
      <w:r w:rsidRPr="00642CF7">
        <w:t>must</w:t>
      </w:r>
      <w:r w:rsidRPr="00642CF7">
        <w:rPr>
          <w:spacing w:val="-2"/>
        </w:rPr>
        <w:t xml:space="preserve"> </w:t>
      </w:r>
      <w:r w:rsidRPr="00642CF7">
        <w:t xml:space="preserve">not </w:t>
      </w:r>
      <w:r w:rsidRPr="00642CF7">
        <w:rPr>
          <w:spacing w:val="-1"/>
        </w:rPr>
        <w:t>receive</w:t>
      </w:r>
      <w:r w:rsidRPr="00642CF7">
        <w:t xml:space="preserve"> an </w:t>
      </w:r>
      <w:r w:rsidRPr="00642CF7">
        <w:rPr>
          <w:spacing w:val="-1"/>
        </w:rPr>
        <w:t>award,</w:t>
      </w:r>
      <w:r w:rsidRPr="00642CF7">
        <w:rPr>
          <w:spacing w:val="-2"/>
        </w:rPr>
        <w:t xml:space="preserve"> </w:t>
      </w:r>
      <w:r w:rsidRPr="00642CF7">
        <w:t xml:space="preserve">or </w:t>
      </w:r>
      <w:r w:rsidRPr="00642CF7">
        <w:rPr>
          <w:spacing w:val="-1"/>
        </w:rPr>
        <w:t>have</w:t>
      </w:r>
      <w:r w:rsidRPr="00642CF7">
        <w:t xml:space="preserve"> a</w:t>
      </w:r>
      <w:r w:rsidRPr="00642CF7">
        <w:rPr>
          <w:spacing w:val="-1"/>
        </w:rPr>
        <w:t xml:space="preserve"> financial</w:t>
      </w:r>
      <w:r w:rsidRPr="00642CF7">
        <w:t xml:space="preserve"> or </w:t>
      </w:r>
      <w:r w:rsidRPr="00642CF7">
        <w:rPr>
          <w:spacing w:val="-1"/>
        </w:rPr>
        <w:t>other</w:t>
      </w:r>
      <w:r w:rsidRPr="00642CF7">
        <w:rPr>
          <w:spacing w:val="49"/>
        </w:rPr>
        <w:t xml:space="preserve"> </w:t>
      </w:r>
      <w:r w:rsidRPr="00642CF7">
        <w:t>interest in</w:t>
      </w:r>
      <w:r w:rsidRPr="00642CF7">
        <w:rPr>
          <w:spacing w:val="-2"/>
        </w:rPr>
        <w:t xml:space="preserve"> </w:t>
      </w:r>
      <w:r w:rsidRPr="00642CF7">
        <w:rPr>
          <w:spacing w:val="-1"/>
        </w:rPr>
        <w:t>the</w:t>
      </w:r>
      <w:r w:rsidRPr="00642CF7">
        <w:t xml:space="preserve"> </w:t>
      </w:r>
      <w:r w:rsidRPr="00642CF7">
        <w:rPr>
          <w:spacing w:val="-1"/>
        </w:rPr>
        <w:t>individual</w:t>
      </w:r>
      <w:r w:rsidRPr="00642CF7">
        <w:t xml:space="preserve"> or</w:t>
      </w:r>
      <w:r w:rsidRPr="00642CF7">
        <w:rPr>
          <w:spacing w:val="-3"/>
        </w:rPr>
        <w:t xml:space="preserve"> </w:t>
      </w:r>
      <w:r w:rsidRPr="00642CF7">
        <w:t>firm</w:t>
      </w:r>
      <w:r w:rsidRPr="00642CF7">
        <w:rPr>
          <w:spacing w:val="1"/>
        </w:rPr>
        <w:t xml:space="preserve"> </w:t>
      </w:r>
      <w:r w:rsidRPr="00642CF7">
        <w:t>selected</w:t>
      </w:r>
      <w:r w:rsidRPr="00642CF7">
        <w:rPr>
          <w:spacing w:val="-4"/>
        </w:rPr>
        <w:t xml:space="preserve"> </w:t>
      </w:r>
      <w:r w:rsidRPr="00642CF7">
        <w:t xml:space="preserve">for </w:t>
      </w:r>
      <w:r w:rsidRPr="00642CF7">
        <w:rPr>
          <w:spacing w:val="-1"/>
        </w:rPr>
        <w:t>an</w:t>
      </w:r>
      <w:r w:rsidRPr="00642CF7">
        <w:rPr>
          <w:spacing w:val="-2"/>
        </w:rPr>
        <w:t xml:space="preserve"> </w:t>
      </w:r>
      <w:r w:rsidRPr="00642CF7">
        <w:rPr>
          <w:spacing w:val="-1"/>
        </w:rPr>
        <w:t>award.</w:t>
      </w:r>
      <w:r w:rsidRPr="00642CF7">
        <w:t xml:space="preserve">  The</w:t>
      </w:r>
      <w:r w:rsidRPr="00642CF7">
        <w:rPr>
          <w:spacing w:val="-2"/>
        </w:rPr>
        <w:t xml:space="preserve"> </w:t>
      </w:r>
      <w:r w:rsidRPr="00642CF7">
        <w:t>officers,</w:t>
      </w:r>
      <w:r w:rsidRPr="00642CF7">
        <w:rPr>
          <w:spacing w:val="29"/>
        </w:rPr>
        <w:t xml:space="preserve"> </w:t>
      </w:r>
      <w:r w:rsidRPr="00642CF7">
        <w:rPr>
          <w:spacing w:val="-1"/>
        </w:rPr>
        <w:t>employees,</w:t>
      </w:r>
      <w:r w:rsidRPr="00642CF7">
        <w:t xml:space="preserve"> </w:t>
      </w:r>
      <w:r w:rsidRPr="00642CF7">
        <w:rPr>
          <w:spacing w:val="-1"/>
        </w:rPr>
        <w:t>and</w:t>
      </w:r>
      <w:r w:rsidRPr="00642CF7">
        <w:rPr>
          <w:spacing w:val="-2"/>
        </w:rPr>
        <w:t xml:space="preserve"> </w:t>
      </w:r>
      <w:r w:rsidRPr="00642CF7">
        <w:rPr>
          <w:spacing w:val="-1"/>
        </w:rPr>
        <w:t>agents</w:t>
      </w:r>
      <w:r w:rsidRPr="00642CF7">
        <w:t xml:space="preserve"> </w:t>
      </w:r>
      <w:r w:rsidRPr="00642CF7">
        <w:rPr>
          <w:spacing w:val="-1"/>
        </w:rPr>
        <w:t>of</w:t>
      </w:r>
      <w:r w:rsidRPr="00642CF7">
        <w:rPr>
          <w:spacing w:val="2"/>
        </w:rPr>
        <w:t xml:space="preserve"> </w:t>
      </w:r>
      <w:r w:rsidRPr="00642CF7">
        <w:rPr>
          <w:spacing w:val="-1"/>
        </w:rPr>
        <w:t>the</w:t>
      </w:r>
      <w:r w:rsidRPr="00642CF7">
        <w:rPr>
          <w:spacing w:val="5"/>
        </w:rPr>
        <w:t xml:space="preserve"> </w:t>
      </w:r>
      <w:r w:rsidRPr="00642CF7">
        <w:rPr>
          <w:spacing w:val="-1"/>
        </w:rPr>
        <w:t>recipient</w:t>
      </w:r>
      <w:r w:rsidRPr="00642CF7">
        <w:rPr>
          <w:spacing w:val="-2"/>
        </w:rPr>
        <w:t xml:space="preserve"> </w:t>
      </w:r>
      <w:r w:rsidRPr="00642CF7">
        <w:rPr>
          <w:spacing w:val="-1"/>
        </w:rPr>
        <w:t>must</w:t>
      </w:r>
      <w:r w:rsidRPr="00642CF7">
        <w:rPr>
          <w:spacing w:val="-2"/>
        </w:rPr>
        <w:t xml:space="preserve"> </w:t>
      </w:r>
      <w:r w:rsidRPr="00642CF7">
        <w:rPr>
          <w:spacing w:val="-1"/>
        </w:rPr>
        <w:t>neither</w:t>
      </w:r>
      <w:r w:rsidRPr="00642CF7">
        <w:t xml:space="preserve"> </w:t>
      </w:r>
      <w:r w:rsidRPr="00642CF7">
        <w:rPr>
          <w:spacing w:val="-1"/>
        </w:rPr>
        <w:t>solicit</w:t>
      </w:r>
      <w:r w:rsidRPr="00642CF7">
        <w:t xml:space="preserve"> nor</w:t>
      </w:r>
      <w:r w:rsidRPr="00642CF7">
        <w:rPr>
          <w:spacing w:val="-3"/>
        </w:rPr>
        <w:t xml:space="preserve"> </w:t>
      </w:r>
      <w:r w:rsidRPr="00642CF7">
        <w:rPr>
          <w:spacing w:val="-1"/>
        </w:rPr>
        <w:t>accept</w:t>
      </w:r>
      <w:r w:rsidRPr="00642CF7">
        <w:rPr>
          <w:spacing w:val="67"/>
        </w:rPr>
        <w:t xml:space="preserve"> </w:t>
      </w:r>
      <w:r w:rsidRPr="00642CF7">
        <w:rPr>
          <w:spacing w:val="-1"/>
        </w:rPr>
        <w:t>gratuities,</w:t>
      </w:r>
      <w:r w:rsidRPr="00642CF7">
        <w:rPr>
          <w:spacing w:val="-2"/>
        </w:rPr>
        <w:t xml:space="preserve"> </w:t>
      </w:r>
      <w:r w:rsidRPr="00642CF7">
        <w:rPr>
          <w:spacing w:val="-1"/>
        </w:rPr>
        <w:t>favors,</w:t>
      </w:r>
      <w:r w:rsidRPr="00642CF7">
        <w:t xml:space="preserve"> or </w:t>
      </w:r>
      <w:r w:rsidRPr="00642CF7">
        <w:rPr>
          <w:spacing w:val="-1"/>
        </w:rPr>
        <w:t xml:space="preserve">anything </w:t>
      </w:r>
      <w:r w:rsidRPr="00642CF7">
        <w:t xml:space="preserve">of </w:t>
      </w:r>
      <w:r w:rsidRPr="00642CF7">
        <w:rPr>
          <w:spacing w:val="-1"/>
        </w:rPr>
        <w:t>monetary value from</w:t>
      </w:r>
      <w:r w:rsidRPr="00642CF7">
        <w:rPr>
          <w:spacing w:val="1"/>
        </w:rPr>
        <w:t xml:space="preserve"> </w:t>
      </w:r>
      <w:r w:rsidRPr="00642CF7">
        <w:rPr>
          <w:spacing w:val="-1"/>
        </w:rPr>
        <w:t>contractors</w:t>
      </w:r>
      <w:r w:rsidRPr="00642CF7">
        <w:t xml:space="preserve"> or</w:t>
      </w:r>
      <w:r w:rsidRPr="00642CF7">
        <w:rPr>
          <w:spacing w:val="73"/>
        </w:rPr>
        <w:t xml:space="preserve"> </w:t>
      </w:r>
      <w:r w:rsidRPr="00642CF7">
        <w:t xml:space="preserve">parties </w:t>
      </w:r>
      <w:r w:rsidRPr="00642CF7">
        <w:rPr>
          <w:spacing w:val="-1"/>
        </w:rPr>
        <w:t>to</w:t>
      </w:r>
      <w:r w:rsidRPr="00642CF7">
        <w:t xml:space="preserve"> </w:t>
      </w:r>
      <w:r w:rsidRPr="00642CF7">
        <w:rPr>
          <w:spacing w:val="-1"/>
        </w:rPr>
        <w:t>subawards.</w:t>
      </w:r>
      <w:r w:rsidRPr="00642CF7">
        <w:rPr>
          <w:spacing w:val="64"/>
        </w:rPr>
        <w:t xml:space="preserve"> </w:t>
      </w:r>
      <w:r w:rsidRPr="00642CF7">
        <w:t>In</w:t>
      </w:r>
      <w:r w:rsidRPr="00642CF7">
        <w:rPr>
          <w:spacing w:val="1"/>
        </w:rPr>
        <w:t xml:space="preserve"> </w:t>
      </w:r>
      <w:r w:rsidRPr="00642CF7">
        <w:rPr>
          <w:spacing w:val="-1"/>
        </w:rPr>
        <w:t>addition,</w:t>
      </w:r>
      <w:r w:rsidRPr="00642CF7">
        <w:t xml:space="preserve"> a</w:t>
      </w:r>
      <w:r w:rsidRPr="00642CF7">
        <w:rPr>
          <w:spacing w:val="-2"/>
        </w:rPr>
        <w:t xml:space="preserve"> </w:t>
      </w:r>
      <w:r w:rsidRPr="00642CF7">
        <w:rPr>
          <w:spacing w:val="-1"/>
        </w:rPr>
        <w:t>contractor</w:t>
      </w:r>
      <w:r w:rsidRPr="00642CF7">
        <w:t xml:space="preserve"> that</w:t>
      </w:r>
      <w:r w:rsidRPr="00642CF7">
        <w:rPr>
          <w:spacing w:val="-2"/>
        </w:rPr>
        <w:t xml:space="preserve"> </w:t>
      </w:r>
      <w:r w:rsidRPr="00642CF7">
        <w:rPr>
          <w:spacing w:val="-1"/>
        </w:rPr>
        <w:t>develops</w:t>
      </w:r>
      <w:r w:rsidRPr="00642CF7">
        <w:rPr>
          <w:spacing w:val="-2"/>
        </w:rPr>
        <w:t xml:space="preserve"> </w:t>
      </w:r>
      <w:r w:rsidRPr="00642CF7">
        <w:t xml:space="preserve">or </w:t>
      </w:r>
      <w:r w:rsidRPr="00642CF7">
        <w:rPr>
          <w:spacing w:val="-1"/>
        </w:rPr>
        <w:t>drafts</w:t>
      </w:r>
      <w:r w:rsidRPr="00642CF7">
        <w:rPr>
          <w:spacing w:val="65"/>
        </w:rPr>
        <w:t xml:space="preserve"> </w:t>
      </w:r>
      <w:r w:rsidRPr="00642CF7">
        <w:rPr>
          <w:spacing w:val="-1"/>
        </w:rPr>
        <w:t>specifications,</w:t>
      </w:r>
      <w:r w:rsidRPr="00642CF7">
        <w:t xml:space="preserve"> </w:t>
      </w:r>
      <w:r w:rsidRPr="00642CF7">
        <w:rPr>
          <w:spacing w:val="-1"/>
        </w:rPr>
        <w:t>requirements,</w:t>
      </w:r>
      <w:r w:rsidRPr="00642CF7">
        <w:t xml:space="preserve"> </w:t>
      </w:r>
      <w:r w:rsidRPr="00642CF7">
        <w:rPr>
          <w:spacing w:val="-1"/>
        </w:rPr>
        <w:t>statements</w:t>
      </w:r>
      <w:r w:rsidRPr="00642CF7">
        <w:rPr>
          <w:spacing w:val="-2"/>
        </w:rPr>
        <w:t xml:space="preserve"> </w:t>
      </w:r>
      <w:r w:rsidRPr="00642CF7">
        <w:rPr>
          <w:spacing w:val="-1"/>
        </w:rPr>
        <w:t>of</w:t>
      </w:r>
      <w:r w:rsidRPr="00642CF7">
        <w:t xml:space="preserve"> </w:t>
      </w:r>
      <w:r w:rsidRPr="00642CF7">
        <w:rPr>
          <w:spacing w:val="-1"/>
        </w:rPr>
        <w:t>work,</w:t>
      </w:r>
      <w:r w:rsidRPr="00642CF7">
        <w:t xml:space="preserve"> </w:t>
      </w:r>
      <w:r w:rsidRPr="00642CF7">
        <w:rPr>
          <w:spacing w:val="-1"/>
        </w:rPr>
        <w:t>invitations</w:t>
      </w:r>
      <w:r w:rsidRPr="00642CF7">
        <w:rPr>
          <w:spacing w:val="-2"/>
        </w:rPr>
        <w:t xml:space="preserve"> </w:t>
      </w:r>
      <w:r w:rsidRPr="00642CF7">
        <w:t>for</w:t>
      </w:r>
      <w:r w:rsidRPr="00642CF7">
        <w:rPr>
          <w:spacing w:val="-3"/>
        </w:rPr>
        <w:t xml:space="preserve"> </w:t>
      </w:r>
      <w:r w:rsidRPr="00642CF7">
        <w:rPr>
          <w:spacing w:val="-1"/>
        </w:rPr>
        <w:t>bids,</w:t>
      </w:r>
      <w:r w:rsidRPr="00642CF7">
        <w:rPr>
          <w:spacing w:val="83"/>
        </w:rPr>
        <w:t xml:space="preserve"> </w:t>
      </w:r>
      <w:r w:rsidRPr="00642CF7">
        <w:rPr>
          <w:spacing w:val="-1"/>
        </w:rPr>
        <w:t>and/or</w:t>
      </w:r>
      <w:r w:rsidRPr="00642CF7">
        <w:t xml:space="preserve"> </w:t>
      </w:r>
      <w:r w:rsidRPr="00642CF7">
        <w:rPr>
          <w:spacing w:val="-1"/>
        </w:rPr>
        <w:t>requests</w:t>
      </w:r>
      <w:r w:rsidRPr="00642CF7">
        <w:rPr>
          <w:spacing w:val="-2"/>
        </w:rPr>
        <w:t xml:space="preserve"> </w:t>
      </w:r>
      <w:r w:rsidRPr="00642CF7">
        <w:t xml:space="preserve">for </w:t>
      </w:r>
      <w:r w:rsidRPr="00642CF7">
        <w:rPr>
          <w:spacing w:val="-1"/>
        </w:rPr>
        <w:t>proposals</w:t>
      </w:r>
      <w:r w:rsidRPr="00642CF7">
        <w:rPr>
          <w:spacing w:val="-3"/>
        </w:rPr>
        <w:t xml:space="preserve"> </w:t>
      </w:r>
      <w:r w:rsidRPr="00642CF7">
        <w:t>must</w:t>
      </w:r>
      <w:r w:rsidRPr="00642CF7">
        <w:rPr>
          <w:spacing w:val="-2"/>
        </w:rPr>
        <w:t xml:space="preserve"> </w:t>
      </w:r>
      <w:r w:rsidRPr="00642CF7">
        <w:t>be</w:t>
      </w:r>
      <w:r w:rsidRPr="00642CF7">
        <w:rPr>
          <w:spacing w:val="-2"/>
        </w:rPr>
        <w:t xml:space="preserve"> </w:t>
      </w:r>
      <w:r w:rsidRPr="00642CF7">
        <w:rPr>
          <w:spacing w:val="-1"/>
        </w:rPr>
        <w:t>excluded</w:t>
      </w:r>
      <w:r w:rsidRPr="00642CF7">
        <w:rPr>
          <w:spacing w:val="-2"/>
        </w:rPr>
        <w:t xml:space="preserve"> </w:t>
      </w:r>
      <w:r w:rsidRPr="00642CF7">
        <w:rPr>
          <w:spacing w:val="-1"/>
        </w:rPr>
        <w:t>from</w:t>
      </w:r>
      <w:r w:rsidRPr="00642CF7">
        <w:rPr>
          <w:spacing w:val="1"/>
        </w:rPr>
        <w:t xml:space="preserve"> </w:t>
      </w:r>
      <w:r w:rsidRPr="00642CF7">
        <w:rPr>
          <w:spacing w:val="-1"/>
        </w:rPr>
        <w:t>competing</w:t>
      </w:r>
      <w:r w:rsidRPr="00642CF7">
        <w:rPr>
          <w:spacing w:val="-4"/>
        </w:rPr>
        <w:t xml:space="preserve"> </w:t>
      </w:r>
      <w:r w:rsidRPr="00642CF7">
        <w:t>for such</w:t>
      </w:r>
      <w:r w:rsidRPr="00642CF7">
        <w:rPr>
          <w:spacing w:val="69"/>
        </w:rPr>
        <w:t xml:space="preserve"> </w:t>
      </w:r>
      <w:r w:rsidRPr="00642CF7">
        <w:rPr>
          <w:spacing w:val="-1"/>
        </w:rPr>
        <w:t>procurements.</w:t>
      </w:r>
    </w:p>
    <w:p w14:paraId="7720E12C" w14:textId="77777777" w:rsidR="00275987" w:rsidRPr="00642CF7" w:rsidRDefault="00275987" w:rsidP="00275987">
      <w:pPr>
        <w:rPr>
          <w:rFonts w:eastAsia="Arial"/>
        </w:rPr>
      </w:pPr>
    </w:p>
    <w:p w14:paraId="436B3F4F" w14:textId="77777777" w:rsidR="00275987" w:rsidRPr="00642CF7" w:rsidRDefault="00275987" w:rsidP="00275987">
      <w:pPr>
        <w:pStyle w:val="BodyText"/>
        <w:widowControl w:val="0"/>
        <w:numPr>
          <w:ilvl w:val="2"/>
          <w:numId w:val="28"/>
        </w:numPr>
        <w:tabs>
          <w:tab w:val="left" w:pos="1541"/>
        </w:tabs>
        <w:overflowPunct/>
        <w:autoSpaceDE/>
        <w:autoSpaceDN/>
        <w:adjustRightInd/>
        <w:ind w:left="1540" w:right="186" w:hanging="360"/>
        <w:textAlignment w:val="auto"/>
      </w:pPr>
      <w:r w:rsidRPr="00642CF7">
        <w:t>Unfair</w:t>
      </w:r>
      <w:r w:rsidRPr="00642CF7">
        <w:rPr>
          <w:spacing w:val="-2"/>
        </w:rPr>
        <w:t xml:space="preserve"> </w:t>
      </w:r>
      <w:r w:rsidRPr="00642CF7">
        <w:rPr>
          <w:spacing w:val="-1"/>
        </w:rPr>
        <w:t>Competitive</w:t>
      </w:r>
      <w:r w:rsidRPr="00642CF7">
        <w:t xml:space="preserve"> </w:t>
      </w:r>
      <w:r w:rsidRPr="00642CF7">
        <w:rPr>
          <w:spacing w:val="-1"/>
        </w:rPr>
        <w:t>Advantage.</w:t>
      </w:r>
      <w:r w:rsidRPr="00642CF7">
        <w:rPr>
          <w:spacing w:val="-2"/>
        </w:rPr>
        <w:t xml:space="preserve"> </w:t>
      </w:r>
      <w:r w:rsidRPr="00642CF7">
        <w:t xml:space="preserve">The </w:t>
      </w:r>
      <w:r w:rsidRPr="00642CF7">
        <w:rPr>
          <w:spacing w:val="-1"/>
        </w:rPr>
        <w:t>recipient</w:t>
      </w:r>
      <w:r w:rsidRPr="00642CF7">
        <w:rPr>
          <w:spacing w:val="-4"/>
        </w:rPr>
        <w:t xml:space="preserve"> </w:t>
      </w:r>
      <w:r w:rsidRPr="00642CF7">
        <w:t>must</w:t>
      </w:r>
      <w:r w:rsidRPr="00642CF7">
        <w:rPr>
          <w:spacing w:val="-2"/>
        </w:rPr>
        <w:t xml:space="preserve"> </w:t>
      </w:r>
      <w:r w:rsidRPr="00642CF7">
        <w:rPr>
          <w:spacing w:val="-1"/>
        </w:rPr>
        <w:t>ensure</w:t>
      </w:r>
      <w:r w:rsidRPr="00642CF7">
        <w:t xml:space="preserve"> </w:t>
      </w:r>
      <w:r w:rsidRPr="00642CF7">
        <w:rPr>
          <w:spacing w:val="-1"/>
        </w:rPr>
        <w:t>that</w:t>
      </w:r>
      <w:r w:rsidRPr="00642CF7">
        <w:rPr>
          <w:spacing w:val="-2"/>
        </w:rPr>
        <w:t xml:space="preserve"> </w:t>
      </w:r>
      <w:r w:rsidRPr="00642CF7">
        <w:t>no</w:t>
      </w:r>
      <w:r w:rsidRPr="00642CF7">
        <w:rPr>
          <w:spacing w:val="-2"/>
        </w:rPr>
        <w:t xml:space="preserve"> </w:t>
      </w:r>
      <w:r w:rsidRPr="00642CF7">
        <w:rPr>
          <w:spacing w:val="-1"/>
        </w:rPr>
        <w:t>potential</w:t>
      </w:r>
      <w:r w:rsidRPr="00642CF7">
        <w:rPr>
          <w:spacing w:val="67"/>
        </w:rPr>
        <w:t xml:space="preserve"> </w:t>
      </w:r>
      <w:r w:rsidRPr="00642CF7">
        <w:rPr>
          <w:spacing w:val="-1"/>
        </w:rPr>
        <w:t>contractor</w:t>
      </w:r>
      <w:r w:rsidRPr="00642CF7">
        <w:t xml:space="preserve"> has</w:t>
      </w:r>
      <w:r w:rsidRPr="00642CF7">
        <w:rPr>
          <w:spacing w:val="-3"/>
        </w:rPr>
        <w:t xml:space="preserve"> </w:t>
      </w:r>
      <w:r w:rsidRPr="00642CF7">
        <w:rPr>
          <w:spacing w:val="-1"/>
        </w:rPr>
        <w:t>unequal</w:t>
      </w:r>
      <w:r w:rsidRPr="00642CF7">
        <w:rPr>
          <w:spacing w:val="-3"/>
        </w:rPr>
        <w:t xml:space="preserve"> </w:t>
      </w:r>
      <w:r w:rsidRPr="00642CF7">
        <w:t xml:space="preserve">access </w:t>
      </w:r>
      <w:r w:rsidRPr="00642CF7">
        <w:rPr>
          <w:spacing w:val="-1"/>
        </w:rPr>
        <w:t>to</w:t>
      </w:r>
      <w:r w:rsidRPr="00642CF7">
        <w:t xml:space="preserve"> </w:t>
      </w:r>
      <w:r w:rsidRPr="00642CF7">
        <w:rPr>
          <w:spacing w:val="-1"/>
        </w:rPr>
        <w:t>information</w:t>
      </w:r>
      <w:r w:rsidRPr="00642CF7">
        <w:rPr>
          <w:spacing w:val="-2"/>
        </w:rPr>
        <w:t xml:space="preserve"> </w:t>
      </w:r>
      <w:r w:rsidRPr="00642CF7">
        <w:t>that</w:t>
      </w:r>
      <w:r w:rsidRPr="00642CF7">
        <w:rPr>
          <w:spacing w:val="-2"/>
        </w:rPr>
        <w:t xml:space="preserve"> </w:t>
      </w:r>
      <w:r w:rsidRPr="00642CF7">
        <w:t>may</w:t>
      </w:r>
      <w:r w:rsidRPr="00642CF7">
        <w:rPr>
          <w:spacing w:val="-3"/>
        </w:rPr>
        <w:t xml:space="preserve"> </w:t>
      </w:r>
      <w:r w:rsidRPr="00642CF7">
        <w:rPr>
          <w:spacing w:val="-1"/>
        </w:rPr>
        <w:t>provide</w:t>
      </w:r>
      <w:r w:rsidRPr="00642CF7">
        <w:rPr>
          <w:spacing w:val="1"/>
        </w:rPr>
        <w:t xml:space="preserve"> </w:t>
      </w:r>
      <w:r w:rsidRPr="00642CF7">
        <w:rPr>
          <w:spacing w:val="-1"/>
        </w:rPr>
        <w:t>that</w:t>
      </w:r>
      <w:r w:rsidRPr="00642CF7">
        <w:rPr>
          <w:spacing w:val="63"/>
        </w:rPr>
        <w:t xml:space="preserve"> </w:t>
      </w:r>
      <w:r w:rsidRPr="00642CF7">
        <w:rPr>
          <w:spacing w:val="-1"/>
        </w:rPr>
        <w:t>contractor</w:t>
      </w:r>
      <w:r w:rsidRPr="00642CF7">
        <w:t xml:space="preserve"> an</w:t>
      </w:r>
      <w:r w:rsidRPr="00642CF7">
        <w:rPr>
          <w:spacing w:val="-1"/>
        </w:rPr>
        <w:t xml:space="preserve"> </w:t>
      </w:r>
      <w:r w:rsidRPr="00642CF7">
        <w:t>unfair</w:t>
      </w:r>
      <w:r w:rsidRPr="00642CF7">
        <w:rPr>
          <w:spacing w:val="-2"/>
        </w:rPr>
        <w:t xml:space="preserve"> </w:t>
      </w:r>
      <w:r w:rsidRPr="00642CF7">
        <w:rPr>
          <w:spacing w:val="-1"/>
        </w:rPr>
        <w:t>competitive</w:t>
      </w:r>
      <w:r w:rsidRPr="00642CF7">
        <w:t xml:space="preserve"> </w:t>
      </w:r>
      <w:r w:rsidRPr="00642CF7">
        <w:rPr>
          <w:spacing w:val="-1"/>
        </w:rPr>
        <w:t>advantage.</w:t>
      </w:r>
      <w:r w:rsidRPr="00642CF7">
        <w:rPr>
          <w:spacing w:val="62"/>
        </w:rPr>
        <w:t xml:space="preserve"> </w:t>
      </w:r>
      <w:r w:rsidRPr="00642CF7">
        <w:t xml:space="preserve">For </w:t>
      </w:r>
      <w:r w:rsidRPr="00642CF7">
        <w:rPr>
          <w:spacing w:val="-1"/>
        </w:rPr>
        <w:t>instance,</w:t>
      </w:r>
      <w:r w:rsidRPr="00642CF7">
        <w:rPr>
          <w:spacing w:val="-2"/>
        </w:rPr>
        <w:t xml:space="preserve"> </w:t>
      </w:r>
      <w:r w:rsidRPr="00642CF7">
        <w:t xml:space="preserve">a </w:t>
      </w:r>
      <w:r w:rsidRPr="00642CF7">
        <w:rPr>
          <w:spacing w:val="-1"/>
        </w:rPr>
        <w:t>potential</w:t>
      </w:r>
      <w:r w:rsidRPr="00642CF7">
        <w:rPr>
          <w:spacing w:val="75"/>
        </w:rPr>
        <w:t xml:space="preserve"> </w:t>
      </w:r>
      <w:r w:rsidRPr="00642CF7">
        <w:rPr>
          <w:spacing w:val="-1"/>
        </w:rPr>
        <w:t>contractor</w:t>
      </w:r>
      <w:r w:rsidRPr="00642CF7">
        <w:t xml:space="preserve"> </w:t>
      </w:r>
      <w:r w:rsidRPr="00642CF7">
        <w:rPr>
          <w:spacing w:val="-2"/>
        </w:rPr>
        <w:t>who</w:t>
      </w:r>
      <w:r w:rsidRPr="00642CF7">
        <w:t xml:space="preserve"> has </w:t>
      </w:r>
      <w:r w:rsidRPr="00642CF7">
        <w:rPr>
          <w:spacing w:val="-1"/>
        </w:rPr>
        <w:t>received</w:t>
      </w:r>
      <w:r w:rsidRPr="00642CF7">
        <w:t xml:space="preserve"> </w:t>
      </w:r>
      <w:r w:rsidRPr="00642CF7">
        <w:rPr>
          <w:spacing w:val="-1"/>
        </w:rPr>
        <w:t>procurement</w:t>
      </w:r>
      <w:r w:rsidRPr="00642CF7">
        <w:t xml:space="preserve"> </w:t>
      </w:r>
      <w:r w:rsidRPr="00642CF7">
        <w:rPr>
          <w:spacing w:val="-1"/>
        </w:rPr>
        <w:t>sensitive</w:t>
      </w:r>
      <w:r w:rsidRPr="00642CF7">
        <w:t xml:space="preserve"> </w:t>
      </w:r>
      <w:r w:rsidRPr="00642CF7">
        <w:rPr>
          <w:spacing w:val="-1"/>
        </w:rPr>
        <w:t>information,</w:t>
      </w:r>
      <w:r w:rsidRPr="00642CF7">
        <w:t xml:space="preserve"> </w:t>
      </w:r>
      <w:r w:rsidRPr="00642CF7">
        <w:rPr>
          <w:spacing w:val="-1"/>
        </w:rPr>
        <w:t>such</w:t>
      </w:r>
      <w:r w:rsidRPr="00642CF7">
        <w:rPr>
          <w:spacing w:val="-2"/>
        </w:rPr>
        <w:t xml:space="preserve"> </w:t>
      </w:r>
      <w:r w:rsidRPr="00642CF7">
        <w:t>as</w:t>
      </w:r>
      <w:r w:rsidRPr="00642CF7">
        <w:rPr>
          <w:spacing w:val="71"/>
        </w:rPr>
        <w:t xml:space="preserve"> </w:t>
      </w:r>
      <w:r w:rsidRPr="00642CF7">
        <w:t>others’</w:t>
      </w:r>
      <w:r w:rsidRPr="00642CF7">
        <w:rPr>
          <w:spacing w:val="-2"/>
        </w:rPr>
        <w:t xml:space="preserve"> </w:t>
      </w:r>
      <w:r w:rsidRPr="00642CF7">
        <w:rPr>
          <w:spacing w:val="-1"/>
        </w:rPr>
        <w:t>offered</w:t>
      </w:r>
      <w:r w:rsidRPr="00642CF7">
        <w:t xml:space="preserve"> </w:t>
      </w:r>
      <w:r w:rsidRPr="00642CF7">
        <w:rPr>
          <w:spacing w:val="-1"/>
        </w:rPr>
        <w:t>prices</w:t>
      </w:r>
      <w:r w:rsidRPr="00642CF7">
        <w:rPr>
          <w:spacing w:val="-2"/>
        </w:rPr>
        <w:t xml:space="preserve"> </w:t>
      </w:r>
      <w:r w:rsidRPr="00642CF7">
        <w:rPr>
          <w:spacing w:val="-1"/>
        </w:rPr>
        <w:t>that</w:t>
      </w:r>
      <w:r w:rsidRPr="00642CF7">
        <w:rPr>
          <w:spacing w:val="-2"/>
        </w:rPr>
        <w:t xml:space="preserve"> </w:t>
      </w:r>
      <w:r w:rsidRPr="00642CF7">
        <w:t xml:space="preserve">are </w:t>
      </w:r>
      <w:r w:rsidRPr="00642CF7">
        <w:rPr>
          <w:spacing w:val="-1"/>
        </w:rPr>
        <w:t>not</w:t>
      </w:r>
      <w:r w:rsidRPr="00642CF7">
        <w:t xml:space="preserve"> </w:t>
      </w:r>
      <w:r w:rsidRPr="00642CF7">
        <w:rPr>
          <w:spacing w:val="-1"/>
        </w:rPr>
        <w:t>available</w:t>
      </w:r>
      <w:r w:rsidRPr="00642CF7">
        <w:rPr>
          <w:spacing w:val="-2"/>
        </w:rPr>
        <w:t xml:space="preserve"> </w:t>
      </w:r>
      <w:r w:rsidRPr="00642CF7">
        <w:t>to</w:t>
      </w:r>
      <w:r w:rsidRPr="00642CF7">
        <w:rPr>
          <w:spacing w:val="-2"/>
        </w:rPr>
        <w:t xml:space="preserve"> </w:t>
      </w:r>
      <w:r w:rsidRPr="00642CF7">
        <w:t>all</w:t>
      </w:r>
      <w:r w:rsidRPr="00642CF7">
        <w:rPr>
          <w:spacing w:val="-1"/>
        </w:rPr>
        <w:t xml:space="preserve"> competitors</w:t>
      </w:r>
      <w:r w:rsidRPr="00642CF7">
        <w:t xml:space="preserve"> </w:t>
      </w:r>
      <w:r w:rsidRPr="00642CF7">
        <w:rPr>
          <w:spacing w:val="-1"/>
        </w:rPr>
        <w:t>must</w:t>
      </w:r>
      <w:r w:rsidRPr="00642CF7">
        <w:rPr>
          <w:spacing w:val="-2"/>
        </w:rPr>
        <w:t xml:space="preserve"> </w:t>
      </w:r>
      <w:r w:rsidRPr="00642CF7">
        <w:rPr>
          <w:spacing w:val="-1"/>
        </w:rPr>
        <w:t>be</w:t>
      </w:r>
      <w:r w:rsidRPr="00642CF7">
        <w:rPr>
          <w:spacing w:val="63"/>
        </w:rPr>
        <w:t xml:space="preserve"> </w:t>
      </w:r>
      <w:r w:rsidRPr="00642CF7">
        <w:rPr>
          <w:spacing w:val="-1"/>
        </w:rPr>
        <w:t>excluded</w:t>
      </w:r>
      <w:r w:rsidRPr="00642CF7">
        <w:rPr>
          <w:spacing w:val="-2"/>
        </w:rPr>
        <w:t xml:space="preserve"> </w:t>
      </w:r>
      <w:r w:rsidRPr="00642CF7">
        <w:rPr>
          <w:spacing w:val="-1"/>
        </w:rPr>
        <w:t>from</w:t>
      </w:r>
      <w:r w:rsidRPr="00642CF7">
        <w:rPr>
          <w:spacing w:val="1"/>
        </w:rPr>
        <w:t xml:space="preserve"> </w:t>
      </w:r>
      <w:r w:rsidRPr="00642CF7">
        <w:rPr>
          <w:spacing w:val="-1"/>
        </w:rPr>
        <w:t>the</w:t>
      </w:r>
      <w:r w:rsidRPr="00642CF7">
        <w:t xml:space="preserve"> </w:t>
      </w:r>
      <w:r w:rsidRPr="00642CF7">
        <w:rPr>
          <w:spacing w:val="-1"/>
        </w:rPr>
        <w:t>competition.</w:t>
      </w:r>
    </w:p>
    <w:p w14:paraId="046889F4" w14:textId="77777777" w:rsidR="00275987" w:rsidRPr="00642CF7" w:rsidRDefault="00275987" w:rsidP="00275987">
      <w:pPr>
        <w:rPr>
          <w:rFonts w:eastAsia="Arial"/>
        </w:rPr>
      </w:pPr>
    </w:p>
    <w:p w14:paraId="3980F75C" w14:textId="77777777" w:rsidR="00275987" w:rsidRPr="00642CF7" w:rsidRDefault="00275987" w:rsidP="00275987">
      <w:pPr>
        <w:pStyle w:val="BodyText"/>
        <w:widowControl w:val="0"/>
        <w:numPr>
          <w:ilvl w:val="1"/>
          <w:numId w:val="28"/>
        </w:numPr>
        <w:tabs>
          <w:tab w:val="left" w:pos="1181"/>
        </w:tabs>
        <w:overflowPunct/>
        <w:autoSpaceDE/>
        <w:autoSpaceDN/>
        <w:adjustRightInd/>
        <w:ind w:left="1180" w:right="518" w:hanging="360"/>
        <w:jc w:val="left"/>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4"/>
        </w:rPr>
        <w:t xml:space="preserve"> </w:t>
      </w:r>
      <w:r w:rsidRPr="00642CF7">
        <w:t>retain all</w:t>
      </w:r>
      <w:r w:rsidRPr="00642CF7">
        <w:rPr>
          <w:spacing w:val="-1"/>
        </w:rPr>
        <w:t xml:space="preserve"> procurement</w:t>
      </w:r>
      <w:r w:rsidRPr="00642CF7">
        <w:rPr>
          <w:spacing w:val="-2"/>
        </w:rPr>
        <w:t xml:space="preserve"> </w:t>
      </w:r>
      <w:r w:rsidRPr="00642CF7">
        <w:t xml:space="preserve">records </w:t>
      </w:r>
      <w:r w:rsidRPr="00642CF7">
        <w:rPr>
          <w:spacing w:val="-1"/>
        </w:rPr>
        <w:t>related</w:t>
      </w:r>
      <w:r w:rsidRPr="00642CF7">
        <w:t xml:space="preserve"> </w:t>
      </w:r>
      <w:r w:rsidRPr="00642CF7">
        <w:rPr>
          <w:spacing w:val="-1"/>
        </w:rPr>
        <w:t>to</w:t>
      </w:r>
      <w:r w:rsidRPr="00642CF7">
        <w:t xml:space="preserve"> </w:t>
      </w:r>
      <w:r w:rsidRPr="00642CF7">
        <w:rPr>
          <w:spacing w:val="-1"/>
        </w:rPr>
        <w:t>this</w:t>
      </w:r>
      <w:r w:rsidRPr="00642CF7">
        <w:rPr>
          <w:spacing w:val="-3"/>
        </w:rPr>
        <w:t xml:space="preserve"> </w:t>
      </w:r>
      <w:r w:rsidRPr="00642CF7">
        <w:rPr>
          <w:spacing w:val="-1"/>
        </w:rPr>
        <w:t>award</w:t>
      </w:r>
      <w:r w:rsidRPr="00642CF7">
        <w:t xml:space="preserve"> in</w:t>
      </w:r>
      <w:r w:rsidRPr="00642CF7">
        <w:rPr>
          <w:spacing w:val="55"/>
        </w:rPr>
        <w:t xml:space="preserve"> </w:t>
      </w:r>
      <w:r w:rsidRPr="00642CF7">
        <w:rPr>
          <w:spacing w:val="-1"/>
        </w:rPr>
        <w:lastRenderedPageBreak/>
        <w:t>accordance</w:t>
      </w:r>
      <w:r w:rsidRPr="00642CF7">
        <w:t xml:space="preserve"> </w:t>
      </w:r>
      <w:r w:rsidRPr="00642CF7">
        <w:rPr>
          <w:spacing w:val="-1"/>
        </w:rPr>
        <w:t>with</w:t>
      </w:r>
      <w:r w:rsidRPr="00642CF7">
        <w:t xml:space="preserve"> </w:t>
      </w:r>
      <w:r w:rsidRPr="00642CF7">
        <w:rPr>
          <w:spacing w:val="-1"/>
        </w:rPr>
        <w:t>the</w:t>
      </w:r>
      <w:r w:rsidRPr="00642CF7">
        <w:t xml:space="preserve"> </w:t>
      </w:r>
      <w:r w:rsidRPr="00642CF7">
        <w:rPr>
          <w:spacing w:val="-1"/>
        </w:rPr>
        <w:t>Standard</w:t>
      </w:r>
      <w:r w:rsidRPr="00642CF7">
        <w:t xml:space="preserve"> </w:t>
      </w:r>
      <w:r w:rsidRPr="00642CF7">
        <w:rPr>
          <w:spacing w:val="-1"/>
        </w:rPr>
        <w:t>Provision,</w:t>
      </w:r>
      <w:r w:rsidRPr="00642CF7">
        <w:t xml:space="preserve"> </w:t>
      </w:r>
      <w:r w:rsidRPr="00642CF7">
        <w:rPr>
          <w:spacing w:val="-1"/>
        </w:rPr>
        <w:t>“Accounting,</w:t>
      </w:r>
      <w:r w:rsidRPr="00642CF7">
        <w:t xml:space="preserve"> Audit</w:t>
      </w:r>
      <w:r w:rsidRPr="00642CF7">
        <w:rPr>
          <w:spacing w:val="-3"/>
        </w:rPr>
        <w:t xml:space="preserve"> </w:t>
      </w:r>
      <w:r w:rsidRPr="00642CF7">
        <w:rPr>
          <w:spacing w:val="-1"/>
        </w:rPr>
        <w:t>and</w:t>
      </w:r>
      <w:r w:rsidRPr="00642CF7">
        <w:t xml:space="preserve"> </w:t>
      </w:r>
      <w:r w:rsidRPr="00642CF7">
        <w:rPr>
          <w:spacing w:val="-1"/>
        </w:rPr>
        <w:t>Records,”</w:t>
      </w:r>
      <w:r w:rsidRPr="00642CF7">
        <w:rPr>
          <w:spacing w:val="67"/>
        </w:rPr>
        <w:t xml:space="preserve"> </w:t>
      </w:r>
      <w:r w:rsidRPr="00642CF7">
        <w:t>and</w:t>
      </w:r>
      <w:r w:rsidRPr="00642CF7">
        <w:rPr>
          <w:spacing w:val="-2"/>
        </w:rPr>
        <w:t xml:space="preserve"> </w:t>
      </w:r>
      <w:r w:rsidRPr="00642CF7">
        <w:rPr>
          <w:spacing w:val="-1"/>
        </w:rPr>
        <w:t>make</w:t>
      </w:r>
      <w:r w:rsidRPr="00642CF7">
        <w:t xml:space="preserve"> </w:t>
      </w:r>
      <w:r w:rsidRPr="00642CF7">
        <w:rPr>
          <w:spacing w:val="-1"/>
        </w:rPr>
        <w:t>such</w:t>
      </w:r>
      <w:r w:rsidRPr="00642CF7">
        <w:t xml:space="preserve"> </w:t>
      </w:r>
      <w:r w:rsidRPr="00642CF7">
        <w:rPr>
          <w:spacing w:val="-1"/>
        </w:rPr>
        <w:t>records</w:t>
      </w:r>
      <w:r w:rsidRPr="00642CF7">
        <w:t xml:space="preserve"> </w:t>
      </w:r>
      <w:r w:rsidRPr="00642CF7">
        <w:rPr>
          <w:spacing w:val="-1"/>
        </w:rPr>
        <w:t>available</w:t>
      </w:r>
      <w:r w:rsidRPr="00642CF7">
        <w:t xml:space="preserve"> to</w:t>
      </w:r>
      <w:r w:rsidRPr="00642CF7">
        <w:rPr>
          <w:spacing w:val="1"/>
        </w:rPr>
        <w:t xml:space="preserve"> </w:t>
      </w:r>
      <w:r w:rsidRPr="00642CF7">
        <w:rPr>
          <w:spacing w:val="-1"/>
        </w:rPr>
        <w:t>USAID</w:t>
      </w:r>
      <w:r w:rsidRPr="00642CF7">
        <w:t xml:space="preserve"> </w:t>
      </w:r>
      <w:r w:rsidRPr="00642CF7">
        <w:rPr>
          <w:spacing w:val="-1"/>
        </w:rPr>
        <w:t>upon</w:t>
      </w:r>
      <w:r w:rsidRPr="00642CF7">
        <w:t xml:space="preserve"> </w:t>
      </w:r>
      <w:r w:rsidRPr="00642CF7">
        <w:rPr>
          <w:spacing w:val="-1"/>
        </w:rPr>
        <w:t>request.</w:t>
      </w:r>
      <w:r w:rsidRPr="00642CF7">
        <w:rPr>
          <w:spacing w:val="65"/>
        </w:rPr>
        <w:t xml:space="preserve"> </w:t>
      </w:r>
      <w:r w:rsidRPr="00642CF7">
        <w:t>In</w:t>
      </w:r>
      <w:r w:rsidRPr="00642CF7">
        <w:rPr>
          <w:spacing w:val="-1"/>
        </w:rPr>
        <w:t xml:space="preserve"> addition,</w:t>
      </w:r>
      <w:r w:rsidRPr="00642CF7">
        <w:rPr>
          <w:spacing w:val="-2"/>
        </w:rPr>
        <w:t xml:space="preserve"> </w:t>
      </w:r>
      <w:r w:rsidRPr="00642CF7">
        <w:t>for</w:t>
      </w:r>
      <w:r w:rsidRPr="00642CF7">
        <w:rPr>
          <w:spacing w:val="57"/>
        </w:rPr>
        <w:t xml:space="preserve"> </w:t>
      </w:r>
      <w:r w:rsidRPr="00642CF7">
        <w:rPr>
          <w:spacing w:val="-1"/>
        </w:rPr>
        <w:t>awards</w:t>
      </w:r>
      <w:r w:rsidRPr="00642CF7">
        <w:t xml:space="preserve"> </w:t>
      </w:r>
      <w:r w:rsidRPr="00642CF7">
        <w:rPr>
          <w:spacing w:val="-1"/>
        </w:rPr>
        <w:t>above</w:t>
      </w:r>
      <w:r w:rsidRPr="00642CF7">
        <w:t xml:space="preserve"> </w:t>
      </w:r>
      <w:r w:rsidRPr="00642CF7">
        <w:rPr>
          <w:spacing w:val="-1"/>
        </w:rPr>
        <w:t>the</w:t>
      </w:r>
      <w:r w:rsidRPr="00642CF7">
        <w:t xml:space="preserve"> </w:t>
      </w:r>
      <w:r w:rsidRPr="00642CF7">
        <w:rPr>
          <w:spacing w:val="-1"/>
        </w:rPr>
        <w:t>recipient’s</w:t>
      </w:r>
      <w:r w:rsidRPr="00642CF7">
        <w:rPr>
          <w:spacing w:val="-2"/>
        </w:rPr>
        <w:t xml:space="preserve"> </w:t>
      </w:r>
      <w:r w:rsidRPr="00642CF7">
        <w:rPr>
          <w:spacing w:val="-1"/>
        </w:rPr>
        <w:t>micro-purchase</w:t>
      </w:r>
      <w:r w:rsidRPr="00642CF7">
        <w:rPr>
          <w:spacing w:val="-2"/>
        </w:rPr>
        <w:t xml:space="preserve"> </w:t>
      </w:r>
      <w:r w:rsidRPr="00642CF7">
        <w:rPr>
          <w:spacing w:val="-1"/>
        </w:rPr>
        <w:t>threshold,</w:t>
      </w:r>
      <w:r w:rsidRPr="00642CF7">
        <w:t xml:space="preserve"> </w:t>
      </w:r>
      <w:r w:rsidRPr="00642CF7">
        <w:rPr>
          <w:spacing w:val="-1"/>
        </w:rPr>
        <w:t>the</w:t>
      </w:r>
      <w:r w:rsidRPr="00642CF7">
        <w:t xml:space="preserve"> </w:t>
      </w:r>
      <w:r w:rsidRPr="00642CF7">
        <w:rPr>
          <w:spacing w:val="-1"/>
        </w:rPr>
        <w:t>recipient</w:t>
      </w:r>
      <w:r w:rsidRPr="00642CF7">
        <w:t xml:space="preserve"> </w:t>
      </w:r>
      <w:r w:rsidRPr="00642CF7">
        <w:rPr>
          <w:spacing w:val="-1"/>
        </w:rPr>
        <w:t>must</w:t>
      </w:r>
      <w:r w:rsidRPr="00642CF7">
        <w:rPr>
          <w:spacing w:val="95"/>
        </w:rPr>
        <w:t xml:space="preserve"> </w:t>
      </w:r>
      <w:r w:rsidRPr="00642CF7">
        <w:t xml:space="preserve">also </w:t>
      </w:r>
      <w:r w:rsidRPr="00642CF7">
        <w:rPr>
          <w:spacing w:val="-1"/>
        </w:rPr>
        <w:t>retain</w:t>
      </w:r>
      <w:r w:rsidRPr="00642CF7">
        <w:t xml:space="preserve"> </w:t>
      </w:r>
      <w:r w:rsidRPr="00642CF7">
        <w:rPr>
          <w:spacing w:val="-1"/>
        </w:rPr>
        <w:t>the</w:t>
      </w:r>
      <w:r w:rsidRPr="00642CF7">
        <w:rPr>
          <w:spacing w:val="-2"/>
        </w:rPr>
        <w:t xml:space="preserve"> </w:t>
      </w:r>
      <w:r w:rsidRPr="00642CF7">
        <w:rPr>
          <w:spacing w:val="-1"/>
        </w:rPr>
        <w:t>following</w:t>
      </w:r>
      <w:r w:rsidRPr="00642CF7">
        <w:rPr>
          <w:spacing w:val="1"/>
        </w:rPr>
        <w:t xml:space="preserve"> </w:t>
      </w:r>
      <w:r w:rsidRPr="00642CF7">
        <w:rPr>
          <w:spacing w:val="-1"/>
        </w:rPr>
        <w:t>written</w:t>
      </w:r>
      <w:r w:rsidRPr="00642CF7">
        <w:t xml:space="preserve"> </w:t>
      </w:r>
      <w:r w:rsidRPr="00642CF7">
        <w:rPr>
          <w:spacing w:val="-1"/>
        </w:rPr>
        <w:t>documentation:</w:t>
      </w:r>
    </w:p>
    <w:p w14:paraId="239E5439" w14:textId="77777777" w:rsidR="00275987" w:rsidRPr="00642CF7" w:rsidRDefault="00275987" w:rsidP="00275987">
      <w:pPr>
        <w:rPr>
          <w:rFonts w:eastAsia="Arial"/>
        </w:rPr>
      </w:pPr>
    </w:p>
    <w:p w14:paraId="0C11D358" w14:textId="77777777" w:rsidR="00275987" w:rsidRPr="00642CF7" w:rsidRDefault="00275987" w:rsidP="00275987">
      <w:pPr>
        <w:pStyle w:val="BodyText"/>
        <w:widowControl w:val="0"/>
        <w:numPr>
          <w:ilvl w:val="2"/>
          <w:numId w:val="28"/>
        </w:numPr>
        <w:tabs>
          <w:tab w:val="left" w:pos="1541"/>
        </w:tabs>
        <w:overflowPunct/>
        <w:autoSpaceDE/>
        <w:autoSpaceDN/>
        <w:adjustRightInd/>
        <w:ind w:left="1540" w:right="0" w:hanging="360"/>
        <w:textAlignment w:val="auto"/>
      </w:pPr>
      <w:r w:rsidRPr="00642CF7">
        <w:t>Basis</w:t>
      </w:r>
      <w:r w:rsidRPr="00642CF7">
        <w:rPr>
          <w:spacing w:val="-3"/>
        </w:rPr>
        <w:t xml:space="preserve"> </w:t>
      </w:r>
      <w:r w:rsidRPr="00642CF7">
        <w:t xml:space="preserve">for </w:t>
      </w:r>
      <w:r w:rsidRPr="00642CF7">
        <w:rPr>
          <w:spacing w:val="-1"/>
        </w:rPr>
        <w:t>contractor</w:t>
      </w:r>
      <w:r w:rsidRPr="00642CF7">
        <w:t xml:space="preserve"> </w:t>
      </w:r>
      <w:r w:rsidRPr="00642CF7">
        <w:rPr>
          <w:spacing w:val="-1"/>
        </w:rPr>
        <w:t>selection;</w:t>
      </w:r>
    </w:p>
    <w:p w14:paraId="22E59922" w14:textId="77777777" w:rsidR="00275987" w:rsidRPr="00642CF7" w:rsidRDefault="00275987" w:rsidP="00275987">
      <w:pPr>
        <w:pStyle w:val="BodyText"/>
        <w:widowControl w:val="0"/>
        <w:numPr>
          <w:ilvl w:val="2"/>
          <w:numId w:val="28"/>
        </w:numPr>
        <w:tabs>
          <w:tab w:val="left" w:pos="1541"/>
        </w:tabs>
        <w:overflowPunct/>
        <w:autoSpaceDE/>
        <w:autoSpaceDN/>
        <w:adjustRightInd/>
        <w:ind w:left="1540" w:right="198" w:hanging="360"/>
        <w:textAlignment w:val="auto"/>
      </w:pPr>
      <w:r w:rsidRPr="00642CF7">
        <w:rPr>
          <w:spacing w:val="-1"/>
        </w:rPr>
        <w:t>Justification</w:t>
      </w:r>
      <w:r w:rsidRPr="00642CF7">
        <w:rPr>
          <w:spacing w:val="-3"/>
        </w:rPr>
        <w:t xml:space="preserve"> </w:t>
      </w:r>
      <w:r w:rsidRPr="00642CF7">
        <w:t>for lack</w:t>
      </w:r>
      <w:r w:rsidRPr="00642CF7">
        <w:rPr>
          <w:spacing w:val="-3"/>
        </w:rPr>
        <w:t xml:space="preserve"> </w:t>
      </w:r>
      <w:r w:rsidRPr="00642CF7">
        <w:rPr>
          <w:spacing w:val="-1"/>
        </w:rPr>
        <w:t>of</w:t>
      </w:r>
      <w:r w:rsidRPr="00642CF7">
        <w:t xml:space="preserve"> </w:t>
      </w:r>
      <w:r w:rsidRPr="00642CF7">
        <w:rPr>
          <w:spacing w:val="-1"/>
        </w:rPr>
        <w:t>competition</w:t>
      </w:r>
      <w:r w:rsidRPr="00642CF7">
        <w:t xml:space="preserve"> </w:t>
      </w:r>
      <w:r w:rsidRPr="00642CF7">
        <w:rPr>
          <w:spacing w:val="-1"/>
        </w:rPr>
        <w:t>when</w:t>
      </w:r>
      <w:r w:rsidRPr="00642CF7">
        <w:t xml:space="preserve"> </w:t>
      </w:r>
      <w:r w:rsidRPr="00642CF7">
        <w:rPr>
          <w:spacing w:val="-1"/>
        </w:rPr>
        <w:t>competitive</w:t>
      </w:r>
      <w:r w:rsidRPr="00642CF7">
        <w:rPr>
          <w:spacing w:val="6"/>
        </w:rPr>
        <w:t xml:space="preserve"> </w:t>
      </w:r>
      <w:r w:rsidRPr="00642CF7">
        <w:t>bids or</w:t>
      </w:r>
      <w:r w:rsidRPr="00642CF7">
        <w:rPr>
          <w:spacing w:val="-3"/>
        </w:rPr>
        <w:t xml:space="preserve"> </w:t>
      </w:r>
      <w:r w:rsidRPr="00642CF7">
        <w:rPr>
          <w:spacing w:val="-1"/>
        </w:rPr>
        <w:t>offers</w:t>
      </w:r>
      <w:r w:rsidRPr="00642CF7">
        <w:t xml:space="preserve"> </w:t>
      </w:r>
      <w:r w:rsidRPr="00642CF7">
        <w:rPr>
          <w:spacing w:val="-1"/>
        </w:rPr>
        <w:t>are</w:t>
      </w:r>
      <w:r w:rsidRPr="00642CF7">
        <w:t xml:space="preserve"> not</w:t>
      </w:r>
      <w:r w:rsidRPr="00642CF7">
        <w:rPr>
          <w:spacing w:val="73"/>
        </w:rPr>
        <w:t xml:space="preserve"> </w:t>
      </w:r>
      <w:r w:rsidRPr="00642CF7">
        <w:rPr>
          <w:spacing w:val="-1"/>
        </w:rPr>
        <w:t>obtained;</w:t>
      </w:r>
      <w:r w:rsidRPr="00642CF7">
        <w:rPr>
          <w:spacing w:val="-2"/>
        </w:rPr>
        <w:t xml:space="preserve"> </w:t>
      </w:r>
      <w:r w:rsidRPr="00642CF7">
        <w:rPr>
          <w:spacing w:val="-1"/>
        </w:rPr>
        <w:t>and</w:t>
      </w:r>
    </w:p>
    <w:p w14:paraId="5D306FBD" w14:textId="77777777" w:rsidR="00275987" w:rsidRPr="00642CF7" w:rsidRDefault="00275987" w:rsidP="00275987">
      <w:pPr>
        <w:pStyle w:val="BodyText"/>
        <w:widowControl w:val="0"/>
        <w:numPr>
          <w:ilvl w:val="2"/>
          <w:numId w:val="28"/>
        </w:numPr>
        <w:tabs>
          <w:tab w:val="left" w:pos="1541"/>
        </w:tabs>
        <w:overflowPunct/>
        <w:autoSpaceDE/>
        <w:autoSpaceDN/>
        <w:adjustRightInd/>
        <w:ind w:left="1540" w:right="0" w:hanging="360"/>
        <w:textAlignment w:val="auto"/>
      </w:pPr>
      <w:r w:rsidRPr="00642CF7">
        <w:t>Basis</w:t>
      </w:r>
      <w:r w:rsidRPr="00642CF7">
        <w:rPr>
          <w:spacing w:val="-3"/>
        </w:rPr>
        <w:t xml:space="preserve"> </w:t>
      </w:r>
      <w:r w:rsidRPr="00642CF7">
        <w:t>for</w:t>
      </w:r>
      <w:r w:rsidRPr="00642CF7">
        <w:rPr>
          <w:spacing w:val="-3"/>
        </w:rPr>
        <w:t xml:space="preserve"> </w:t>
      </w:r>
      <w:r w:rsidRPr="00642CF7">
        <w:rPr>
          <w:spacing w:val="-1"/>
        </w:rPr>
        <w:t>award</w:t>
      </w:r>
      <w:r w:rsidRPr="00642CF7">
        <w:t xml:space="preserve"> cost or</w:t>
      </w:r>
      <w:r w:rsidRPr="00642CF7">
        <w:rPr>
          <w:spacing w:val="-4"/>
        </w:rPr>
        <w:t xml:space="preserve"> </w:t>
      </w:r>
      <w:r w:rsidRPr="00642CF7">
        <w:rPr>
          <w:spacing w:val="-1"/>
        </w:rPr>
        <w:t>price.</w:t>
      </w:r>
    </w:p>
    <w:p w14:paraId="263B7CF4" w14:textId="77777777" w:rsidR="00275987" w:rsidRPr="00642CF7" w:rsidRDefault="00275987" w:rsidP="00275987">
      <w:pPr>
        <w:rPr>
          <w:rFonts w:eastAsia="Arial"/>
        </w:rPr>
      </w:pPr>
    </w:p>
    <w:p w14:paraId="53356791" w14:textId="77777777" w:rsidR="00275987" w:rsidRPr="00642CF7" w:rsidRDefault="00275987" w:rsidP="00275987">
      <w:pPr>
        <w:pStyle w:val="BodyText"/>
        <w:widowControl w:val="0"/>
        <w:numPr>
          <w:ilvl w:val="1"/>
          <w:numId w:val="28"/>
        </w:numPr>
        <w:tabs>
          <w:tab w:val="left" w:pos="1248"/>
        </w:tabs>
        <w:overflowPunct/>
        <w:autoSpaceDE/>
        <w:autoSpaceDN/>
        <w:adjustRightInd/>
        <w:ind w:left="1180" w:right="184" w:hanging="293"/>
        <w:jc w:val="left"/>
        <w:textAlignment w:val="auto"/>
      </w:pPr>
      <w:r w:rsidRPr="00642CF7">
        <w:rPr>
          <w:spacing w:val="-1"/>
        </w:rPr>
        <w:t>The</w:t>
      </w:r>
      <w:r w:rsidRPr="00642CF7">
        <w:t xml:space="preserve"> </w:t>
      </w:r>
      <w:r w:rsidRPr="00642CF7">
        <w:rPr>
          <w:spacing w:val="-1"/>
        </w:rPr>
        <w:t>type</w:t>
      </w:r>
      <w:r w:rsidRPr="00642CF7">
        <w:rPr>
          <w:spacing w:val="-2"/>
        </w:rPr>
        <w:t xml:space="preserve"> </w:t>
      </w:r>
      <w:r w:rsidRPr="00642CF7">
        <w:rPr>
          <w:spacing w:val="-1"/>
        </w:rPr>
        <w:t>of</w:t>
      </w:r>
      <w:r w:rsidRPr="00642CF7">
        <w:rPr>
          <w:spacing w:val="2"/>
        </w:rPr>
        <w:t xml:space="preserve"> </w:t>
      </w:r>
      <w:r w:rsidRPr="00642CF7">
        <w:rPr>
          <w:spacing w:val="-1"/>
        </w:rPr>
        <w:t>procurement</w:t>
      </w:r>
      <w:r w:rsidRPr="00642CF7">
        <w:t xml:space="preserve"> </w:t>
      </w:r>
      <w:r w:rsidRPr="00642CF7">
        <w:rPr>
          <w:spacing w:val="-1"/>
        </w:rPr>
        <w:t>instruments</w:t>
      </w:r>
      <w:r w:rsidRPr="00642CF7">
        <w:rPr>
          <w:spacing w:val="2"/>
        </w:rPr>
        <w:t xml:space="preserve"> </w:t>
      </w:r>
      <w:r w:rsidRPr="00642CF7">
        <w:rPr>
          <w:spacing w:val="-1"/>
        </w:rPr>
        <w:t>used</w:t>
      </w:r>
      <w:r w:rsidRPr="00642CF7">
        <w:t xml:space="preserve"> </w:t>
      </w:r>
      <w:r w:rsidRPr="00642CF7">
        <w:rPr>
          <w:spacing w:val="-1"/>
        </w:rPr>
        <w:t>(for</w:t>
      </w:r>
      <w:r w:rsidRPr="00642CF7">
        <w:t xml:space="preserve"> </w:t>
      </w:r>
      <w:r w:rsidRPr="00642CF7">
        <w:rPr>
          <w:spacing w:val="-1"/>
        </w:rPr>
        <w:t>example,</w:t>
      </w:r>
      <w:r w:rsidRPr="00642CF7">
        <w:rPr>
          <w:spacing w:val="-2"/>
        </w:rPr>
        <w:t xml:space="preserve"> </w:t>
      </w:r>
      <w:r w:rsidRPr="00642CF7">
        <w:rPr>
          <w:spacing w:val="-1"/>
        </w:rPr>
        <w:t>fixed</w:t>
      </w:r>
      <w:r w:rsidRPr="00642CF7">
        <w:rPr>
          <w:spacing w:val="-2"/>
        </w:rPr>
        <w:t xml:space="preserve"> </w:t>
      </w:r>
      <w:r w:rsidRPr="00642CF7">
        <w:rPr>
          <w:spacing w:val="-1"/>
        </w:rPr>
        <w:t>price</w:t>
      </w:r>
      <w:r w:rsidRPr="00642CF7">
        <w:rPr>
          <w:spacing w:val="65"/>
        </w:rPr>
        <w:t xml:space="preserve"> </w:t>
      </w:r>
      <w:r w:rsidRPr="00642CF7">
        <w:t>contracts,</w:t>
      </w:r>
      <w:r w:rsidRPr="00642CF7">
        <w:rPr>
          <w:spacing w:val="-2"/>
        </w:rPr>
        <w:t xml:space="preserve"> </w:t>
      </w:r>
      <w:r w:rsidRPr="00642CF7">
        <w:t xml:space="preserve">cost </w:t>
      </w:r>
      <w:r w:rsidRPr="00642CF7">
        <w:rPr>
          <w:spacing w:val="-1"/>
        </w:rPr>
        <w:t>reimbursable</w:t>
      </w:r>
      <w:r w:rsidRPr="00642CF7">
        <w:t xml:space="preserve"> </w:t>
      </w:r>
      <w:r w:rsidRPr="00642CF7">
        <w:rPr>
          <w:spacing w:val="-1"/>
        </w:rPr>
        <w:t>contracts,</w:t>
      </w:r>
      <w:r w:rsidRPr="00642CF7">
        <w:t xml:space="preserve"> </w:t>
      </w:r>
      <w:r w:rsidRPr="00642CF7">
        <w:rPr>
          <w:spacing w:val="-1"/>
        </w:rPr>
        <w:t>purchase</w:t>
      </w:r>
      <w:r w:rsidRPr="00642CF7">
        <w:t xml:space="preserve"> </w:t>
      </w:r>
      <w:r w:rsidRPr="00642CF7">
        <w:rPr>
          <w:spacing w:val="-1"/>
        </w:rPr>
        <w:t>orders,</w:t>
      </w:r>
      <w:r w:rsidRPr="00642CF7">
        <w:t xml:space="preserve"> </w:t>
      </w:r>
      <w:r w:rsidRPr="00642CF7">
        <w:rPr>
          <w:spacing w:val="-1"/>
        </w:rPr>
        <w:t>incentive</w:t>
      </w:r>
      <w:r w:rsidRPr="00642CF7">
        <w:t xml:space="preserve"> contracts)</w:t>
      </w:r>
      <w:r w:rsidRPr="00642CF7">
        <w:rPr>
          <w:spacing w:val="49"/>
        </w:rPr>
        <w:t xml:space="preserve"> </w:t>
      </w:r>
      <w:r w:rsidRPr="00642CF7">
        <w:t>must</w:t>
      </w:r>
      <w:r w:rsidRPr="00642CF7">
        <w:rPr>
          <w:spacing w:val="-2"/>
        </w:rPr>
        <w:t xml:space="preserve"> </w:t>
      </w:r>
      <w:r w:rsidRPr="00642CF7">
        <w:t>be</w:t>
      </w:r>
      <w:r w:rsidRPr="00642CF7">
        <w:rPr>
          <w:spacing w:val="-2"/>
        </w:rPr>
        <w:t xml:space="preserve"> </w:t>
      </w:r>
      <w:r w:rsidRPr="00642CF7">
        <w:rPr>
          <w:spacing w:val="-1"/>
        </w:rPr>
        <w:t>appropriate</w:t>
      </w:r>
      <w:r w:rsidRPr="00642CF7">
        <w:rPr>
          <w:spacing w:val="-2"/>
        </w:rPr>
        <w:t xml:space="preserve"> </w:t>
      </w:r>
      <w:r w:rsidRPr="00642CF7">
        <w:t xml:space="preserve">for the </w:t>
      </w:r>
      <w:r w:rsidRPr="00642CF7">
        <w:rPr>
          <w:spacing w:val="-1"/>
        </w:rPr>
        <w:t>particular</w:t>
      </w:r>
      <w:r w:rsidRPr="00642CF7">
        <w:t xml:space="preserve"> </w:t>
      </w:r>
      <w:r w:rsidRPr="00642CF7">
        <w:rPr>
          <w:spacing w:val="-1"/>
        </w:rPr>
        <w:t>procurement</w:t>
      </w:r>
      <w:r w:rsidRPr="00642CF7">
        <w:t xml:space="preserve"> </w:t>
      </w:r>
      <w:r w:rsidRPr="00642CF7">
        <w:rPr>
          <w:spacing w:val="-1"/>
        </w:rPr>
        <w:t>and</w:t>
      </w:r>
      <w:r w:rsidRPr="00642CF7">
        <w:rPr>
          <w:spacing w:val="-2"/>
        </w:rPr>
        <w:t xml:space="preserve"> </w:t>
      </w:r>
      <w:r w:rsidRPr="00642CF7">
        <w:t xml:space="preserve">for </w:t>
      </w:r>
      <w:r w:rsidRPr="00642CF7">
        <w:rPr>
          <w:spacing w:val="-1"/>
        </w:rPr>
        <w:t>promoting</w:t>
      </w:r>
      <w:r w:rsidRPr="00642CF7">
        <w:rPr>
          <w:spacing w:val="-2"/>
        </w:rPr>
        <w:t xml:space="preserve"> </w:t>
      </w:r>
      <w:r w:rsidRPr="00642CF7">
        <w:t xml:space="preserve">the </w:t>
      </w:r>
      <w:r w:rsidRPr="00642CF7">
        <w:rPr>
          <w:spacing w:val="-1"/>
        </w:rPr>
        <w:t>best</w:t>
      </w:r>
      <w:r w:rsidRPr="00642CF7">
        <w:rPr>
          <w:spacing w:val="57"/>
        </w:rPr>
        <w:t xml:space="preserve"> </w:t>
      </w:r>
      <w:r w:rsidRPr="00642CF7">
        <w:t>interest</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rPr>
          <w:spacing w:val="-1"/>
        </w:rPr>
        <w:t>program</w:t>
      </w:r>
      <w:r w:rsidRPr="00642CF7">
        <w:t xml:space="preserve"> or </w:t>
      </w:r>
      <w:r w:rsidRPr="00642CF7">
        <w:rPr>
          <w:spacing w:val="-1"/>
        </w:rPr>
        <w:t>project.</w:t>
      </w:r>
      <w:r w:rsidRPr="00642CF7">
        <w:rPr>
          <w:spacing w:val="64"/>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not</w:t>
      </w:r>
      <w:r w:rsidRPr="00642CF7">
        <w:rPr>
          <w:spacing w:val="-2"/>
        </w:rPr>
        <w:t xml:space="preserve"> </w:t>
      </w:r>
      <w:r w:rsidRPr="00642CF7">
        <w:t>use</w:t>
      </w:r>
      <w:r w:rsidRPr="00642CF7">
        <w:rPr>
          <w:spacing w:val="-2"/>
        </w:rPr>
        <w:t xml:space="preserve"> </w:t>
      </w:r>
      <w:r w:rsidRPr="00642CF7">
        <w:t>a</w:t>
      </w:r>
      <w:r w:rsidRPr="00642CF7">
        <w:rPr>
          <w:spacing w:val="-2"/>
        </w:rPr>
        <w:t xml:space="preserve"> </w:t>
      </w:r>
      <w:r w:rsidRPr="00642CF7">
        <w:t>"cost-plus-a-</w:t>
      </w:r>
      <w:r w:rsidRPr="00642CF7">
        <w:rPr>
          <w:spacing w:val="51"/>
        </w:rPr>
        <w:t xml:space="preserve"> </w:t>
      </w:r>
      <w:r w:rsidRPr="00642CF7">
        <w:rPr>
          <w:spacing w:val="-1"/>
        </w:rPr>
        <w:t>percentage-of-cost," "percentage</w:t>
      </w:r>
      <w:r w:rsidRPr="00642CF7">
        <w:rPr>
          <w:spacing w:val="-2"/>
        </w:rPr>
        <w:t xml:space="preserve"> </w:t>
      </w:r>
      <w:r w:rsidRPr="00642CF7">
        <w:rPr>
          <w:spacing w:val="-1"/>
        </w:rPr>
        <w:t>of</w:t>
      </w:r>
      <w:r w:rsidRPr="00642CF7">
        <w:rPr>
          <w:spacing w:val="2"/>
        </w:rPr>
        <w:t xml:space="preserve"> </w:t>
      </w:r>
      <w:r w:rsidRPr="00642CF7">
        <w:rPr>
          <w:spacing w:val="-1"/>
        </w:rPr>
        <w:t>construction</w:t>
      </w:r>
      <w:r w:rsidRPr="00642CF7">
        <w:t xml:space="preserve"> </w:t>
      </w:r>
      <w:r w:rsidRPr="00642CF7">
        <w:rPr>
          <w:spacing w:val="-1"/>
        </w:rPr>
        <w:t xml:space="preserve">cost," </w:t>
      </w:r>
      <w:r w:rsidRPr="00642CF7">
        <w:t xml:space="preserve">or </w:t>
      </w:r>
      <w:r w:rsidRPr="00642CF7">
        <w:rPr>
          <w:spacing w:val="-1"/>
        </w:rPr>
        <w:t>any</w:t>
      </w:r>
      <w:r w:rsidRPr="00642CF7">
        <w:rPr>
          <w:spacing w:val="-3"/>
        </w:rPr>
        <w:t xml:space="preserve"> </w:t>
      </w:r>
      <w:r w:rsidRPr="00642CF7">
        <w:t>other</w:t>
      </w:r>
      <w:r w:rsidRPr="00642CF7">
        <w:rPr>
          <w:spacing w:val="-3"/>
        </w:rPr>
        <w:t xml:space="preserve"> </w:t>
      </w:r>
      <w:r w:rsidRPr="00642CF7">
        <w:rPr>
          <w:spacing w:val="-1"/>
        </w:rPr>
        <w:t>method</w:t>
      </w:r>
      <w:r w:rsidRPr="00642CF7">
        <w:rPr>
          <w:spacing w:val="83"/>
        </w:rPr>
        <w:t xml:space="preserve"> </w:t>
      </w:r>
      <w:r w:rsidRPr="00642CF7">
        <w:t>that</w:t>
      </w:r>
      <w:r w:rsidRPr="00642CF7">
        <w:rPr>
          <w:spacing w:val="-2"/>
        </w:rPr>
        <w:t xml:space="preserve"> </w:t>
      </w:r>
      <w:r w:rsidRPr="00642CF7">
        <w:rPr>
          <w:spacing w:val="-1"/>
        </w:rPr>
        <w:t>provides</w:t>
      </w:r>
      <w:r w:rsidRPr="00642CF7">
        <w:rPr>
          <w:spacing w:val="-2"/>
        </w:rPr>
        <w:t xml:space="preserve"> </w:t>
      </w:r>
      <w:r w:rsidRPr="00642CF7">
        <w:t>for a</w:t>
      </w:r>
      <w:r w:rsidRPr="00642CF7">
        <w:rPr>
          <w:spacing w:val="-4"/>
        </w:rPr>
        <w:t xml:space="preserve"> </w:t>
      </w:r>
      <w:r w:rsidRPr="00642CF7">
        <w:t>fee</w:t>
      </w:r>
      <w:r w:rsidRPr="00642CF7">
        <w:rPr>
          <w:spacing w:val="-2"/>
        </w:rPr>
        <w:t xml:space="preserve"> </w:t>
      </w:r>
      <w:r w:rsidRPr="00642CF7">
        <w:rPr>
          <w:spacing w:val="-1"/>
        </w:rPr>
        <w:t>payable</w:t>
      </w:r>
      <w:r w:rsidRPr="00642CF7">
        <w:t xml:space="preserve"> as</w:t>
      </w:r>
      <w:r w:rsidRPr="00642CF7">
        <w:rPr>
          <w:spacing w:val="-2"/>
        </w:rPr>
        <w:t xml:space="preserve"> </w:t>
      </w:r>
      <w:r w:rsidRPr="00642CF7">
        <w:t xml:space="preserve">a </w:t>
      </w:r>
      <w:r w:rsidRPr="00642CF7">
        <w:rPr>
          <w:spacing w:val="-1"/>
        </w:rPr>
        <w:t>percentage</w:t>
      </w:r>
      <w:r w:rsidRPr="00642CF7">
        <w:t xml:space="preserve"> </w:t>
      </w:r>
      <w:r w:rsidRPr="00642CF7">
        <w:rPr>
          <w:spacing w:val="-1"/>
        </w:rPr>
        <w:t>of</w:t>
      </w:r>
      <w:r w:rsidRPr="00642CF7">
        <w:rPr>
          <w:spacing w:val="2"/>
        </w:rPr>
        <w:t xml:space="preserve"> </w:t>
      </w:r>
      <w:r w:rsidRPr="00642CF7">
        <w:t>costs</w:t>
      </w:r>
      <w:r w:rsidRPr="00642CF7">
        <w:rPr>
          <w:spacing w:val="-2"/>
        </w:rPr>
        <w:t xml:space="preserve"> </w:t>
      </w:r>
      <w:r w:rsidRPr="00642CF7">
        <w:rPr>
          <w:spacing w:val="-1"/>
        </w:rPr>
        <w:t>incurred,</w:t>
      </w:r>
      <w:r w:rsidRPr="00642CF7">
        <w:rPr>
          <w:spacing w:val="-2"/>
        </w:rPr>
        <w:t xml:space="preserve"> </w:t>
      </w:r>
      <w:r w:rsidRPr="00642CF7">
        <w:rPr>
          <w:spacing w:val="-1"/>
        </w:rPr>
        <w:t>because</w:t>
      </w:r>
      <w:r w:rsidRPr="00642CF7">
        <w:rPr>
          <w:spacing w:val="59"/>
        </w:rPr>
        <w:t xml:space="preserve"> </w:t>
      </w:r>
      <w:r w:rsidRPr="00642CF7">
        <w:t xml:space="preserve">such </w:t>
      </w:r>
      <w:r w:rsidRPr="00642CF7">
        <w:rPr>
          <w:spacing w:val="-1"/>
        </w:rPr>
        <w:t>arrangements</w:t>
      </w:r>
      <w:r w:rsidRPr="00642CF7">
        <w:rPr>
          <w:spacing w:val="-2"/>
        </w:rPr>
        <w:t xml:space="preserve"> </w:t>
      </w:r>
      <w:r w:rsidRPr="00642CF7">
        <w:rPr>
          <w:spacing w:val="-1"/>
        </w:rPr>
        <w:t>encourage</w:t>
      </w:r>
      <w:r w:rsidRPr="00642CF7">
        <w:t xml:space="preserve"> </w:t>
      </w:r>
      <w:r w:rsidRPr="00642CF7">
        <w:rPr>
          <w:spacing w:val="-1"/>
        </w:rPr>
        <w:t>the</w:t>
      </w:r>
      <w:r w:rsidRPr="00642CF7">
        <w:t xml:space="preserve"> </w:t>
      </w:r>
      <w:r w:rsidRPr="00642CF7">
        <w:rPr>
          <w:spacing w:val="-1"/>
        </w:rPr>
        <w:t>contractor</w:t>
      </w:r>
      <w:r w:rsidRPr="00642CF7">
        <w:t xml:space="preserve"> to </w:t>
      </w:r>
      <w:r w:rsidRPr="00642CF7">
        <w:rPr>
          <w:spacing w:val="-1"/>
        </w:rPr>
        <w:t>increase</w:t>
      </w:r>
      <w:r w:rsidRPr="00642CF7">
        <w:t xml:space="preserve"> </w:t>
      </w:r>
      <w:r w:rsidRPr="00642CF7">
        <w:rPr>
          <w:spacing w:val="-1"/>
        </w:rPr>
        <w:t>costs</w:t>
      </w:r>
      <w:r w:rsidRPr="00642CF7">
        <w:t xml:space="preserve"> </w:t>
      </w:r>
      <w:r w:rsidRPr="00642CF7">
        <w:rPr>
          <w:spacing w:val="-1"/>
        </w:rPr>
        <w:t>to</w:t>
      </w:r>
      <w:r w:rsidRPr="00642CF7">
        <w:t xml:space="preserve"> </w:t>
      </w:r>
      <w:r w:rsidRPr="00642CF7">
        <w:rPr>
          <w:spacing w:val="-1"/>
        </w:rPr>
        <w:t>increase</w:t>
      </w:r>
      <w:r w:rsidRPr="00642CF7">
        <w:t xml:space="preserve"> its</w:t>
      </w:r>
      <w:r w:rsidRPr="00642CF7">
        <w:rPr>
          <w:spacing w:val="65"/>
        </w:rPr>
        <w:t xml:space="preserve"> </w:t>
      </w:r>
      <w:r w:rsidRPr="00642CF7">
        <w:t>fee.</w:t>
      </w:r>
    </w:p>
    <w:p w14:paraId="775A2C82" w14:textId="77777777" w:rsidR="00A71A65" w:rsidRPr="00642CF7" w:rsidRDefault="00A71A65" w:rsidP="00275987">
      <w:pPr>
        <w:rPr>
          <w:ins w:id="1" w:author="Molly Turner" w:date="2015-12-14T15:21:00Z"/>
          <w:rFonts w:eastAsia="Arial"/>
        </w:rPr>
      </w:pPr>
    </w:p>
    <w:p w14:paraId="078B9456" w14:textId="77777777" w:rsidR="00275987" w:rsidRPr="00642CF7" w:rsidRDefault="00275987" w:rsidP="00275987">
      <w:pPr>
        <w:rPr>
          <w:rFonts w:eastAsia="Arial"/>
        </w:rPr>
      </w:pPr>
    </w:p>
    <w:p w14:paraId="10C64B70" w14:textId="77777777" w:rsidR="00275987" w:rsidRPr="00642CF7" w:rsidRDefault="00275987" w:rsidP="00275987">
      <w:pPr>
        <w:pStyle w:val="BodyText"/>
        <w:ind w:left="3467" w:right="3467"/>
        <w:jc w:val="center"/>
      </w:pPr>
      <w:r w:rsidRPr="00642CF7">
        <w:t>[END</w:t>
      </w:r>
      <w:r w:rsidRPr="00642CF7">
        <w:rPr>
          <w:spacing w:val="-1"/>
        </w:rPr>
        <w:t xml:space="preserve"> </w:t>
      </w:r>
      <w:r w:rsidRPr="00642CF7">
        <w:t xml:space="preserve">OF </w:t>
      </w:r>
      <w:r w:rsidRPr="00642CF7">
        <w:rPr>
          <w:spacing w:val="-1"/>
        </w:rPr>
        <w:t>PROVISION]</w:t>
      </w:r>
    </w:p>
    <w:p w14:paraId="2248B0E6" w14:textId="77777777" w:rsidR="00275987" w:rsidRPr="00642CF7" w:rsidRDefault="00275987" w:rsidP="00275987">
      <w:pPr>
        <w:rPr>
          <w:rFonts w:eastAsia="Arial"/>
        </w:rPr>
      </w:pPr>
    </w:p>
    <w:p w14:paraId="59B73DA5" w14:textId="77777777" w:rsidR="00275987" w:rsidRPr="00642CF7" w:rsidRDefault="00275987" w:rsidP="00275987">
      <w:pPr>
        <w:spacing w:before="11"/>
        <w:rPr>
          <w:rFonts w:eastAsia="Arial"/>
        </w:rPr>
      </w:pPr>
    </w:p>
    <w:p w14:paraId="65C4D7D4" w14:textId="77777777" w:rsidR="00275987" w:rsidRPr="00642CF7" w:rsidRDefault="00275987" w:rsidP="00275987">
      <w:pPr>
        <w:pStyle w:val="Heading1"/>
        <w:ind w:left="820" w:right="746"/>
        <w:rPr>
          <w:rFonts w:cs="Times New Roman"/>
          <w:b w:val="0"/>
          <w:bCs w:val="0"/>
        </w:rPr>
      </w:pPr>
      <w:r w:rsidRPr="00642CF7">
        <w:rPr>
          <w:rFonts w:cs="Times New Roman"/>
          <w:spacing w:val="-1"/>
        </w:rPr>
        <w:t>M6.</w:t>
      </w:r>
      <w:r w:rsidRPr="00642CF7">
        <w:rPr>
          <w:rFonts w:cs="Times New Roman"/>
          <w:spacing w:val="1"/>
        </w:rPr>
        <w:t xml:space="preserve"> </w:t>
      </w:r>
      <w:r w:rsidRPr="00642CF7">
        <w:rPr>
          <w:rFonts w:cs="Times New Roman"/>
          <w:spacing w:val="-2"/>
        </w:rPr>
        <w:t>USAID</w:t>
      </w:r>
      <w:r w:rsidRPr="00642CF7">
        <w:rPr>
          <w:rFonts w:cs="Times New Roman"/>
          <w:spacing w:val="-1"/>
        </w:rPr>
        <w:t xml:space="preserve"> ELIGIBILITY</w:t>
      </w:r>
      <w:r w:rsidRPr="00642CF7">
        <w:rPr>
          <w:rFonts w:cs="Times New Roman"/>
          <w:spacing w:val="1"/>
        </w:rPr>
        <w:t xml:space="preserve"> </w:t>
      </w:r>
      <w:r w:rsidRPr="00642CF7">
        <w:rPr>
          <w:rFonts w:cs="Times New Roman"/>
          <w:spacing w:val="-2"/>
        </w:rPr>
        <w:t xml:space="preserve">RULES </w:t>
      </w:r>
      <w:r w:rsidRPr="00642CF7">
        <w:rPr>
          <w:rFonts w:cs="Times New Roman"/>
          <w:spacing w:val="-1"/>
        </w:rPr>
        <w:t>FOR PROCUREMENT</w:t>
      </w:r>
      <w:r w:rsidRPr="00642CF7">
        <w:rPr>
          <w:rFonts w:cs="Times New Roman"/>
          <w:spacing w:val="-3"/>
        </w:rPr>
        <w:t xml:space="preserve"> </w:t>
      </w:r>
      <w:r w:rsidRPr="00642CF7">
        <w:rPr>
          <w:rFonts w:cs="Times New Roman"/>
        </w:rPr>
        <w:t>OF</w:t>
      </w:r>
      <w:r w:rsidRPr="00642CF7">
        <w:rPr>
          <w:rFonts w:cs="Times New Roman"/>
          <w:spacing w:val="29"/>
        </w:rPr>
        <w:t xml:space="preserve"> </w:t>
      </w:r>
      <w:r w:rsidRPr="00642CF7">
        <w:rPr>
          <w:rFonts w:cs="Times New Roman"/>
          <w:spacing w:val="-1"/>
        </w:rPr>
        <w:t>COMMODITIES</w:t>
      </w:r>
      <w:r w:rsidRPr="00642CF7">
        <w:rPr>
          <w:rFonts w:cs="Times New Roman"/>
          <w:spacing w:val="3"/>
        </w:rPr>
        <w:t xml:space="preserve"> </w:t>
      </w:r>
      <w:r w:rsidRPr="00642CF7">
        <w:rPr>
          <w:rFonts w:cs="Times New Roman"/>
          <w:spacing w:val="-3"/>
        </w:rPr>
        <w:t>AND</w:t>
      </w:r>
      <w:r w:rsidRPr="00642CF7">
        <w:rPr>
          <w:rFonts w:cs="Times New Roman"/>
          <w:spacing w:val="-1"/>
        </w:rPr>
        <w:t xml:space="preserve"> SERVICES</w:t>
      </w:r>
      <w:r w:rsidRPr="00642CF7">
        <w:rPr>
          <w:rFonts w:cs="Times New Roman"/>
          <w:spacing w:val="-2"/>
        </w:rPr>
        <w:t xml:space="preserve"> (JUNE</w:t>
      </w:r>
      <w:r w:rsidRPr="00642CF7">
        <w:rPr>
          <w:rFonts w:cs="Times New Roman"/>
          <w:spacing w:val="1"/>
        </w:rPr>
        <w:t xml:space="preserve"> </w:t>
      </w:r>
      <w:r w:rsidRPr="00642CF7">
        <w:rPr>
          <w:rFonts w:cs="Times New Roman"/>
        </w:rPr>
        <w:t>2012)</w:t>
      </w:r>
    </w:p>
    <w:p w14:paraId="4B98C7A4" w14:textId="77777777" w:rsidR="00275987" w:rsidRPr="00642CF7" w:rsidRDefault="00275987" w:rsidP="00275987">
      <w:pPr>
        <w:spacing w:before="2"/>
        <w:rPr>
          <w:rFonts w:eastAsia="Arial"/>
          <w:b/>
          <w:bCs/>
        </w:rPr>
      </w:pPr>
    </w:p>
    <w:p w14:paraId="3F2FC06F" w14:textId="77777777" w:rsidR="00275987" w:rsidRPr="00642CF7" w:rsidRDefault="00275987" w:rsidP="00275987">
      <w:pPr>
        <w:pStyle w:val="BodyText"/>
        <w:widowControl w:val="0"/>
        <w:numPr>
          <w:ilvl w:val="0"/>
          <w:numId w:val="27"/>
        </w:numPr>
        <w:tabs>
          <w:tab w:val="left" w:pos="821"/>
        </w:tabs>
        <w:overflowPunct/>
        <w:autoSpaceDE/>
        <w:autoSpaceDN/>
        <w:adjustRightInd/>
        <w:ind w:right="716"/>
        <w:textAlignment w:val="auto"/>
      </w:pPr>
      <w:r w:rsidRPr="00642CF7">
        <w:t>This</w:t>
      </w:r>
      <w:r w:rsidRPr="00642CF7">
        <w:rPr>
          <w:spacing w:val="-3"/>
        </w:rPr>
        <w:t xml:space="preserve"> </w:t>
      </w:r>
      <w:r w:rsidRPr="00642CF7">
        <w:rPr>
          <w:spacing w:val="-1"/>
        </w:rPr>
        <w:t>provision</w:t>
      </w:r>
      <w:r w:rsidRPr="00642CF7">
        <w:t xml:space="preserve"> is not</w:t>
      </w:r>
      <w:r w:rsidRPr="00642CF7">
        <w:rPr>
          <w:spacing w:val="-2"/>
        </w:rPr>
        <w:t xml:space="preserve"> </w:t>
      </w:r>
      <w:r w:rsidRPr="00642CF7">
        <w:rPr>
          <w:spacing w:val="-1"/>
        </w:rPr>
        <w:t>applicable</w:t>
      </w:r>
      <w:r w:rsidRPr="00642CF7">
        <w:t xml:space="preserve"> </w:t>
      </w:r>
      <w:r w:rsidRPr="00642CF7">
        <w:rPr>
          <w:spacing w:val="-1"/>
        </w:rPr>
        <w:t>to</w:t>
      </w:r>
      <w:r w:rsidRPr="00642CF7">
        <w:t xml:space="preserve"> </w:t>
      </w:r>
      <w:r w:rsidRPr="00642CF7">
        <w:rPr>
          <w:spacing w:val="-1"/>
        </w:rPr>
        <w:t>commodities</w:t>
      </w:r>
      <w:r w:rsidRPr="00642CF7">
        <w:t xml:space="preserve"> or </w:t>
      </w:r>
      <w:r w:rsidRPr="00642CF7">
        <w:rPr>
          <w:spacing w:val="-1"/>
        </w:rPr>
        <w:t>services</w:t>
      </w:r>
      <w:r w:rsidRPr="00642CF7">
        <w:t xml:space="preserve"> that</w:t>
      </w:r>
      <w:r w:rsidRPr="00642CF7">
        <w:rPr>
          <w:spacing w:val="-2"/>
        </w:rPr>
        <w:t xml:space="preserve"> </w:t>
      </w:r>
      <w:r w:rsidRPr="00642CF7">
        <w:t>the</w:t>
      </w:r>
      <w:r w:rsidRPr="00642CF7">
        <w:rPr>
          <w:spacing w:val="5"/>
        </w:rPr>
        <w:t xml:space="preserve"> </w:t>
      </w:r>
      <w:r w:rsidRPr="00642CF7">
        <w:t>recipient</w:t>
      </w:r>
      <w:r w:rsidRPr="00642CF7">
        <w:rPr>
          <w:spacing w:val="57"/>
        </w:rPr>
        <w:t xml:space="preserve"> </w:t>
      </w:r>
      <w:r w:rsidRPr="00642CF7">
        <w:rPr>
          <w:spacing w:val="-1"/>
        </w:rPr>
        <w:t>provides</w:t>
      </w:r>
      <w:r w:rsidRPr="00642CF7">
        <w:t xml:space="preserve"> </w:t>
      </w:r>
      <w:r w:rsidRPr="00642CF7">
        <w:rPr>
          <w:spacing w:val="-1"/>
        </w:rPr>
        <w:t>with</w:t>
      </w:r>
      <w:r w:rsidRPr="00642CF7">
        <w:t xml:space="preserve"> </w:t>
      </w:r>
      <w:r w:rsidRPr="00642CF7">
        <w:rPr>
          <w:spacing w:val="-1"/>
        </w:rPr>
        <w:t xml:space="preserve">private </w:t>
      </w:r>
      <w:r w:rsidRPr="00642CF7">
        <w:t>funds as</w:t>
      </w:r>
      <w:r w:rsidRPr="00642CF7">
        <w:rPr>
          <w:spacing w:val="-3"/>
        </w:rPr>
        <w:t xml:space="preserve"> </w:t>
      </w:r>
      <w:r w:rsidRPr="00642CF7">
        <w:t>part</w:t>
      </w:r>
      <w:r w:rsidRPr="00642CF7">
        <w:rPr>
          <w:spacing w:val="-3"/>
        </w:rPr>
        <w:t xml:space="preserve"> </w:t>
      </w:r>
      <w:r w:rsidRPr="00642CF7">
        <w:rPr>
          <w:spacing w:val="-1"/>
        </w:rPr>
        <w:t>of</w:t>
      </w:r>
      <w:r w:rsidRPr="00642CF7">
        <w:t xml:space="preserve"> a cost-sharing</w:t>
      </w:r>
      <w:r w:rsidRPr="00642CF7">
        <w:rPr>
          <w:spacing w:val="-2"/>
        </w:rPr>
        <w:t xml:space="preserve"> </w:t>
      </w:r>
      <w:r w:rsidRPr="00642CF7">
        <w:rPr>
          <w:spacing w:val="-1"/>
        </w:rPr>
        <w:t>requirement,</w:t>
      </w:r>
      <w:r w:rsidRPr="00642CF7">
        <w:t xml:space="preserve"> or</w:t>
      </w:r>
      <w:r w:rsidRPr="00642CF7">
        <w:rPr>
          <w:spacing w:val="-3"/>
        </w:rPr>
        <w:t xml:space="preserve"> </w:t>
      </w:r>
      <w:r w:rsidRPr="00642CF7">
        <w:rPr>
          <w:spacing w:val="-1"/>
        </w:rPr>
        <w:t>with</w:t>
      </w:r>
      <w:r w:rsidRPr="00642CF7">
        <w:rPr>
          <w:spacing w:val="49"/>
        </w:rPr>
        <w:t xml:space="preserve"> </w:t>
      </w:r>
      <w:r w:rsidRPr="00642CF7">
        <w:rPr>
          <w:spacing w:val="-1"/>
        </w:rPr>
        <w:t>Program</w:t>
      </w:r>
      <w:r w:rsidRPr="00642CF7">
        <w:rPr>
          <w:spacing w:val="1"/>
        </w:rPr>
        <w:t xml:space="preserve"> </w:t>
      </w:r>
      <w:r w:rsidRPr="00642CF7">
        <w:rPr>
          <w:spacing w:val="-1"/>
        </w:rPr>
        <w:t>Income</w:t>
      </w:r>
      <w:r w:rsidRPr="00642CF7">
        <w:t xml:space="preserve"> </w:t>
      </w:r>
      <w:r w:rsidRPr="00642CF7">
        <w:rPr>
          <w:spacing w:val="-1"/>
        </w:rPr>
        <w:t>generated</w:t>
      </w:r>
      <w:r w:rsidRPr="00642CF7">
        <w:rPr>
          <w:spacing w:val="-2"/>
        </w:rPr>
        <w:t xml:space="preserve"> </w:t>
      </w:r>
      <w:r w:rsidRPr="00642CF7">
        <w:rPr>
          <w:spacing w:val="-1"/>
        </w:rPr>
        <w:t>under</w:t>
      </w:r>
      <w:r w:rsidRPr="00642CF7">
        <w:t xml:space="preserve"> </w:t>
      </w:r>
      <w:r w:rsidRPr="00642CF7">
        <w:rPr>
          <w:spacing w:val="-1"/>
        </w:rPr>
        <w:t>this</w:t>
      </w:r>
      <w:r w:rsidRPr="00642CF7">
        <w:t xml:space="preserve"> </w:t>
      </w:r>
      <w:r w:rsidRPr="00642CF7">
        <w:rPr>
          <w:spacing w:val="-1"/>
        </w:rPr>
        <w:t>award.</w:t>
      </w:r>
    </w:p>
    <w:p w14:paraId="25F644B5" w14:textId="77777777" w:rsidR="00275987" w:rsidRPr="00642CF7" w:rsidRDefault="00275987" w:rsidP="00275987">
      <w:pPr>
        <w:rPr>
          <w:rFonts w:eastAsia="Arial"/>
        </w:rPr>
      </w:pPr>
    </w:p>
    <w:p w14:paraId="73B69A2F" w14:textId="77777777" w:rsidR="00275987" w:rsidRPr="00642CF7" w:rsidRDefault="00275987" w:rsidP="00275987">
      <w:pPr>
        <w:pStyle w:val="BodyText"/>
        <w:widowControl w:val="0"/>
        <w:numPr>
          <w:ilvl w:val="0"/>
          <w:numId w:val="27"/>
        </w:numPr>
        <w:tabs>
          <w:tab w:val="left" w:pos="821"/>
        </w:tabs>
        <w:overflowPunct/>
        <w:autoSpaceDE/>
        <w:autoSpaceDN/>
        <w:adjustRightInd/>
        <w:ind w:right="0"/>
        <w:textAlignment w:val="auto"/>
      </w:pPr>
      <w:r w:rsidRPr="00642CF7">
        <w:rPr>
          <w:spacing w:val="-1"/>
        </w:rPr>
        <w:t>Ineligible</w:t>
      </w:r>
      <w:r w:rsidRPr="00642CF7">
        <w:t xml:space="preserve"> </w:t>
      </w:r>
      <w:r w:rsidRPr="00642CF7">
        <w:rPr>
          <w:spacing w:val="-1"/>
        </w:rPr>
        <w:t>and</w:t>
      </w:r>
      <w:r w:rsidRPr="00642CF7">
        <w:t xml:space="preserve"> </w:t>
      </w:r>
      <w:r w:rsidRPr="00642CF7">
        <w:rPr>
          <w:spacing w:val="-1"/>
        </w:rPr>
        <w:t>Restricted</w:t>
      </w:r>
      <w:r w:rsidRPr="00642CF7">
        <w:t xml:space="preserve"> </w:t>
      </w:r>
      <w:r w:rsidRPr="00642CF7">
        <w:rPr>
          <w:spacing w:val="-1"/>
        </w:rPr>
        <w:t>Commodities</w:t>
      </w:r>
      <w:r w:rsidRPr="00642CF7">
        <w:rPr>
          <w:spacing w:val="-2"/>
        </w:rPr>
        <w:t xml:space="preserve"> </w:t>
      </w:r>
      <w:r w:rsidRPr="00642CF7">
        <w:t>and</w:t>
      </w:r>
      <w:r w:rsidRPr="00642CF7">
        <w:rPr>
          <w:spacing w:val="-2"/>
        </w:rPr>
        <w:t xml:space="preserve"> </w:t>
      </w:r>
      <w:r w:rsidRPr="00642CF7">
        <w:rPr>
          <w:spacing w:val="-1"/>
        </w:rPr>
        <w:t>Services:</w:t>
      </w:r>
    </w:p>
    <w:p w14:paraId="3F45F363" w14:textId="77777777" w:rsidR="00275987" w:rsidRPr="00642CF7" w:rsidRDefault="00275987" w:rsidP="00275987">
      <w:pPr>
        <w:rPr>
          <w:rFonts w:eastAsia="Arial"/>
        </w:rPr>
      </w:pPr>
    </w:p>
    <w:p w14:paraId="7996EF9C" w14:textId="77777777" w:rsidR="00275987" w:rsidRPr="00642CF7" w:rsidRDefault="00275987" w:rsidP="00275987">
      <w:pPr>
        <w:pStyle w:val="BodyText"/>
        <w:widowControl w:val="0"/>
        <w:numPr>
          <w:ilvl w:val="1"/>
          <w:numId w:val="27"/>
        </w:numPr>
        <w:tabs>
          <w:tab w:val="left" w:pos="1541"/>
        </w:tabs>
        <w:overflowPunct/>
        <w:autoSpaceDE/>
        <w:autoSpaceDN/>
        <w:adjustRightInd/>
        <w:ind w:right="445" w:firstLine="0"/>
        <w:textAlignment w:val="auto"/>
      </w:pPr>
      <w:r w:rsidRPr="00642CF7">
        <w:rPr>
          <w:spacing w:val="-1"/>
        </w:rPr>
        <w:t>Ineligible</w:t>
      </w:r>
      <w:r w:rsidRPr="00642CF7">
        <w:t xml:space="preserve"> </w:t>
      </w:r>
      <w:r w:rsidRPr="00642CF7">
        <w:rPr>
          <w:spacing w:val="-1"/>
        </w:rPr>
        <w:t>Commodities</w:t>
      </w:r>
      <w:r w:rsidRPr="00642CF7">
        <w:rPr>
          <w:spacing w:val="-2"/>
        </w:rPr>
        <w:t xml:space="preserve"> </w:t>
      </w:r>
      <w:r w:rsidRPr="00642CF7">
        <w:t>and</w:t>
      </w:r>
      <w:r w:rsidRPr="00642CF7">
        <w:rPr>
          <w:spacing w:val="-2"/>
        </w:rPr>
        <w:t xml:space="preserve"> </w:t>
      </w:r>
      <w:r w:rsidRPr="00642CF7">
        <w:rPr>
          <w:spacing w:val="-1"/>
        </w:rPr>
        <w:t>Services.</w:t>
      </w:r>
      <w:r w:rsidRPr="00642CF7">
        <w:t xml:space="preserve"> The </w:t>
      </w:r>
      <w:r w:rsidRPr="00642CF7">
        <w:rPr>
          <w:spacing w:val="-1"/>
        </w:rPr>
        <w:t>recipient</w:t>
      </w:r>
      <w:r w:rsidRPr="00642CF7">
        <w:rPr>
          <w:spacing w:val="-2"/>
        </w:rPr>
        <w:t xml:space="preserve"> </w:t>
      </w:r>
      <w:r w:rsidRPr="00642CF7">
        <w:rPr>
          <w:spacing w:val="-1"/>
        </w:rPr>
        <w:t>must</w:t>
      </w:r>
      <w:r w:rsidRPr="00642CF7">
        <w:t xml:space="preserve"> </w:t>
      </w:r>
      <w:r w:rsidRPr="00642CF7">
        <w:rPr>
          <w:spacing w:val="-1"/>
        </w:rPr>
        <w:t>not,</w:t>
      </w:r>
      <w:r w:rsidRPr="00642CF7">
        <w:rPr>
          <w:spacing w:val="-2"/>
        </w:rPr>
        <w:t xml:space="preserve"> </w:t>
      </w:r>
      <w:r w:rsidRPr="00642CF7">
        <w:rPr>
          <w:spacing w:val="-1"/>
        </w:rPr>
        <w:t>under</w:t>
      </w:r>
      <w:r w:rsidRPr="00642CF7">
        <w:t xml:space="preserve"> </w:t>
      </w:r>
      <w:r w:rsidRPr="00642CF7">
        <w:rPr>
          <w:spacing w:val="-1"/>
        </w:rPr>
        <w:t>any</w:t>
      </w:r>
      <w:r w:rsidRPr="00642CF7">
        <w:rPr>
          <w:spacing w:val="77"/>
        </w:rPr>
        <w:t xml:space="preserve"> </w:t>
      </w:r>
      <w:r w:rsidRPr="00642CF7">
        <w:rPr>
          <w:spacing w:val="-1"/>
        </w:rPr>
        <w:t>circumstances,</w:t>
      </w:r>
      <w:r w:rsidRPr="00642CF7">
        <w:rPr>
          <w:spacing w:val="-2"/>
        </w:rPr>
        <w:t xml:space="preserve"> </w:t>
      </w:r>
      <w:r w:rsidRPr="00642CF7">
        <w:rPr>
          <w:spacing w:val="-1"/>
        </w:rPr>
        <w:t>procure</w:t>
      </w:r>
      <w:r w:rsidRPr="00642CF7">
        <w:t xml:space="preserve"> any</w:t>
      </w:r>
      <w:r w:rsidRPr="00642CF7">
        <w:rPr>
          <w:spacing w:val="-3"/>
        </w:rPr>
        <w:t xml:space="preserve"> </w:t>
      </w:r>
      <w:r w:rsidRPr="00642CF7">
        <w:rPr>
          <w:spacing w:val="-1"/>
        </w:rPr>
        <w:t>of</w:t>
      </w:r>
      <w:r w:rsidRPr="00642CF7">
        <w:t xml:space="preserve"> the</w:t>
      </w:r>
      <w:r w:rsidRPr="00642CF7">
        <w:rPr>
          <w:spacing w:val="-4"/>
        </w:rPr>
        <w:t xml:space="preserve"> </w:t>
      </w:r>
      <w:r w:rsidRPr="00642CF7">
        <w:rPr>
          <w:spacing w:val="-1"/>
        </w:rPr>
        <w:t xml:space="preserve">following </w:t>
      </w:r>
      <w:r w:rsidRPr="00642CF7">
        <w:t xml:space="preserve">under </w:t>
      </w:r>
      <w:r w:rsidRPr="00642CF7">
        <w:rPr>
          <w:spacing w:val="-1"/>
        </w:rPr>
        <w:t>this</w:t>
      </w:r>
      <w:r w:rsidRPr="00642CF7">
        <w:t xml:space="preserve"> </w:t>
      </w:r>
      <w:r w:rsidRPr="00642CF7">
        <w:rPr>
          <w:spacing w:val="-1"/>
        </w:rPr>
        <w:t>award:</w:t>
      </w:r>
    </w:p>
    <w:p w14:paraId="2E731AED" w14:textId="77777777" w:rsidR="00275987" w:rsidRPr="00642CF7" w:rsidRDefault="00275987" w:rsidP="00275987">
      <w:pPr>
        <w:rPr>
          <w:rFonts w:eastAsia="Arial"/>
        </w:rPr>
      </w:pPr>
    </w:p>
    <w:p w14:paraId="10DCB544"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Military</w:t>
      </w:r>
      <w:r w:rsidRPr="00642CF7">
        <w:rPr>
          <w:spacing w:val="-3"/>
        </w:rPr>
        <w:t xml:space="preserve"> </w:t>
      </w:r>
      <w:r w:rsidRPr="00642CF7">
        <w:rPr>
          <w:spacing w:val="-1"/>
        </w:rPr>
        <w:t>equipment,</w:t>
      </w:r>
    </w:p>
    <w:p w14:paraId="7E22A9E5"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Surveillance</w:t>
      </w:r>
      <w:r w:rsidRPr="00642CF7">
        <w:t xml:space="preserve"> </w:t>
      </w:r>
      <w:r w:rsidRPr="00642CF7">
        <w:rPr>
          <w:spacing w:val="-1"/>
        </w:rPr>
        <w:t>equipment,</w:t>
      </w:r>
    </w:p>
    <w:p w14:paraId="12DCBF3D" w14:textId="77777777" w:rsidR="00275987" w:rsidRPr="00642CF7" w:rsidRDefault="00275987" w:rsidP="00275987">
      <w:pPr>
        <w:pStyle w:val="BodyText"/>
        <w:widowControl w:val="0"/>
        <w:numPr>
          <w:ilvl w:val="2"/>
          <w:numId w:val="27"/>
        </w:numPr>
        <w:tabs>
          <w:tab w:val="left" w:pos="2261"/>
        </w:tabs>
        <w:overflowPunct/>
        <w:autoSpaceDE/>
        <w:autoSpaceDN/>
        <w:adjustRightInd/>
        <w:ind w:right="989"/>
        <w:textAlignment w:val="auto"/>
      </w:pPr>
      <w:r w:rsidRPr="00642CF7">
        <w:t>Commodities</w:t>
      </w:r>
      <w:r w:rsidRPr="00642CF7">
        <w:rPr>
          <w:spacing w:val="-2"/>
        </w:rPr>
        <w:t xml:space="preserve"> </w:t>
      </w:r>
      <w:r w:rsidRPr="00642CF7">
        <w:rPr>
          <w:spacing w:val="-1"/>
        </w:rPr>
        <w:t>and</w:t>
      </w:r>
      <w:r w:rsidRPr="00642CF7">
        <w:t xml:space="preserve"> </w:t>
      </w:r>
      <w:r w:rsidRPr="00642CF7">
        <w:rPr>
          <w:spacing w:val="-1"/>
        </w:rPr>
        <w:t>services</w:t>
      </w:r>
      <w:r w:rsidRPr="00642CF7">
        <w:rPr>
          <w:spacing w:val="-2"/>
        </w:rPr>
        <w:t xml:space="preserve"> </w:t>
      </w:r>
      <w:r w:rsidRPr="00642CF7">
        <w:t xml:space="preserve">for </w:t>
      </w:r>
      <w:r w:rsidRPr="00642CF7">
        <w:rPr>
          <w:spacing w:val="-1"/>
        </w:rPr>
        <w:t>support</w:t>
      </w:r>
      <w:r w:rsidRPr="00642CF7">
        <w:t xml:space="preserve"> </w:t>
      </w:r>
      <w:r w:rsidRPr="00642CF7">
        <w:rPr>
          <w:spacing w:val="-1"/>
        </w:rPr>
        <w:t>of</w:t>
      </w:r>
      <w:r w:rsidRPr="00642CF7">
        <w:t xml:space="preserve"> </w:t>
      </w:r>
      <w:r w:rsidRPr="00642CF7">
        <w:rPr>
          <w:spacing w:val="-1"/>
        </w:rPr>
        <w:t>police</w:t>
      </w:r>
      <w:r w:rsidRPr="00642CF7">
        <w:t xml:space="preserve"> or </w:t>
      </w:r>
      <w:r w:rsidRPr="00642CF7">
        <w:rPr>
          <w:spacing w:val="-1"/>
        </w:rPr>
        <w:t>other</w:t>
      </w:r>
      <w:r w:rsidRPr="00642CF7">
        <w:t xml:space="preserve"> </w:t>
      </w:r>
      <w:r w:rsidRPr="00642CF7">
        <w:rPr>
          <w:spacing w:val="1"/>
        </w:rPr>
        <w:t>law</w:t>
      </w:r>
      <w:r w:rsidRPr="00642CF7">
        <w:rPr>
          <w:spacing w:val="41"/>
        </w:rPr>
        <w:t xml:space="preserve"> </w:t>
      </w:r>
      <w:r w:rsidRPr="00642CF7">
        <w:rPr>
          <w:spacing w:val="-1"/>
        </w:rPr>
        <w:t>enforcement</w:t>
      </w:r>
      <w:r w:rsidRPr="00642CF7">
        <w:rPr>
          <w:spacing w:val="-2"/>
        </w:rPr>
        <w:t xml:space="preserve"> </w:t>
      </w:r>
      <w:r w:rsidRPr="00642CF7">
        <w:rPr>
          <w:spacing w:val="-1"/>
        </w:rPr>
        <w:t>activities,</w:t>
      </w:r>
    </w:p>
    <w:p w14:paraId="39A1432E"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Abortion</w:t>
      </w:r>
      <w:r w:rsidRPr="00642CF7">
        <w:t xml:space="preserve"> </w:t>
      </w:r>
      <w:r w:rsidRPr="00642CF7">
        <w:rPr>
          <w:spacing w:val="-1"/>
        </w:rPr>
        <w:t>equipment</w:t>
      </w:r>
      <w:r w:rsidRPr="00642CF7">
        <w:t xml:space="preserve"> </w:t>
      </w:r>
      <w:r w:rsidRPr="00642CF7">
        <w:rPr>
          <w:spacing w:val="-2"/>
        </w:rPr>
        <w:t>and</w:t>
      </w:r>
      <w:r w:rsidRPr="00642CF7">
        <w:t xml:space="preserve"> </w:t>
      </w:r>
      <w:r w:rsidRPr="00642CF7">
        <w:rPr>
          <w:spacing w:val="-1"/>
        </w:rPr>
        <w:t>services,</w:t>
      </w:r>
    </w:p>
    <w:p w14:paraId="7A9B0224"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Luxury goods</w:t>
      </w:r>
      <w:r w:rsidRPr="00642CF7">
        <w:t xml:space="preserve"> </w:t>
      </w:r>
      <w:r w:rsidRPr="00642CF7">
        <w:rPr>
          <w:spacing w:val="-1"/>
        </w:rPr>
        <w:t>and</w:t>
      </w:r>
      <w:r w:rsidRPr="00642CF7">
        <w:t xml:space="preserve"> </w:t>
      </w:r>
      <w:r w:rsidRPr="00642CF7">
        <w:rPr>
          <w:spacing w:val="-1"/>
        </w:rPr>
        <w:t>gambling</w:t>
      </w:r>
      <w:r w:rsidRPr="00642CF7">
        <w:rPr>
          <w:spacing w:val="-2"/>
        </w:rPr>
        <w:t xml:space="preserve"> </w:t>
      </w:r>
      <w:r w:rsidRPr="00642CF7">
        <w:rPr>
          <w:spacing w:val="-1"/>
        </w:rPr>
        <w:t>equipment,</w:t>
      </w:r>
      <w:r w:rsidRPr="00642CF7">
        <w:rPr>
          <w:spacing w:val="-2"/>
        </w:rPr>
        <w:t xml:space="preserve"> </w:t>
      </w:r>
      <w:r w:rsidRPr="00642CF7">
        <w:t>or</w:t>
      </w:r>
    </w:p>
    <w:p w14:paraId="27AE1564"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t>Weather</w:t>
      </w:r>
      <w:r w:rsidRPr="00642CF7">
        <w:rPr>
          <w:spacing w:val="-3"/>
        </w:rPr>
        <w:t xml:space="preserve"> </w:t>
      </w:r>
      <w:r w:rsidRPr="00642CF7">
        <w:rPr>
          <w:spacing w:val="-1"/>
        </w:rPr>
        <w:t>modification</w:t>
      </w:r>
      <w:r w:rsidRPr="00642CF7">
        <w:t xml:space="preserve"> </w:t>
      </w:r>
      <w:r w:rsidRPr="00642CF7">
        <w:rPr>
          <w:spacing w:val="-1"/>
        </w:rPr>
        <w:t>equipment.</w:t>
      </w:r>
    </w:p>
    <w:p w14:paraId="5C776FF9" w14:textId="77777777" w:rsidR="00275987" w:rsidRPr="00642CF7" w:rsidRDefault="00275987" w:rsidP="00275987">
      <w:pPr>
        <w:rPr>
          <w:rFonts w:eastAsia="Arial"/>
        </w:rPr>
      </w:pPr>
    </w:p>
    <w:p w14:paraId="6D0F8AB5" w14:textId="77777777" w:rsidR="00275987" w:rsidRPr="00642CF7" w:rsidRDefault="00275987" w:rsidP="00275987">
      <w:pPr>
        <w:pStyle w:val="BodyText"/>
        <w:widowControl w:val="0"/>
        <w:numPr>
          <w:ilvl w:val="1"/>
          <w:numId w:val="27"/>
        </w:numPr>
        <w:tabs>
          <w:tab w:val="left" w:pos="1541"/>
        </w:tabs>
        <w:overflowPunct/>
        <w:autoSpaceDE/>
        <w:autoSpaceDN/>
        <w:adjustRightInd/>
        <w:ind w:right="286" w:firstLine="0"/>
        <w:textAlignment w:val="auto"/>
      </w:pPr>
      <w:r w:rsidRPr="00642CF7">
        <w:rPr>
          <w:spacing w:val="-1"/>
        </w:rPr>
        <w:t>Ineligible</w:t>
      </w:r>
      <w:r w:rsidRPr="00642CF7">
        <w:t xml:space="preserve"> </w:t>
      </w:r>
      <w:r w:rsidRPr="00642CF7">
        <w:rPr>
          <w:spacing w:val="-1"/>
        </w:rPr>
        <w:t>Suppliers.</w:t>
      </w:r>
      <w:r w:rsidRPr="00642CF7">
        <w:t xml:space="preserve"> </w:t>
      </w:r>
      <w:r w:rsidRPr="00642CF7">
        <w:rPr>
          <w:spacing w:val="-2"/>
        </w:rPr>
        <w:t>Any</w:t>
      </w:r>
      <w:r w:rsidRPr="00642CF7">
        <w:rPr>
          <w:spacing w:val="-3"/>
        </w:rPr>
        <w:t xml:space="preserve"> </w:t>
      </w:r>
      <w:r w:rsidRPr="00642CF7">
        <w:t xml:space="preserve">firms or </w:t>
      </w:r>
      <w:r w:rsidRPr="00642CF7">
        <w:rPr>
          <w:spacing w:val="-1"/>
        </w:rPr>
        <w:t>individuals</w:t>
      </w:r>
      <w:r w:rsidRPr="00642CF7">
        <w:t xml:space="preserve"> </w:t>
      </w:r>
      <w:r w:rsidRPr="00642CF7">
        <w:rPr>
          <w:spacing w:val="-1"/>
        </w:rPr>
        <w:t>that</w:t>
      </w:r>
      <w:r w:rsidRPr="00642CF7">
        <w:t xml:space="preserve"> </w:t>
      </w:r>
      <w:r w:rsidRPr="00642CF7">
        <w:rPr>
          <w:spacing w:val="-1"/>
        </w:rPr>
        <w:t>do</w:t>
      </w:r>
      <w:r w:rsidRPr="00642CF7">
        <w:t xml:space="preserve"> </w:t>
      </w:r>
      <w:r w:rsidRPr="00642CF7">
        <w:rPr>
          <w:spacing w:val="-1"/>
        </w:rPr>
        <w:t>not</w:t>
      </w:r>
      <w:r w:rsidRPr="00642CF7">
        <w:t xml:space="preserve"> </w:t>
      </w:r>
      <w:r w:rsidRPr="00642CF7">
        <w:rPr>
          <w:spacing w:val="-1"/>
        </w:rPr>
        <w:t>comply</w:t>
      </w:r>
      <w:r w:rsidRPr="00642CF7">
        <w:rPr>
          <w:spacing w:val="-3"/>
        </w:rPr>
        <w:t xml:space="preserve"> </w:t>
      </w:r>
      <w:r w:rsidRPr="00642CF7">
        <w:rPr>
          <w:spacing w:val="-1"/>
        </w:rPr>
        <w:t>with</w:t>
      </w:r>
      <w:r w:rsidRPr="00642CF7">
        <w:t xml:space="preserve"> the</w:t>
      </w:r>
      <w:r w:rsidRPr="00642CF7">
        <w:rPr>
          <w:spacing w:val="75"/>
        </w:rPr>
        <w:t xml:space="preserve"> </w:t>
      </w:r>
      <w:r w:rsidRPr="00642CF7">
        <w:rPr>
          <w:spacing w:val="-1"/>
        </w:rPr>
        <w:t>requirements</w:t>
      </w:r>
      <w:r w:rsidRPr="00642CF7">
        <w:rPr>
          <w:spacing w:val="-2"/>
        </w:rPr>
        <w:t xml:space="preserve"> </w:t>
      </w:r>
      <w:r w:rsidRPr="00642CF7">
        <w:t>in</w:t>
      </w:r>
      <w:r w:rsidRPr="00642CF7">
        <w:rPr>
          <w:spacing w:val="2"/>
        </w:rPr>
        <w:t xml:space="preserve"> </w:t>
      </w:r>
      <w:hyperlink r:id="rId14">
        <w:r w:rsidRPr="00642CF7">
          <w:rPr>
            <w:spacing w:val="-1"/>
          </w:rPr>
          <w:t>Standard</w:t>
        </w:r>
      </w:hyperlink>
      <w:r w:rsidRPr="00642CF7">
        <w:rPr>
          <w:spacing w:val="2"/>
        </w:rPr>
        <w:t xml:space="preserve"> </w:t>
      </w:r>
      <w:r w:rsidRPr="00642CF7">
        <w:rPr>
          <w:spacing w:val="-1"/>
        </w:rPr>
        <w:t>Provision</w:t>
      </w:r>
      <w:r w:rsidRPr="00642CF7">
        <w:rPr>
          <w:spacing w:val="1"/>
        </w:rPr>
        <w:t xml:space="preserve"> </w:t>
      </w:r>
      <w:r w:rsidRPr="00642CF7">
        <w:rPr>
          <w:spacing w:val="-1"/>
        </w:rPr>
        <w:t>“Debarment</w:t>
      </w:r>
      <w:r w:rsidRPr="00642CF7">
        <w:rPr>
          <w:spacing w:val="-2"/>
        </w:rPr>
        <w:t xml:space="preserve"> </w:t>
      </w:r>
      <w:r w:rsidRPr="00642CF7">
        <w:t>and</w:t>
      </w:r>
      <w:r w:rsidRPr="00642CF7">
        <w:rPr>
          <w:spacing w:val="-2"/>
        </w:rPr>
        <w:t xml:space="preserve"> </w:t>
      </w:r>
      <w:r w:rsidRPr="00642CF7">
        <w:rPr>
          <w:spacing w:val="-1"/>
        </w:rPr>
        <w:t>Suspension”</w:t>
      </w:r>
      <w:r w:rsidRPr="00642CF7">
        <w:t xml:space="preserve"> </w:t>
      </w:r>
      <w:r w:rsidRPr="00642CF7">
        <w:rPr>
          <w:spacing w:val="-1"/>
        </w:rPr>
        <w:t>and</w:t>
      </w:r>
      <w:r w:rsidRPr="00642CF7">
        <w:rPr>
          <w:spacing w:val="6"/>
        </w:rPr>
        <w:t xml:space="preserve"> </w:t>
      </w:r>
      <w:hyperlink r:id="rId15">
        <w:r w:rsidRPr="00642CF7">
          <w:rPr>
            <w:spacing w:val="-1"/>
          </w:rPr>
          <w:t>Standard</w:t>
        </w:r>
      </w:hyperlink>
      <w:r w:rsidRPr="00642CF7">
        <w:rPr>
          <w:spacing w:val="59"/>
        </w:rPr>
        <w:t xml:space="preserve"> </w:t>
      </w:r>
      <w:r w:rsidRPr="00642CF7">
        <w:rPr>
          <w:spacing w:val="-1"/>
        </w:rPr>
        <w:t>Provision</w:t>
      </w:r>
      <w:r w:rsidRPr="00642CF7">
        <w:rPr>
          <w:spacing w:val="1"/>
        </w:rPr>
        <w:t xml:space="preserve"> </w:t>
      </w:r>
      <w:r w:rsidRPr="00642CF7">
        <w:rPr>
          <w:spacing w:val="-1"/>
        </w:rPr>
        <w:t>“Preventing</w:t>
      </w:r>
      <w:r w:rsidRPr="00642CF7">
        <w:rPr>
          <w:spacing w:val="-2"/>
        </w:rPr>
        <w:t xml:space="preserve"> </w:t>
      </w:r>
      <w:r w:rsidRPr="00642CF7">
        <w:rPr>
          <w:spacing w:val="-1"/>
        </w:rPr>
        <w:t>Terrorist</w:t>
      </w:r>
      <w:r w:rsidRPr="00642CF7">
        <w:t xml:space="preserve"> </w:t>
      </w:r>
      <w:r w:rsidRPr="00642CF7">
        <w:rPr>
          <w:spacing w:val="-1"/>
        </w:rPr>
        <w:t>Financing”</w:t>
      </w:r>
      <w:r w:rsidRPr="00642CF7">
        <w:t xml:space="preserve"> </w:t>
      </w:r>
      <w:r w:rsidRPr="00642CF7">
        <w:rPr>
          <w:spacing w:val="-1"/>
        </w:rPr>
        <w:t>must</w:t>
      </w:r>
      <w:r w:rsidRPr="00642CF7">
        <w:t xml:space="preserve"> </w:t>
      </w:r>
      <w:r w:rsidRPr="00642CF7">
        <w:rPr>
          <w:spacing w:val="-1"/>
        </w:rPr>
        <w:t>not</w:t>
      </w:r>
      <w:r w:rsidRPr="00642CF7">
        <w:t xml:space="preserve"> </w:t>
      </w:r>
      <w:r w:rsidRPr="00642CF7">
        <w:rPr>
          <w:spacing w:val="-1"/>
        </w:rPr>
        <w:t>be</w:t>
      </w:r>
      <w:r w:rsidRPr="00642CF7">
        <w:t xml:space="preserve"> </w:t>
      </w:r>
      <w:r w:rsidRPr="00642CF7">
        <w:rPr>
          <w:spacing w:val="-1"/>
        </w:rPr>
        <w:t>used</w:t>
      </w:r>
      <w:r w:rsidRPr="00642CF7">
        <w:rPr>
          <w:spacing w:val="-2"/>
        </w:rPr>
        <w:t xml:space="preserve"> </w:t>
      </w:r>
      <w:r w:rsidRPr="00642CF7">
        <w:t>to</w:t>
      </w:r>
      <w:r w:rsidRPr="00642CF7">
        <w:rPr>
          <w:spacing w:val="-1"/>
        </w:rPr>
        <w:t xml:space="preserve"> provide</w:t>
      </w:r>
      <w:r w:rsidRPr="00642CF7">
        <w:rPr>
          <w:spacing w:val="1"/>
        </w:rPr>
        <w:t xml:space="preserve"> </w:t>
      </w:r>
      <w:r w:rsidRPr="00642CF7">
        <w:rPr>
          <w:spacing w:val="-1"/>
        </w:rPr>
        <w:t>any</w:t>
      </w:r>
      <w:r w:rsidRPr="00642CF7">
        <w:rPr>
          <w:spacing w:val="79"/>
        </w:rPr>
        <w:t xml:space="preserve"> </w:t>
      </w:r>
      <w:r w:rsidRPr="00642CF7">
        <w:rPr>
          <w:spacing w:val="-1"/>
        </w:rPr>
        <w:t>commodities</w:t>
      </w:r>
      <w:r w:rsidRPr="00642CF7">
        <w:t xml:space="preserve"> or </w:t>
      </w:r>
      <w:r w:rsidRPr="00642CF7">
        <w:rPr>
          <w:spacing w:val="-1"/>
        </w:rPr>
        <w:t>services</w:t>
      </w:r>
      <w:r w:rsidRPr="00642CF7">
        <w:t xml:space="preserve"> </w:t>
      </w:r>
      <w:r w:rsidRPr="00642CF7">
        <w:rPr>
          <w:spacing w:val="-1"/>
        </w:rPr>
        <w:t>funded</w:t>
      </w:r>
      <w:r w:rsidRPr="00642CF7">
        <w:rPr>
          <w:spacing w:val="-2"/>
        </w:rPr>
        <w:t xml:space="preserve"> </w:t>
      </w:r>
      <w:r w:rsidRPr="00642CF7">
        <w:rPr>
          <w:spacing w:val="-1"/>
        </w:rPr>
        <w:t>under</w:t>
      </w:r>
      <w:r w:rsidRPr="00642CF7">
        <w:t xml:space="preserve"> </w:t>
      </w:r>
      <w:r w:rsidRPr="00642CF7">
        <w:rPr>
          <w:spacing w:val="-1"/>
        </w:rPr>
        <w:t>this</w:t>
      </w:r>
      <w:r w:rsidRPr="00642CF7">
        <w:t xml:space="preserve"> </w:t>
      </w:r>
      <w:r w:rsidRPr="00642CF7">
        <w:rPr>
          <w:spacing w:val="-1"/>
        </w:rPr>
        <w:t>award.</w:t>
      </w:r>
    </w:p>
    <w:p w14:paraId="08492723" w14:textId="77777777" w:rsidR="00275987" w:rsidRPr="00642CF7" w:rsidRDefault="00275987" w:rsidP="00275987">
      <w:pPr>
        <w:rPr>
          <w:rFonts w:eastAsia="Arial"/>
        </w:rPr>
      </w:pPr>
    </w:p>
    <w:p w14:paraId="796F140C" w14:textId="77777777" w:rsidR="00275987" w:rsidRPr="00642CF7" w:rsidRDefault="00275987" w:rsidP="00275987">
      <w:pPr>
        <w:pStyle w:val="BodyText"/>
        <w:widowControl w:val="0"/>
        <w:numPr>
          <w:ilvl w:val="1"/>
          <w:numId w:val="27"/>
        </w:numPr>
        <w:tabs>
          <w:tab w:val="left" w:pos="1541"/>
        </w:tabs>
        <w:overflowPunct/>
        <w:autoSpaceDE/>
        <w:autoSpaceDN/>
        <w:adjustRightInd/>
        <w:ind w:right="362" w:firstLine="0"/>
        <w:textAlignment w:val="auto"/>
      </w:pPr>
      <w:r w:rsidRPr="00642CF7">
        <w:rPr>
          <w:spacing w:val="-1"/>
        </w:rPr>
        <w:t>Restricted</w:t>
      </w:r>
      <w:r w:rsidRPr="00642CF7">
        <w:t xml:space="preserve"> </w:t>
      </w:r>
      <w:r w:rsidRPr="00642CF7">
        <w:rPr>
          <w:spacing w:val="-1"/>
        </w:rPr>
        <w:t>Commodities.</w:t>
      </w:r>
      <w:r w:rsidRPr="00642CF7">
        <w:t xml:space="preserve"> The</w:t>
      </w:r>
      <w:r w:rsidRPr="00642CF7">
        <w:rPr>
          <w:spacing w:val="1"/>
        </w:rPr>
        <w:t xml:space="preserve"> </w:t>
      </w:r>
      <w:r w:rsidRPr="00642CF7">
        <w:rPr>
          <w:spacing w:val="-1"/>
        </w:rPr>
        <w:t>recipient</w:t>
      </w:r>
      <w:r w:rsidRPr="00642CF7">
        <w:rPr>
          <w:spacing w:val="-2"/>
        </w:rPr>
        <w:t xml:space="preserve"> </w:t>
      </w:r>
      <w:r w:rsidRPr="00642CF7">
        <w:t xml:space="preserve">must </w:t>
      </w:r>
      <w:r w:rsidRPr="00642CF7">
        <w:rPr>
          <w:spacing w:val="-1"/>
        </w:rPr>
        <w:t>obtain</w:t>
      </w:r>
      <w:r w:rsidRPr="00642CF7">
        <w:rPr>
          <w:spacing w:val="-2"/>
        </w:rPr>
        <w:t xml:space="preserve"> </w:t>
      </w:r>
      <w:r w:rsidRPr="00642CF7">
        <w:rPr>
          <w:spacing w:val="-1"/>
        </w:rPr>
        <w:t>prior</w:t>
      </w:r>
      <w:r w:rsidRPr="00642CF7">
        <w:t xml:space="preserve"> </w:t>
      </w:r>
      <w:r w:rsidRPr="00642CF7">
        <w:rPr>
          <w:spacing w:val="-1"/>
        </w:rPr>
        <w:t>written</w:t>
      </w:r>
      <w:r w:rsidRPr="00642CF7">
        <w:t xml:space="preserve"> </w:t>
      </w:r>
      <w:r w:rsidRPr="00642CF7">
        <w:rPr>
          <w:spacing w:val="-1"/>
        </w:rPr>
        <w:t>approval</w:t>
      </w:r>
      <w:r w:rsidRPr="00642CF7">
        <w:rPr>
          <w:spacing w:val="71"/>
        </w:rPr>
        <w:t xml:space="preserve"> </w:t>
      </w:r>
      <w:r w:rsidRPr="00642CF7">
        <w:rPr>
          <w:spacing w:val="-1"/>
        </w:rPr>
        <w:t>of</w:t>
      </w:r>
      <w:r w:rsidRPr="00642CF7">
        <w:rPr>
          <w:spacing w:val="2"/>
        </w:rPr>
        <w:t xml:space="preserve"> </w:t>
      </w:r>
      <w:r w:rsidRPr="00642CF7">
        <w:rPr>
          <w:spacing w:val="-1"/>
        </w:rPr>
        <w:lastRenderedPageBreak/>
        <w:t>the</w:t>
      </w:r>
      <w:r w:rsidRPr="00642CF7">
        <w:t xml:space="preserve"> </w:t>
      </w:r>
      <w:r w:rsidRPr="00642CF7">
        <w:rPr>
          <w:spacing w:val="-1"/>
        </w:rPr>
        <w:t>Agreement</w:t>
      </w:r>
      <w:r w:rsidRPr="00642CF7">
        <w:t xml:space="preserve"> </w:t>
      </w:r>
      <w:r w:rsidRPr="00642CF7">
        <w:rPr>
          <w:spacing w:val="-1"/>
        </w:rPr>
        <w:t>Officer</w:t>
      </w:r>
      <w:r w:rsidRPr="00642CF7">
        <w:rPr>
          <w:spacing w:val="2"/>
        </w:rPr>
        <w:t xml:space="preserve"> </w:t>
      </w:r>
      <w:r w:rsidRPr="00642CF7">
        <w:t xml:space="preserve">(AO) or </w:t>
      </w:r>
      <w:r w:rsidRPr="00642CF7">
        <w:rPr>
          <w:spacing w:val="-1"/>
        </w:rPr>
        <w:t>comply</w:t>
      </w:r>
      <w:r w:rsidRPr="00642CF7">
        <w:rPr>
          <w:spacing w:val="-3"/>
        </w:rPr>
        <w:t xml:space="preserve"> </w:t>
      </w:r>
      <w:r w:rsidRPr="00642CF7">
        <w:rPr>
          <w:spacing w:val="-1"/>
        </w:rPr>
        <w:t>with</w:t>
      </w:r>
      <w:r w:rsidRPr="00642CF7">
        <w:t xml:space="preserve"> </w:t>
      </w:r>
      <w:r w:rsidRPr="00642CF7">
        <w:rPr>
          <w:spacing w:val="-1"/>
        </w:rPr>
        <w:t>required</w:t>
      </w:r>
      <w:r w:rsidRPr="00642CF7">
        <w:t xml:space="preserve"> </w:t>
      </w:r>
      <w:r w:rsidRPr="00642CF7">
        <w:rPr>
          <w:spacing w:val="-1"/>
        </w:rPr>
        <w:t>procedures</w:t>
      </w:r>
      <w:r w:rsidRPr="00642CF7">
        <w:rPr>
          <w:spacing w:val="-2"/>
        </w:rPr>
        <w:t xml:space="preserve"> </w:t>
      </w:r>
      <w:r w:rsidRPr="00642CF7">
        <w:t xml:space="preserve">under </w:t>
      </w:r>
      <w:r w:rsidRPr="00642CF7">
        <w:rPr>
          <w:spacing w:val="-1"/>
        </w:rPr>
        <w:t>an</w:t>
      </w:r>
      <w:r w:rsidRPr="00642CF7">
        <w:rPr>
          <w:spacing w:val="65"/>
        </w:rPr>
        <w:t xml:space="preserve"> </w:t>
      </w:r>
      <w:r w:rsidRPr="00642CF7">
        <w:rPr>
          <w:spacing w:val="-1"/>
        </w:rPr>
        <w:t>applicable</w:t>
      </w:r>
      <w:r w:rsidRPr="00642CF7">
        <w:t xml:space="preserve"> </w:t>
      </w:r>
      <w:r w:rsidRPr="00642CF7">
        <w:rPr>
          <w:spacing w:val="-1"/>
        </w:rPr>
        <w:t>waiver,</w:t>
      </w:r>
      <w:r w:rsidRPr="00642CF7">
        <w:t xml:space="preserve"> as </w:t>
      </w:r>
      <w:r w:rsidRPr="00642CF7">
        <w:rPr>
          <w:spacing w:val="-1"/>
        </w:rPr>
        <w:t>provided</w:t>
      </w:r>
      <w:r w:rsidRPr="00642CF7">
        <w:t xml:space="preserve"> by</w:t>
      </w:r>
      <w:r w:rsidRPr="00642CF7">
        <w:rPr>
          <w:spacing w:val="-3"/>
        </w:rPr>
        <w:t xml:space="preserve"> </w:t>
      </w:r>
      <w:r w:rsidRPr="00642CF7">
        <w:t>the</w:t>
      </w:r>
      <w:r w:rsidRPr="00642CF7">
        <w:rPr>
          <w:spacing w:val="3"/>
        </w:rPr>
        <w:t xml:space="preserve"> </w:t>
      </w:r>
      <w:r w:rsidRPr="00642CF7">
        <w:t>AO</w:t>
      </w:r>
      <w:r w:rsidRPr="00642CF7">
        <w:rPr>
          <w:spacing w:val="-2"/>
        </w:rPr>
        <w:t xml:space="preserve"> </w:t>
      </w:r>
      <w:r w:rsidRPr="00642CF7">
        <w:rPr>
          <w:spacing w:val="-1"/>
        </w:rPr>
        <w:t>when</w:t>
      </w:r>
      <w:r w:rsidRPr="00642CF7">
        <w:t xml:space="preserve"> </w:t>
      </w:r>
      <w:r w:rsidRPr="00642CF7">
        <w:rPr>
          <w:spacing w:val="-1"/>
        </w:rPr>
        <w:t>procuring</w:t>
      </w:r>
      <w:r w:rsidRPr="00642CF7">
        <w:rPr>
          <w:spacing w:val="-2"/>
        </w:rPr>
        <w:t xml:space="preserve"> </w:t>
      </w:r>
      <w:r w:rsidRPr="00642CF7">
        <w:rPr>
          <w:spacing w:val="-1"/>
        </w:rPr>
        <w:t>any</w:t>
      </w:r>
      <w:r w:rsidRPr="00642CF7">
        <w:rPr>
          <w:spacing w:val="-3"/>
        </w:rPr>
        <w:t xml:space="preserve"> </w:t>
      </w:r>
      <w:r w:rsidRPr="00642CF7">
        <w:t xml:space="preserve">of </w:t>
      </w:r>
      <w:r w:rsidRPr="00642CF7">
        <w:rPr>
          <w:spacing w:val="-1"/>
        </w:rPr>
        <w:t>the</w:t>
      </w:r>
      <w:r w:rsidRPr="00642CF7">
        <w:rPr>
          <w:spacing w:val="-2"/>
        </w:rPr>
        <w:t xml:space="preserve"> </w:t>
      </w:r>
      <w:r w:rsidRPr="00642CF7">
        <w:rPr>
          <w:spacing w:val="-1"/>
        </w:rPr>
        <w:t>following</w:t>
      </w:r>
      <w:r w:rsidRPr="00642CF7">
        <w:rPr>
          <w:spacing w:val="73"/>
        </w:rPr>
        <w:t xml:space="preserve"> </w:t>
      </w:r>
      <w:r w:rsidRPr="00642CF7">
        <w:rPr>
          <w:spacing w:val="-1"/>
        </w:rPr>
        <w:t>commodities:</w:t>
      </w:r>
    </w:p>
    <w:p w14:paraId="35610240" w14:textId="77777777" w:rsidR="00275987" w:rsidRPr="00642CF7" w:rsidRDefault="00275987" w:rsidP="00275987">
      <w:pPr>
        <w:rPr>
          <w:rFonts w:eastAsia="Arial"/>
        </w:rPr>
      </w:pPr>
    </w:p>
    <w:p w14:paraId="65A02EAF"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Agricultural</w:t>
      </w:r>
      <w:r w:rsidRPr="00642CF7">
        <w:t xml:space="preserve"> </w:t>
      </w:r>
      <w:r w:rsidRPr="00642CF7">
        <w:rPr>
          <w:spacing w:val="-1"/>
        </w:rPr>
        <w:t>commodities,</w:t>
      </w:r>
    </w:p>
    <w:p w14:paraId="4D2BDCD2"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t xml:space="preserve">Motor </w:t>
      </w:r>
      <w:r w:rsidRPr="00642CF7">
        <w:rPr>
          <w:spacing w:val="-1"/>
        </w:rPr>
        <w:t>vehicles,</w:t>
      </w:r>
    </w:p>
    <w:p w14:paraId="26C337B0"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Pharmaceuticals,</w:t>
      </w:r>
    </w:p>
    <w:p w14:paraId="2A3C14C9"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t>Pesticides,</w:t>
      </w:r>
    </w:p>
    <w:p w14:paraId="6AD03B99" w14:textId="2B96D5D2" w:rsidR="00275987" w:rsidRPr="00576536" w:rsidRDefault="00275987" w:rsidP="00576536">
      <w:pPr>
        <w:pStyle w:val="BodyText"/>
        <w:widowControl w:val="0"/>
        <w:numPr>
          <w:ilvl w:val="2"/>
          <w:numId w:val="27"/>
        </w:numPr>
        <w:tabs>
          <w:tab w:val="left" w:pos="2261"/>
        </w:tabs>
        <w:overflowPunct/>
        <w:autoSpaceDE/>
        <w:autoSpaceDN/>
        <w:adjustRightInd/>
        <w:ind w:right="0"/>
        <w:textAlignment w:val="auto"/>
      </w:pPr>
      <w:r w:rsidRPr="00642CF7">
        <w:t>Used</w:t>
      </w:r>
      <w:r w:rsidRPr="00642CF7">
        <w:rPr>
          <w:spacing w:val="1"/>
        </w:rPr>
        <w:t xml:space="preserve"> </w:t>
      </w:r>
      <w:r w:rsidRPr="00642CF7">
        <w:rPr>
          <w:spacing w:val="-1"/>
        </w:rPr>
        <w:t>equipment,</w:t>
      </w:r>
    </w:p>
    <w:p w14:paraId="518B5C2F"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t xml:space="preserve">U.S. </w:t>
      </w:r>
      <w:r w:rsidRPr="00642CF7">
        <w:rPr>
          <w:spacing w:val="-1"/>
        </w:rPr>
        <w:t>Government-owned</w:t>
      </w:r>
      <w:r w:rsidRPr="00642CF7">
        <w:t xml:space="preserve"> </w:t>
      </w:r>
      <w:r w:rsidRPr="00642CF7">
        <w:rPr>
          <w:spacing w:val="-1"/>
        </w:rPr>
        <w:t>excess</w:t>
      </w:r>
      <w:r w:rsidRPr="00642CF7">
        <w:t xml:space="preserve"> </w:t>
      </w:r>
      <w:r w:rsidRPr="00642CF7">
        <w:rPr>
          <w:spacing w:val="-1"/>
        </w:rPr>
        <w:t>property,</w:t>
      </w:r>
      <w:r w:rsidRPr="00642CF7">
        <w:t xml:space="preserve"> or</w:t>
      </w:r>
    </w:p>
    <w:p w14:paraId="6A5C5DCC" w14:textId="77777777" w:rsidR="00275987" w:rsidRPr="00642CF7" w:rsidRDefault="00275987" w:rsidP="00275987">
      <w:pPr>
        <w:pStyle w:val="BodyText"/>
        <w:widowControl w:val="0"/>
        <w:numPr>
          <w:ilvl w:val="2"/>
          <w:numId w:val="27"/>
        </w:numPr>
        <w:tabs>
          <w:tab w:val="left" w:pos="2261"/>
        </w:tabs>
        <w:overflowPunct/>
        <w:autoSpaceDE/>
        <w:autoSpaceDN/>
        <w:adjustRightInd/>
        <w:ind w:right="0"/>
        <w:textAlignment w:val="auto"/>
      </w:pPr>
      <w:r w:rsidRPr="00642CF7">
        <w:rPr>
          <w:spacing w:val="-1"/>
        </w:rPr>
        <w:t>Fertilizer.</w:t>
      </w:r>
    </w:p>
    <w:p w14:paraId="74875C6F" w14:textId="77777777" w:rsidR="00275987" w:rsidRPr="00642CF7" w:rsidRDefault="00275987" w:rsidP="00275987">
      <w:pPr>
        <w:spacing w:before="11"/>
        <w:rPr>
          <w:rFonts w:eastAsia="Arial"/>
        </w:rPr>
      </w:pPr>
    </w:p>
    <w:p w14:paraId="07F1FBCC" w14:textId="77777777" w:rsidR="00275987" w:rsidRPr="00642CF7" w:rsidRDefault="00275987" w:rsidP="00275987">
      <w:pPr>
        <w:pStyle w:val="BodyText"/>
        <w:widowControl w:val="0"/>
        <w:numPr>
          <w:ilvl w:val="0"/>
          <w:numId w:val="27"/>
        </w:numPr>
        <w:tabs>
          <w:tab w:val="left" w:pos="821"/>
        </w:tabs>
        <w:overflowPunct/>
        <w:autoSpaceDE/>
        <w:autoSpaceDN/>
        <w:adjustRightInd/>
        <w:ind w:right="0"/>
        <w:textAlignment w:val="auto"/>
      </w:pPr>
      <w:r w:rsidRPr="00642CF7">
        <w:t>Source</w:t>
      </w:r>
      <w:r w:rsidRPr="00642CF7">
        <w:rPr>
          <w:spacing w:val="-2"/>
        </w:rPr>
        <w:t xml:space="preserve"> </w:t>
      </w:r>
      <w:r w:rsidRPr="00642CF7">
        <w:t>and</w:t>
      </w:r>
      <w:r w:rsidRPr="00642CF7">
        <w:rPr>
          <w:spacing w:val="-2"/>
        </w:rPr>
        <w:t xml:space="preserve"> </w:t>
      </w:r>
      <w:r w:rsidRPr="00642CF7">
        <w:rPr>
          <w:spacing w:val="-1"/>
        </w:rPr>
        <w:t>Nationality:</w:t>
      </w:r>
    </w:p>
    <w:p w14:paraId="6955831E" w14:textId="77777777" w:rsidR="00275987" w:rsidRPr="00642CF7" w:rsidRDefault="00275987" w:rsidP="00275987">
      <w:pPr>
        <w:rPr>
          <w:rFonts w:eastAsia="Arial"/>
        </w:rPr>
      </w:pPr>
    </w:p>
    <w:p w14:paraId="10941714" w14:textId="77777777" w:rsidR="00275987" w:rsidRPr="00642CF7" w:rsidRDefault="00275987" w:rsidP="00275987">
      <w:pPr>
        <w:pStyle w:val="BodyText"/>
        <w:ind w:right="118"/>
      </w:pPr>
      <w:r w:rsidRPr="00642CF7">
        <w:rPr>
          <w:spacing w:val="-1"/>
        </w:rPr>
        <w:t>Except</w:t>
      </w:r>
      <w:r w:rsidRPr="00642CF7">
        <w:t xml:space="preserve"> as</w:t>
      </w:r>
      <w:r w:rsidRPr="00642CF7">
        <w:rPr>
          <w:spacing w:val="-2"/>
        </w:rPr>
        <w:t xml:space="preserve"> </w:t>
      </w:r>
      <w:r w:rsidRPr="00642CF7">
        <w:t>may</w:t>
      </w:r>
      <w:r w:rsidRPr="00642CF7">
        <w:rPr>
          <w:spacing w:val="-3"/>
        </w:rPr>
        <w:t xml:space="preserve"> </w:t>
      </w:r>
      <w:r w:rsidRPr="00642CF7">
        <w:t xml:space="preserve">be </w:t>
      </w:r>
      <w:r w:rsidRPr="00642CF7">
        <w:rPr>
          <w:spacing w:val="-1"/>
        </w:rPr>
        <w:t>specifically</w:t>
      </w:r>
      <w:r w:rsidRPr="00642CF7">
        <w:rPr>
          <w:spacing w:val="-3"/>
        </w:rPr>
        <w:t xml:space="preserve"> </w:t>
      </w:r>
      <w:r w:rsidRPr="00642CF7">
        <w:rPr>
          <w:spacing w:val="-1"/>
        </w:rPr>
        <w:t>approved</w:t>
      </w:r>
      <w:r w:rsidRPr="00642CF7">
        <w:t xml:space="preserve"> in</w:t>
      </w:r>
      <w:r w:rsidRPr="00642CF7">
        <w:rPr>
          <w:spacing w:val="-2"/>
        </w:rPr>
        <w:t xml:space="preserve"> </w:t>
      </w:r>
      <w:r w:rsidRPr="00642CF7">
        <w:rPr>
          <w:spacing w:val="-1"/>
        </w:rPr>
        <w:t>advance</w:t>
      </w:r>
      <w:r w:rsidRPr="00642CF7">
        <w:t xml:space="preserve"> by</w:t>
      </w:r>
      <w:r w:rsidRPr="00642CF7">
        <w:rPr>
          <w:spacing w:val="-3"/>
        </w:rPr>
        <w:t xml:space="preserve"> </w:t>
      </w:r>
      <w:r w:rsidRPr="00642CF7">
        <w:t>the</w:t>
      </w:r>
      <w:r w:rsidRPr="00642CF7">
        <w:rPr>
          <w:spacing w:val="8"/>
        </w:rPr>
        <w:t xml:space="preserve"> </w:t>
      </w:r>
      <w:r w:rsidRPr="00642CF7">
        <w:rPr>
          <w:spacing w:val="-1"/>
        </w:rPr>
        <w:t>AO,</w:t>
      </w:r>
      <w:r w:rsidRPr="00642CF7">
        <w:t xml:space="preserve"> all</w:t>
      </w:r>
      <w:r w:rsidRPr="00642CF7">
        <w:rPr>
          <w:spacing w:val="-1"/>
        </w:rPr>
        <w:t xml:space="preserve"> commodities</w:t>
      </w:r>
      <w:r w:rsidRPr="00642CF7">
        <w:rPr>
          <w:spacing w:val="65"/>
        </w:rPr>
        <w:t xml:space="preserve"> </w:t>
      </w:r>
      <w:r w:rsidRPr="00642CF7">
        <w:t xml:space="preserve">and </w:t>
      </w:r>
      <w:r w:rsidRPr="00642CF7">
        <w:rPr>
          <w:spacing w:val="-1"/>
        </w:rPr>
        <w:t>services</w:t>
      </w:r>
      <w:r w:rsidRPr="00642CF7">
        <w:t xml:space="preserve"> that </w:t>
      </w:r>
      <w:r w:rsidRPr="00642CF7">
        <w:rPr>
          <w:spacing w:val="-1"/>
        </w:rPr>
        <w:t>will</w:t>
      </w:r>
      <w:r w:rsidRPr="00642CF7">
        <w:t xml:space="preserve"> be reimbursed</w:t>
      </w:r>
      <w:r w:rsidRPr="00642CF7">
        <w:rPr>
          <w:spacing w:val="-2"/>
        </w:rPr>
        <w:t xml:space="preserve"> </w:t>
      </w:r>
      <w:r w:rsidRPr="00642CF7">
        <w:t>by</w:t>
      </w:r>
      <w:r w:rsidRPr="00642CF7">
        <w:rPr>
          <w:spacing w:val="-3"/>
        </w:rPr>
        <w:t xml:space="preserve"> </w:t>
      </w:r>
      <w:r w:rsidRPr="00642CF7">
        <w:rPr>
          <w:spacing w:val="-1"/>
        </w:rPr>
        <w:t>USAID</w:t>
      </w:r>
      <w:r w:rsidRPr="00642CF7">
        <w:t xml:space="preserve"> </w:t>
      </w:r>
      <w:r w:rsidRPr="00642CF7">
        <w:rPr>
          <w:spacing w:val="-1"/>
        </w:rPr>
        <w:t>under</w:t>
      </w:r>
      <w:r w:rsidRPr="00642CF7">
        <w:t xml:space="preserve"> this </w:t>
      </w:r>
      <w:r w:rsidRPr="00642CF7">
        <w:rPr>
          <w:spacing w:val="-1"/>
        </w:rPr>
        <w:t>award</w:t>
      </w:r>
      <w:r w:rsidRPr="00642CF7">
        <w:rPr>
          <w:spacing w:val="-2"/>
        </w:rPr>
        <w:t xml:space="preserve"> </w:t>
      </w:r>
      <w:r w:rsidRPr="00642CF7">
        <w:rPr>
          <w:spacing w:val="-1"/>
        </w:rPr>
        <w:t>must</w:t>
      </w:r>
      <w:r w:rsidRPr="00642CF7">
        <w:t xml:space="preserve"> be</w:t>
      </w:r>
      <w:r w:rsidRPr="00642CF7">
        <w:rPr>
          <w:spacing w:val="-2"/>
        </w:rPr>
        <w:t xml:space="preserve"> </w:t>
      </w:r>
      <w:r w:rsidRPr="00642CF7">
        <w:rPr>
          <w:spacing w:val="-1"/>
        </w:rPr>
        <w:t>from</w:t>
      </w:r>
      <w:r w:rsidRPr="00642CF7">
        <w:t xml:space="preserve"> the</w:t>
      </w:r>
      <w:r w:rsidRPr="00642CF7">
        <w:rPr>
          <w:spacing w:val="39"/>
        </w:rPr>
        <w:t xml:space="preserve"> </w:t>
      </w:r>
      <w:r w:rsidRPr="00642CF7">
        <w:rPr>
          <w:spacing w:val="-1"/>
        </w:rPr>
        <w:t>authorized</w:t>
      </w:r>
      <w:r w:rsidRPr="00642CF7">
        <w:t xml:space="preserve"> </w:t>
      </w:r>
      <w:r w:rsidRPr="00642CF7">
        <w:rPr>
          <w:spacing w:val="-1"/>
        </w:rPr>
        <w:t>geographic</w:t>
      </w:r>
      <w:r w:rsidRPr="00642CF7">
        <w:t xml:space="preserve"> </w:t>
      </w:r>
      <w:r w:rsidRPr="00642CF7">
        <w:rPr>
          <w:spacing w:val="-1"/>
        </w:rPr>
        <w:t>code</w:t>
      </w:r>
      <w:r w:rsidRPr="00642CF7">
        <w:t xml:space="preserve"> </w:t>
      </w:r>
      <w:r w:rsidRPr="00642CF7">
        <w:rPr>
          <w:spacing w:val="-1"/>
        </w:rPr>
        <w:t xml:space="preserve">specified </w:t>
      </w:r>
      <w:r w:rsidRPr="00642CF7">
        <w:t xml:space="preserve">in </w:t>
      </w:r>
      <w:r w:rsidRPr="00642CF7">
        <w:rPr>
          <w:spacing w:val="-1"/>
        </w:rPr>
        <w:t>this</w:t>
      </w:r>
      <w:r w:rsidRPr="00642CF7">
        <w:t xml:space="preserve"> </w:t>
      </w:r>
      <w:r w:rsidRPr="00642CF7">
        <w:rPr>
          <w:spacing w:val="-1"/>
        </w:rPr>
        <w:t>award</w:t>
      </w:r>
      <w:r w:rsidRPr="00642CF7">
        <w:t xml:space="preserve"> and</w:t>
      </w:r>
      <w:r w:rsidRPr="00642CF7">
        <w:rPr>
          <w:spacing w:val="-2"/>
        </w:rPr>
        <w:t xml:space="preserve"> </w:t>
      </w:r>
      <w:r w:rsidRPr="00642CF7">
        <w:t>must</w:t>
      </w:r>
      <w:r w:rsidRPr="00642CF7">
        <w:rPr>
          <w:spacing w:val="-2"/>
        </w:rPr>
        <w:t xml:space="preserve"> </w:t>
      </w:r>
      <w:r w:rsidRPr="00642CF7">
        <w:rPr>
          <w:spacing w:val="-1"/>
        </w:rPr>
        <w:t>meet</w:t>
      </w:r>
      <w:r w:rsidRPr="00642CF7">
        <w:t xml:space="preserve"> </w:t>
      </w:r>
      <w:r w:rsidRPr="00642CF7">
        <w:rPr>
          <w:spacing w:val="-1"/>
        </w:rPr>
        <w:t>the</w:t>
      </w:r>
      <w:r w:rsidRPr="00642CF7">
        <w:t xml:space="preserve"> </w:t>
      </w:r>
      <w:r w:rsidRPr="00642CF7">
        <w:rPr>
          <w:spacing w:val="-1"/>
        </w:rPr>
        <w:t>source</w:t>
      </w:r>
      <w:r w:rsidRPr="00642CF7">
        <w:rPr>
          <w:spacing w:val="67"/>
        </w:rPr>
        <w:t xml:space="preserve"> </w:t>
      </w:r>
      <w:r w:rsidRPr="00642CF7">
        <w:t>and</w:t>
      </w:r>
      <w:r w:rsidRPr="00642CF7">
        <w:rPr>
          <w:spacing w:val="-2"/>
        </w:rPr>
        <w:t xml:space="preserve"> </w:t>
      </w:r>
      <w:r w:rsidRPr="00642CF7">
        <w:rPr>
          <w:spacing w:val="-1"/>
        </w:rPr>
        <w:t>nationality</w:t>
      </w:r>
      <w:r w:rsidRPr="00642CF7">
        <w:rPr>
          <w:spacing w:val="-2"/>
        </w:rPr>
        <w:t xml:space="preserve"> </w:t>
      </w:r>
      <w:r w:rsidRPr="00642CF7">
        <w:rPr>
          <w:spacing w:val="-1"/>
        </w:rPr>
        <w:t>requirements</w:t>
      </w:r>
      <w:r w:rsidRPr="00642CF7">
        <w:t xml:space="preserve"> set</w:t>
      </w:r>
      <w:r w:rsidRPr="00642CF7">
        <w:rPr>
          <w:spacing w:val="-4"/>
        </w:rPr>
        <w:t xml:space="preserve"> </w:t>
      </w:r>
      <w:r w:rsidRPr="00642CF7">
        <w:rPr>
          <w:spacing w:val="-1"/>
        </w:rPr>
        <w:t>forth</w:t>
      </w:r>
      <w:r w:rsidRPr="00642CF7">
        <w:t xml:space="preserve"> in</w:t>
      </w:r>
      <w:r w:rsidRPr="00642CF7">
        <w:rPr>
          <w:spacing w:val="-2"/>
        </w:rPr>
        <w:t xml:space="preserve"> </w:t>
      </w:r>
      <w:r w:rsidRPr="00642CF7">
        <w:t xml:space="preserve">22 </w:t>
      </w:r>
      <w:r w:rsidRPr="00642CF7">
        <w:rPr>
          <w:spacing w:val="-1"/>
        </w:rPr>
        <w:t>CFR</w:t>
      </w:r>
      <w:r w:rsidRPr="00642CF7">
        <w:t xml:space="preserve"> 228.</w:t>
      </w:r>
      <w:r w:rsidRPr="00642CF7">
        <w:rPr>
          <w:spacing w:val="-2"/>
        </w:rPr>
        <w:t xml:space="preserve"> </w:t>
      </w:r>
      <w:r w:rsidRPr="00642CF7">
        <w:rPr>
          <w:spacing w:val="-1"/>
        </w:rPr>
        <w:t>If</w:t>
      </w:r>
      <w:r w:rsidRPr="00642CF7">
        <w:rPr>
          <w:spacing w:val="2"/>
        </w:rPr>
        <w:t xml:space="preserve"> </w:t>
      </w:r>
      <w:r w:rsidRPr="00642CF7">
        <w:rPr>
          <w:spacing w:val="-1"/>
        </w:rPr>
        <w:t>the</w:t>
      </w:r>
      <w:r w:rsidRPr="00642CF7">
        <w:t xml:space="preserve"> </w:t>
      </w:r>
      <w:r w:rsidRPr="00642CF7">
        <w:rPr>
          <w:spacing w:val="-1"/>
        </w:rPr>
        <w:t>geographic</w:t>
      </w:r>
      <w:r w:rsidRPr="00642CF7">
        <w:t xml:space="preserve"> </w:t>
      </w:r>
      <w:r w:rsidRPr="00642CF7">
        <w:rPr>
          <w:spacing w:val="-1"/>
        </w:rPr>
        <w:t>code</w:t>
      </w:r>
      <w:r w:rsidRPr="00642CF7">
        <w:t xml:space="preserve"> is</w:t>
      </w:r>
      <w:r w:rsidRPr="00642CF7">
        <w:rPr>
          <w:spacing w:val="57"/>
        </w:rPr>
        <w:t xml:space="preserve"> </w:t>
      </w:r>
      <w:r w:rsidRPr="00642CF7">
        <w:t xml:space="preserve">not </w:t>
      </w:r>
      <w:r w:rsidRPr="00642CF7">
        <w:rPr>
          <w:spacing w:val="-1"/>
        </w:rPr>
        <w:t>specified,</w:t>
      </w:r>
      <w:r w:rsidRPr="00642CF7">
        <w:t xml:space="preserve"> </w:t>
      </w:r>
      <w:r w:rsidRPr="00642CF7">
        <w:rPr>
          <w:spacing w:val="-1"/>
        </w:rPr>
        <w:t>the</w:t>
      </w:r>
      <w:r w:rsidRPr="00642CF7">
        <w:t xml:space="preserve"> </w:t>
      </w:r>
      <w:r w:rsidRPr="00642CF7">
        <w:rPr>
          <w:spacing w:val="-1"/>
        </w:rPr>
        <w:t>authorized</w:t>
      </w:r>
      <w:r w:rsidRPr="00642CF7">
        <w:t xml:space="preserve"> </w:t>
      </w:r>
      <w:r w:rsidRPr="00642CF7">
        <w:rPr>
          <w:spacing w:val="-1"/>
        </w:rPr>
        <w:t>geographic</w:t>
      </w:r>
      <w:r w:rsidRPr="00642CF7">
        <w:t xml:space="preserve"> </w:t>
      </w:r>
      <w:r w:rsidRPr="00642CF7">
        <w:rPr>
          <w:spacing w:val="-1"/>
        </w:rPr>
        <w:t>code</w:t>
      </w:r>
      <w:r w:rsidRPr="00642CF7">
        <w:t xml:space="preserve"> is </w:t>
      </w:r>
      <w:r w:rsidRPr="00642CF7">
        <w:rPr>
          <w:spacing w:val="-1"/>
        </w:rPr>
        <w:t>937.</w:t>
      </w:r>
      <w:r w:rsidRPr="00642CF7">
        <w:rPr>
          <w:spacing w:val="60"/>
        </w:rPr>
        <w:t xml:space="preserve"> </w:t>
      </w:r>
      <w:r w:rsidRPr="00642CF7">
        <w:rPr>
          <w:spacing w:val="1"/>
        </w:rPr>
        <w:t>When</w:t>
      </w:r>
      <w:r w:rsidRPr="00642CF7">
        <w:rPr>
          <w:spacing w:val="-2"/>
        </w:rPr>
        <w:t xml:space="preserve"> </w:t>
      </w:r>
      <w:r w:rsidRPr="00642CF7">
        <w:t>the</w:t>
      </w:r>
      <w:r w:rsidRPr="00642CF7">
        <w:rPr>
          <w:spacing w:val="-2"/>
        </w:rPr>
        <w:t xml:space="preserve"> </w:t>
      </w:r>
      <w:r w:rsidRPr="00642CF7">
        <w:rPr>
          <w:spacing w:val="-1"/>
        </w:rPr>
        <w:t>total</w:t>
      </w:r>
      <w:r w:rsidRPr="00642CF7">
        <w:t xml:space="preserve"> </w:t>
      </w:r>
      <w:r w:rsidRPr="00642CF7">
        <w:rPr>
          <w:spacing w:val="-1"/>
        </w:rPr>
        <w:t>value</w:t>
      </w:r>
      <w:r w:rsidRPr="00642CF7">
        <w:rPr>
          <w:spacing w:val="1"/>
        </w:rPr>
        <w:t xml:space="preserve"> </w:t>
      </w:r>
      <w:r w:rsidRPr="00642CF7">
        <w:rPr>
          <w:spacing w:val="-1"/>
        </w:rPr>
        <w:t>of</w:t>
      </w:r>
      <w:r w:rsidRPr="00642CF7">
        <w:rPr>
          <w:spacing w:val="57"/>
        </w:rPr>
        <w:t xml:space="preserve"> </w:t>
      </w:r>
      <w:r w:rsidRPr="00642CF7">
        <w:rPr>
          <w:spacing w:val="-1"/>
        </w:rPr>
        <w:t>procurement</w:t>
      </w:r>
      <w:r w:rsidRPr="00642CF7">
        <w:rPr>
          <w:spacing w:val="-2"/>
        </w:rPr>
        <w:t xml:space="preserve"> </w:t>
      </w:r>
      <w:r w:rsidRPr="00642CF7">
        <w:t xml:space="preserve">for </w:t>
      </w:r>
      <w:r w:rsidRPr="00642CF7">
        <w:rPr>
          <w:spacing w:val="-1"/>
        </w:rPr>
        <w:t>commodities</w:t>
      </w:r>
      <w:r w:rsidRPr="00642CF7">
        <w:rPr>
          <w:spacing w:val="-2"/>
        </w:rPr>
        <w:t xml:space="preserve"> </w:t>
      </w:r>
      <w:r w:rsidRPr="00642CF7">
        <w:t xml:space="preserve">and </w:t>
      </w:r>
      <w:r w:rsidRPr="00642CF7">
        <w:rPr>
          <w:spacing w:val="-1"/>
        </w:rPr>
        <w:t>services</w:t>
      </w:r>
      <w:r w:rsidRPr="00642CF7">
        <w:t xml:space="preserve"> </w:t>
      </w:r>
      <w:r w:rsidRPr="00642CF7">
        <w:rPr>
          <w:spacing w:val="-1"/>
        </w:rPr>
        <w:t>during</w:t>
      </w:r>
      <w:r w:rsidRPr="00642CF7">
        <w:rPr>
          <w:spacing w:val="-2"/>
        </w:rPr>
        <w:t xml:space="preserve"> </w:t>
      </w:r>
      <w:r w:rsidRPr="00642CF7">
        <w:t xml:space="preserve">the life </w:t>
      </w:r>
      <w:r w:rsidRPr="00642CF7">
        <w:rPr>
          <w:spacing w:val="-1"/>
        </w:rPr>
        <w:t>of</w:t>
      </w:r>
      <w:r w:rsidRPr="00642CF7">
        <w:t xml:space="preserve"> this</w:t>
      </w:r>
      <w:r w:rsidRPr="00642CF7">
        <w:rPr>
          <w:spacing w:val="-3"/>
        </w:rPr>
        <w:t xml:space="preserve"> </w:t>
      </w:r>
      <w:r w:rsidRPr="00642CF7">
        <w:rPr>
          <w:spacing w:val="-1"/>
        </w:rPr>
        <w:t>award</w:t>
      </w:r>
      <w:r w:rsidRPr="00642CF7">
        <w:t xml:space="preserve"> is </w:t>
      </w:r>
      <w:r w:rsidRPr="00642CF7">
        <w:rPr>
          <w:spacing w:val="-1"/>
        </w:rPr>
        <w:t>valued</w:t>
      </w:r>
      <w:r w:rsidRPr="00642CF7">
        <w:rPr>
          <w:spacing w:val="59"/>
        </w:rPr>
        <w:t xml:space="preserve"> </w:t>
      </w:r>
      <w:r w:rsidRPr="00642CF7">
        <w:t xml:space="preserve">at </w:t>
      </w:r>
      <w:r w:rsidRPr="00642CF7">
        <w:rPr>
          <w:spacing w:val="-1"/>
        </w:rPr>
        <w:t>$250,000</w:t>
      </w:r>
      <w:r w:rsidRPr="00642CF7">
        <w:t xml:space="preserve"> or </w:t>
      </w:r>
      <w:r w:rsidRPr="00642CF7">
        <w:rPr>
          <w:spacing w:val="-1"/>
        </w:rPr>
        <w:t>less,</w:t>
      </w:r>
      <w:r w:rsidRPr="00642CF7">
        <w:t xml:space="preserve"> </w:t>
      </w:r>
      <w:r w:rsidRPr="00642CF7">
        <w:rPr>
          <w:spacing w:val="-1"/>
        </w:rPr>
        <w:t>the</w:t>
      </w:r>
      <w:r w:rsidRPr="00642CF7">
        <w:t xml:space="preserve"> </w:t>
      </w:r>
      <w:r w:rsidRPr="00642CF7">
        <w:rPr>
          <w:spacing w:val="-1"/>
        </w:rPr>
        <w:t>authorized</w:t>
      </w:r>
      <w:r w:rsidRPr="00642CF7">
        <w:t xml:space="preserve"> </w:t>
      </w:r>
      <w:r w:rsidRPr="00642CF7">
        <w:rPr>
          <w:spacing w:val="-1"/>
        </w:rPr>
        <w:t>geographic</w:t>
      </w:r>
      <w:r w:rsidRPr="00642CF7">
        <w:t xml:space="preserve"> code</w:t>
      </w:r>
      <w:r w:rsidRPr="00642CF7">
        <w:rPr>
          <w:spacing w:val="-4"/>
        </w:rPr>
        <w:t xml:space="preserve"> </w:t>
      </w:r>
      <w:r w:rsidRPr="00642CF7">
        <w:t xml:space="preserve">for </w:t>
      </w:r>
      <w:r w:rsidRPr="00642CF7">
        <w:rPr>
          <w:spacing w:val="-1"/>
        </w:rPr>
        <w:t>procurement</w:t>
      </w:r>
      <w:r w:rsidRPr="00642CF7">
        <w:t xml:space="preserve"> </w:t>
      </w:r>
      <w:r w:rsidRPr="00642CF7">
        <w:rPr>
          <w:spacing w:val="-1"/>
        </w:rPr>
        <w:t>of</w:t>
      </w:r>
      <w:r w:rsidRPr="00642CF7">
        <w:t xml:space="preserve"> all</w:t>
      </w:r>
      <w:r w:rsidRPr="00642CF7">
        <w:rPr>
          <w:spacing w:val="-1"/>
        </w:rPr>
        <w:t xml:space="preserve"> goods</w:t>
      </w:r>
      <w:r w:rsidRPr="00642CF7">
        <w:rPr>
          <w:spacing w:val="57"/>
        </w:rPr>
        <w:t xml:space="preserve"> </w:t>
      </w:r>
      <w:r w:rsidRPr="00642CF7">
        <w:t xml:space="preserve">and </w:t>
      </w:r>
      <w:r w:rsidRPr="00642CF7">
        <w:rPr>
          <w:spacing w:val="-1"/>
        </w:rPr>
        <w:t>services</w:t>
      </w:r>
      <w:r w:rsidRPr="00642CF7">
        <w:t xml:space="preserve"> to</w:t>
      </w:r>
      <w:r w:rsidRPr="00642CF7">
        <w:rPr>
          <w:spacing w:val="1"/>
        </w:rPr>
        <w:t xml:space="preserve"> </w:t>
      </w:r>
      <w:r w:rsidRPr="00642CF7">
        <w:t>be</w:t>
      </w:r>
      <w:r w:rsidRPr="00642CF7">
        <w:rPr>
          <w:spacing w:val="-2"/>
        </w:rPr>
        <w:t xml:space="preserve"> </w:t>
      </w:r>
      <w:r w:rsidRPr="00642CF7">
        <w:rPr>
          <w:spacing w:val="-1"/>
        </w:rPr>
        <w:t>reimbursed</w:t>
      </w:r>
      <w:r w:rsidRPr="00642CF7">
        <w:rPr>
          <w:spacing w:val="-2"/>
        </w:rPr>
        <w:t xml:space="preserve"> </w:t>
      </w:r>
      <w:r w:rsidRPr="00642CF7">
        <w:rPr>
          <w:spacing w:val="-1"/>
        </w:rPr>
        <w:t>under</w:t>
      </w:r>
      <w:r w:rsidRPr="00642CF7">
        <w:t xml:space="preserve"> this</w:t>
      </w:r>
      <w:r w:rsidRPr="00642CF7">
        <w:rPr>
          <w:spacing w:val="-3"/>
        </w:rPr>
        <w:t xml:space="preserve"> </w:t>
      </w:r>
      <w:r w:rsidRPr="00642CF7">
        <w:t xml:space="preserve">award is </w:t>
      </w:r>
      <w:r w:rsidRPr="00642CF7">
        <w:rPr>
          <w:spacing w:val="-1"/>
        </w:rPr>
        <w:t>code</w:t>
      </w:r>
      <w:r w:rsidRPr="00642CF7">
        <w:t xml:space="preserve"> </w:t>
      </w:r>
      <w:r w:rsidRPr="00642CF7">
        <w:rPr>
          <w:spacing w:val="-1"/>
        </w:rPr>
        <w:t>935.</w:t>
      </w:r>
      <w:r w:rsidRPr="00642CF7">
        <w:rPr>
          <w:spacing w:val="64"/>
        </w:rPr>
        <w:t xml:space="preserve"> </w:t>
      </w:r>
      <w:r w:rsidRPr="00642CF7">
        <w:t>For a</w:t>
      </w:r>
      <w:r w:rsidRPr="00642CF7">
        <w:rPr>
          <w:spacing w:val="-1"/>
        </w:rPr>
        <w:t xml:space="preserve"> current</w:t>
      </w:r>
      <w:r w:rsidRPr="00642CF7">
        <w:t xml:space="preserve"> </w:t>
      </w:r>
      <w:r w:rsidRPr="00642CF7">
        <w:rPr>
          <w:spacing w:val="-1"/>
        </w:rPr>
        <w:t>list</w:t>
      </w:r>
      <w:r w:rsidRPr="00642CF7">
        <w:rPr>
          <w:spacing w:val="-2"/>
        </w:rPr>
        <w:t xml:space="preserve"> </w:t>
      </w:r>
      <w:r w:rsidRPr="00642CF7">
        <w:rPr>
          <w:spacing w:val="-1"/>
        </w:rPr>
        <w:t>of</w:t>
      </w:r>
      <w:r w:rsidRPr="00642CF7">
        <w:rPr>
          <w:spacing w:val="57"/>
        </w:rPr>
        <w:t xml:space="preserve"> </w:t>
      </w:r>
      <w:r w:rsidRPr="00642CF7">
        <w:t xml:space="preserve">countries </w:t>
      </w:r>
      <w:r w:rsidRPr="00642CF7">
        <w:rPr>
          <w:spacing w:val="-1"/>
        </w:rPr>
        <w:t>within</w:t>
      </w:r>
      <w:r w:rsidRPr="00642CF7">
        <w:t xml:space="preserve"> </w:t>
      </w:r>
      <w:r w:rsidRPr="00642CF7">
        <w:rPr>
          <w:spacing w:val="-1"/>
        </w:rPr>
        <w:t>each</w:t>
      </w:r>
      <w:r w:rsidRPr="00642CF7">
        <w:t xml:space="preserve"> </w:t>
      </w:r>
      <w:r w:rsidRPr="00642CF7">
        <w:rPr>
          <w:spacing w:val="-1"/>
        </w:rPr>
        <w:t>geographic</w:t>
      </w:r>
      <w:r w:rsidRPr="00642CF7">
        <w:t xml:space="preserve"> code,</w:t>
      </w:r>
      <w:r w:rsidRPr="00642CF7">
        <w:rPr>
          <w:spacing w:val="-2"/>
        </w:rPr>
        <w:t xml:space="preserve"> </w:t>
      </w:r>
      <w:r w:rsidRPr="00642CF7">
        <w:t>see</w:t>
      </w:r>
      <w:r w:rsidRPr="00642CF7">
        <w:rPr>
          <w:spacing w:val="2"/>
        </w:rPr>
        <w:t xml:space="preserve"> </w:t>
      </w:r>
      <w:hyperlink r:id="rId16">
        <w:r w:rsidRPr="00642CF7">
          <w:rPr>
            <w:b/>
            <w:color w:val="0000FF"/>
            <w:spacing w:val="-1"/>
            <w:u w:val="thick" w:color="0000FF"/>
          </w:rPr>
          <w:t>ADS</w:t>
        </w:r>
        <w:r w:rsidRPr="00642CF7">
          <w:rPr>
            <w:b/>
            <w:color w:val="0000FF"/>
            <w:u w:val="thick" w:color="0000FF"/>
          </w:rPr>
          <w:t xml:space="preserve"> </w:t>
        </w:r>
        <w:r w:rsidRPr="00642CF7">
          <w:rPr>
            <w:b/>
            <w:color w:val="0000FF"/>
            <w:spacing w:val="-1"/>
            <w:u w:val="thick" w:color="0000FF"/>
          </w:rPr>
          <w:t>310,</w:t>
        </w:r>
        <w:r w:rsidRPr="00642CF7">
          <w:rPr>
            <w:b/>
            <w:color w:val="0000FF"/>
            <w:u w:val="thick" w:color="0000FF"/>
          </w:rPr>
          <w:t xml:space="preserve"> </w:t>
        </w:r>
        <w:r w:rsidRPr="00642CF7">
          <w:rPr>
            <w:b/>
            <w:color w:val="0000FF"/>
            <w:spacing w:val="-1"/>
            <w:u w:val="thick" w:color="0000FF"/>
          </w:rPr>
          <w:t>Source</w:t>
        </w:r>
        <w:r w:rsidRPr="00642CF7">
          <w:rPr>
            <w:b/>
            <w:color w:val="0000FF"/>
            <w:u w:val="thick" w:color="0000FF"/>
          </w:rPr>
          <w:t xml:space="preserve"> and</w:t>
        </w:r>
        <w:r w:rsidRPr="00642CF7">
          <w:rPr>
            <w:b/>
            <w:color w:val="0000FF"/>
            <w:spacing w:val="-3"/>
            <w:u w:val="thick" w:color="0000FF"/>
          </w:rPr>
          <w:t xml:space="preserve"> </w:t>
        </w:r>
        <w:r w:rsidRPr="00642CF7">
          <w:rPr>
            <w:b/>
            <w:color w:val="0000FF"/>
            <w:u w:val="thick" w:color="0000FF"/>
          </w:rPr>
          <w:t>Nationality</w:t>
        </w:r>
      </w:hyperlink>
      <w:r w:rsidRPr="00642CF7">
        <w:rPr>
          <w:b/>
          <w:color w:val="0000FF"/>
        </w:rPr>
        <w:t xml:space="preserve"> </w:t>
      </w:r>
      <w:hyperlink r:id="rId17">
        <w:r w:rsidRPr="00642CF7">
          <w:rPr>
            <w:b/>
            <w:color w:val="0000FF"/>
          </w:rPr>
          <w:t xml:space="preserve"> </w:t>
        </w:r>
        <w:r w:rsidRPr="00642CF7">
          <w:rPr>
            <w:b/>
            <w:color w:val="0000FF"/>
            <w:spacing w:val="-1"/>
            <w:u w:val="thick" w:color="0000FF"/>
          </w:rPr>
          <w:t>Requirements</w:t>
        </w:r>
        <w:r w:rsidRPr="00642CF7">
          <w:rPr>
            <w:b/>
            <w:color w:val="0000FF"/>
            <w:u w:val="thick" w:color="0000FF"/>
          </w:rPr>
          <w:t xml:space="preserve"> for</w:t>
        </w:r>
        <w:r w:rsidRPr="00642CF7">
          <w:rPr>
            <w:b/>
            <w:color w:val="0000FF"/>
            <w:spacing w:val="-3"/>
            <w:u w:val="thick" w:color="0000FF"/>
          </w:rPr>
          <w:t xml:space="preserve"> </w:t>
        </w:r>
        <w:r w:rsidRPr="00642CF7">
          <w:rPr>
            <w:b/>
            <w:color w:val="0000FF"/>
            <w:spacing w:val="-1"/>
            <w:u w:val="thick" w:color="0000FF"/>
          </w:rPr>
          <w:t xml:space="preserve">Procurement </w:t>
        </w:r>
        <w:r w:rsidRPr="00642CF7">
          <w:rPr>
            <w:b/>
            <w:color w:val="0000FF"/>
            <w:u w:val="thick" w:color="0000FF"/>
          </w:rPr>
          <w:t xml:space="preserve">of </w:t>
        </w:r>
        <w:r w:rsidRPr="00642CF7">
          <w:rPr>
            <w:b/>
            <w:color w:val="0000FF"/>
            <w:spacing w:val="-1"/>
            <w:u w:val="thick" w:color="0000FF"/>
          </w:rPr>
          <w:t>Commodities</w:t>
        </w:r>
        <w:r w:rsidRPr="00642CF7">
          <w:rPr>
            <w:b/>
            <w:color w:val="0000FF"/>
            <w:u w:val="thick" w:color="0000FF"/>
          </w:rPr>
          <w:t xml:space="preserve"> and</w:t>
        </w:r>
        <w:r w:rsidRPr="00642CF7">
          <w:rPr>
            <w:b/>
            <w:color w:val="0000FF"/>
            <w:spacing w:val="-3"/>
            <w:u w:val="thick" w:color="0000FF"/>
          </w:rPr>
          <w:t xml:space="preserve"> </w:t>
        </w:r>
        <w:r w:rsidRPr="00642CF7">
          <w:rPr>
            <w:b/>
            <w:color w:val="0000FF"/>
            <w:spacing w:val="-1"/>
            <w:u w:val="thick" w:color="0000FF"/>
          </w:rPr>
          <w:t>Services</w:t>
        </w:r>
        <w:r w:rsidRPr="00642CF7">
          <w:rPr>
            <w:b/>
            <w:color w:val="0000FF"/>
            <w:u w:val="thick" w:color="0000FF"/>
          </w:rPr>
          <w:t xml:space="preserve"> </w:t>
        </w:r>
        <w:r w:rsidRPr="00642CF7">
          <w:rPr>
            <w:b/>
            <w:color w:val="0000FF"/>
            <w:spacing w:val="-1"/>
            <w:u w:val="thick" w:color="0000FF"/>
          </w:rPr>
          <w:t>Financed</w:t>
        </w:r>
        <w:r w:rsidRPr="00642CF7">
          <w:rPr>
            <w:b/>
            <w:color w:val="0000FF"/>
            <w:u w:val="thick" w:color="0000FF"/>
          </w:rPr>
          <w:t xml:space="preserve"> </w:t>
        </w:r>
        <w:r w:rsidRPr="00642CF7">
          <w:rPr>
            <w:b/>
            <w:color w:val="0000FF"/>
            <w:spacing w:val="1"/>
            <w:u w:val="thick" w:color="0000FF"/>
          </w:rPr>
          <w:t>by</w:t>
        </w:r>
      </w:hyperlink>
      <w:r w:rsidRPr="00642CF7">
        <w:rPr>
          <w:b/>
          <w:color w:val="0000FF"/>
        </w:rPr>
        <w:t xml:space="preserve"> </w:t>
      </w:r>
      <w:hyperlink r:id="rId18">
        <w:r w:rsidRPr="00642CF7">
          <w:rPr>
            <w:b/>
            <w:color w:val="0000FF"/>
          </w:rPr>
          <w:t xml:space="preserve"> </w:t>
        </w:r>
        <w:r w:rsidRPr="00642CF7">
          <w:rPr>
            <w:b/>
            <w:color w:val="0000FF"/>
            <w:spacing w:val="-1"/>
            <w:u w:val="thick" w:color="0000FF"/>
          </w:rPr>
          <w:t>USAID</w:t>
        </w:r>
      </w:hyperlink>
      <w:r w:rsidRPr="00642CF7">
        <w:rPr>
          <w:spacing w:val="-1"/>
        </w:rPr>
        <w:t>.</w:t>
      </w:r>
    </w:p>
    <w:p w14:paraId="1C461370" w14:textId="77777777" w:rsidR="00275987" w:rsidRPr="00642CF7" w:rsidRDefault="00275987" w:rsidP="00275987">
      <w:pPr>
        <w:spacing w:before="11"/>
        <w:rPr>
          <w:rFonts w:eastAsia="Arial"/>
        </w:rPr>
      </w:pPr>
    </w:p>
    <w:p w14:paraId="476479DE" w14:textId="77777777" w:rsidR="00275987" w:rsidRPr="00642CF7" w:rsidRDefault="00275987" w:rsidP="00275987">
      <w:pPr>
        <w:pStyle w:val="BodyText"/>
        <w:widowControl w:val="0"/>
        <w:numPr>
          <w:ilvl w:val="0"/>
          <w:numId w:val="27"/>
        </w:numPr>
        <w:tabs>
          <w:tab w:val="left" w:pos="821"/>
        </w:tabs>
        <w:overflowPunct/>
        <w:autoSpaceDE/>
        <w:autoSpaceDN/>
        <w:adjustRightInd/>
        <w:spacing w:before="69"/>
        <w:ind w:right="203"/>
        <w:textAlignment w:val="auto"/>
      </w:pPr>
      <w:r w:rsidRPr="00642CF7">
        <w:t xml:space="preserve">Guidance </w:t>
      </w:r>
      <w:r w:rsidRPr="00642CF7">
        <w:rPr>
          <w:spacing w:val="-1"/>
        </w:rPr>
        <w:t>on</w:t>
      </w:r>
      <w:r w:rsidRPr="00642CF7">
        <w:t xml:space="preserve"> </w:t>
      </w:r>
      <w:r w:rsidRPr="00642CF7">
        <w:rPr>
          <w:spacing w:val="-1"/>
        </w:rPr>
        <w:t>the</w:t>
      </w:r>
      <w:r w:rsidRPr="00642CF7">
        <w:rPr>
          <w:spacing w:val="-2"/>
        </w:rPr>
        <w:t xml:space="preserve"> </w:t>
      </w:r>
      <w:r w:rsidRPr="00642CF7">
        <w:rPr>
          <w:spacing w:val="-1"/>
        </w:rPr>
        <w:t>eligibility</w:t>
      </w:r>
      <w:r w:rsidRPr="00642CF7">
        <w:rPr>
          <w:spacing w:val="-2"/>
        </w:rPr>
        <w:t xml:space="preserve"> </w:t>
      </w:r>
      <w:r w:rsidRPr="00642CF7">
        <w:t>of</w:t>
      </w:r>
      <w:r w:rsidRPr="00642CF7">
        <w:rPr>
          <w:spacing w:val="2"/>
        </w:rPr>
        <w:t xml:space="preserve"> </w:t>
      </w:r>
      <w:r w:rsidRPr="00642CF7">
        <w:rPr>
          <w:spacing w:val="-1"/>
        </w:rPr>
        <w:t>specific</w:t>
      </w:r>
      <w:r w:rsidRPr="00642CF7">
        <w:t xml:space="preserve"> </w:t>
      </w:r>
      <w:r w:rsidRPr="00642CF7">
        <w:rPr>
          <w:spacing w:val="-1"/>
        </w:rPr>
        <w:t>commodities</w:t>
      </w:r>
      <w:r w:rsidRPr="00642CF7">
        <w:t xml:space="preserve"> </w:t>
      </w:r>
      <w:r w:rsidRPr="00642CF7">
        <w:rPr>
          <w:spacing w:val="-1"/>
        </w:rPr>
        <w:t>and</w:t>
      </w:r>
      <w:r w:rsidRPr="00642CF7">
        <w:t xml:space="preserve"> </w:t>
      </w:r>
      <w:r w:rsidRPr="00642CF7">
        <w:rPr>
          <w:spacing w:val="-1"/>
        </w:rPr>
        <w:t>services</w:t>
      </w:r>
      <w:r w:rsidRPr="00642CF7">
        <w:t xml:space="preserve"> may</w:t>
      </w:r>
      <w:r w:rsidRPr="00642CF7">
        <w:rPr>
          <w:spacing w:val="-3"/>
        </w:rPr>
        <w:t xml:space="preserve"> </w:t>
      </w:r>
      <w:r w:rsidRPr="00642CF7">
        <w:t xml:space="preserve">be </w:t>
      </w:r>
      <w:r w:rsidRPr="00642CF7">
        <w:rPr>
          <w:spacing w:val="-1"/>
        </w:rPr>
        <w:t>obtained</w:t>
      </w:r>
      <w:r w:rsidRPr="00642CF7">
        <w:rPr>
          <w:spacing w:val="75"/>
        </w:rPr>
        <w:t xml:space="preserve"> </w:t>
      </w:r>
      <w:r w:rsidRPr="00642CF7">
        <w:rPr>
          <w:spacing w:val="-1"/>
        </w:rPr>
        <w:t>from</w:t>
      </w:r>
      <w:r w:rsidRPr="00642CF7">
        <w:rPr>
          <w:spacing w:val="1"/>
        </w:rPr>
        <w:t xml:space="preserve"> </w:t>
      </w:r>
      <w:r w:rsidRPr="00642CF7">
        <w:rPr>
          <w:spacing w:val="-1"/>
        </w:rPr>
        <w:t xml:space="preserve">the </w:t>
      </w:r>
      <w:r w:rsidRPr="00642CF7">
        <w:t>AO.</w:t>
      </w:r>
      <w:r w:rsidRPr="00642CF7">
        <w:rPr>
          <w:spacing w:val="64"/>
        </w:rPr>
        <w:t xml:space="preserve"> </w:t>
      </w:r>
      <w:r w:rsidRPr="00642CF7">
        <w:rPr>
          <w:spacing w:val="-1"/>
        </w:rPr>
        <w:t>If</w:t>
      </w:r>
      <w:r w:rsidRPr="00642CF7">
        <w:rPr>
          <w:spacing w:val="2"/>
        </w:rPr>
        <w:t xml:space="preserve"> </w:t>
      </w:r>
      <w:r w:rsidRPr="00642CF7">
        <w:rPr>
          <w:spacing w:val="-1"/>
        </w:rPr>
        <w:t>USAID</w:t>
      </w:r>
      <w:r w:rsidRPr="00642CF7">
        <w:rPr>
          <w:spacing w:val="-3"/>
        </w:rPr>
        <w:t xml:space="preserve"> </w:t>
      </w:r>
      <w:r w:rsidRPr="00642CF7">
        <w:rPr>
          <w:spacing w:val="-1"/>
        </w:rPr>
        <w:t>determines</w:t>
      </w:r>
      <w:r w:rsidRPr="00642CF7">
        <w:t xml:space="preserve"> </w:t>
      </w:r>
      <w:r w:rsidRPr="00642CF7">
        <w:rPr>
          <w:spacing w:val="-1"/>
        </w:rPr>
        <w:t>that</w:t>
      </w:r>
      <w:r w:rsidRPr="00642CF7">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 xml:space="preserve">has </w:t>
      </w:r>
      <w:r w:rsidRPr="00642CF7">
        <w:rPr>
          <w:spacing w:val="-1"/>
        </w:rPr>
        <w:t>procured</w:t>
      </w:r>
      <w:r w:rsidRPr="00642CF7">
        <w:rPr>
          <w:spacing w:val="-2"/>
        </w:rPr>
        <w:t xml:space="preserve"> </w:t>
      </w:r>
      <w:r w:rsidRPr="00642CF7">
        <w:rPr>
          <w:spacing w:val="-1"/>
        </w:rPr>
        <w:t>any</w:t>
      </w:r>
      <w:r w:rsidRPr="00642CF7">
        <w:rPr>
          <w:spacing w:val="63"/>
        </w:rPr>
        <w:t xml:space="preserve"> </w:t>
      </w:r>
      <w:r w:rsidRPr="00642CF7">
        <w:rPr>
          <w:spacing w:val="-1"/>
        </w:rPr>
        <w:t>commodities</w:t>
      </w:r>
      <w:r w:rsidRPr="00642CF7">
        <w:t xml:space="preserve"> or </w:t>
      </w:r>
      <w:r w:rsidRPr="00642CF7">
        <w:rPr>
          <w:spacing w:val="-1"/>
        </w:rPr>
        <w:t>services</w:t>
      </w:r>
      <w:r w:rsidRPr="00642CF7">
        <w:t xml:space="preserve"> </w:t>
      </w:r>
      <w:r w:rsidRPr="00642CF7">
        <w:rPr>
          <w:spacing w:val="-1"/>
        </w:rPr>
        <w:t>under</w:t>
      </w:r>
      <w:r w:rsidRPr="00642CF7">
        <w:t xml:space="preserve"> this</w:t>
      </w:r>
      <w:r w:rsidRPr="00642CF7">
        <w:rPr>
          <w:spacing w:val="-3"/>
        </w:rPr>
        <w:t xml:space="preserve"> </w:t>
      </w:r>
      <w:r w:rsidRPr="00642CF7">
        <w:rPr>
          <w:spacing w:val="-1"/>
        </w:rPr>
        <w:t>award</w:t>
      </w:r>
      <w:r w:rsidRPr="00642CF7">
        <w:t xml:space="preserve"> </w:t>
      </w:r>
      <w:r w:rsidRPr="00642CF7">
        <w:rPr>
          <w:spacing w:val="-1"/>
        </w:rPr>
        <w:t>contrary</w:t>
      </w:r>
      <w:r w:rsidRPr="00642CF7">
        <w:rPr>
          <w:spacing w:val="-3"/>
        </w:rPr>
        <w:t xml:space="preserve"> </w:t>
      </w:r>
      <w:r w:rsidRPr="00642CF7">
        <w:t xml:space="preserve">to the </w:t>
      </w:r>
      <w:r w:rsidRPr="00642CF7">
        <w:rPr>
          <w:spacing w:val="-1"/>
        </w:rPr>
        <w:t>requirements</w:t>
      </w:r>
      <w:r w:rsidRPr="00642CF7">
        <w:t xml:space="preserve"> </w:t>
      </w:r>
      <w:r w:rsidRPr="00642CF7">
        <w:rPr>
          <w:spacing w:val="-1"/>
        </w:rPr>
        <w:t>of</w:t>
      </w:r>
      <w:r w:rsidRPr="00642CF7">
        <w:rPr>
          <w:spacing w:val="2"/>
        </w:rPr>
        <w:t xml:space="preserve"> </w:t>
      </w:r>
      <w:r w:rsidRPr="00642CF7">
        <w:rPr>
          <w:spacing w:val="-1"/>
        </w:rPr>
        <w:t>this</w:t>
      </w:r>
      <w:r w:rsidRPr="00642CF7">
        <w:rPr>
          <w:spacing w:val="67"/>
        </w:rPr>
        <w:t xml:space="preserve"> </w:t>
      </w:r>
      <w:r w:rsidRPr="00642CF7">
        <w:rPr>
          <w:spacing w:val="-1"/>
        </w:rPr>
        <w:t>provision,</w:t>
      </w:r>
      <w:r w:rsidRPr="00642CF7">
        <w:t xml:space="preserve"> and</w:t>
      </w:r>
      <w:r w:rsidRPr="00642CF7">
        <w:rPr>
          <w:spacing w:val="-2"/>
        </w:rPr>
        <w:t xml:space="preserve"> </w:t>
      </w:r>
      <w:r w:rsidRPr="00642CF7">
        <w:t>has</w:t>
      </w:r>
      <w:r w:rsidRPr="00642CF7">
        <w:rPr>
          <w:spacing w:val="-3"/>
        </w:rPr>
        <w:t xml:space="preserve"> </w:t>
      </w:r>
      <w:r w:rsidRPr="00642CF7">
        <w:rPr>
          <w:spacing w:val="-1"/>
        </w:rPr>
        <w:t>received</w:t>
      </w:r>
      <w:r w:rsidRPr="00642CF7">
        <w:rPr>
          <w:spacing w:val="4"/>
        </w:rPr>
        <w:t xml:space="preserve"> </w:t>
      </w:r>
      <w:r w:rsidRPr="00642CF7">
        <w:rPr>
          <w:spacing w:val="-1"/>
        </w:rPr>
        <w:t>payment</w:t>
      </w:r>
      <w:r w:rsidRPr="00642CF7">
        <w:rPr>
          <w:spacing w:val="-2"/>
        </w:rPr>
        <w:t xml:space="preserve"> </w:t>
      </w:r>
      <w:r w:rsidRPr="00642CF7">
        <w:t xml:space="preserve">for </w:t>
      </w:r>
      <w:r w:rsidRPr="00642CF7">
        <w:rPr>
          <w:spacing w:val="-2"/>
        </w:rPr>
        <w:t>such</w:t>
      </w:r>
      <w:r w:rsidRPr="00642CF7">
        <w:t xml:space="preserve"> </w:t>
      </w:r>
      <w:r w:rsidRPr="00642CF7">
        <w:rPr>
          <w:spacing w:val="-1"/>
        </w:rPr>
        <w:t>purposes,</w:t>
      </w:r>
      <w:r w:rsidRPr="00642CF7">
        <w:rPr>
          <w:spacing w:val="-2"/>
        </w:rPr>
        <w:t xml:space="preserve"> </w:t>
      </w:r>
      <w:r w:rsidRPr="00642CF7">
        <w:rPr>
          <w:spacing w:val="-1"/>
        </w:rPr>
        <w:t>the</w:t>
      </w:r>
      <w:r w:rsidRPr="00642CF7">
        <w:rPr>
          <w:spacing w:val="4"/>
        </w:rPr>
        <w:t xml:space="preserve"> </w:t>
      </w:r>
      <w:r w:rsidRPr="00642CF7">
        <w:t>AO</w:t>
      </w:r>
      <w:r w:rsidRPr="00642CF7">
        <w:rPr>
          <w:spacing w:val="-2"/>
        </w:rPr>
        <w:t xml:space="preserve"> </w:t>
      </w:r>
      <w:r w:rsidRPr="00642CF7">
        <w:rPr>
          <w:spacing w:val="-1"/>
        </w:rPr>
        <w:t>may</w:t>
      </w:r>
      <w:r w:rsidRPr="00642CF7">
        <w:rPr>
          <w:spacing w:val="-3"/>
        </w:rPr>
        <w:t xml:space="preserve"> </w:t>
      </w:r>
      <w:r w:rsidRPr="00642CF7">
        <w:rPr>
          <w:spacing w:val="-1"/>
        </w:rPr>
        <w:t>require</w:t>
      </w:r>
      <w:r w:rsidRPr="00642CF7">
        <w:t xml:space="preserve"> the</w:t>
      </w:r>
      <w:r w:rsidRPr="00642CF7">
        <w:rPr>
          <w:spacing w:val="63"/>
        </w:rPr>
        <w:t xml:space="preserve"> </w:t>
      </w:r>
      <w:r w:rsidRPr="00642CF7">
        <w:t xml:space="preserve">recipient </w:t>
      </w:r>
      <w:r w:rsidRPr="00642CF7">
        <w:rPr>
          <w:spacing w:val="-1"/>
        </w:rPr>
        <w:t>to</w:t>
      </w:r>
      <w:r w:rsidRPr="00642CF7">
        <w:t xml:space="preserve"> </w:t>
      </w:r>
      <w:r w:rsidRPr="00642CF7">
        <w:rPr>
          <w:spacing w:val="-1"/>
        </w:rPr>
        <w:t>refund</w:t>
      </w:r>
      <w:r w:rsidRPr="00642CF7">
        <w:rPr>
          <w:spacing w:val="-2"/>
        </w:rPr>
        <w:t xml:space="preserve"> </w:t>
      </w:r>
      <w:r w:rsidRPr="00642CF7">
        <w:rPr>
          <w:spacing w:val="-1"/>
        </w:rPr>
        <w:t>the</w:t>
      </w:r>
      <w:r w:rsidRPr="00642CF7">
        <w:rPr>
          <w:spacing w:val="-2"/>
        </w:rPr>
        <w:t xml:space="preserve"> </w:t>
      </w:r>
      <w:r w:rsidRPr="00642CF7">
        <w:rPr>
          <w:spacing w:val="-1"/>
        </w:rPr>
        <w:t>entire</w:t>
      </w:r>
      <w:r w:rsidRPr="00642CF7">
        <w:t xml:space="preserve"> </w:t>
      </w:r>
      <w:r w:rsidRPr="00642CF7">
        <w:rPr>
          <w:spacing w:val="-1"/>
        </w:rPr>
        <w:t>amount</w:t>
      </w:r>
      <w:r w:rsidRPr="00642CF7">
        <w:rPr>
          <w:spacing w:val="-2"/>
        </w:rPr>
        <w:t xml:space="preserve"> </w:t>
      </w:r>
      <w:r w:rsidRPr="00642CF7">
        <w:rPr>
          <w:spacing w:val="-1"/>
        </w:rPr>
        <w:t>of</w:t>
      </w:r>
      <w:r w:rsidRPr="00642CF7">
        <w:t xml:space="preserve"> the</w:t>
      </w:r>
      <w:r w:rsidRPr="00642CF7">
        <w:rPr>
          <w:spacing w:val="-2"/>
        </w:rPr>
        <w:t xml:space="preserve"> </w:t>
      </w:r>
      <w:r w:rsidRPr="00642CF7">
        <w:rPr>
          <w:spacing w:val="-1"/>
        </w:rPr>
        <w:t>purchase.</w:t>
      </w:r>
    </w:p>
    <w:p w14:paraId="74A40CBE" w14:textId="77777777" w:rsidR="00275987" w:rsidRPr="00642CF7" w:rsidRDefault="00275987" w:rsidP="00275987">
      <w:pPr>
        <w:rPr>
          <w:rFonts w:eastAsia="Arial"/>
        </w:rPr>
      </w:pPr>
    </w:p>
    <w:p w14:paraId="5489BFB8" w14:textId="77777777" w:rsidR="00275987" w:rsidRPr="00642CF7" w:rsidRDefault="00275987" w:rsidP="00275987">
      <w:pPr>
        <w:pStyle w:val="BodyText"/>
        <w:widowControl w:val="0"/>
        <w:numPr>
          <w:ilvl w:val="0"/>
          <w:numId w:val="27"/>
        </w:numPr>
        <w:tabs>
          <w:tab w:val="left" w:pos="821"/>
        </w:tabs>
        <w:overflowPunct/>
        <w:autoSpaceDE/>
        <w:autoSpaceDN/>
        <w:adjustRightInd/>
        <w:ind w:right="512"/>
        <w:textAlignment w:val="auto"/>
      </w:pPr>
      <w:r w:rsidRPr="00642CF7">
        <w:t>This</w:t>
      </w:r>
      <w:r w:rsidRPr="00642CF7">
        <w:rPr>
          <w:spacing w:val="-3"/>
        </w:rPr>
        <w:t xml:space="preserve"> </w:t>
      </w:r>
      <w:r w:rsidRPr="00642CF7">
        <w:rPr>
          <w:spacing w:val="-1"/>
        </w:rPr>
        <w:t>provision</w:t>
      </w:r>
      <w:r w:rsidRPr="00642CF7">
        <w:t xml:space="preserve"> </w:t>
      </w:r>
      <w:r w:rsidRPr="00642CF7">
        <w:rPr>
          <w:spacing w:val="-1"/>
        </w:rPr>
        <w:t>must</w:t>
      </w:r>
      <w:r w:rsidRPr="00642CF7">
        <w:t xml:space="preserve"> </w:t>
      </w:r>
      <w:r w:rsidRPr="00642CF7">
        <w:rPr>
          <w:spacing w:val="-1"/>
        </w:rPr>
        <w:t>be</w:t>
      </w:r>
      <w:r w:rsidRPr="00642CF7">
        <w:rPr>
          <w:spacing w:val="-2"/>
        </w:rPr>
        <w:t xml:space="preserve"> </w:t>
      </w:r>
      <w:r w:rsidRPr="00642CF7">
        <w:rPr>
          <w:spacing w:val="-1"/>
        </w:rPr>
        <w:t>included</w:t>
      </w:r>
      <w:r w:rsidRPr="00642CF7">
        <w:t xml:space="preserve"> in</w:t>
      </w:r>
      <w:r w:rsidRPr="00642CF7">
        <w:rPr>
          <w:spacing w:val="-2"/>
        </w:rPr>
        <w:t xml:space="preserve"> </w:t>
      </w:r>
      <w:r w:rsidRPr="00642CF7">
        <w:t>all</w:t>
      </w:r>
      <w:r w:rsidRPr="00642CF7">
        <w:rPr>
          <w:spacing w:val="-1"/>
        </w:rPr>
        <w:t xml:space="preserve"> subawards</w:t>
      </w:r>
      <w:r w:rsidRPr="00642CF7">
        <w:t xml:space="preserve"> and</w:t>
      </w:r>
      <w:r w:rsidRPr="00642CF7">
        <w:rPr>
          <w:spacing w:val="-2"/>
        </w:rPr>
        <w:t xml:space="preserve"> </w:t>
      </w:r>
      <w:r w:rsidRPr="00642CF7">
        <w:rPr>
          <w:spacing w:val="-1"/>
        </w:rPr>
        <w:t>contracts,</w:t>
      </w:r>
      <w:r w:rsidRPr="00642CF7">
        <w:t xml:space="preserve"> </w:t>
      </w:r>
      <w:r w:rsidRPr="00642CF7">
        <w:rPr>
          <w:spacing w:val="-1"/>
        </w:rPr>
        <w:t>which</w:t>
      </w:r>
      <w:r w:rsidRPr="00642CF7">
        <w:t xml:space="preserve"> </w:t>
      </w:r>
      <w:r w:rsidRPr="00642CF7">
        <w:rPr>
          <w:spacing w:val="-1"/>
        </w:rPr>
        <w:t>include</w:t>
      </w:r>
      <w:r w:rsidRPr="00642CF7">
        <w:rPr>
          <w:spacing w:val="73"/>
        </w:rPr>
        <w:t xml:space="preserve"> </w:t>
      </w:r>
      <w:r w:rsidRPr="00642CF7">
        <w:rPr>
          <w:spacing w:val="-1"/>
        </w:rPr>
        <w:t>procurement</w:t>
      </w:r>
      <w:r w:rsidRPr="00642CF7">
        <w:t xml:space="preserve"> </w:t>
      </w:r>
      <w:r w:rsidRPr="00642CF7">
        <w:rPr>
          <w:spacing w:val="-1"/>
        </w:rPr>
        <w:t>of</w:t>
      </w:r>
      <w:r w:rsidRPr="00642CF7">
        <w:t xml:space="preserve"> </w:t>
      </w:r>
      <w:r w:rsidRPr="00642CF7">
        <w:rPr>
          <w:spacing w:val="-1"/>
        </w:rPr>
        <w:t>commodities</w:t>
      </w:r>
      <w:r w:rsidRPr="00642CF7">
        <w:rPr>
          <w:spacing w:val="-2"/>
        </w:rPr>
        <w:t xml:space="preserve"> </w:t>
      </w:r>
      <w:r w:rsidRPr="00642CF7">
        <w:t xml:space="preserve">or </w:t>
      </w:r>
      <w:r w:rsidRPr="00642CF7">
        <w:rPr>
          <w:spacing w:val="-1"/>
        </w:rPr>
        <w:t>services.</w:t>
      </w:r>
    </w:p>
    <w:p w14:paraId="438CE8DC" w14:textId="77777777" w:rsidR="00275987" w:rsidRPr="00642CF7" w:rsidRDefault="00275987" w:rsidP="00275987">
      <w:pPr>
        <w:rPr>
          <w:rFonts w:eastAsia="Arial"/>
        </w:rPr>
      </w:pPr>
    </w:p>
    <w:p w14:paraId="0FCE12CC" w14:textId="77777777" w:rsidR="00275987" w:rsidRPr="00642CF7" w:rsidRDefault="00275987" w:rsidP="00275987">
      <w:pPr>
        <w:pStyle w:val="BodyText"/>
        <w:ind w:left="3532" w:right="3467"/>
        <w:jc w:val="center"/>
      </w:pPr>
      <w:r w:rsidRPr="00642CF7">
        <w:t>[END</w:t>
      </w:r>
      <w:r w:rsidRPr="00642CF7">
        <w:rPr>
          <w:spacing w:val="-1"/>
        </w:rPr>
        <w:t xml:space="preserve"> </w:t>
      </w:r>
      <w:r w:rsidRPr="00642CF7">
        <w:t xml:space="preserve">OF </w:t>
      </w:r>
      <w:r w:rsidRPr="00642CF7">
        <w:rPr>
          <w:spacing w:val="-1"/>
        </w:rPr>
        <w:t>PROVISION]</w:t>
      </w:r>
    </w:p>
    <w:p w14:paraId="6FB3CB89" w14:textId="77777777" w:rsidR="00275987" w:rsidRPr="00642CF7" w:rsidRDefault="00275987" w:rsidP="00275987">
      <w:pPr>
        <w:rPr>
          <w:rFonts w:eastAsia="Arial"/>
        </w:rPr>
      </w:pPr>
    </w:p>
    <w:p w14:paraId="5F944625" w14:textId="77777777" w:rsidR="00275987" w:rsidRPr="00642CF7" w:rsidRDefault="00275987" w:rsidP="00275987">
      <w:pPr>
        <w:spacing w:before="11"/>
        <w:rPr>
          <w:rFonts w:eastAsia="Arial"/>
        </w:rPr>
      </w:pPr>
    </w:p>
    <w:p w14:paraId="5653F18D" w14:textId="77777777" w:rsidR="00275987" w:rsidRPr="00642CF7" w:rsidRDefault="00275987" w:rsidP="00275987">
      <w:pPr>
        <w:pStyle w:val="Heading1"/>
        <w:tabs>
          <w:tab w:val="left" w:pos="820"/>
        </w:tabs>
        <w:rPr>
          <w:rFonts w:cs="Times New Roman"/>
          <w:b w:val="0"/>
          <w:bCs w:val="0"/>
        </w:rPr>
      </w:pPr>
      <w:r w:rsidRPr="00642CF7">
        <w:rPr>
          <w:rFonts w:cs="Times New Roman"/>
          <w:spacing w:val="-1"/>
        </w:rPr>
        <w:t>M7.</w:t>
      </w:r>
      <w:r w:rsidRPr="00642CF7">
        <w:rPr>
          <w:rFonts w:cs="Times New Roman"/>
          <w:spacing w:val="-1"/>
        </w:rPr>
        <w:tab/>
      </w:r>
      <w:r w:rsidRPr="00642CF7">
        <w:rPr>
          <w:rFonts w:cs="Times New Roman"/>
          <w:spacing w:val="-2"/>
        </w:rPr>
        <w:t>TITLE</w:t>
      </w:r>
      <w:r w:rsidRPr="00642CF7">
        <w:rPr>
          <w:rFonts w:cs="Times New Roman"/>
          <w:spacing w:val="1"/>
        </w:rPr>
        <w:t xml:space="preserve"> </w:t>
      </w:r>
      <w:r w:rsidRPr="00642CF7">
        <w:rPr>
          <w:rFonts w:cs="Times New Roman"/>
          <w:spacing w:val="-1"/>
        </w:rPr>
        <w:t>TO</w:t>
      </w:r>
      <w:r w:rsidRPr="00642CF7">
        <w:rPr>
          <w:rFonts w:cs="Times New Roman"/>
          <w:spacing w:val="3"/>
        </w:rPr>
        <w:t xml:space="preserve"> </w:t>
      </w:r>
      <w:r w:rsidRPr="00642CF7">
        <w:rPr>
          <w:rFonts w:cs="Times New Roman"/>
          <w:spacing w:val="-3"/>
        </w:rPr>
        <w:t>AND</w:t>
      </w:r>
      <w:r w:rsidRPr="00642CF7">
        <w:rPr>
          <w:rFonts w:cs="Times New Roman"/>
          <w:spacing w:val="-1"/>
        </w:rPr>
        <w:t xml:space="preserve"> USE</w:t>
      </w:r>
      <w:r w:rsidRPr="00642CF7">
        <w:rPr>
          <w:rFonts w:cs="Times New Roman"/>
        </w:rPr>
        <w:t xml:space="preserve"> OF</w:t>
      </w:r>
      <w:r w:rsidRPr="00642CF7">
        <w:rPr>
          <w:rFonts w:cs="Times New Roman"/>
          <w:spacing w:val="-1"/>
        </w:rPr>
        <w:t xml:space="preserve"> </w:t>
      </w:r>
      <w:r w:rsidRPr="00642CF7">
        <w:rPr>
          <w:rFonts w:cs="Times New Roman"/>
          <w:spacing w:val="-2"/>
        </w:rPr>
        <w:t>PROPERTY</w:t>
      </w:r>
      <w:r w:rsidRPr="00642CF7">
        <w:rPr>
          <w:rFonts w:cs="Times New Roman"/>
          <w:spacing w:val="1"/>
        </w:rPr>
        <w:t xml:space="preserve"> </w:t>
      </w:r>
      <w:r w:rsidRPr="00642CF7">
        <w:rPr>
          <w:rFonts w:cs="Times New Roman"/>
          <w:spacing w:val="-1"/>
        </w:rPr>
        <w:t xml:space="preserve">(DECEMBER </w:t>
      </w:r>
      <w:r w:rsidRPr="00642CF7">
        <w:rPr>
          <w:rFonts w:cs="Times New Roman"/>
        </w:rPr>
        <w:t>2014)</w:t>
      </w:r>
    </w:p>
    <w:p w14:paraId="6D668E94" w14:textId="77777777" w:rsidR="00275987" w:rsidRPr="00642CF7" w:rsidRDefault="00275987" w:rsidP="00275987">
      <w:pPr>
        <w:spacing w:before="1"/>
        <w:rPr>
          <w:rFonts w:eastAsia="Arial"/>
          <w:b/>
          <w:bCs/>
        </w:rPr>
      </w:pPr>
    </w:p>
    <w:p w14:paraId="1278B43C" w14:textId="77777777" w:rsidR="00275987" w:rsidRPr="00642CF7" w:rsidRDefault="00275987" w:rsidP="00275987">
      <w:pPr>
        <w:pStyle w:val="BodyText"/>
        <w:widowControl w:val="0"/>
        <w:numPr>
          <w:ilvl w:val="0"/>
          <w:numId w:val="26"/>
        </w:numPr>
        <w:tabs>
          <w:tab w:val="left" w:pos="821"/>
        </w:tabs>
        <w:overflowPunct/>
        <w:autoSpaceDE/>
        <w:autoSpaceDN/>
        <w:adjustRightInd/>
        <w:ind w:right="1081"/>
        <w:textAlignment w:val="auto"/>
      </w:pPr>
      <w:r w:rsidRPr="00642CF7">
        <w:t xml:space="preserve">Title </w:t>
      </w:r>
      <w:r w:rsidRPr="00642CF7">
        <w:rPr>
          <w:spacing w:val="-1"/>
        </w:rPr>
        <w:t>to</w:t>
      </w:r>
      <w:r w:rsidRPr="00642CF7">
        <w:t xml:space="preserve"> all</w:t>
      </w:r>
      <w:r w:rsidRPr="00642CF7">
        <w:rPr>
          <w:spacing w:val="-3"/>
        </w:rPr>
        <w:t xml:space="preserve"> </w:t>
      </w:r>
      <w:r w:rsidRPr="00642CF7">
        <w:t>Property</w:t>
      </w:r>
      <w:r w:rsidRPr="00642CF7">
        <w:rPr>
          <w:spacing w:val="-5"/>
        </w:rPr>
        <w:t xml:space="preserve"> </w:t>
      </w:r>
      <w:r w:rsidRPr="00642CF7">
        <w:t>financed</w:t>
      </w:r>
      <w:r w:rsidRPr="00642CF7">
        <w:rPr>
          <w:spacing w:val="-2"/>
        </w:rPr>
        <w:t xml:space="preserve"> </w:t>
      </w:r>
      <w:r w:rsidRPr="00642CF7">
        <w:rPr>
          <w:spacing w:val="-1"/>
        </w:rPr>
        <w:t>under</w:t>
      </w:r>
      <w:r w:rsidRPr="00642CF7">
        <w:t xml:space="preserve"> this</w:t>
      </w:r>
      <w:r w:rsidRPr="00642CF7">
        <w:rPr>
          <w:spacing w:val="-3"/>
        </w:rPr>
        <w:t xml:space="preserve"> </w:t>
      </w:r>
      <w:r w:rsidRPr="00642CF7">
        <w:rPr>
          <w:spacing w:val="-1"/>
        </w:rPr>
        <w:t>award</w:t>
      </w:r>
      <w:r w:rsidRPr="00642CF7">
        <w:t xml:space="preserve"> </w:t>
      </w:r>
      <w:r w:rsidRPr="00642CF7">
        <w:rPr>
          <w:spacing w:val="-1"/>
        </w:rPr>
        <w:t>vests</w:t>
      </w:r>
      <w:r w:rsidRPr="00642CF7">
        <w:t xml:space="preserve"> in the </w:t>
      </w:r>
      <w:r w:rsidRPr="00642CF7">
        <w:rPr>
          <w:spacing w:val="-1"/>
        </w:rPr>
        <w:t>recipient</w:t>
      </w:r>
      <w:r w:rsidRPr="00642CF7">
        <w:rPr>
          <w:spacing w:val="-2"/>
        </w:rPr>
        <w:t xml:space="preserve"> </w:t>
      </w:r>
      <w:r w:rsidRPr="00642CF7">
        <w:rPr>
          <w:spacing w:val="-1"/>
        </w:rPr>
        <w:t>upon</w:t>
      </w:r>
      <w:r w:rsidRPr="00642CF7">
        <w:rPr>
          <w:spacing w:val="45"/>
        </w:rPr>
        <w:t xml:space="preserve"> </w:t>
      </w:r>
      <w:r w:rsidRPr="00642CF7">
        <w:rPr>
          <w:spacing w:val="-1"/>
        </w:rPr>
        <w:t>acquisition</w:t>
      </w:r>
      <w:r w:rsidRPr="00642CF7">
        <w:t xml:space="preserve"> </w:t>
      </w:r>
      <w:r w:rsidRPr="00642CF7">
        <w:rPr>
          <w:spacing w:val="-1"/>
        </w:rPr>
        <w:t>unless</w:t>
      </w:r>
      <w:r w:rsidRPr="00642CF7">
        <w:t xml:space="preserve"> </w:t>
      </w:r>
      <w:r w:rsidRPr="00642CF7">
        <w:rPr>
          <w:spacing w:val="-1"/>
        </w:rPr>
        <w:t>otherwise</w:t>
      </w:r>
      <w:r w:rsidRPr="00642CF7">
        <w:t xml:space="preserve"> </w:t>
      </w:r>
      <w:r w:rsidRPr="00642CF7">
        <w:rPr>
          <w:spacing w:val="-1"/>
        </w:rPr>
        <w:t>specified</w:t>
      </w:r>
      <w:r w:rsidRPr="00642CF7">
        <w:rPr>
          <w:spacing w:val="1"/>
        </w:rPr>
        <w:t xml:space="preserve"> </w:t>
      </w:r>
      <w:r w:rsidRPr="00642CF7">
        <w:rPr>
          <w:spacing w:val="-2"/>
        </w:rPr>
        <w:t>in</w:t>
      </w:r>
      <w:r w:rsidRPr="00642CF7">
        <w:t xml:space="preserve"> this</w:t>
      </w:r>
      <w:r w:rsidRPr="00642CF7">
        <w:rPr>
          <w:spacing w:val="-3"/>
        </w:rPr>
        <w:t xml:space="preserve"> </w:t>
      </w:r>
      <w:r w:rsidRPr="00642CF7">
        <w:rPr>
          <w:spacing w:val="-1"/>
        </w:rPr>
        <w:t>award.</w:t>
      </w:r>
    </w:p>
    <w:p w14:paraId="3BA72E00" w14:textId="77777777" w:rsidR="00275987" w:rsidRPr="00642CF7" w:rsidRDefault="00275987" w:rsidP="00275987">
      <w:pPr>
        <w:rPr>
          <w:rFonts w:eastAsia="Arial"/>
        </w:rPr>
      </w:pPr>
    </w:p>
    <w:p w14:paraId="179C856D" w14:textId="77777777" w:rsidR="00275987" w:rsidRPr="00642CF7" w:rsidRDefault="00275987" w:rsidP="00275987">
      <w:pPr>
        <w:pStyle w:val="BodyText"/>
        <w:widowControl w:val="0"/>
        <w:numPr>
          <w:ilvl w:val="0"/>
          <w:numId w:val="26"/>
        </w:numPr>
        <w:tabs>
          <w:tab w:val="left" w:pos="821"/>
        </w:tabs>
        <w:overflowPunct/>
        <w:autoSpaceDE/>
        <w:autoSpaceDN/>
        <w:adjustRightInd/>
        <w:ind w:right="159"/>
        <w:textAlignment w:val="auto"/>
      </w:pPr>
      <w:r w:rsidRPr="00642CF7">
        <w:t>Property</w:t>
      </w:r>
      <w:r w:rsidRPr="00642CF7">
        <w:rPr>
          <w:spacing w:val="-3"/>
        </w:rPr>
        <w:t xml:space="preserve"> </w:t>
      </w:r>
      <w:r w:rsidRPr="00642CF7">
        <w:rPr>
          <w:spacing w:val="-1"/>
        </w:rPr>
        <w:t>means</w:t>
      </w:r>
      <w:r w:rsidRPr="00642CF7">
        <w:rPr>
          <w:spacing w:val="-2"/>
        </w:rPr>
        <w:t xml:space="preserve"> </w:t>
      </w:r>
      <w:r w:rsidRPr="00642CF7">
        <w:rPr>
          <w:spacing w:val="-1"/>
        </w:rPr>
        <w:t>equipment,</w:t>
      </w:r>
      <w:r w:rsidRPr="00642CF7">
        <w:t xml:space="preserve"> </w:t>
      </w:r>
      <w:r w:rsidRPr="00642CF7">
        <w:rPr>
          <w:spacing w:val="-1"/>
        </w:rPr>
        <w:t>supplies,</w:t>
      </w:r>
      <w:r w:rsidRPr="00642CF7">
        <w:rPr>
          <w:spacing w:val="-2"/>
        </w:rPr>
        <w:t xml:space="preserve"> </w:t>
      </w:r>
      <w:r w:rsidRPr="00642CF7">
        <w:t xml:space="preserve">real </w:t>
      </w:r>
      <w:r w:rsidRPr="00642CF7">
        <w:rPr>
          <w:spacing w:val="-1"/>
        </w:rPr>
        <w:t>property,</w:t>
      </w:r>
      <w:r w:rsidRPr="00642CF7">
        <w:t xml:space="preserve"> </w:t>
      </w:r>
      <w:r w:rsidRPr="00642CF7">
        <w:rPr>
          <w:spacing w:val="-1"/>
        </w:rPr>
        <w:t>and</w:t>
      </w:r>
      <w:r w:rsidRPr="00642CF7">
        <w:t xml:space="preserve"> </w:t>
      </w:r>
      <w:r w:rsidRPr="00642CF7">
        <w:rPr>
          <w:spacing w:val="-1"/>
        </w:rPr>
        <w:t>intangible</w:t>
      </w:r>
      <w:r w:rsidRPr="00642CF7">
        <w:rPr>
          <w:spacing w:val="-2"/>
        </w:rPr>
        <w:t xml:space="preserve"> </w:t>
      </w:r>
      <w:r w:rsidRPr="00642CF7">
        <w:rPr>
          <w:spacing w:val="-1"/>
        </w:rPr>
        <w:t>property,</w:t>
      </w:r>
      <w:r w:rsidRPr="00642CF7">
        <w:rPr>
          <w:spacing w:val="9"/>
        </w:rPr>
        <w:t xml:space="preserve"> </w:t>
      </w:r>
      <w:r w:rsidRPr="00642CF7">
        <w:rPr>
          <w:spacing w:val="-1"/>
        </w:rPr>
        <w:t>each</w:t>
      </w:r>
      <w:r w:rsidRPr="00642CF7">
        <w:rPr>
          <w:spacing w:val="67"/>
        </w:rPr>
        <w:t xml:space="preserve"> </w:t>
      </w:r>
      <w:r w:rsidRPr="00642CF7">
        <w:rPr>
          <w:spacing w:val="-1"/>
        </w:rPr>
        <w:t>defined</w:t>
      </w:r>
      <w:r w:rsidRPr="00642CF7">
        <w:t xml:space="preserve"> </w:t>
      </w:r>
      <w:r w:rsidRPr="00642CF7">
        <w:rPr>
          <w:spacing w:val="-1"/>
        </w:rPr>
        <w:t>individually</w:t>
      </w:r>
      <w:r w:rsidRPr="00642CF7">
        <w:rPr>
          <w:spacing w:val="-3"/>
        </w:rPr>
        <w:t xml:space="preserve"> </w:t>
      </w:r>
      <w:r w:rsidRPr="00642CF7">
        <w:rPr>
          <w:spacing w:val="-1"/>
        </w:rPr>
        <w:t>below,</w:t>
      </w:r>
      <w:r w:rsidRPr="00642CF7">
        <w:t xml:space="preserve"> financed</w:t>
      </w:r>
      <w:r w:rsidRPr="00642CF7">
        <w:rPr>
          <w:spacing w:val="-2"/>
        </w:rPr>
        <w:t xml:space="preserve"> </w:t>
      </w:r>
      <w:r w:rsidRPr="00642CF7">
        <w:rPr>
          <w:spacing w:val="-1"/>
        </w:rPr>
        <w:t>under</w:t>
      </w:r>
      <w:r w:rsidRPr="00642CF7">
        <w:t xml:space="preserve"> </w:t>
      </w:r>
      <w:r w:rsidRPr="00642CF7">
        <w:rPr>
          <w:spacing w:val="-2"/>
        </w:rPr>
        <w:t>this</w:t>
      </w:r>
      <w:r w:rsidRPr="00642CF7">
        <w:t xml:space="preserve"> </w:t>
      </w:r>
      <w:r w:rsidRPr="00642CF7">
        <w:rPr>
          <w:spacing w:val="-1"/>
        </w:rPr>
        <w:t>award</w:t>
      </w:r>
      <w:r w:rsidRPr="00642CF7">
        <w:t xml:space="preserve"> or</w:t>
      </w:r>
      <w:r w:rsidRPr="00642CF7">
        <w:rPr>
          <w:spacing w:val="-3"/>
        </w:rPr>
        <w:t xml:space="preserve"> </w:t>
      </w:r>
      <w:r w:rsidRPr="00642CF7">
        <w:t>furnished</w:t>
      </w:r>
      <w:r w:rsidRPr="00642CF7">
        <w:rPr>
          <w:spacing w:val="-2"/>
        </w:rPr>
        <w:t xml:space="preserve"> </w:t>
      </w:r>
      <w:r w:rsidRPr="00642CF7">
        <w:rPr>
          <w:spacing w:val="-1"/>
        </w:rPr>
        <w:t>by</w:t>
      </w:r>
      <w:r w:rsidRPr="00642CF7">
        <w:rPr>
          <w:spacing w:val="-3"/>
        </w:rPr>
        <w:t xml:space="preserve"> </w:t>
      </w:r>
      <w:r w:rsidRPr="00642CF7">
        <w:t>USAID:</w:t>
      </w:r>
    </w:p>
    <w:p w14:paraId="6AB76EC0" w14:textId="77777777" w:rsidR="00275987" w:rsidRPr="00642CF7" w:rsidRDefault="00275987" w:rsidP="00275987">
      <w:pPr>
        <w:spacing w:before="2"/>
        <w:rPr>
          <w:rFonts w:eastAsia="Arial"/>
        </w:rPr>
      </w:pPr>
    </w:p>
    <w:p w14:paraId="1A20B8E2" w14:textId="77777777" w:rsidR="00275987" w:rsidRPr="00642CF7" w:rsidRDefault="00275987" w:rsidP="00275987">
      <w:pPr>
        <w:pStyle w:val="BodyText"/>
        <w:widowControl w:val="0"/>
        <w:numPr>
          <w:ilvl w:val="1"/>
          <w:numId w:val="26"/>
        </w:numPr>
        <w:tabs>
          <w:tab w:val="left" w:pos="1181"/>
        </w:tabs>
        <w:overflowPunct/>
        <w:autoSpaceDE/>
        <w:autoSpaceDN/>
        <w:adjustRightInd/>
        <w:spacing w:line="276" w:lineRule="auto"/>
        <w:ind w:right="286"/>
        <w:textAlignment w:val="auto"/>
      </w:pPr>
      <w:r w:rsidRPr="00642CF7">
        <w:rPr>
          <w:spacing w:val="-1"/>
        </w:rPr>
        <w:t>Equipment</w:t>
      </w:r>
      <w:r w:rsidRPr="00642CF7">
        <w:rPr>
          <w:spacing w:val="-2"/>
        </w:rPr>
        <w:t xml:space="preserve"> </w:t>
      </w:r>
      <w:r w:rsidRPr="00642CF7">
        <w:rPr>
          <w:spacing w:val="-1"/>
        </w:rPr>
        <w:t>means</w:t>
      </w:r>
      <w:r w:rsidRPr="00642CF7">
        <w:t xml:space="preserve"> </w:t>
      </w:r>
      <w:r w:rsidRPr="00642CF7">
        <w:rPr>
          <w:spacing w:val="-1"/>
        </w:rPr>
        <w:t>tangible</w:t>
      </w:r>
      <w:r w:rsidRPr="00642CF7">
        <w:t xml:space="preserve"> </w:t>
      </w:r>
      <w:r w:rsidRPr="00642CF7">
        <w:rPr>
          <w:spacing w:val="-1"/>
        </w:rPr>
        <w:t>nonexpendable</w:t>
      </w:r>
      <w:r w:rsidRPr="00642CF7">
        <w:t xml:space="preserve"> </w:t>
      </w:r>
      <w:r w:rsidRPr="00642CF7">
        <w:rPr>
          <w:spacing w:val="-1"/>
        </w:rPr>
        <w:t>personal</w:t>
      </w:r>
      <w:r w:rsidRPr="00642CF7">
        <w:rPr>
          <w:spacing w:val="-3"/>
        </w:rPr>
        <w:t xml:space="preserve"> </w:t>
      </w:r>
      <w:r w:rsidRPr="00642CF7">
        <w:t>property</w:t>
      </w:r>
      <w:r w:rsidRPr="00642CF7">
        <w:rPr>
          <w:spacing w:val="4"/>
        </w:rPr>
        <w:t xml:space="preserve"> </w:t>
      </w:r>
      <w:r w:rsidRPr="00642CF7">
        <w:rPr>
          <w:spacing w:val="-1"/>
        </w:rPr>
        <w:t>(including</w:t>
      </w:r>
      <w:r w:rsidRPr="00642CF7">
        <w:rPr>
          <w:spacing w:val="63"/>
        </w:rPr>
        <w:t xml:space="preserve"> </w:t>
      </w:r>
      <w:r w:rsidRPr="00642CF7">
        <w:rPr>
          <w:spacing w:val="-1"/>
        </w:rPr>
        <w:t>information</w:t>
      </w:r>
      <w:r w:rsidRPr="00642CF7">
        <w:rPr>
          <w:spacing w:val="-2"/>
        </w:rPr>
        <w:t xml:space="preserve"> </w:t>
      </w:r>
      <w:r w:rsidRPr="00642CF7">
        <w:rPr>
          <w:spacing w:val="-1"/>
        </w:rPr>
        <w:t>technology</w:t>
      </w:r>
      <w:r w:rsidRPr="00642CF7">
        <w:rPr>
          <w:spacing w:val="-3"/>
        </w:rPr>
        <w:t xml:space="preserve"> </w:t>
      </w:r>
      <w:r w:rsidRPr="00642CF7">
        <w:t>systems)</w:t>
      </w:r>
      <w:r w:rsidRPr="00642CF7">
        <w:rPr>
          <w:spacing w:val="2"/>
        </w:rPr>
        <w:t xml:space="preserve"> </w:t>
      </w:r>
      <w:r w:rsidRPr="00642CF7">
        <w:rPr>
          <w:spacing w:val="-1"/>
        </w:rPr>
        <w:t xml:space="preserve">having </w:t>
      </w:r>
      <w:r w:rsidRPr="00642CF7">
        <w:t>a</w:t>
      </w:r>
      <w:r w:rsidRPr="00642CF7">
        <w:rPr>
          <w:spacing w:val="1"/>
        </w:rPr>
        <w:t xml:space="preserve"> </w:t>
      </w:r>
      <w:r w:rsidRPr="00642CF7">
        <w:t xml:space="preserve">useful </w:t>
      </w:r>
      <w:r w:rsidRPr="00642CF7">
        <w:rPr>
          <w:spacing w:val="-1"/>
        </w:rPr>
        <w:t>life</w:t>
      </w:r>
      <w:r w:rsidRPr="00642CF7">
        <w:rPr>
          <w:spacing w:val="1"/>
        </w:rPr>
        <w:t xml:space="preserve"> </w:t>
      </w:r>
      <w:r w:rsidRPr="00642CF7">
        <w:rPr>
          <w:spacing w:val="-1"/>
        </w:rPr>
        <w:t>of</w:t>
      </w:r>
      <w:r w:rsidRPr="00642CF7">
        <w:t xml:space="preserve"> </w:t>
      </w:r>
      <w:r w:rsidRPr="00642CF7">
        <w:rPr>
          <w:spacing w:val="-1"/>
        </w:rPr>
        <w:t>more</w:t>
      </w:r>
      <w:r w:rsidRPr="00642CF7">
        <w:t xml:space="preserve"> </w:t>
      </w:r>
      <w:r w:rsidRPr="00642CF7">
        <w:rPr>
          <w:spacing w:val="-1"/>
        </w:rPr>
        <w:t>than</w:t>
      </w:r>
      <w:r w:rsidRPr="00642CF7">
        <w:rPr>
          <w:spacing w:val="-2"/>
        </w:rPr>
        <w:t xml:space="preserve"> </w:t>
      </w:r>
      <w:r w:rsidRPr="00642CF7">
        <w:rPr>
          <w:spacing w:val="-1"/>
        </w:rPr>
        <w:t>one</w:t>
      </w:r>
      <w:r w:rsidRPr="00642CF7">
        <w:t xml:space="preserve"> </w:t>
      </w:r>
      <w:r w:rsidRPr="00642CF7">
        <w:rPr>
          <w:spacing w:val="-1"/>
        </w:rPr>
        <w:t>year,</w:t>
      </w:r>
      <w:r w:rsidRPr="00642CF7">
        <w:rPr>
          <w:spacing w:val="69"/>
        </w:rPr>
        <w:t xml:space="preserve"> </w:t>
      </w:r>
      <w:r w:rsidRPr="00642CF7">
        <w:t>and</w:t>
      </w:r>
      <w:r w:rsidRPr="00642CF7">
        <w:rPr>
          <w:spacing w:val="-2"/>
        </w:rPr>
        <w:t xml:space="preserve"> </w:t>
      </w:r>
      <w:r w:rsidRPr="00642CF7">
        <w:t>an</w:t>
      </w:r>
      <w:r w:rsidRPr="00642CF7">
        <w:rPr>
          <w:spacing w:val="-2"/>
        </w:rPr>
        <w:t xml:space="preserve"> </w:t>
      </w:r>
      <w:r w:rsidRPr="00642CF7">
        <w:rPr>
          <w:spacing w:val="-1"/>
        </w:rPr>
        <w:t>acquisition</w:t>
      </w:r>
      <w:r w:rsidRPr="00642CF7">
        <w:t xml:space="preserve"> </w:t>
      </w:r>
      <w:r w:rsidRPr="00642CF7">
        <w:rPr>
          <w:spacing w:val="-1"/>
        </w:rPr>
        <w:t>cost</w:t>
      </w:r>
      <w:r w:rsidRPr="00642CF7">
        <w:rPr>
          <w:spacing w:val="-2"/>
        </w:rPr>
        <w:t xml:space="preserve"> </w:t>
      </w:r>
      <w:r w:rsidRPr="00642CF7">
        <w:rPr>
          <w:spacing w:val="-1"/>
        </w:rPr>
        <w:t>of</w:t>
      </w:r>
      <w:r w:rsidRPr="00642CF7">
        <w:rPr>
          <w:spacing w:val="2"/>
        </w:rPr>
        <w:t xml:space="preserve"> </w:t>
      </w:r>
      <w:r w:rsidRPr="00642CF7">
        <w:t>$5,000</w:t>
      </w:r>
      <w:r w:rsidRPr="00642CF7">
        <w:rPr>
          <w:spacing w:val="-2"/>
        </w:rPr>
        <w:t xml:space="preserve"> </w:t>
      </w:r>
      <w:r w:rsidRPr="00642CF7">
        <w:t xml:space="preserve">or </w:t>
      </w:r>
      <w:r w:rsidRPr="00642CF7">
        <w:rPr>
          <w:spacing w:val="-1"/>
        </w:rPr>
        <w:t>more</w:t>
      </w:r>
      <w:r w:rsidRPr="00642CF7">
        <w:t xml:space="preserve"> </w:t>
      </w:r>
      <w:r w:rsidRPr="00642CF7">
        <w:rPr>
          <w:spacing w:val="-1"/>
        </w:rPr>
        <w:t>per</w:t>
      </w:r>
      <w:r w:rsidRPr="00642CF7">
        <w:rPr>
          <w:spacing w:val="-3"/>
        </w:rPr>
        <w:t xml:space="preserve"> </w:t>
      </w:r>
      <w:r w:rsidRPr="00642CF7">
        <w:t xml:space="preserve">unit.  </w:t>
      </w:r>
      <w:r w:rsidRPr="00642CF7">
        <w:rPr>
          <w:spacing w:val="-2"/>
        </w:rPr>
        <w:t>However,</w:t>
      </w:r>
      <w:r w:rsidRPr="00642CF7">
        <w:t xml:space="preserve"> consistent </w:t>
      </w:r>
      <w:r w:rsidRPr="00642CF7">
        <w:rPr>
          <w:spacing w:val="-1"/>
        </w:rPr>
        <w:t>with</w:t>
      </w:r>
      <w:r w:rsidRPr="00642CF7">
        <w:rPr>
          <w:spacing w:val="53"/>
        </w:rPr>
        <w:t xml:space="preserve"> </w:t>
      </w:r>
      <w:r w:rsidRPr="00642CF7">
        <w:t xml:space="preserve">the </w:t>
      </w:r>
      <w:r w:rsidRPr="00642CF7">
        <w:rPr>
          <w:spacing w:val="-1"/>
        </w:rPr>
        <w:t>recipient’s</w:t>
      </w:r>
      <w:r w:rsidRPr="00642CF7">
        <w:rPr>
          <w:spacing w:val="-2"/>
        </w:rPr>
        <w:t xml:space="preserve"> </w:t>
      </w:r>
      <w:r w:rsidRPr="00642CF7">
        <w:rPr>
          <w:spacing w:val="-1"/>
        </w:rPr>
        <w:t>policy,</w:t>
      </w:r>
      <w:r w:rsidRPr="00642CF7">
        <w:t xml:space="preserve"> </w:t>
      </w:r>
      <w:r w:rsidRPr="00642CF7">
        <w:rPr>
          <w:spacing w:val="-1"/>
        </w:rPr>
        <w:t>lower</w:t>
      </w:r>
      <w:r w:rsidRPr="00642CF7">
        <w:t xml:space="preserve"> </w:t>
      </w:r>
      <w:r w:rsidRPr="00642CF7">
        <w:rPr>
          <w:spacing w:val="-1"/>
        </w:rPr>
        <w:t>limits</w:t>
      </w:r>
      <w:r w:rsidRPr="00642CF7">
        <w:t xml:space="preserve"> may</w:t>
      </w:r>
      <w:r w:rsidRPr="00642CF7">
        <w:rPr>
          <w:spacing w:val="-3"/>
        </w:rPr>
        <w:t xml:space="preserve"> </w:t>
      </w:r>
      <w:r w:rsidRPr="00642CF7">
        <w:t>be</w:t>
      </w:r>
      <w:r w:rsidRPr="00642CF7">
        <w:rPr>
          <w:spacing w:val="-2"/>
        </w:rPr>
        <w:t xml:space="preserve"> </w:t>
      </w:r>
      <w:r w:rsidRPr="00642CF7">
        <w:rPr>
          <w:spacing w:val="-1"/>
        </w:rPr>
        <w:t>established.</w:t>
      </w:r>
    </w:p>
    <w:p w14:paraId="7461769D" w14:textId="77777777" w:rsidR="00275987" w:rsidRPr="00642CF7" w:rsidRDefault="00275987" w:rsidP="00275987">
      <w:pPr>
        <w:spacing w:before="6"/>
        <w:rPr>
          <w:rFonts w:eastAsia="Arial"/>
        </w:rPr>
      </w:pPr>
    </w:p>
    <w:p w14:paraId="5A104DEF" w14:textId="77777777" w:rsidR="00275987" w:rsidRPr="00642CF7" w:rsidRDefault="00275987" w:rsidP="00275987">
      <w:pPr>
        <w:pStyle w:val="BodyText"/>
        <w:widowControl w:val="0"/>
        <w:numPr>
          <w:ilvl w:val="1"/>
          <w:numId w:val="26"/>
        </w:numPr>
        <w:tabs>
          <w:tab w:val="left" w:pos="1541"/>
        </w:tabs>
        <w:overflowPunct/>
        <w:autoSpaceDE/>
        <w:autoSpaceDN/>
        <w:adjustRightInd/>
        <w:spacing w:line="276" w:lineRule="auto"/>
        <w:ind w:left="1540" w:right="203" w:hanging="720"/>
        <w:textAlignment w:val="auto"/>
      </w:pPr>
      <w:r w:rsidRPr="00642CF7">
        <w:rPr>
          <w:spacing w:val="-1"/>
        </w:rPr>
        <w:t>Supplies</w:t>
      </w:r>
      <w:r w:rsidRPr="00642CF7">
        <w:rPr>
          <w:spacing w:val="-3"/>
        </w:rPr>
        <w:t xml:space="preserve"> </w:t>
      </w:r>
      <w:r w:rsidRPr="00642CF7">
        <w:t>means</w:t>
      </w:r>
      <w:r w:rsidRPr="00642CF7">
        <w:rPr>
          <w:spacing w:val="-3"/>
        </w:rPr>
        <w:t xml:space="preserve"> </w:t>
      </w:r>
      <w:r w:rsidRPr="00642CF7">
        <w:rPr>
          <w:spacing w:val="-1"/>
        </w:rPr>
        <w:t>tangible</w:t>
      </w:r>
      <w:r w:rsidRPr="00642CF7">
        <w:t xml:space="preserve"> </w:t>
      </w:r>
      <w:r w:rsidRPr="00642CF7">
        <w:rPr>
          <w:spacing w:val="-1"/>
        </w:rPr>
        <w:t>personal</w:t>
      </w:r>
      <w:r w:rsidRPr="00642CF7">
        <w:t xml:space="preserve"> </w:t>
      </w:r>
      <w:r w:rsidRPr="00642CF7">
        <w:rPr>
          <w:spacing w:val="-1"/>
        </w:rPr>
        <w:t>property</w:t>
      </w:r>
      <w:r w:rsidRPr="00642CF7">
        <w:rPr>
          <w:spacing w:val="-3"/>
        </w:rPr>
        <w:t xml:space="preserve"> </w:t>
      </w:r>
      <w:r w:rsidRPr="00642CF7">
        <w:rPr>
          <w:spacing w:val="-1"/>
        </w:rPr>
        <w:t>excluding equipment.</w:t>
      </w:r>
      <w:r w:rsidRPr="00642CF7">
        <w:t xml:space="preserve"> </w:t>
      </w:r>
      <w:r w:rsidRPr="00642CF7">
        <w:rPr>
          <w:spacing w:val="6"/>
        </w:rPr>
        <w:t xml:space="preserve"> </w:t>
      </w:r>
      <w:r w:rsidRPr="00642CF7">
        <w:t>A</w:t>
      </w:r>
      <w:r w:rsidRPr="00642CF7">
        <w:rPr>
          <w:spacing w:val="81"/>
        </w:rPr>
        <w:t xml:space="preserve"> </w:t>
      </w:r>
      <w:r w:rsidRPr="00642CF7">
        <w:rPr>
          <w:spacing w:val="-1"/>
        </w:rPr>
        <w:t>computing</w:t>
      </w:r>
      <w:r w:rsidRPr="00642CF7">
        <w:rPr>
          <w:spacing w:val="-2"/>
        </w:rPr>
        <w:t xml:space="preserve"> </w:t>
      </w:r>
      <w:r w:rsidRPr="00642CF7">
        <w:rPr>
          <w:spacing w:val="-1"/>
        </w:rPr>
        <w:t>device</w:t>
      </w:r>
      <w:r w:rsidRPr="00642CF7">
        <w:t xml:space="preserve"> is a</w:t>
      </w:r>
      <w:r w:rsidRPr="00642CF7">
        <w:rPr>
          <w:spacing w:val="-2"/>
        </w:rPr>
        <w:t xml:space="preserve"> </w:t>
      </w:r>
      <w:r w:rsidRPr="00642CF7">
        <w:t>supply</w:t>
      </w:r>
      <w:r w:rsidRPr="00642CF7">
        <w:rPr>
          <w:spacing w:val="-3"/>
        </w:rPr>
        <w:t xml:space="preserve"> </w:t>
      </w:r>
      <w:r w:rsidRPr="00642CF7">
        <w:t>if the</w:t>
      </w:r>
      <w:r w:rsidRPr="00642CF7">
        <w:rPr>
          <w:spacing w:val="-2"/>
        </w:rPr>
        <w:t xml:space="preserve"> </w:t>
      </w:r>
      <w:r w:rsidRPr="00642CF7">
        <w:rPr>
          <w:spacing w:val="-1"/>
        </w:rPr>
        <w:t>acquisition</w:t>
      </w:r>
      <w:r w:rsidRPr="00642CF7">
        <w:t xml:space="preserve"> cost is </w:t>
      </w:r>
      <w:r w:rsidRPr="00642CF7">
        <w:rPr>
          <w:spacing w:val="-1"/>
        </w:rPr>
        <w:t>less</w:t>
      </w:r>
      <w:r w:rsidRPr="00642CF7">
        <w:t xml:space="preserve"> </w:t>
      </w:r>
      <w:r w:rsidRPr="00642CF7">
        <w:rPr>
          <w:spacing w:val="-1"/>
        </w:rPr>
        <w:t>than</w:t>
      </w:r>
      <w:r w:rsidRPr="00642CF7">
        <w:rPr>
          <w:spacing w:val="-2"/>
        </w:rPr>
        <w:t xml:space="preserve"> </w:t>
      </w:r>
      <w:r w:rsidRPr="00642CF7">
        <w:rPr>
          <w:spacing w:val="-1"/>
        </w:rPr>
        <w:t>$5,000</w:t>
      </w:r>
      <w:r w:rsidRPr="00642CF7">
        <w:t xml:space="preserve"> </w:t>
      </w:r>
      <w:r w:rsidRPr="00642CF7">
        <w:rPr>
          <w:spacing w:val="-1"/>
        </w:rPr>
        <w:t>per</w:t>
      </w:r>
      <w:r w:rsidRPr="00642CF7">
        <w:rPr>
          <w:spacing w:val="53"/>
        </w:rPr>
        <w:t xml:space="preserve"> </w:t>
      </w:r>
      <w:r w:rsidRPr="00642CF7">
        <w:t>unit.</w:t>
      </w:r>
    </w:p>
    <w:p w14:paraId="312CDCBE" w14:textId="77777777" w:rsidR="00275987" w:rsidRPr="00642CF7" w:rsidRDefault="00275987" w:rsidP="00275987">
      <w:pPr>
        <w:spacing w:before="7"/>
        <w:rPr>
          <w:rFonts w:eastAsia="Arial"/>
        </w:rPr>
      </w:pPr>
    </w:p>
    <w:p w14:paraId="211D3294" w14:textId="77777777" w:rsidR="00275987" w:rsidRPr="00642CF7" w:rsidRDefault="00275987" w:rsidP="00275987">
      <w:pPr>
        <w:pStyle w:val="BodyText"/>
        <w:widowControl w:val="0"/>
        <w:numPr>
          <w:ilvl w:val="1"/>
          <w:numId w:val="26"/>
        </w:numPr>
        <w:tabs>
          <w:tab w:val="left" w:pos="1541"/>
        </w:tabs>
        <w:overflowPunct/>
        <w:autoSpaceDE/>
        <w:autoSpaceDN/>
        <w:adjustRightInd/>
        <w:spacing w:before="69"/>
        <w:ind w:left="1540" w:right="445" w:hanging="720"/>
        <w:textAlignment w:val="auto"/>
      </w:pPr>
      <w:r w:rsidRPr="00642CF7">
        <w:t xml:space="preserve">Real </w:t>
      </w:r>
      <w:r w:rsidRPr="00642CF7">
        <w:rPr>
          <w:spacing w:val="-1"/>
        </w:rPr>
        <w:t>Property</w:t>
      </w:r>
      <w:r w:rsidRPr="00642CF7">
        <w:rPr>
          <w:spacing w:val="-3"/>
        </w:rPr>
        <w:t xml:space="preserve"> </w:t>
      </w:r>
      <w:r w:rsidRPr="00642CF7">
        <w:rPr>
          <w:spacing w:val="-1"/>
        </w:rPr>
        <w:t>means</w:t>
      </w:r>
      <w:r w:rsidRPr="00642CF7">
        <w:t xml:space="preserve"> </w:t>
      </w:r>
      <w:r w:rsidRPr="00642CF7">
        <w:rPr>
          <w:spacing w:val="-1"/>
        </w:rPr>
        <w:t>land,</w:t>
      </w:r>
      <w:r w:rsidRPr="00642CF7">
        <w:rPr>
          <w:spacing w:val="-2"/>
        </w:rPr>
        <w:t xml:space="preserve"> </w:t>
      </w:r>
      <w:r w:rsidRPr="00642CF7">
        <w:t>including</w:t>
      </w:r>
      <w:r w:rsidRPr="00642CF7">
        <w:rPr>
          <w:spacing w:val="-1"/>
        </w:rPr>
        <w:t xml:space="preserve"> land</w:t>
      </w:r>
      <w:r w:rsidRPr="00642CF7">
        <w:t xml:space="preserve"> </w:t>
      </w:r>
      <w:r w:rsidRPr="00642CF7">
        <w:rPr>
          <w:spacing w:val="-1"/>
        </w:rPr>
        <w:t>improvements,</w:t>
      </w:r>
      <w:r w:rsidRPr="00642CF7">
        <w:rPr>
          <w:spacing w:val="-2"/>
        </w:rPr>
        <w:t xml:space="preserve"> </w:t>
      </w:r>
      <w:r w:rsidRPr="00642CF7">
        <w:rPr>
          <w:spacing w:val="-1"/>
        </w:rPr>
        <w:t>structures</w:t>
      </w:r>
      <w:r w:rsidRPr="00642CF7">
        <w:rPr>
          <w:spacing w:val="-2"/>
        </w:rPr>
        <w:t xml:space="preserve"> </w:t>
      </w:r>
      <w:r w:rsidRPr="00642CF7">
        <w:t>and</w:t>
      </w:r>
      <w:r w:rsidRPr="00642CF7">
        <w:rPr>
          <w:spacing w:val="59"/>
        </w:rPr>
        <w:t xml:space="preserve"> </w:t>
      </w:r>
      <w:r w:rsidRPr="00642CF7">
        <w:rPr>
          <w:spacing w:val="-1"/>
        </w:rPr>
        <w:t>appurtenances,</w:t>
      </w:r>
      <w:r w:rsidRPr="00642CF7">
        <w:t xml:space="preserve"> </w:t>
      </w:r>
      <w:r w:rsidRPr="00642CF7">
        <w:rPr>
          <w:spacing w:val="-1"/>
        </w:rPr>
        <w:t>including</w:t>
      </w:r>
      <w:r w:rsidRPr="00642CF7">
        <w:rPr>
          <w:spacing w:val="-2"/>
        </w:rPr>
        <w:t xml:space="preserve"> </w:t>
      </w:r>
      <w:r w:rsidRPr="00642CF7">
        <w:rPr>
          <w:spacing w:val="-1"/>
        </w:rPr>
        <w:t>permanent</w:t>
      </w:r>
      <w:r w:rsidRPr="00642CF7">
        <w:rPr>
          <w:spacing w:val="-2"/>
        </w:rPr>
        <w:t xml:space="preserve"> </w:t>
      </w:r>
      <w:r w:rsidRPr="00642CF7">
        <w:t>fixtures.</w:t>
      </w:r>
    </w:p>
    <w:p w14:paraId="782A0B2A" w14:textId="77777777" w:rsidR="00275987" w:rsidRPr="00642CF7" w:rsidRDefault="00275987" w:rsidP="00275987">
      <w:pPr>
        <w:rPr>
          <w:rFonts w:eastAsia="Arial"/>
        </w:rPr>
      </w:pPr>
    </w:p>
    <w:p w14:paraId="7FFB3B52"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203" w:hanging="720"/>
        <w:textAlignment w:val="auto"/>
      </w:pPr>
      <w:r w:rsidRPr="00642CF7">
        <w:rPr>
          <w:spacing w:val="-1"/>
        </w:rPr>
        <w:t>Intangible</w:t>
      </w:r>
      <w:r w:rsidRPr="00642CF7">
        <w:t xml:space="preserve"> </w:t>
      </w:r>
      <w:r w:rsidRPr="00642CF7">
        <w:rPr>
          <w:spacing w:val="-1"/>
        </w:rPr>
        <w:t>Property</w:t>
      </w:r>
      <w:r w:rsidRPr="00642CF7">
        <w:rPr>
          <w:spacing w:val="-3"/>
        </w:rPr>
        <w:t xml:space="preserve"> </w:t>
      </w:r>
      <w:r w:rsidRPr="00642CF7">
        <w:t>includes,</w:t>
      </w:r>
      <w:r w:rsidRPr="00642CF7">
        <w:rPr>
          <w:spacing w:val="-2"/>
        </w:rPr>
        <w:t xml:space="preserve"> </w:t>
      </w:r>
      <w:r w:rsidRPr="00642CF7">
        <w:rPr>
          <w:spacing w:val="-1"/>
        </w:rPr>
        <w:t>but</w:t>
      </w:r>
      <w:r w:rsidRPr="00642CF7">
        <w:t xml:space="preserve"> is </w:t>
      </w:r>
      <w:r w:rsidRPr="00642CF7">
        <w:rPr>
          <w:spacing w:val="-1"/>
        </w:rPr>
        <w:t>not</w:t>
      </w:r>
      <w:r w:rsidRPr="00642CF7">
        <w:t xml:space="preserve"> </w:t>
      </w:r>
      <w:r w:rsidRPr="00642CF7">
        <w:rPr>
          <w:spacing w:val="-1"/>
        </w:rPr>
        <w:t>limited</w:t>
      </w:r>
      <w:r w:rsidRPr="00642CF7">
        <w:rPr>
          <w:spacing w:val="-2"/>
        </w:rPr>
        <w:t xml:space="preserve"> </w:t>
      </w:r>
      <w:r w:rsidRPr="00642CF7">
        <w:t xml:space="preserve">to, </w:t>
      </w:r>
      <w:r w:rsidRPr="00642CF7">
        <w:rPr>
          <w:spacing w:val="-1"/>
        </w:rPr>
        <w:t>intellectual</w:t>
      </w:r>
      <w:r w:rsidRPr="00642CF7">
        <w:t xml:space="preserve"> </w:t>
      </w:r>
      <w:r w:rsidRPr="00642CF7">
        <w:rPr>
          <w:spacing w:val="-1"/>
        </w:rPr>
        <w:t>property,</w:t>
      </w:r>
      <w:r w:rsidRPr="00642CF7">
        <w:rPr>
          <w:spacing w:val="69"/>
        </w:rPr>
        <w:t xml:space="preserve"> </w:t>
      </w:r>
      <w:r w:rsidRPr="00642CF7">
        <w:t>such as</w:t>
      </w:r>
      <w:r w:rsidRPr="00642CF7">
        <w:rPr>
          <w:spacing w:val="-3"/>
        </w:rPr>
        <w:t xml:space="preserve"> </w:t>
      </w:r>
      <w:r w:rsidRPr="00642CF7">
        <w:rPr>
          <w:spacing w:val="-1"/>
        </w:rPr>
        <w:t>trademarks,</w:t>
      </w:r>
      <w:r w:rsidRPr="00642CF7">
        <w:t xml:space="preserve"> </w:t>
      </w:r>
      <w:r w:rsidRPr="00642CF7">
        <w:rPr>
          <w:spacing w:val="-1"/>
        </w:rPr>
        <w:t>copyrights,</w:t>
      </w:r>
      <w:r w:rsidRPr="00642CF7">
        <w:t xml:space="preserve"> patents </w:t>
      </w:r>
      <w:r w:rsidRPr="00642CF7">
        <w:rPr>
          <w:spacing w:val="-1"/>
        </w:rPr>
        <w:t>and</w:t>
      </w:r>
      <w:r w:rsidRPr="00642CF7">
        <w:rPr>
          <w:spacing w:val="-2"/>
        </w:rPr>
        <w:t xml:space="preserve"> </w:t>
      </w:r>
      <w:r w:rsidRPr="00642CF7">
        <w:rPr>
          <w:spacing w:val="-1"/>
        </w:rPr>
        <w:t>patent</w:t>
      </w:r>
      <w:r w:rsidRPr="00642CF7">
        <w:rPr>
          <w:spacing w:val="4"/>
        </w:rPr>
        <w:t xml:space="preserve"> </w:t>
      </w:r>
      <w:r w:rsidRPr="00642CF7">
        <w:rPr>
          <w:spacing w:val="-1"/>
        </w:rPr>
        <w:t>applications,</w:t>
      </w:r>
      <w:r w:rsidRPr="00642CF7">
        <w:rPr>
          <w:spacing w:val="-2"/>
        </w:rPr>
        <w:t xml:space="preserve"> </w:t>
      </w:r>
      <w:r w:rsidRPr="00642CF7">
        <w:rPr>
          <w:spacing w:val="-1"/>
        </w:rPr>
        <w:t>and</w:t>
      </w:r>
      <w:r w:rsidRPr="00642CF7">
        <w:t xml:space="preserve"> </w:t>
      </w:r>
      <w:r w:rsidRPr="00642CF7">
        <w:rPr>
          <w:spacing w:val="-1"/>
        </w:rPr>
        <w:t>debt</w:t>
      </w:r>
      <w:r w:rsidRPr="00642CF7">
        <w:rPr>
          <w:spacing w:val="59"/>
        </w:rPr>
        <w:t xml:space="preserve"> </w:t>
      </w:r>
      <w:r w:rsidRPr="00642CF7">
        <w:t>instruments,</w:t>
      </w:r>
      <w:r w:rsidRPr="00642CF7">
        <w:rPr>
          <w:spacing w:val="-2"/>
        </w:rPr>
        <w:t xml:space="preserve"> </w:t>
      </w:r>
      <w:r w:rsidRPr="00642CF7">
        <w:t>such</w:t>
      </w:r>
      <w:r w:rsidRPr="00642CF7">
        <w:rPr>
          <w:spacing w:val="-2"/>
        </w:rPr>
        <w:t xml:space="preserve"> </w:t>
      </w:r>
      <w:r w:rsidRPr="00642CF7">
        <w:t xml:space="preserve">as </w:t>
      </w:r>
      <w:r w:rsidRPr="00642CF7">
        <w:rPr>
          <w:spacing w:val="-1"/>
        </w:rPr>
        <w:t>bonds,</w:t>
      </w:r>
      <w:r w:rsidRPr="00642CF7">
        <w:rPr>
          <w:spacing w:val="-2"/>
        </w:rPr>
        <w:t xml:space="preserve"> </w:t>
      </w:r>
      <w:r w:rsidRPr="00642CF7">
        <w:rPr>
          <w:spacing w:val="-1"/>
        </w:rPr>
        <w:t>mortgages,</w:t>
      </w:r>
      <w:r w:rsidRPr="00642CF7">
        <w:t xml:space="preserve"> </w:t>
      </w:r>
      <w:r w:rsidRPr="00642CF7">
        <w:rPr>
          <w:spacing w:val="-1"/>
        </w:rPr>
        <w:t>leases</w:t>
      </w:r>
      <w:r w:rsidRPr="00642CF7">
        <w:t xml:space="preserve"> or </w:t>
      </w:r>
      <w:r w:rsidRPr="00642CF7">
        <w:rPr>
          <w:spacing w:val="-1"/>
        </w:rPr>
        <w:t>other</w:t>
      </w:r>
      <w:r w:rsidRPr="00642CF7">
        <w:rPr>
          <w:spacing w:val="-3"/>
        </w:rPr>
        <w:t xml:space="preserve"> </w:t>
      </w:r>
      <w:r w:rsidRPr="00642CF7">
        <w:rPr>
          <w:spacing w:val="-1"/>
        </w:rPr>
        <w:t>agreements</w:t>
      </w:r>
      <w:r w:rsidRPr="00642CF7">
        <w:rPr>
          <w:spacing w:val="57"/>
        </w:rPr>
        <w:t xml:space="preserve"> </w:t>
      </w:r>
      <w:r w:rsidRPr="00642CF7">
        <w:rPr>
          <w:spacing w:val="-1"/>
        </w:rPr>
        <w:t>between</w:t>
      </w:r>
      <w:r w:rsidRPr="00642CF7">
        <w:t xml:space="preserve"> a</w:t>
      </w:r>
      <w:r w:rsidRPr="00642CF7">
        <w:rPr>
          <w:spacing w:val="-1"/>
        </w:rPr>
        <w:t xml:space="preserve"> lender</w:t>
      </w:r>
      <w:r w:rsidRPr="00642CF7">
        <w:t xml:space="preserve"> </w:t>
      </w:r>
      <w:r w:rsidRPr="00642CF7">
        <w:rPr>
          <w:spacing w:val="-1"/>
        </w:rPr>
        <w:t>and</w:t>
      </w:r>
      <w:r w:rsidRPr="00642CF7">
        <w:rPr>
          <w:spacing w:val="-2"/>
        </w:rPr>
        <w:t xml:space="preserve"> </w:t>
      </w:r>
      <w:r w:rsidRPr="00642CF7">
        <w:t xml:space="preserve">a </w:t>
      </w:r>
      <w:r w:rsidRPr="00642CF7">
        <w:rPr>
          <w:spacing w:val="-1"/>
        </w:rPr>
        <w:t>borrower.</w:t>
      </w:r>
    </w:p>
    <w:p w14:paraId="641FBCBC" w14:textId="77777777" w:rsidR="00275987" w:rsidRPr="00642CF7" w:rsidRDefault="00275987" w:rsidP="00275987">
      <w:pPr>
        <w:rPr>
          <w:rFonts w:eastAsia="Arial"/>
        </w:rPr>
      </w:pPr>
    </w:p>
    <w:p w14:paraId="3098738E" w14:textId="77777777" w:rsidR="00275987" w:rsidRPr="00642CF7" w:rsidRDefault="00275987" w:rsidP="00275987">
      <w:pPr>
        <w:pStyle w:val="BodyText"/>
        <w:widowControl w:val="0"/>
        <w:numPr>
          <w:ilvl w:val="0"/>
          <w:numId w:val="26"/>
        </w:numPr>
        <w:tabs>
          <w:tab w:val="left" w:pos="821"/>
        </w:tabs>
        <w:overflowPunct/>
        <w:autoSpaceDE/>
        <w:autoSpaceDN/>
        <w:adjustRightInd/>
        <w:ind w:right="746"/>
        <w:textAlignment w:val="auto"/>
      </w:pPr>
      <w:r w:rsidRPr="00642CF7">
        <w:rPr>
          <w:spacing w:val="-1"/>
        </w:rPr>
        <w:t>The</w:t>
      </w:r>
      <w:r w:rsidRPr="00642CF7">
        <w:t xml:space="preserve"> </w:t>
      </w:r>
      <w:r w:rsidRPr="00642CF7">
        <w:rPr>
          <w:spacing w:val="-1"/>
        </w:rPr>
        <w:t>recipient</w:t>
      </w:r>
      <w:r w:rsidRPr="00642CF7">
        <w:t xml:space="preserve"> </w:t>
      </w:r>
      <w:r w:rsidRPr="00642CF7">
        <w:rPr>
          <w:spacing w:val="-1"/>
        </w:rPr>
        <w:t>agrees</w:t>
      </w:r>
      <w:r w:rsidRPr="00642CF7">
        <w:rPr>
          <w:spacing w:val="-3"/>
        </w:rPr>
        <w:t xml:space="preserve"> </w:t>
      </w:r>
      <w:r w:rsidRPr="00642CF7">
        <w:t>to</w:t>
      </w:r>
      <w:r w:rsidRPr="00642CF7">
        <w:rPr>
          <w:spacing w:val="-2"/>
        </w:rPr>
        <w:t xml:space="preserve"> </w:t>
      </w:r>
      <w:r w:rsidRPr="00642CF7">
        <w:t>use</w:t>
      </w:r>
      <w:r w:rsidRPr="00642CF7">
        <w:rPr>
          <w:spacing w:val="-2"/>
        </w:rPr>
        <w:t xml:space="preserve"> </w:t>
      </w:r>
      <w:r w:rsidRPr="00642CF7">
        <w:t>and</w:t>
      </w:r>
      <w:r w:rsidRPr="00642CF7">
        <w:rPr>
          <w:spacing w:val="-2"/>
        </w:rPr>
        <w:t xml:space="preserve"> </w:t>
      </w:r>
      <w:r w:rsidRPr="00642CF7">
        <w:rPr>
          <w:spacing w:val="-1"/>
        </w:rPr>
        <w:t>maintain</w:t>
      </w:r>
      <w:r w:rsidRPr="00642CF7">
        <w:t xml:space="preserve"> all</w:t>
      </w:r>
      <w:r w:rsidRPr="00642CF7">
        <w:rPr>
          <w:spacing w:val="-1"/>
        </w:rPr>
        <w:t xml:space="preserve"> Property</w:t>
      </w:r>
      <w:r w:rsidRPr="00642CF7">
        <w:rPr>
          <w:spacing w:val="-3"/>
        </w:rPr>
        <w:t xml:space="preserve"> </w:t>
      </w:r>
      <w:r w:rsidRPr="00642CF7">
        <w:t>for the</w:t>
      </w:r>
      <w:r w:rsidRPr="00642CF7">
        <w:rPr>
          <w:spacing w:val="-2"/>
        </w:rPr>
        <w:t xml:space="preserve"> </w:t>
      </w:r>
      <w:r w:rsidRPr="00642CF7">
        <w:rPr>
          <w:spacing w:val="-1"/>
        </w:rPr>
        <w:t>purpose</w:t>
      </w:r>
      <w:r w:rsidRPr="00642CF7">
        <w:rPr>
          <w:spacing w:val="-2"/>
        </w:rPr>
        <w:t xml:space="preserve"> </w:t>
      </w:r>
      <w:r w:rsidRPr="00642CF7">
        <w:rPr>
          <w:spacing w:val="-1"/>
        </w:rPr>
        <w:t>of</w:t>
      </w:r>
      <w:r w:rsidRPr="00642CF7">
        <w:rPr>
          <w:spacing w:val="2"/>
        </w:rPr>
        <w:t xml:space="preserve"> </w:t>
      </w:r>
      <w:r w:rsidRPr="00642CF7">
        <w:rPr>
          <w:spacing w:val="-1"/>
        </w:rPr>
        <w:t>this</w:t>
      </w:r>
      <w:r w:rsidRPr="00642CF7">
        <w:rPr>
          <w:spacing w:val="71"/>
        </w:rPr>
        <w:t xml:space="preserve"> </w:t>
      </w:r>
      <w:r w:rsidRPr="00642CF7">
        <w:rPr>
          <w:spacing w:val="-1"/>
        </w:rPr>
        <w:t>award</w:t>
      </w:r>
      <w:r w:rsidRPr="00642CF7">
        <w:t xml:space="preserve"> in </w:t>
      </w:r>
      <w:r w:rsidRPr="00642CF7">
        <w:rPr>
          <w:spacing w:val="-1"/>
        </w:rPr>
        <w:t>accordance</w:t>
      </w:r>
      <w:r w:rsidRPr="00642CF7">
        <w:t xml:space="preserve"> </w:t>
      </w:r>
      <w:r w:rsidRPr="00642CF7">
        <w:rPr>
          <w:spacing w:val="-1"/>
        </w:rPr>
        <w:t>with</w:t>
      </w:r>
      <w:r w:rsidRPr="00642CF7">
        <w:t xml:space="preserve"> </w:t>
      </w:r>
      <w:r w:rsidRPr="00642CF7">
        <w:rPr>
          <w:spacing w:val="-1"/>
        </w:rPr>
        <w:t>the</w:t>
      </w:r>
      <w:r w:rsidRPr="00642CF7">
        <w:rPr>
          <w:spacing w:val="-2"/>
        </w:rPr>
        <w:t xml:space="preserve"> </w:t>
      </w:r>
      <w:r w:rsidRPr="00642CF7">
        <w:rPr>
          <w:spacing w:val="-1"/>
        </w:rPr>
        <w:t>following procedures:</w:t>
      </w:r>
    </w:p>
    <w:p w14:paraId="6395E0B5" w14:textId="77777777" w:rsidR="00275987" w:rsidRPr="00642CF7" w:rsidRDefault="00275987" w:rsidP="00275987">
      <w:pPr>
        <w:rPr>
          <w:rFonts w:eastAsia="Arial"/>
        </w:rPr>
      </w:pPr>
    </w:p>
    <w:p w14:paraId="07DA5C98"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203" w:hanging="720"/>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use</w:t>
      </w:r>
      <w:r w:rsidRPr="00642CF7">
        <w:rPr>
          <w:spacing w:val="-2"/>
        </w:rPr>
        <w:t xml:space="preserve"> </w:t>
      </w:r>
      <w:r w:rsidRPr="00642CF7">
        <w:t>the</w:t>
      </w:r>
      <w:r w:rsidRPr="00642CF7">
        <w:rPr>
          <w:spacing w:val="-2"/>
        </w:rPr>
        <w:t xml:space="preserve"> </w:t>
      </w:r>
      <w:r w:rsidRPr="00642CF7">
        <w:rPr>
          <w:spacing w:val="-1"/>
        </w:rPr>
        <w:t>Property</w:t>
      </w:r>
      <w:r w:rsidRPr="00642CF7">
        <w:rPr>
          <w:spacing w:val="-3"/>
        </w:rPr>
        <w:t xml:space="preserve"> </w:t>
      </w:r>
      <w:r w:rsidRPr="00642CF7">
        <w:rPr>
          <w:spacing w:val="1"/>
        </w:rPr>
        <w:t>for</w:t>
      </w:r>
      <w:r w:rsidRPr="00642CF7">
        <w:t xml:space="preserve"> </w:t>
      </w:r>
      <w:r w:rsidRPr="00642CF7">
        <w:rPr>
          <w:spacing w:val="-1"/>
        </w:rPr>
        <w:t>the</w:t>
      </w:r>
      <w:r w:rsidRPr="00642CF7">
        <w:rPr>
          <w:spacing w:val="-2"/>
        </w:rPr>
        <w:t xml:space="preserve"> </w:t>
      </w:r>
      <w:r w:rsidRPr="00642CF7">
        <w:rPr>
          <w:spacing w:val="-1"/>
        </w:rPr>
        <w:t xml:space="preserve">program </w:t>
      </w:r>
      <w:r w:rsidRPr="00642CF7">
        <w:t xml:space="preserve">for </w:t>
      </w:r>
      <w:r w:rsidRPr="00642CF7">
        <w:rPr>
          <w:spacing w:val="-1"/>
        </w:rPr>
        <w:t>which</w:t>
      </w:r>
      <w:r w:rsidRPr="00642CF7">
        <w:t xml:space="preserve"> it </w:t>
      </w:r>
      <w:r w:rsidRPr="00642CF7">
        <w:rPr>
          <w:spacing w:val="-1"/>
        </w:rPr>
        <w:t>was</w:t>
      </w:r>
      <w:r w:rsidRPr="00642CF7">
        <w:rPr>
          <w:spacing w:val="51"/>
        </w:rPr>
        <w:t xml:space="preserve"> </w:t>
      </w:r>
      <w:r w:rsidRPr="00642CF7">
        <w:rPr>
          <w:spacing w:val="-1"/>
        </w:rPr>
        <w:t>acquired</w:t>
      </w:r>
      <w:r w:rsidRPr="00642CF7">
        <w:t xml:space="preserve"> </w:t>
      </w:r>
      <w:r w:rsidRPr="00642CF7">
        <w:rPr>
          <w:spacing w:val="-1"/>
        </w:rPr>
        <w:t>during</w:t>
      </w:r>
      <w:r w:rsidRPr="00642CF7">
        <w:rPr>
          <w:spacing w:val="-2"/>
        </w:rPr>
        <w:t xml:space="preserve"> </w:t>
      </w:r>
      <w:r w:rsidRPr="00642CF7">
        <w:rPr>
          <w:spacing w:val="-1"/>
        </w:rPr>
        <w:t>the</w:t>
      </w:r>
      <w:r w:rsidRPr="00642CF7">
        <w:t xml:space="preserve"> </w:t>
      </w:r>
      <w:r w:rsidRPr="00642CF7">
        <w:rPr>
          <w:spacing w:val="-1"/>
        </w:rPr>
        <w:t>period</w:t>
      </w:r>
      <w:r w:rsidRPr="00642CF7">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and</w:t>
      </w:r>
      <w:r w:rsidRPr="00642CF7">
        <w:rPr>
          <w:spacing w:val="-2"/>
        </w:rPr>
        <w:t xml:space="preserve"> </w:t>
      </w:r>
      <w:r w:rsidRPr="00642CF7">
        <w:t>must</w:t>
      </w:r>
      <w:r w:rsidRPr="00642CF7">
        <w:rPr>
          <w:spacing w:val="-2"/>
        </w:rPr>
        <w:t xml:space="preserve"> </w:t>
      </w:r>
      <w:r w:rsidRPr="00642CF7">
        <w:t>not</w:t>
      </w:r>
      <w:r w:rsidRPr="00642CF7">
        <w:rPr>
          <w:spacing w:val="-2"/>
        </w:rPr>
        <w:t xml:space="preserve"> </w:t>
      </w:r>
      <w:r w:rsidRPr="00642CF7">
        <w:rPr>
          <w:spacing w:val="-1"/>
        </w:rPr>
        <w:t>provide</w:t>
      </w:r>
      <w:r w:rsidRPr="00642CF7">
        <w:rPr>
          <w:spacing w:val="1"/>
        </w:rPr>
        <w:t xml:space="preserve"> </w:t>
      </w:r>
      <w:r w:rsidRPr="00642CF7">
        <w:rPr>
          <w:spacing w:val="-1"/>
        </w:rPr>
        <w:t>any</w:t>
      </w:r>
      <w:r w:rsidRPr="00642CF7">
        <w:rPr>
          <w:spacing w:val="-3"/>
        </w:rPr>
        <w:t xml:space="preserve"> </w:t>
      </w:r>
      <w:r w:rsidRPr="00642CF7">
        <w:rPr>
          <w:spacing w:val="-1"/>
        </w:rPr>
        <w:t>third</w:t>
      </w:r>
      <w:r w:rsidRPr="00642CF7">
        <w:rPr>
          <w:spacing w:val="59"/>
        </w:rPr>
        <w:t xml:space="preserve"> </w:t>
      </w:r>
      <w:r w:rsidRPr="00642CF7">
        <w:t>party</w:t>
      </w:r>
      <w:r w:rsidRPr="00642CF7">
        <w:rPr>
          <w:spacing w:val="-3"/>
        </w:rPr>
        <w:t xml:space="preserve"> </w:t>
      </w:r>
      <w:r w:rsidRPr="00642CF7">
        <w:t>a</w:t>
      </w:r>
      <w:r w:rsidRPr="00642CF7">
        <w:rPr>
          <w:spacing w:val="1"/>
        </w:rPr>
        <w:t xml:space="preserve"> </w:t>
      </w:r>
      <w:r w:rsidRPr="00642CF7">
        <w:rPr>
          <w:spacing w:val="-1"/>
        </w:rPr>
        <w:t>legal</w:t>
      </w:r>
      <w:r w:rsidRPr="00642CF7">
        <w:t xml:space="preserve"> or</w:t>
      </w:r>
      <w:r w:rsidRPr="00642CF7">
        <w:rPr>
          <w:spacing w:val="-3"/>
        </w:rPr>
        <w:t xml:space="preserve"> </w:t>
      </w:r>
      <w:r w:rsidRPr="00642CF7">
        <w:rPr>
          <w:spacing w:val="-1"/>
        </w:rPr>
        <w:t>financial</w:t>
      </w:r>
      <w:r w:rsidRPr="00642CF7">
        <w:t xml:space="preserve"> interest</w:t>
      </w:r>
      <w:r w:rsidRPr="00642CF7">
        <w:rPr>
          <w:spacing w:val="-2"/>
        </w:rPr>
        <w:t xml:space="preserve"> </w:t>
      </w:r>
      <w:r w:rsidRPr="00642CF7">
        <w:t xml:space="preserve">in </w:t>
      </w:r>
      <w:r w:rsidRPr="00642CF7">
        <w:rPr>
          <w:spacing w:val="-1"/>
        </w:rPr>
        <w:t>the</w:t>
      </w:r>
      <w:r w:rsidRPr="00642CF7">
        <w:rPr>
          <w:spacing w:val="-2"/>
        </w:rPr>
        <w:t xml:space="preserve"> </w:t>
      </w:r>
      <w:r w:rsidRPr="00642CF7">
        <w:rPr>
          <w:spacing w:val="-1"/>
        </w:rPr>
        <w:t>property</w:t>
      </w:r>
      <w:r w:rsidRPr="00642CF7">
        <w:rPr>
          <w:spacing w:val="-2"/>
        </w:rPr>
        <w:t xml:space="preserve"> </w:t>
      </w:r>
      <w:r w:rsidRPr="00642CF7">
        <w:rPr>
          <w:spacing w:val="-1"/>
        </w:rPr>
        <w:t>(e.g.,</w:t>
      </w:r>
      <w:r w:rsidRPr="00642CF7">
        <w:t xml:space="preserve"> </w:t>
      </w:r>
      <w:r w:rsidRPr="00642CF7">
        <w:rPr>
          <w:spacing w:val="-1"/>
        </w:rPr>
        <w:t>through</w:t>
      </w:r>
      <w:r w:rsidRPr="00642CF7">
        <w:t xml:space="preserve"> a</w:t>
      </w:r>
      <w:r w:rsidRPr="00642CF7">
        <w:rPr>
          <w:spacing w:val="-1"/>
        </w:rPr>
        <w:t xml:space="preserve"> mortgage,</w:t>
      </w:r>
      <w:r w:rsidRPr="00642CF7">
        <w:rPr>
          <w:spacing w:val="55"/>
        </w:rPr>
        <w:t xml:space="preserve"> </w:t>
      </w:r>
      <w:r w:rsidRPr="00642CF7">
        <w:rPr>
          <w:spacing w:val="-1"/>
        </w:rPr>
        <w:t>lien,</w:t>
      </w:r>
      <w:r w:rsidRPr="00642CF7">
        <w:t xml:space="preserve"> or </w:t>
      </w:r>
      <w:r w:rsidRPr="00642CF7">
        <w:rPr>
          <w:spacing w:val="-1"/>
        </w:rPr>
        <w:t>lease)</w:t>
      </w:r>
      <w:r w:rsidRPr="00642CF7">
        <w:t xml:space="preserve"> </w:t>
      </w:r>
      <w:r w:rsidRPr="00642CF7">
        <w:rPr>
          <w:spacing w:val="-1"/>
        </w:rPr>
        <w:t>without</w:t>
      </w:r>
      <w:r w:rsidRPr="00642CF7">
        <w:rPr>
          <w:spacing w:val="-2"/>
        </w:rPr>
        <w:t xml:space="preserve"> </w:t>
      </w:r>
      <w:r w:rsidRPr="00642CF7">
        <w:t xml:space="preserve">approval </w:t>
      </w:r>
      <w:r w:rsidRPr="00642CF7">
        <w:rPr>
          <w:spacing w:val="-1"/>
        </w:rPr>
        <w:t>of</w:t>
      </w:r>
      <w:r w:rsidRPr="00642CF7">
        <w:rPr>
          <w:spacing w:val="2"/>
        </w:rPr>
        <w:t xml:space="preserve"> </w:t>
      </w:r>
      <w:r w:rsidRPr="00642CF7">
        <w:rPr>
          <w:spacing w:val="-1"/>
        </w:rPr>
        <w:t>USAID.</w:t>
      </w:r>
    </w:p>
    <w:p w14:paraId="5F1EE8B7" w14:textId="77777777" w:rsidR="00275987" w:rsidRPr="00642CF7" w:rsidRDefault="00275987" w:rsidP="00275987">
      <w:pPr>
        <w:rPr>
          <w:rFonts w:eastAsia="Arial"/>
        </w:rPr>
      </w:pPr>
    </w:p>
    <w:p w14:paraId="3FD2A8D8"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445" w:hanging="720"/>
        <w:textAlignment w:val="auto"/>
      </w:pPr>
      <w:r w:rsidRPr="00642CF7">
        <w:t>When</w:t>
      </w:r>
      <w:r w:rsidRPr="00642CF7">
        <w:rPr>
          <w:spacing w:val="-2"/>
        </w:rPr>
        <w:t xml:space="preserve"> </w:t>
      </w:r>
      <w:r w:rsidRPr="00642CF7">
        <w:rPr>
          <w:spacing w:val="-1"/>
        </w:rPr>
        <w:t>the</w:t>
      </w:r>
      <w:r w:rsidRPr="00642CF7">
        <w:t xml:space="preserve"> </w:t>
      </w:r>
      <w:r w:rsidRPr="00642CF7">
        <w:rPr>
          <w:spacing w:val="-1"/>
        </w:rPr>
        <w:t>Property</w:t>
      </w:r>
      <w:r w:rsidRPr="00642CF7">
        <w:rPr>
          <w:spacing w:val="-3"/>
        </w:rPr>
        <w:t xml:space="preserve"> </w:t>
      </w:r>
      <w:r w:rsidRPr="00642CF7">
        <w:t xml:space="preserve">is </w:t>
      </w:r>
      <w:r w:rsidRPr="00642CF7">
        <w:rPr>
          <w:spacing w:val="-1"/>
        </w:rPr>
        <w:t>no</w:t>
      </w:r>
      <w:r w:rsidRPr="00642CF7">
        <w:t xml:space="preserve"> </w:t>
      </w:r>
      <w:r w:rsidRPr="00642CF7">
        <w:rPr>
          <w:spacing w:val="-1"/>
        </w:rPr>
        <w:t>longer</w:t>
      </w:r>
      <w:r w:rsidRPr="00642CF7">
        <w:t xml:space="preserve"> </w:t>
      </w:r>
      <w:r w:rsidRPr="00642CF7">
        <w:rPr>
          <w:spacing w:val="-1"/>
        </w:rPr>
        <w:t>needed</w:t>
      </w:r>
      <w:r w:rsidRPr="00642CF7">
        <w:rPr>
          <w:spacing w:val="-2"/>
        </w:rPr>
        <w:t xml:space="preserve"> </w:t>
      </w:r>
      <w:r w:rsidRPr="00642CF7">
        <w:t xml:space="preserve">for </w:t>
      </w:r>
      <w:r w:rsidRPr="00642CF7">
        <w:rPr>
          <w:spacing w:val="-1"/>
        </w:rPr>
        <w:t>the</w:t>
      </w:r>
      <w:r w:rsidRPr="00642CF7">
        <w:t xml:space="preserve"> </w:t>
      </w:r>
      <w:r w:rsidRPr="00642CF7">
        <w:rPr>
          <w:spacing w:val="-1"/>
        </w:rPr>
        <w:t xml:space="preserve">program </w:t>
      </w:r>
      <w:r w:rsidRPr="00642CF7">
        <w:t xml:space="preserve">for </w:t>
      </w:r>
      <w:r w:rsidRPr="00642CF7">
        <w:rPr>
          <w:spacing w:val="-1"/>
        </w:rPr>
        <w:t>which</w:t>
      </w:r>
      <w:r w:rsidRPr="00642CF7">
        <w:t xml:space="preserve"> it</w:t>
      </w:r>
      <w:r w:rsidRPr="00642CF7">
        <w:rPr>
          <w:spacing w:val="-2"/>
        </w:rPr>
        <w:t xml:space="preserve"> </w:t>
      </w:r>
      <w:r w:rsidRPr="00642CF7">
        <w:rPr>
          <w:spacing w:val="-1"/>
        </w:rPr>
        <w:t>was</w:t>
      </w:r>
      <w:r w:rsidRPr="00642CF7">
        <w:rPr>
          <w:spacing w:val="49"/>
        </w:rPr>
        <w:t xml:space="preserve"> </w:t>
      </w:r>
      <w:r w:rsidRPr="00642CF7">
        <w:rPr>
          <w:spacing w:val="-1"/>
        </w:rPr>
        <w:t>acquired</w:t>
      </w:r>
      <w:r w:rsidRPr="00642CF7">
        <w:t xml:space="preserve"> </w:t>
      </w:r>
      <w:r w:rsidRPr="00642CF7">
        <w:rPr>
          <w:spacing w:val="-1"/>
        </w:rPr>
        <w:t>during</w:t>
      </w:r>
      <w:r w:rsidRPr="00642CF7">
        <w:rPr>
          <w:spacing w:val="-2"/>
        </w:rPr>
        <w:t xml:space="preserve"> </w:t>
      </w:r>
      <w:r w:rsidRPr="00642CF7">
        <w:rPr>
          <w:spacing w:val="-1"/>
        </w:rPr>
        <w:t>the</w:t>
      </w:r>
      <w:r w:rsidRPr="00642CF7">
        <w:t xml:space="preserve"> </w:t>
      </w:r>
      <w:r w:rsidRPr="00642CF7">
        <w:rPr>
          <w:spacing w:val="-1"/>
        </w:rPr>
        <w:t>period</w:t>
      </w:r>
      <w:r w:rsidRPr="00642CF7">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 xml:space="preserve">must </w:t>
      </w:r>
      <w:r w:rsidRPr="00642CF7">
        <w:rPr>
          <w:spacing w:val="-1"/>
        </w:rPr>
        <w:t>use</w:t>
      </w:r>
      <w:r w:rsidRPr="00642CF7">
        <w:t xml:space="preserve"> </w:t>
      </w:r>
      <w:r w:rsidRPr="00642CF7">
        <w:rPr>
          <w:spacing w:val="-1"/>
        </w:rPr>
        <w:t>the</w:t>
      </w:r>
      <w:r w:rsidRPr="00642CF7">
        <w:rPr>
          <w:spacing w:val="53"/>
        </w:rPr>
        <w:t xml:space="preserve"> </w:t>
      </w:r>
      <w:r w:rsidRPr="00642CF7">
        <w:t>Property</w:t>
      </w:r>
      <w:r w:rsidRPr="00642CF7">
        <w:rPr>
          <w:spacing w:val="-3"/>
        </w:rPr>
        <w:t xml:space="preserve"> </w:t>
      </w:r>
      <w:r w:rsidRPr="00642CF7">
        <w:t xml:space="preserve">in </w:t>
      </w:r>
      <w:r w:rsidRPr="00642CF7">
        <w:rPr>
          <w:spacing w:val="-1"/>
        </w:rPr>
        <w:t>connection</w:t>
      </w:r>
      <w:r w:rsidRPr="00642CF7">
        <w:rPr>
          <w:spacing w:val="-2"/>
        </w:rPr>
        <w:t xml:space="preserve"> </w:t>
      </w:r>
      <w:r w:rsidRPr="00642CF7">
        <w:rPr>
          <w:spacing w:val="-1"/>
        </w:rPr>
        <w:t>with</w:t>
      </w:r>
      <w:r w:rsidRPr="00642CF7">
        <w:t xml:space="preserve"> its other </w:t>
      </w:r>
      <w:r w:rsidRPr="00642CF7">
        <w:rPr>
          <w:spacing w:val="-1"/>
        </w:rPr>
        <w:t>activities,</w:t>
      </w:r>
      <w:r w:rsidRPr="00642CF7">
        <w:rPr>
          <w:spacing w:val="-2"/>
        </w:rPr>
        <w:t xml:space="preserve"> </w:t>
      </w:r>
      <w:r w:rsidRPr="00642CF7">
        <w:t xml:space="preserve">in </w:t>
      </w:r>
      <w:r w:rsidRPr="00642CF7">
        <w:rPr>
          <w:spacing w:val="-1"/>
        </w:rPr>
        <w:t>the</w:t>
      </w:r>
      <w:r w:rsidRPr="00642CF7">
        <w:rPr>
          <w:spacing w:val="-2"/>
        </w:rPr>
        <w:t xml:space="preserve"> </w:t>
      </w:r>
      <w:r w:rsidRPr="00642CF7">
        <w:rPr>
          <w:spacing w:val="-1"/>
        </w:rPr>
        <w:t xml:space="preserve">following </w:t>
      </w:r>
      <w:r w:rsidRPr="00642CF7">
        <w:t>order</w:t>
      </w:r>
      <w:r w:rsidRPr="00642CF7">
        <w:rPr>
          <w:spacing w:val="-3"/>
        </w:rPr>
        <w:t xml:space="preserve"> </w:t>
      </w:r>
      <w:r w:rsidRPr="00642CF7">
        <w:rPr>
          <w:spacing w:val="-1"/>
        </w:rPr>
        <w:t>of</w:t>
      </w:r>
      <w:r w:rsidRPr="00642CF7">
        <w:rPr>
          <w:spacing w:val="51"/>
        </w:rPr>
        <w:t xml:space="preserve"> </w:t>
      </w:r>
      <w:r w:rsidRPr="00642CF7">
        <w:rPr>
          <w:spacing w:val="-1"/>
        </w:rPr>
        <w:t>priority:</w:t>
      </w:r>
    </w:p>
    <w:p w14:paraId="0FA443AF" w14:textId="77777777" w:rsidR="00275987" w:rsidRPr="00642CF7" w:rsidRDefault="00275987" w:rsidP="00275987">
      <w:pPr>
        <w:rPr>
          <w:rFonts w:eastAsia="Arial"/>
        </w:rPr>
      </w:pPr>
    </w:p>
    <w:p w14:paraId="2BC5428E" w14:textId="77777777" w:rsidR="00275987" w:rsidRPr="00642CF7" w:rsidRDefault="00275987" w:rsidP="00275987">
      <w:pPr>
        <w:pStyle w:val="BodyText"/>
        <w:widowControl w:val="0"/>
        <w:numPr>
          <w:ilvl w:val="2"/>
          <w:numId w:val="26"/>
        </w:numPr>
        <w:tabs>
          <w:tab w:val="left" w:pos="2261"/>
        </w:tabs>
        <w:overflowPunct/>
        <w:autoSpaceDE/>
        <w:autoSpaceDN/>
        <w:adjustRightInd/>
        <w:ind w:right="0"/>
        <w:textAlignment w:val="auto"/>
      </w:pPr>
      <w:r w:rsidRPr="00642CF7">
        <w:rPr>
          <w:spacing w:val="-1"/>
        </w:rPr>
        <w:t>Activities</w:t>
      </w:r>
      <w:r w:rsidRPr="00642CF7">
        <w:t xml:space="preserve"> </w:t>
      </w:r>
      <w:r w:rsidRPr="00642CF7">
        <w:rPr>
          <w:spacing w:val="-1"/>
        </w:rPr>
        <w:t>funded</w:t>
      </w:r>
      <w:r w:rsidRPr="00642CF7">
        <w:t xml:space="preserve"> by</w:t>
      </w:r>
      <w:r w:rsidRPr="00642CF7">
        <w:rPr>
          <w:spacing w:val="-3"/>
        </w:rPr>
        <w:t xml:space="preserve"> </w:t>
      </w:r>
      <w:r w:rsidRPr="00642CF7">
        <w:t xml:space="preserve">USAID, </w:t>
      </w:r>
      <w:r w:rsidRPr="00642CF7">
        <w:rPr>
          <w:spacing w:val="-1"/>
        </w:rPr>
        <w:t>then</w:t>
      </w:r>
    </w:p>
    <w:p w14:paraId="4996FAFB" w14:textId="77777777" w:rsidR="00275987" w:rsidRPr="00642CF7" w:rsidRDefault="00275987" w:rsidP="00275987">
      <w:pPr>
        <w:pStyle w:val="BodyText"/>
        <w:widowControl w:val="0"/>
        <w:numPr>
          <w:ilvl w:val="2"/>
          <w:numId w:val="26"/>
        </w:numPr>
        <w:tabs>
          <w:tab w:val="left" w:pos="2261"/>
        </w:tabs>
        <w:overflowPunct/>
        <w:autoSpaceDE/>
        <w:autoSpaceDN/>
        <w:adjustRightInd/>
        <w:ind w:right="989"/>
        <w:textAlignment w:val="auto"/>
      </w:pPr>
      <w:r w:rsidRPr="00642CF7">
        <w:rPr>
          <w:spacing w:val="-1"/>
        </w:rPr>
        <w:t>Activities</w:t>
      </w:r>
      <w:r w:rsidRPr="00642CF7">
        <w:t xml:space="preserve"> </w:t>
      </w:r>
      <w:r w:rsidRPr="00642CF7">
        <w:rPr>
          <w:spacing w:val="-1"/>
        </w:rPr>
        <w:t>funded</w:t>
      </w:r>
      <w:r w:rsidRPr="00642CF7">
        <w:t xml:space="preserve"> by</w:t>
      </w:r>
      <w:r w:rsidRPr="00642CF7">
        <w:rPr>
          <w:spacing w:val="-3"/>
        </w:rPr>
        <w:t xml:space="preserve"> </w:t>
      </w:r>
      <w:r w:rsidRPr="00642CF7">
        <w:rPr>
          <w:spacing w:val="-1"/>
        </w:rPr>
        <w:t>other</w:t>
      </w:r>
      <w:r w:rsidRPr="00642CF7">
        <w:t xml:space="preserve"> </w:t>
      </w:r>
      <w:r w:rsidRPr="00642CF7">
        <w:rPr>
          <w:spacing w:val="-1"/>
        </w:rPr>
        <w:t>United</w:t>
      </w:r>
      <w:r w:rsidRPr="00642CF7">
        <w:t xml:space="preserve"> </w:t>
      </w:r>
      <w:r w:rsidRPr="00642CF7">
        <w:rPr>
          <w:spacing w:val="-1"/>
        </w:rPr>
        <w:t>States</w:t>
      </w:r>
      <w:r w:rsidRPr="00642CF7">
        <w:rPr>
          <w:spacing w:val="-2"/>
        </w:rPr>
        <w:t xml:space="preserve"> </w:t>
      </w:r>
      <w:r w:rsidRPr="00642CF7">
        <w:rPr>
          <w:spacing w:val="-1"/>
        </w:rPr>
        <w:t>Government</w:t>
      </w:r>
      <w:r w:rsidRPr="00642CF7">
        <w:t xml:space="preserve"> </w:t>
      </w:r>
      <w:r w:rsidRPr="00642CF7">
        <w:rPr>
          <w:spacing w:val="-1"/>
        </w:rPr>
        <w:t>(USG)</w:t>
      </w:r>
      <w:r w:rsidRPr="00642CF7">
        <w:rPr>
          <w:spacing w:val="75"/>
        </w:rPr>
        <w:t xml:space="preserve"> </w:t>
      </w:r>
      <w:r w:rsidRPr="00642CF7">
        <w:rPr>
          <w:spacing w:val="-1"/>
        </w:rPr>
        <w:t>agencies,</w:t>
      </w:r>
      <w:r w:rsidRPr="00642CF7">
        <w:t xml:space="preserve"> </w:t>
      </w:r>
      <w:r w:rsidRPr="00642CF7">
        <w:rPr>
          <w:spacing w:val="-1"/>
        </w:rPr>
        <w:t>then</w:t>
      </w:r>
    </w:p>
    <w:p w14:paraId="40274E45" w14:textId="77777777" w:rsidR="00275987" w:rsidRPr="00642CF7" w:rsidRDefault="00275987" w:rsidP="00275987">
      <w:pPr>
        <w:pStyle w:val="BodyText"/>
        <w:widowControl w:val="0"/>
        <w:numPr>
          <w:ilvl w:val="2"/>
          <w:numId w:val="26"/>
        </w:numPr>
        <w:tabs>
          <w:tab w:val="left" w:pos="2261"/>
        </w:tabs>
        <w:overflowPunct/>
        <w:autoSpaceDE/>
        <w:autoSpaceDN/>
        <w:adjustRightInd/>
        <w:ind w:right="0"/>
        <w:textAlignment w:val="auto"/>
      </w:pPr>
      <w:r w:rsidRPr="00642CF7">
        <w:t xml:space="preserve">As </w:t>
      </w:r>
      <w:r w:rsidRPr="00642CF7">
        <w:rPr>
          <w:spacing w:val="-1"/>
        </w:rPr>
        <w:t>directed</w:t>
      </w:r>
      <w:r w:rsidRPr="00642CF7">
        <w:t xml:space="preserve"> by</w:t>
      </w:r>
      <w:r w:rsidRPr="00642CF7">
        <w:rPr>
          <w:spacing w:val="-3"/>
        </w:rPr>
        <w:t xml:space="preserve"> </w:t>
      </w:r>
      <w:r w:rsidRPr="00642CF7">
        <w:t>the</w:t>
      </w:r>
      <w:r w:rsidRPr="00642CF7">
        <w:rPr>
          <w:spacing w:val="-2"/>
        </w:rPr>
        <w:t xml:space="preserve"> </w:t>
      </w:r>
      <w:r w:rsidRPr="00642CF7">
        <w:rPr>
          <w:spacing w:val="-1"/>
        </w:rPr>
        <w:t>Agreement</w:t>
      </w:r>
      <w:r w:rsidRPr="00642CF7">
        <w:rPr>
          <w:spacing w:val="-2"/>
        </w:rPr>
        <w:t xml:space="preserve"> </w:t>
      </w:r>
      <w:r w:rsidRPr="00642CF7">
        <w:t xml:space="preserve">Officer </w:t>
      </w:r>
      <w:r w:rsidRPr="00642CF7">
        <w:rPr>
          <w:spacing w:val="-1"/>
        </w:rPr>
        <w:t>(AO).</w:t>
      </w:r>
    </w:p>
    <w:p w14:paraId="3EF273CD" w14:textId="77777777" w:rsidR="00275987" w:rsidRPr="00642CF7" w:rsidRDefault="00275987" w:rsidP="00275987">
      <w:pPr>
        <w:rPr>
          <w:rFonts w:eastAsia="Arial"/>
        </w:rPr>
      </w:pPr>
    </w:p>
    <w:p w14:paraId="765144EE" w14:textId="77777777" w:rsidR="00275987" w:rsidRPr="00642CF7" w:rsidRDefault="00275987" w:rsidP="00275987">
      <w:pPr>
        <w:pStyle w:val="BodyText"/>
        <w:widowControl w:val="0"/>
        <w:numPr>
          <w:ilvl w:val="0"/>
          <w:numId w:val="26"/>
        </w:numPr>
        <w:tabs>
          <w:tab w:val="left" w:pos="821"/>
        </w:tabs>
        <w:overflowPunct/>
        <w:autoSpaceDE/>
        <w:autoSpaceDN/>
        <w:adjustRightInd/>
        <w:ind w:right="445"/>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maintain</w:t>
      </w:r>
      <w:r w:rsidRPr="00642CF7">
        <w:rPr>
          <w:spacing w:val="-2"/>
        </w:rPr>
        <w:t xml:space="preserve"> </w:t>
      </w:r>
      <w:r w:rsidRPr="00642CF7">
        <w:t>the</w:t>
      </w:r>
      <w:r w:rsidRPr="00642CF7">
        <w:rPr>
          <w:spacing w:val="-2"/>
        </w:rPr>
        <w:t xml:space="preserve"> </w:t>
      </w:r>
      <w:r w:rsidRPr="00642CF7">
        <w:rPr>
          <w:spacing w:val="-1"/>
        </w:rPr>
        <w:t>Property</w:t>
      </w:r>
      <w:r w:rsidRPr="00642CF7">
        <w:rPr>
          <w:spacing w:val="-3"/>
        </w:rPr>
        <w:t xml:space="preserve"> </w:t>
      </w:r>
      <w:r w:rsidRPr="00642CF7">
        <w:t xml:space="preserve">in </w:t>
      </w:r>
      <w:r w:rsidRPr="00642CF7">
        <w:rPr>
          <w:spacing w:val="-1"/>
        </w:rPr>
        <w:t>good</w:t>
      </w:r>
      <w:r w:rsidRPr="00642CF7">
        <w:t xml:space="preserve"> </w:t>
      </w:r>
      <w:r w:rsidRPr="00642CF7">
        <w:rPr>
          <w:spacing w:val="-1"/>
        </w:rPr>
        <w:t>condition,</w:t>
      </w:r>
      <w:r w:rsidRPr="00642CF7">
        <w:rPr>
          <w:spacing w:val="-2"/>
        </w:rPr>
        <w:t xml:space="preserve"> </w:t>
      </w:r>
      <w:r w:rsidRPr="00642CF7">
        <w:rPr>
          <w:spacing w:val="-1"/>
        </w:rPr>
        <w:t>have</w:t>
      </w:r>
      <w:r w:rsidRPr="00642CF7">
        <w:rPr>
          <w:spacing w:val="-2"/>
        </w:rPr>
        <w:t xml:space="preserve"> </w:t>
      </w:r>
      <w:r w:rsidRPr="00642CF7">
        <w:rPr>
          <w:spacing w:val="-1"/>
        </w:rPr>
        <w:t>management</w:t>
      </w:r>
      <w:r w:rsidRPr="00642CF7">
        <w:rPr>
          <w:spacing w:val="63"/>
        </w:rPr>
        <w:t xml:space="preserve"> </w:t>
      </w:r>
      <w:r w:rsidRPr="00642CF7">
        <w:rPr>
          <w:spacing w:val="-1"/>
        </w:rPr>
        <w:t>procedures</w:t>
      </w:r>
      <w:r w:rsidRPr="00642CF7">
        <w:t xml:space="preserve"> to</w:t>
      </w:r>
      <w:r w:rsidRPr="00642CF7">
        <w:rPr>
          <w:spacing w:val="-1"/>
        </w:rPr>
        <w:t xml:space="preserve"> </w:t>
      </w:r>
      <w:r w:rsidRPr="00642CF7">
        <w:t xml:space="preserve">protect </w:t>
      </w:r>
      <w:r w:rsidRPr="00642CF7">
        <w:rPr>
          <w:spacing w:val="-1"/>
        </w:rPr>
        <w:t>the</w:t>
      </w:r>
      <w:r w:rsidRPr="00642CF7">
        <w:t xml:space="preserve"> </w:t>
      </w:r>
      <w:r w:rsidRPr="00642CF7">
        <w:rPr>
          <w:spacing w:val="-1"/>
        </w:rPr>
        <w:t>Property,</w:t>
      </w:r>
      <w:r w:rsidRPr="00642CF7">
        <w:t xml:space="preserve"> </w:t>
      </w:r>
      <w:r w:rsidRPr="00642CF7">
        <w:rPr>
          <w:spacing w:val="-1"/>
        </w:rPr>
        <w:t>and</w:t>
      </w:r>
      <w:r w:rsidRPr="00642CF7">
        <w:t xml:space="preserve"> </w:t>
      </w:r>
      <w:r w:rsidRPr="00642CF7">
        <w:rPr>
          <w:spacing w:val="-1"/>
        </w:rPr>
        <w:t>maintain</w:t>
      </w:r>
      <w:r w:rsidRPr="00642CF7">
        <w:t xml:space="preserve"> </w:t>
      </w:r>
      <w:r w:rsidRPr="00642CF7">
        <w:rPr>
          <w:spacing w:val="-1"/>
        </w:rPr>
        <w:t>an</w:t>
      </w:r>
      <w:r w:rsidRPr="00642CF7">
        <w:t xml:space="preserve"> </w:t>
      </w:r>
      <w:r w:rsidRPr="00642CF7">
        <w:rPr>
          <w:spacing w:val="-1"/>
        </w:rPr>
        <w:t>accurate</w:t>
      </w:r>
      <w:r w:rsidRPr="00642CF7">
        <w:rPr>
          <w:spacing w:val="1"/>
        </w:rPr>
        <w:t xml:space="preserve"> </w:t>
      </w:r>
      <w:r w:rsidRPr="00642CF7">
        <w:rPr>
          <w:spacing w:val="-1"/>
        </w:rPr>
        <w:t>inventory</w:t>
      </w:r>
      <w:r w:rsidRPr="00642CF7">
        <w:rPr>
          <w:spacing w:val="-4"/>
        </w:rPr>
        <w:t xml:space="preserve"> </w:t>
      </w:r>
      <w:r w:rsidRPr="00642CF7">
        <w:t>of</w:t>
      </w:r>
      <w:r w:rsidRPr="00642CF7">
        <w:rPr>
          <w:spacing w:val="2"/>
        </w:rPr>
        <w:t xml:space="preserve"> </w:t>
      </w:r>
      <w:r w:rsidRPr="00642CF7">
        <w:t>all</w:t>
      </w:r>
      <w:r w:rsidRPr="00642CF7">
        <w:rPr>
          <w:spacing w:val="57"/>
        </w:rPr>
        <w:t xml:space="preserve"> </w:t>
      </w:r>
      <w:r w:rsidRPr="00642CF7">
        <w:rPr>
          <w:spacing w:val="-1"/>
        </w:rPr>
        <w:t>Property.</w:t>
      </w:r>
      <w:r w:rsidRPr="00642CF7">
        <w:rPr>
          <w:spacing w:val="66"/>
        </w:rPr>
        <w:t xml:space="preserve"> </w:t>
      </w:r>
      <w:r w:rsidRPr="00642CF7">
        <w:rPr>
          <w:spacing w:val="-1"/>
        </w:rPr>
        <w:t>Maintenance</w:t>
      </w:r>
      <w:r w:rsidRPr="00642CF7">
        <w:t xml:space="preserve"> </w:t>
      </w:r>
      <w:r w:rsidRPr="00642CF7">
        <w:rPr>
          <w:spacing w:val="-1"/>
        </w:rPr>
        <w:t>procedures</w:t>
      </w:r>
      <w:r w:rsidRPr="00642CF7">
        <w:rPr>
          <w:spacing w:val="-2"/>
        </w:rPr>
        <w:t xml:space="preserve"> </w:t>
      </w:r>
      <w:r w:rsidRPr="00642CF7">
        <w:rPr>
          <w:spacing w:val="-1"/>
        </w:rPr>
        <w:t>must</w:t>
      </w:r>
      <w:r w:rsidRPr="00642CF7">
        <w:t xml:space="preserve"> </w:t>
      </w:r>
      <w:r w:rsidRPr="00642CF7">
        <w:rPr>
          <w:spacing w:val="-1"/>
        </w:rPr>
        <w:t>include</w:t>
      </w:r>
      <w:r w:rsidRPr="00642CF7">
        <w:rPr>
          <w:spacing w:val="-2"/>
        </w:rPr>
        <w:t xml:space="preserve"> </w:t>
      </w:r>
      <w:r w:rsidRPr="00642CF7">
        <w:t>the</w:t>
      </w:r>
      <w:r w:rsidRPr="00642CF7">
        <w:rPr>
          <w:spacing w:val="-4"/>
        </w:rPr>
        <w:t xml:space="preserve"> </w:t>
      </w:r>
      <w:r w:rsidRPr="00642CF7">
        <w:rPr>
          <w:spacing w:val="-1"/>
        </w:rPr>
        <w:t>following:</w:t>
      </w:r>
    </w:p>
    <w:p w14:paraId="26CE46EA" w14:textId="77777777" w:rsidR="00275987" w:rsidRPr="00642CF7" w:rsidRDefault="00275987" w:rsidP="00275987">
      <w:pPr>
        <w:rPr>
          <w:rFonts w:eastAsia="Arial"/>
        </w:rPr>
      </w:pPr>
    </w:p>
    <w:p w14:paraId="52833A93"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512" w:hanging="720"/>
        <w:textAlignment w:val="auto"/>
      </w:pPr>
      <w:r w:rsidRPr="00642CF7">
        <w:t>Accurate</w:t>
      </w:r>
      <w:r w:rsidRPr="00642CF7">
        <w:rPr>
          <w:spacing w:val="-1"/>
        </w:rPr>
        <w:t xml:space="preserve"> description</w:t>
      </w:r>
      <w:r w:rsidRPr="00642CF7">
        <w:rPr>
          <w:spacing w:val="-2"/>
        </w:rPr>
        <w:t xml:space="preserve"> </w:t>
      </w:r>
      <w:r w:rsidRPr="00642CF7">
        <w:rPr>
          <w:spacing w:val="-1"/>
        </w:rPr>
        <w:t>of</w:t>
      </w:r>
      <w:r w:rsidRPr="00642CF7">
        <w:t xml:space="preserve"> the</w:t>
      </w:r>
      <w:r w:rsidRPr="00642CF7">
        <w:rPr>
          <w:spacing w:val="-2"/>
        </w:rPr>
        <w:t xml:space="preserve"> </w:t>
      </w:r>
      <w:r w:rsidRPr="00642CF7">
        <w:rPr>
          <w:spacing w:val="-1"/>
        </w:rPr>
        <w:t>Property,</w:t>
      </w:r>
      <w:r w:rsidRPr="00642CF7">
        <w:t xml:space="preserve"> including</w:t>
      </w:r>
      <w:r w:rsidRPr="00642CF7">
        <w:rPr>
          <w:spacing w:val="-1"/>
        </w:rPr>
        <w:t xml:space="preserve"> serial</w:t>
      </w:r>
      <w:r w:rsidRPr="00642CF7">
        <w:t xml:space="preserve"> </w:t>
      </w:r>
      <w:r w:rsidRPr="00642CF7">
        <w:rPr>
          <w:spacing w:val="-1"/>
        </w:rPr>
        <w:t>number,</w:t>
      </w:r>
      <w:r w:rsidRPr="00642CF7">
        <w:t xml:space="preserve"> </w:t>
      </w:r>
      <w:r w:rsidRPr="00642CF7">
        <w:rPr>
          <w:spacing w:val="-1"/>
        </w:rPr>
        <w:t>model</w:t>
      </w:r>
      <w:r w:rsidRPr="00642CF7">
        <w:rPr>
          <w:spacing w:val="51"/>
        </w:rPr>
        <w:t xml:space="preserve"> </w:t>
      </w:r>
      <w:r w:rsidRPr="00642CF7">
        <w:rPr>
          <w:spacing w:val="-1"/>
        </w:rPr>
        <w:t>number,</w:t>
      </w:r>
      <w:r w:rsidRPr="00642CF7">
        <w:rPr>
          <w:spacing w:val="-3"/>
        </w:rPr>
        <w:t xml:space="preserve"> </w:t>
      </w:r>
      <w:r w:rsidRPr="00642CF7">
        <w:t xml:space="preserve">or </w:t>
      </w:r>
      <w:r w:rsidRPr="00642CF7">
        <w:rPr>
          <w:spacing w:val="-1"/>
        </w:rPr>
        <w:t>other</w:t>
      </w:r>
      <w:r w:rsidRPr="00642CF7">
        <w:t xml:space="preserve"> </w:t>
      </w:r>
      <w:r w:rsidRPr="00642CF7">
        <w:rPr>
          <w:spacing w:val="-1"/>
        </w:rPr>
        <w:t xml:space="preserve">identifying </w:t>
      </w:r>
      <w:r w:rsidRPr="00642CF7">
        <w:t>number,</w:t>
      </w:r>
      <w:r w:rsidRPr="00642CF7">
        <w:rPr>
          <w:spacing w:val="-3"/>
        </w:rPr>
        <w:t xml:space="preserve"> </w:t>
      </w:r>
      <w:r w:rsidRPr="00642CF7">
        <w:rPr>
          <w:spacing w:val="-1"/>
        </w:rPr>
        <w:t>acquisition</w:t>
      </w:r>
      <w:r w:rsidRPr="00642CF7">
        <w:t xml:space="preserve"> </w:t>
      </w:r>
      <w:r w:rsidRPr="00642CF7">
        <w:rPr>
          <w:spacing w:val="-1"/>
        </w:rPr>
        <w:t>date and</w:t>
      </w:r>
      <w:r w:rsidRPr="00642CF7">
        <w:t xml:space="preserve"> </w:t>
      </w:r>
      <w:r w:rsidRPr="00642CF7">
        <w:rPr>
          <w:spacing w:val="1"/>
        </w:rPr>
        <w:t>cost,</w:t>
      </w:r>
      <w:r w:rsidRPr="00642CF7">
        <w:t xml:space="preserve"> </w:t>
      </w:r>
      <w:r w:rsidRPr="00642CF7">
        <w:rPr>
          <w:spacing w:val="-1"/>
        </w:rPr>
        <w:t>location</w:t>
      </w:r>
      <w:r w:rsidRPr="00642CF7">
        <w:rPr>
          <w:spacing w:val="65"/>
        </w:rPr>
        <w:t xml:space="preserve"> </w:t>
      </w:r>
      <w:r w:rsidRPr="00642CF7">
        <w:t xml:space="preserve">and </w:t>
      </w:r>
      <w:r w:rsidRPr="00642CF7">
        <w:rPr>
          <w:spacing w:val="-1"/>
        </w:rPr>
        <w:t>condition,</w:t>
      </w:r>
      <w:r w:rsidRPr="00642CF7">
        <w:rPr>
          <w:spacing w:val="-2"/>
        </w:rPr>
        <w:t xml:space="preserve"> </w:t>
      </w:r>
      <w:r w:rsidRPr="00642CF7">
        <w:rPr>
          <w:spacing w:val="-1"/>
        </w:rPr>
        <w:t>and</w:t>
      </w:r>
      <w:r w:rsidRPr="00642CF7">
        <w:t xml:space="preserve"> </w:t>
      </w:r>
      <w:r w:rsidRPr="00642CF7">
        <w:rPr>
          <w:spacing w:val="-1"/>
        </w:rPr>
        <w:t>data</w:t>
      </w:r>
      <w:r w:rsidRPr="00642CF7">
        <w:t xml:space="preserve"> on</w:t>
      </w:r>
      <w:r w:rsidRPr="00642CF7">
        <w:rPr>
          <w:spacing w:val="-2"/>
        </w:rPr>
        <w:t xml:space="preserve"> </w:t>
      </w:r>
      <w:r w:rsidRPr="00642CF7">
        <w:rPr>
          <w:spacing w:val="-1"/>
        </w:rPr>
        <w:t>the</w:t>
      </w:r>
      <w:r w:rsidRPr="00642CF7">
        <w:t xml:space="preserve"> </w:t>
      </w:r>
      <w:r w:rsidRPr="00642CF7">
        <w:rPr>
          <w:spacing w:val="-1"/>
        </w:rPr>
        <w:t>disposition of</w:t>
      </w:r>
      <w:r w:rsidRPr="00642CF7">
        <w:t xml:space="preserve"> any</w:t>
      </w:r>
      <w:r w:rsidRPr="00642CF7">
        <w:rPr>
          <w:spacing w:val="-3"/>
        </w:rPr>
        <w:t xml:space="preserve"> </w:t>
      </w:r>
      <w:r w:rsidRPr="00642CF7">
        <w:t>Property</w:t>
      </w:r>
      <w:r w:rsidRPr="00642CF7">
        <w:rPr>
          <w:spacing w:val="-3"/>
        </w:rPr>
        <w:t xml:space="preserve"> </w:t>
      </w:r>
      <w:r w:rsidRPr="00642CF7">
        <w:t>(date</w:t>
      </w:r>
      <w:r w:rsidRPr="00642CF7">
        <w:rPr>
          <w:spacing w:val="-1"/>
        </w:rPr>
        <w:t xml:space="preserve"> of</w:t>
      </w:r>
      <w:r w:rsidRPr="00642CF7">
        <w:rPr>
          <w:spacing w:val="41"/>
        </w:rPr>
        <w:t xml:space="preserve"> </w:t>
      </w:r>
      <w:r w:rsidRPr="00642CF7">
        <w:t>disposition, sales</w:t>
      </w:r>
      <w:r w:rsidRPr="00642CF7">
        <w:rPr>
          <w:spacing w:val="-2"/>
        </w:rPr>
        <w:t xml:space="preserve"> </w:t>
      </w:r>
      <w:r w:rsidRPr="00642CF7">
        <w:rPr>
          <w:spacing w:val="-1"/>
        </w:rPr>
        <w:t>price,</w:t>
      </w:r>
      <w:r w:rsidRPr="00642CF7">
        <w:t xml:space="preserve"> </w:t>
      </w:r>
      <w:r w:rsidRPr="00642CF7">
        <w:rPr>
          <w:spacing w:val="-1"/>
        </w:rPr>
        <w:t>method</w:t>
      </w:r>
      <w:r w:rsidRPr="00642CF7">
        <w:t xml:space="preserve"> </w:t>
      </w:r>
      <w:r w:rsidRPr="00642CF7">
        <w:rPr>
          <w:spacing w:val="-1"/>
        </w:rPr>
        <w:t>used</w:t>
      </w:r>
      <w:r w:rsidRPr="00642CF7">
        <w:rPr>
          <w:spacing w:val="-2"/>
        </w:rPr>
        <w:t xml:space="preserve"> </w:t>
      </w:r>
      <w:r w:rsidRPr="00642CF7">
        <w:t>to</w:t>
      </w:r>
      <w:r w:rsidRPr="00642CF7">
        <w:rPr>
          <w:spacing w:val="-1"/>
        </w:rPr>
        <w:t xml:space="preserve"> determine</w:t>
      </w:r>
      <w:r w:rsidRPr="00642CF7">
        <w:rPr>
          <w:spacing w:val="1"/>
        </w:rPr>
        <w:t xml:space="preserve"> </w:t>
      </w:r>
      <w:r w:rsidRPr="00642CF7">
        <w:rPr>
          <w:spacing w:val="-1"/>
        </w:rPr>
        <w:t>current</w:t>
      </w:r>
      <w:r w:rsidRPr="00642CF7">
        <w:rPr>
          <w:spacing w:val="-2"/>
        </w:rPr>
        <w:t xml:space="preserve"> </w:t>
      </w:r>
      <w:r w:rsidRPr="00642CF7">
        <w:t>fair</w:t>
      </w:r>
      <w:r w:rsidRPr="00642CF7">
        <w:rPr>
          <w:spacing w:val="-2"/>
        </w:rPr>
        <w:t xml:space="preserve"> </w:t>
      </w:r>
      <w:r w:rsidRPr="00642CF7">
        <w:t>market</w:t>
      </w:r>
      <w:r w:rsidRPr="00642CF7">
        <w:rPr>
          <w:spacing w:val="41"/>
        </w:rPr>
        <w:t xml:space="preserve"> </w:t>
      </w:r>
      <w:r w:rsidRPr="00642CF7">
        <w:rPr>
          <w:spacing w:val="-1"/>
        </w:rPr>
        <w:t>value,</w:t>
      </w:r>
      <w:r w:rsidRPr="00642CF7">
        <w:t xml:space="preserve"> etc.),</w:t>
      </w:r>
      <w:r w:rsidRPr="00642CF7">
        <w:rPr>
          <w:spacing w:val="-3"/>
        </w:rPr>
        <w:t xml:space="preserve"> </w:t>
      </w:r>
      <w:r w:rsidRPr="00642CF7">
        <w:t xml:space="preserve">as </w:t>
      </w:r>
      <w:r w:rsidRPr="00642CF7">
        <w:rPr>
          <w:spacing w:val="-1"/>
        </w:rPr>
        <w:t>applicable.</w:t>
      </w:r>
    </w:p>
    <w:p w14:paraId="0F6B02C1" w14:textId="77777777" w:rsidR="00275987" w:rsidRPr="00642CF7" w:rsidRDefault="00275987" w:rsidP="00275987">
      <w:pPr>
        <w:rPr>
          <w:rFonts w:eastAsia="Arial"/>
        </w:rPr>
      </w:pPr>
    </w:p>
    <w:p w14:paraId="1755686D"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746" w:hanging="720"/>
        <w:textAlignment w:val="auto"/>
      </w:pPr>
      <w:r w:rsidRPr="00642CF7">
        <w:t xml:space="preserve">A </w:t>
      </w:r>
      <w:r w:rsidRPr="00642CF7">
        <w:rPr>
          <w:spacing w:val="-1"/>
        </w:rPr>
        <w:t>physical</w:t>
      </w:r>
      <w:r w:rsidRPr="00642CF7">
        <w:t xml:space="preserve"> </w:t>
      </w:r>
      <w:r w:rsidRPr="00642CF7">
        <w:rPr>
          <w:spacing w:val="-1"/>
        </w:rPr>
        <w:t>inventory</w:t>
      </w:r>
      <w:r w:rsidRPr="00642CF7">
        <w:rPr>
          <w:spacing w:val="-4"/>
        </w:rPr>
        <w:t xml:space="preserve"> </w:t>
      </w:r>
      <w:r w:rsidRPr="00642CF7">
        <w:t>of Property</w:t>
      </w:r>
      <w:r w:rsidRPr="00642CF7">
        <w:rPr>
          <w:spacing w:val="-3"/>
        </w:rPr>
        <w:t xml:space="preserve"> </w:t>
      </w:r>
      <w:r w:rsidRPr="00642CF7">
        <w:rPr>
          <w:spacing w:val="-1"/>
        </w:rPr>
        <w:t>that</w:t>
      </w:r>
      <w:r w:rsidRPr="00642CF7">
        <w:rPr>
          <w:spacing w:val="-2"/>
        </w:rPr>
        <w:t xml:space="preserve"> </w:t>
      </w:r>
      <w:r w:rsidRPr="00642CF7">
        <w:t>must</w:t>
      </w:r>
      <w:r w:rsidRPr="00642CF7">
        <w:rPr>
          <w:spacing w:val="-2"/>
        </w:rPr>
        <w:t xml:space="preserve"> </w:t>
      </w:r>
      <w:r w:rsidRPr="00642CF7">
        <w:t>be</w:t>
      </w:r>
      <w:r w:rsidRPr="00642CF7">
        <w:rPr>
          <w:spacing w:val="-2"/>
        </w:rPr>
        <w:t xml:space="preserve"> </w:t>
      </w:r>
      <w:r w:rsidRPr="00642CF7">
        <w:rPr>
          <w:spacing w:val="-1"/>
        </w:rPr>
        <w:t>taken,</w:t>
      </w:r>
      <w:r w:rsidRPr="00642CF7">
        <w:t xml:space="preserve"> </w:t>
      </w:r>
      <w:r w:rsidRPr="00642CF7">
        <w:rPr>
          <w:spacing w:val="-1"/>
        </w:rPr>
        <w:t>and</w:t>
      </w:r>
      <w:r w:rsidRPr="00642CF7">
        <w:t xml:space="preserve"> </w:t>
      </w:r>
      <w:r w:rsidRPr="00642CF7">
        <w:rPr>
          <w:spacing w:val="-1"/>
        </w:rPr>
        <w:t>the</w:t>
      </w:r>
      <w:r w:rsidRPr="00642CF7">
        <w:t xml:space="preserve"> </w:t>
      </w:r>
      <w:r w:rsidRPr="00642CF7">
        <w:rPr>
          <w:spacing w:val="-1"/>
        </w:rPr>
        <w:t>results</w:t>
      </w:r>
      <w:r w:rsidRPr="00642CF7">
        <w:rPr>
          <w:spacing w:val="59"/>
        </w:rPr>
        <w:t xml:space="preserve"> </w:t>
      </w:r>
      <w:r w:rsidRPr="00642CF7">
        <w:rPr>
          <w:spacing w:val="-1"/>
        </w:rPr>
        <w:t>reconciled</w:t>
      </w:r>
      <w:r w:rsidRPr="00642CF7">
        <w:t xml:space="preserve"> </w:t>
      </w:r>
      <w:r w:rsidRPr="00642CF7">
        <w:rPr>
          <w:spacing w:val="-1"/>
        </w:rPr>
        <w:t>with</w:t>
      </w:r>
      <w:r w:rsidRPr="00642CF7">
        <w:t xml:space="preserve"> </w:t>
      </w:r>
      <w:r w:rsidRPr="00642CF7">
        <w:rPr>
          <w:spacing w:val="-1"/>
        </w:rPr>
        <w:t>the</w:t>
      </w:r>
      <w:r w:rsidRPr="00642CF7">
        <w:t xml:space="preserve"> </w:t>
      </w:r>
      <w:r w:rsidRPr="00642CF7">
        <w:rPr>
          <w:spacing w:val="-1"/>
        </w:rPr>
        <w:t>equipment</w:t>
      </w:r>
      <w:r w:rsidRPr="00642CF7">
        <w:t xml:space="preserve"> </w:t>
      </w:r>
      <w:r w:rsidRPr="00642CF7">
        <w:rPr>
          <w:spacing w:val="-1"/>
        </w:rPr>
        <w:t>records,</w:t>
      </w:r>
      <w:r w:rsidRPr="00642CF7">
        <w:t xml:space="preserve"> </w:t>
      </w:r>
      <w:r w:rsidRPr="00642CF7">
        <w:rPr>
          <w:spacing w:val="-1"/>
        </w:rPr>
        <w:t>at</w:t>
      </w:r>
      <w:r w:rsidRPr="00642CF7">
        <w:t xml:space="preserve"> </w:t>
      </w:r>
      <w:r w:rsidRPr="00642CF7">
        <w:rPr>
          <w:spacing w:val="-1"/>
        </w:rPr>
        <w:t>least</w:t>
      </w:r>
      <w:r w:rsidRPr="00642CF7">
        <w:t xml:space="preserve"> </w:t>
      </w:r>
      <w:r w:rsidRPr="00642CF7">
        <w:rPr>
          <w:spacing w:val="-1"/>
        </w:rPr>
        <w:t>once</w:t>
      </w:r>
      <w:r w:rsidRPr="00642CF7">
        <w:t xml:space="preserve"> </w:t>
      </w:r>
      <w:r w:rsidRPr="00642CF7">
        <w:rPr>
          <w:spacing w:val="-1"/>
        </w:rPr>
        <w:t>every</w:t>
      </w:r>
      <w:r w:rsidRPr="00642CF7">
        <w:rPr>
          <w:spacing w:val="-4"/>
        </w:rPr>
        <w:t xml:space="preserve"> </w:t>
      </w:r>
      <w:r w:rsidRPr="00642CF7">
        <w:t xml:space="preserve">two </w:t>
      </w:r>
      <w:r w:rsidRPr="00642CF7">
        <w:rPr>
          <w:spacing w:val="-1"/>
        </w:rPr>
        <w:t>years</w:t>
      </w:r>
      <w:r w:rsidRPr="00642CF7">
        <w:rPr>
          <w:spacing w:val="61"/>
        </w:rPr>
        <w:t xml:space="preserve"> </w:t>
      </w:r>
      <w:r w:rsidRPr="00642CF7">
        <w:rPr>
          <w:spacing w:val="-1"/>
        </w:rPr>
        <w:t>during</w:t>
      </w:r>
      <w:r w:rsidRPr="00642CF7">
        <w:rPr>
          <w:spacing w:val="-2"/>
        </w:rPr>
        <w:t xml:space="preserve"> </w:t>
      </w:r>
      <w:r w:rsidRPr="00642CF7">
        <w:t>the</w:t>
      </w:r>
      <w:r w:rsidRPr="00642CF7">
        <w:rPr>
          <w:spacing w:val="-2"/>
        </w:rPr>
        <w:t xml:space="preserve"> </w:t>
      </w:r>
      <w:r w:rsidRPr="00642CF7">
        <w:rPr>
          <w:spacing w:val="-1"/>
        </w:rPr>
        <w:t>period</w:t>
      </w:r>
      <w:r w:rsidRPr="00642CF7">
        <w:rPr>
          <w:spacing w:val="-2"/>
        </w:rPr>
        <w:t xml:space="preserve"> </w:t>
      </w:r>
      <w:r w:rsidRPr="00642CF7">
        <w:rPr>
          <w:spacing w:val="-1"/>
        </w:rPr>
        <w:t>of</w:t>
      </w:r>
      <w:r w:rsidRPr="00642CF7">
        <w:t xml:space="preserve"> </w:t>
      </w:r>
      <w:r w:rsidRPr="00642CF7">
        <w:rPr>
          <w:spacing w:val="-1"/>
        </w:rPr>
        <w:t>this</w:t>
      </w:r>
      <w:r w:rsidRPr="00642CF7">
        <w:t xml:space="preserve"> </w:t>
      </w:r>
      <w:r w:rsidRPr="00642CF7">
        <w:rPr>
          <w:spacing w:val="-1"/>
        </w:rPr>
        <w:t>award.</w:t>
      </w:r>
    </w:p>
    <w:p w14:paraId="4293EDEC" w14:textId="77777777" w:rsidR="00275987" w:rsidRPr="00642CF7" w:rsidRDefault="00275987" w:rsidP="00275987">
      <w:pPr>
        <w:rPr>
          <w:rFonts w:eastAsia="Arial"/>
        </w:rPr>
      </w:pPr>
    </w:p>
    <w:p w14:paraId="5D75F672" w14:textId="26CB7195" w:rsidR="00275987" w:rsidRPr="00642CF7" w:rsidRDefault="00275987" w:rsidP="00275987">
      <w:pPr>
        <w:pStyle w:val="BodyText"/>
        <w:widowControl w:val="0"/>
        <w:numPr>
          <w:ilvl w:val="1"/>
          <w:numId w:val="26"/>
        </w:numPr>
        <w:tabs>
          <w:tab w:val="left" w:pos="1541"/>
        </w:tabs>
        <w:overflowPunct/>
        <w:autoSpaceDE/>
        <w:autoSpaceDN/>
        <w:adjustRightInd/>
        <w:ind w:left="1540" w:right="123" w:hanging="720"/>
        <w:textAlignment w:val="auto"/>
      </w:pPr>
      <w:r w:rsidRPr="00642CF7">
        <w:t xml:space="preserve">A </w:t>
      </w:r>
      <w:r w:rsidRPr="00576536">
        <w:rPr>
          <w:spacing w:val="-1"/>
        </w:rPr>
        <w:t>control</w:t>
      </w:r>
      <w:r w:rsidRPr="00642CF7">
        <w:t xml:space="preserve"> </w:t>
      </w:r>
      <w:r w:rsidRPr="00576536">
        <w:rPr>
          <w:spacing w:val="-1"/>
        </w:rPr>
        <w:t xml:space="preserve">system </w:t>
      </w:r>
      <w:r w:rsidRPr="00642CF7">
        <w:t>must</w:t>
      </w:r>
      <w:r w:rsidRPr="00576536">
        <w:rPr>
          <w:spacing w:val="-4"/>
        </w:rPr>
        <w:t xml:space="preserve"> </w:t>
      </w:r>
      <w:r w:rsidRPr="00642CF7">
        <w:t>be in</w:t>
      </w:r>
      <w:r w:rsidRPr="00576536">
        <w:rPr>
          <w:spacing w:val="-2"/>
        </w:rPr>
        <w:t xml:space="preserve"> </w:t>
      </w:r>
      <w:r w:rsidRPr="00576536">
        <w:rPr>
          <w:spacing w:val="-1"/>
        </w:rPr>
        <w:t>effect</w:t>
      </w:r>
      <w:r w:rsidRPr="00642CF7">
        <w:t xml:space="preserve"> </w:t>
      </w:r>
      <w:r w:rsidRPr="00576536">
        <w:rPr>
          <w:spacing w:val="-1"/>
        </w:rPr>
        <w:t>to</w:t>
      </w:r>
      <w:r w:rsidRPr="00642CF7">
        <w:t xml:space="preserve"> </w:t>
      </w:r>
      <w:r w:rsidRPr="00576536">
        <w:rPr>
          <w:spacing w:val="-1"/>
        </w:rPr>
        <w:t>maintain</w:t>
      </w:r>
      <w:r w:rsidRPr="00576536">
        <w:rPr>
          <w:spacing w:val="-2"/>
        </w:rPr>
        <w:t xml:space="preserve"> </w:t>
      </w:r>
      <w:r w:rsidRPr="00642CF7">
        <w:t>the</w:t>
      </w:r>
      <w:r w:rsidRPr="00576536">
        <w:rPr>
          <w:spacing w:val="-2"/>
        </w:rPr>
        <w:t xml:space="preserve"> </w:t>
      </w:r>
      <w:r w:rsidRPr="00576536">
        <w:rPr>
          <w:spacing w:val="-1"/>
        </w:rPr>
        <w:t>Property</w:t>
      </w:r>
      <w:r w:rsidRPr="00576536">
        <w:rPr>
          <w:spacing w:val="-3"/>
        </w:rPr>
        <w:t xml:space="preserve"> </w:t>
      </w:r>
      <w:r w:rsidRPr="00642CF7">
        <w:t xml:space="preserve">and </w:t>
      </w:r>
      <w:r w:rsidRPr="00576536">
        <w:rPr>
          <w:spacing w:val="-1"/>
        </w:rPr>
        <w:t>ensure</w:t>
      </w:r>
      <w:r w:rsidRPr="00576536">
        <w:rPr>
          <w:spacing w:val="61"/>
        </w:rPr>
        <w:t xml:space="preserve"> </w:t>
      </w:r>
      <w:r w:rsidRPr="00576536">
        <w:rPr>
          <w:spacing w:val="-1"/>
        </w:rPr>
        <w:t>adequate</w:t>
      </w:r>
      <w:r w:rsidRPr="00642CF7">
        <w:t xml:space="preserve"> </w:t>
      </w:r>
      <w:r w:rsidRPr="00576536">
        <w:rPr>
          <w:spacing w:val="-1"/>
        </w:rPr>
        <w:t>safeguards</w:t>
      </w:r>
      <w:r w:rsidRPr="00576536">
        <w:rPr>
          <w:spacing w:val="-2"/>
        </w:rPr>
        <w:t xml:space="preserve"> </w:t>
      </w:r>
      <w:r w:rsidRPr="00576536">
        <w:rPr>
          <w:spacing w:val="-1"/>
        </w:rPr>
        <w:t>to</w:t>
      </w:r>
      <w:r w:rsidRPr="00642CF7">
        <w:t xml:space="preserve"> </w:t>
      </w:r>
      <w:r w:rsidRPr="00576536">
        <w:rPr>
          <w:spacing w:val="-1"/>
        </w:rPr>
        <w:t>prevent</w:t>
      </w:r>
      <w:r w:rsidRPr="00642CF7">
        <w:t xml:space="preserve"> </w:t>
      </w:r>
      <w:r w:rsidRPr="00576536">
        <w:rPr>
          <w:spacing w:val="-1"/>
        </w:rPr>
        <w:t>loss,</w:t>
      </w:r>
      <w:r w:rsidRPr="00642CF7">
        <w:t xml:space="preserve"> </w:t>
      </w:r>
      <w:r w:rsidRPr="00576536">
        <w:rPr>
          <w:spacing w:val="-1"/>
        </w:rPr>
        <w:t>damage,</w:t>
      </w:r>
      <w:r w:rsidRPr="00642CF7">
        <w:t xml:space="preserve"> or </w:t>
      </w:r>
      <w:r w:rsidRPr="00576536">
        <w:rPr>
          <w:spacing w:val="-1"/>
        </w:rPr>
        <w:t>theft</w:t>
      </w:r>
      <w:r w:rsidRPr="00642CF7">
        <w:t xml:space="preserve"> </w:t>
      </w:r>
      <w:r w:rsidRPr="00576536">
        <w:rPr>
          <w:spacing w:val="-1"/>
        </w:rPr>
        <w:t>of</w:t>
      </w:r>
      <w:r w:rsidRPr="00642CF7">
        <w:t xml:space="preserve"> </w:t>
      </w:r>
      <w:r w:rsidRPr="00576536">
        <w:rPr>
          <w:spacing w:val="-1"/>
        </w:rPr>
        <w:t>the</w:t>
      </w:r>
      <w:r w:rsidRPr="00642CF7">
        <w:t xml:space="preserve"> </w:t>
      </w:r>
      <w:r w:rsidRPr="00576536">
        <w:rPr>
          <w:spacing w:val="-1"/>
        </w:rPr>
        <w:t>Property.</w:t>
      </w:r>
      <w:r w:rsidRPr="00576536">
        <w:rPr>
          <w:spacing w:val="55"/>
        </w:rPr>
        <w:t xml:space="preserve"> </w:t>
      </w:r>
      <w:r w:rsidRPr="00576536">
        <w:rPr>
          <w:spacing w:val="-1"/>
        </w:rPr>
        <w:t>The</w:t>
      </w:r>
      <w:r w:rsidRPr="00642CF7">
        <w:t xml:space="preserve"> </w:t>
      </w:r>
      <w:r w:rsidRPr="00576536">
        <w:rPr>
          <w:spacing w:val="-1"/>
        </w:rPr>
        <w:t>recipient</w:t>
      </w:r>
      <w:r w:rsidRPr="00576536">
        <w:rPr>
          <w:spacing w:val="-2"/>
        </w:rPr>
        <w:t xml:space="preserve"> </w:t>
      </w:r>
      <w:r w:rsidRPr="00642CF7">
        <w:t>must</w:t>
      </w:r>
      <w:r w:rsidRPr="00576536">
        <w:rPr>
          <w:spacing w:val="-2"/>
        </w:rPr>
        <w:t xml:space="preserve"> </w:t>
      </w:r>
      <w:r w:rsidRPr="00642CF7">
        <w:t>maintain</w:t>
      </w:r>
      <w:r w:rsidRPr="00576536">
        <w:rPr>
          <w:spacing w:val="-2"/>
        </w:rPr>
        <w:t xml:space="preserve"> </w:t>
      </w:r>
      <w:r w:rsidRPr="00576536">
        <w:rPr>
          <w:spacing w:val="-1"/>
        </w:rPr>
        <w:t>appropriate insurance</w:t>
      </w:r>
      <w:r w:rsidRPr="00576536">
        <w:rPr>
          <w:spacing w:val="-2"/>
        </w:rPr>
        <w:t xml:space="preserve"> </w:t>
      </w:r>
      <w:r w:rsidRPr="00576536">
        <w:rPr>
          <w:spacing w:val="-1"/>
        </w:rPr>
        <w:t>equivalent</w:t>
      </w:r>
      <w:r w:rsidRPr="00642CF7">
        <w:t xml:space="preserve"> to</w:t>
      </w:r>
      <w:r w:rsidRPr="00576536">
        <w:rPr>
          <w:spacing w:val="1"/>
        </w:rPr>
        <w:t xml:space="preserve"> </w:t>
      </w:r>
      <w:r w:rsidRPr="00576536">
        <w:rPr>
          <w:spacing w:val="-1"/>
        </w:rPr>
        <w:t>insurance</w:t>
      </w:r>
      <w:r w:rsidRPr="00576536">
        <w:rPr>
          <w:spacing w:val="65"/>
        </w:rPr>
        <w:t xml:space="preserve"> </w:t>
      </w:r>
      <w:r w:rsidRPr="00642CF7">
        <w:t xml:space="preserve">the </w:t>
      </w:r>
      <w:r w:rsidRPr="00576536">
        <w:rPr>
          <w:spacing w:val="-1"/>
        </w:rPr>
        <w:t>recipient</w:t>
      </w:r>
      <w:r w:rsidRPr="00576536">
        <w:rPr>
          <w:spacing w:val="-2"/>
        </w:rPr>
        <w:t xml:space="preserve"> </w:t>
      </w:r>
      <w:r w:rsidRPr="00576536">
        <w:rPr>
          <w:spacing w:val="-1"/>
        </w:rPr>
        <w:t>maintains</w:t>
      </w:r>
      <w:r w:rsidRPr="00576536">
        <w:rPr>
          <w:spacing w:val="-2"/>
        </w:rPr>
        <w:t xml:space="preserve"> </w:t>
      </w:r>
      <w:r w:rsidRPr="00642CF7">
        <w:t xml:space="preserve">for its </w:t>
      </w:r>
      <w:r w:rsidRPr="00576536">
        <w:rPr>
          <w:spacing w:val="-1"/>
        </w:rPr>
        <w:t>own</w:t>
      </w:r>
      <w:r w:rsidRPr="00642CF7">
        <w:t xml:space="preserve"> </w:t>
      </w:r>
      <w:r w:rsidRPr="00576536">
        <w:rPr>
          <w:spacing w:val="-1"/>
        </w:rPr>
        <w:t>property.</w:t>
      </w:r>
      <w:r w:rsidRPr="00642CF7">
        <w:t xml:space="preserve">  Any</w:t>
      </w:r>
      <w:r w:rsidRPr="00576536">
        <w:rPr>
          <w:spacing w:val="-3"/>
        </w:rPr>
        <w:t xml:space="preserve"> </w:t>
      </w:r>
      <w:r w:rsidRPr="00642CF7">
        <w:t xml:space="preserve">loss, </w:t>
      </w:r>
      <w:r w:rsidRPr="00576536">
        <w:rPr>
          <w:spacing w:val="-1"/>
        </w:rPr>
        <w:t>damage,</w:t>
      </w:r>
      <w:r w:rsidRPr="00576536">
        <w:rPr>
          <w:spacing w:val="-2"/>
        </w:rPr>
        <w:t xml:space="preserve"> </w:t>
      </w:r>
      <w:r w:rsidRPr="00642CF7">
        <w:t xml:space="preserve">or </w:t>
      </w:r>
      <w:r w:rsidRPr="00576536">
        <w:rPr>
          <w:spacing w:val="-1"/>
        </w:rPr>
        <w:t>theft</w:t>
      </w:r>
      <w:r w:rsidRPr="00576536">
        <w:rPr>
          <w:spacing w:val="51"/>
        </w:rPr>
        <w:t xml:space="preserve"> </w:t>
      </w:r>
      <w:r w:rsidRPr="00642CF7">
        <w:t>must</w:t>
      </w:r>
      <w:r w:rsidRPr="00576536">
        <w:rPr>
          <w:spacing w:val="-2"/>
        </w:rPr>
        <w:t xml:space="preserve"> </w:t>
      </w:r>
      <w:r w:rsidRPr="00642CF7">
        <w:t xml:space="preserve">be </w:t>
      </w:r>
      <w:r w:rsidRPr="00576536">
        <w:rPr>
          <w:spacing w:val="-1"/>
        </w:rPr>
        <w:t>investigated</w:t>
      </w:r>
      <w:r w:rsidRPr="00642CF7">
        <w:t xml:space="preserve"> </w:t>
      </w:r>
      <w:r w:rsidRPr="00576536">
        <w:rPr>
          <w:spacing w:val="-1"/>
        </w:rPr>
        <w:t>and</w:t>
      </w:r>
      <w:r w:rsidRPr="00576536">
        <w:rPr>
          <w:spacing w:val="-2"/>
        </w:rPr>
        <w:t xml:space="preserve"> </w:t>
      </w:r>
      <w:r w:rsidRPr="00642CF7">
        <w:t>fully</w:t>
      </w:r>
      <w:r w:rsidRPr="00576536">
        <w:rPr>
          <w:spacing w:val="-3"/>
        </w:rPr>
        <w:t xml:space="preserve"> </w:t>
      </w:r>
      <w:r w:rsidRPr="00576536">
        <w:rPr>
          <w:spacing w:val="-1"/>
        </w:rPr>
        <w:t>documented,</w:t>
      </w:r>
      <w:r w:rsidRPr="00576536">
        <w:rPr>
          <w:spacing w:val="-2"/>
        </w:rPr>
        <w:t xml:space="preserve"> </w:t>
      </w:r>
      <w:r w:rsidRPr="00576536">
        <w:rPr>
          <w:spacing w:val="-1"/>
        </w:rPr>
        <w:t>and</w:t>
      </w:r>
      <w:r w:rsidRPr="00642CF7">
        <w:t xml:space="preserve"> </w:t>
      </w:r>
      <w:r w:rsidRPr="00576536">
        <w:rPr>
          <w:spacing w:val="-1"/>
        </w:rPr>
        <w:t>the</w:t>
      </w:r>
      <w:r w:rsidRPr="00642CF7">
        <w:t xml:space="preserve"> </w:t>
      </w:r>
      <w:r w:rsidRPr="00576536">
        <w:rPr>
          <w:spacing w:val="-1"/>
        </w:rPr>
        <w:t>recipient</w:t>
      </w:r>
      <w:r w:rsidRPr="00576536">
        <w:rPr>
          <w:spacing w:val="-2"/>
        </w:rPr>
        <w:t xml:space="preserve"> </w:t>
      </w:r>
      <w:r w:rsidRPr="00576536">
        <w:rPr>
          <w:spacing w:val="-1"/>
        </w:rPr>
        <w:t>must</w:t>
      </w:r>
      <w:r w:rsidR="00576536">
        <w:t xml:space="preserve"> </w:t>
      </w:r>
      <w:r w:rsidRPr="00642CF7">
        <w:t>promptly</w:t>
      </w:r>
      <w:r w:rsidRPr="00576536">
        <w:rPr>
          <w:spacing w:val="-3"/>
        </w:rPr>
        <w:t xml:space="preserve"> </w:t>
      </w:r>
      <w:r w:rsidRPr="00642CF7">
        <w:t>notify</w:t>
      </w:r>
      <w:r w:rsidRPr="00576536">
        <w:rPr>
          <w:spacing w:val="-3"/>
        </w:rPr>
        <w:t xml:space="preserve"> </w:t>
      </w:r>
      <w:r w:rsidRPr="00642CF7">
        <w:t xml:space="preserve">the </w:t>
      </w:r>
      <w:r w:rsidRPr="00576536">
        <w:rPr>
          <w:spacing w:val="-1"/>
        </w:rPr>
        <w:t>AO.</w:t>
      </w:r>
      <w:r w:rsidRPr="00576536">
        <w:rPr>
          <w:spacing w:val="65"/>
        </w:rPr>
        <w:t xml:space="preserve"> </w:t>
      </w:r>
      <w:r w:rsidRPr="00642CF7">
        <w:t>The</w:t>
      </w:r>
      <w:r w:rsidRPr="00576536">
        <w:rPr>
          <w:spacing w:val="1"/>
        </w:rPr>
        <w:t xml:space="preserve"> </w:t>
      </w:r>
      <w:r w:rsidRPr="00576536">
        <w:rPr>
          <w:spacing w:val="-1"/>
        </w:rPr>
        <w:t>recipient</w:t>
      </w:r>
      <w:r w:rsidRPr="00576536">
        <w:rPr>
          <w:spacing w:val="-2"/>
        </w:rPr>
        <w:t xml:space="preserve"> </w:t>
      </w:r>
      <w:r w:rsidRPr="00642CF7">
        <w:t>may</w:t>
      </w:r>
      <w:r w:rsidRPr="00576536">
        <w:rPr>
          <w:spacing w:val="-2"/>
        </w:rPr>
        <w:t xml:space="preserve"> </w:t>
      </w:r>
      <w:r w:rsidRPr="00642CF7">
        <w:t>be</w:t>
      </w:r>
      <w:r w:rsidRPr="00576536">
        <w:rPr>
          <w:spacing w:val="-2"/>
        </w:rPr>
        <w:t xml:space="preserve"> </w:t>
      </w:r>
      <w:r w:rsidRPr="00642CF7">
        <w:t xml:space="preserve">liable </w:t>
      </w:r>
      <w:r w:rsidRPr="00576536">
        <w:rPr>
          <w:spacing w:val="-1"/>
        </w:rPr>
        <w:t>where</w:t>
      </w:r>
      <w:r w:rsidRPr="00642CF7">
        <w:t xml:space="preserve"> </w:t>
      </w:r>
      <w:r w:rsidRPr="00576536">
        <w:rPr>
          <w:spacing w:val="-1"/>
        </w:rPr>
        <w:t>insurance</w:t>
      </w:r>
      <w:r w:rsidRPr="00576536">
        <w:rPr>
          <w:spacing w:val="-2"/>
        </w:rPr>
        <w:t xml:space="preserve"> </w:t>
      </w:r>
      <w:r w:rsidRPr="00642CF7">
        <w:t>is not</w:t>
      </w:r>
      <w:r w:rsidRPr="00576536">
        <w:rPr>
          <w:spacing w:val="41"/>
        </w:rPr>
        <w:t xml:space="preserve"> </w:t>
      </w:r>
      <w:r w:rsidRPr="00642CF7">
        <w:t>sufficient</w:t>
      </w:r>
      <w:r w:rsidRPr="00576536">
        <w:rPr>
          <w:spacing w:val="-2"/>
        </w:rPr>
        <w:t xml:space="preserve"> </w:t>
      </w:r>
      <w:r w:rsidRPr="00642CF7">
        <w:t xml:space="preserve">to </w:t>
      </w:r>
      <w:r w:rsidRPr="00576536">
        <w:rPr>
          <w:spacing w:val="-1"/>
        </w:rPr>
        <w:t>cover</w:t>
      </w:r>
      <w:r w:rsidRPr="00642CF7">
        <w:t xml:space="preserve"> losses or </w:t>
      </w:r>
      <w:r w:rsidRPr="00576536">
        <w:rPr>
          <w:spacing w:val="-1"/>
        </w:rPr>
        <w:t>damage.</w:t>
      </w:r>
    </w:p>
    <w:p w14:paraId="117C4876" w14:textId="77777777" w:rsidR="00275987" w:rsidRPr="00642CF7" w:rsidRDefault="00275987" w:rsidP="00275987">
      <w:pPr>
        <w:rPr>
          <w:rFonts w:eastAsia="Arial"/>
        </w:rPr>
      </w:pPr>
    </w:p>
    <w:p w14:paraId="67F4908F" w14:textId="77777777" w:rsidR="00275987" w:rsidRPr="00642CF7" w:rsidRDefault="00275987" w:rsidP="00275987">
      <w:pPr>
        <w:pStyle w:val="BodyText"/>
        <w:widowControl w:val="0"/>
        <w:numPr>
          <w:ilvl w:val="0"/>
          <w:numId w:val="26"/>
        </w:numPr>
        <w:tabs>
          <w:tab w:val="left" w:pos="821"/>
        </w:tabs>
        <w:overflowPunct/>
        <w:autoSpaceDE/>
        <w:autoSpaceDN/>
        <w:adjustRightInd/>
        <w:ind w:right="512"/>
        <w:textAlignment w:val="auto"/>
      </w:pPr>
      <w:r w:rsidRPr="00642CF7">
        <w:t xml:space="preserve">Upon </w:t>
      </w:r>
      <w:r w:rsidRPr="00642CF7">
        <w:rPr>
          <w:spacing w:val="-1"/>
        </w:rPr>
        <w:t>completion</w:t>
      </w:r>
      <w:r w:rsidRPr="00642CF7">
        <w:t xml:space="preserve"> </w:t>
      </w:r>
      <w:r w:rsidRPr="00642CF7">
        <w:rPr>
          <w:spacing w:val="-1"/>
        </w:rPr>
        <w:t>of</w:t>
      </w:r>
      <w:r w:rsidRPr="00642CF7">
        <w:t xml:space="preserve"> </w:t>
      </w:r>
      <w:r w:rsidRPr="00642CF7">
        <w:rPr>
          <w:spacing w:val="-1"/>
        </w:rPr>
        <w:t>this</w:t>
      </w:r>
      <w:r w:rsidRPr="00642CF7">
        <w:t xml:space="preserve"> </w:t>
      </w:r>
      <w:r w:rsidRPr="00642CF7">
        <w:rPr>
          <w:spacing w:val="-1"/>
        </w:rPr>
        <w:t>award,</w:t>
      </w:r>
      <w:r w:rsidRPr="00642CF7">
        <w:t xml:space="preserve"> the </w:t>
      </w:r>
      <w:r w:rsidRPr="00642CF7">
        <w:rPr>
          <w:spacing w:val="-1"/>
        </w:rPr>
        <w:t>recipient</w:t>
      </w:r>
      <w:r w:rsidRPr="00642CF7">
        <w:rPr>
          <w:spacing w:val="-4"/>
        </w:rPr>
        <w:t xml:space="preserve"> </w:t>
      </w:r>
      <w:r w:rsidRPr="00642CF7">
        <w:t xml:space="preserve">must </w:t>
      </w:r>
      <w:r w:rsidRPr="00642CF7">
        <w:rPr>
          <w:spacing w:val="-1"/>
        </w:rPr>
        <w:t>submit</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AO</w:t>
      </w:r>
      <w:r w:rsidRPr="00642CF7">
        <w:rPr>
          <w:spacing w:val="-2"/>
        </w:rPr>
        <w:t xml:space="preserve"> </w:t>
      </w:r>
      <w:r w:rsidRPr="00642CF7">
        <w:t xml:space="preserve">a </w:t>
      </w:r>
      <w:r w:rsidRPr="00642CF7">
        <w:rPr>
          <w:spacing w:val="-1"/>
        </w:rPr>
        <w:t>property</w:t>
      </w:r>
      <w:r w:rsidRPr="00642CF7">
        <w:rPr>
          <w:spacing w:val="63"/>
        </w:rPr>
        <w:t xml:space="preserve"> </w:t>
      </w:r>
      <w:r w:rsidRPr="00642CF7">
        <w:t>disposition</w:t>
      </w:r>
      <w:r w:rsidRPr="00642CF7">
        <w:rPr>
          <w:spacing w:val="-1"/>
        </w:rPr>
        <w:t xml:space="preserve"> report</w:t>
      </w:r>
      <w:r w:rsidRPr="00642CF7">
        <w:t xml:space="preserve"> </w:t>
      </w:r>
      <w:r w:rsidRPr="00642CF7">
        <w:rPr>
          <w:spacing w:val="-1"/>
        </w:rPr>
        <w:t>of</w:t>
      </w:r>
      <w:r w:rsidRPr="00642CF7">
        <w:t xml:space="preserve"> </w:t>
      </w:r>
      <w:r w:rsidRPr="00642CF7">
        <w:rPr>
          <w:spacing w:val="-1"/>
        </w:rPr>
        <w:t>the</w:t>
      </w:r>
      <w:r w:rsidRPr="00642CF7">
        <w:rPr>
          <w:spacing w:val="-2"/>
        </w:rPr>
        <w:t xml:space="preserve"> </w:t>
      </w:r>
      <w:r w:rsidRPr="00642CF7">
        <w:rPr>
          <w:spacing w:val="-1"/>
        </w:rPr>
        <w:t>following types</w:t>
      </w:r>
      <w:r w:rsidRPr="00642CF7">
        <w:t xml:space="preserve"> of </w:t>
      </w:r>
      <w:r w:rsidRPr="00642CF7">
        <w:rPr>
          <w:spacing w:val="-1"/>
        </w:rPr>
        <w:t>Property,</w:t>
      </w:r>
      <w:r w:rsidRPr="00642CF7">
        <w:t xml:space="preserve"> along</w:t>
      </w:r>
      <w:r w:rsidRPr="00642CF7">
        <w:rPr>
          <w:spacing w:val="-2"/>
        </w:rPr>
        <w:t xml:space="preserve"> </w:t>
      </w:r>
      <w:r w:rsidRPr="00642CF7">
        <w:rPr>
          <w:spacing w:val="-1"/>
        </w:rPr>
        <w:t>with</w:t>
      </w:r>
      <w:r w:rsidRPr="00642CF7">
        <w:t xml:space="preserve"> a</w:t>
      </w:r>
      <w:r w:rsidRPr="00642CF7">
        <w:rPr>
          <w:spacing w:val="1"/>
        </w:rPr>
        <w:t xml:space="preserve"> </w:t>
      </w:r>
      <w:r w:rsidRPr="00642CF7">
        <w:rPr>
          <w:spacing w:val="-1"/>
        </w:rPr>
        <w:t>proposed</w:t>
      </w:r>
      <w:r w:rsidRPr="00642CF7">
        <w:rPr>
          <w:spacing w:val="49"/>
        </w:rPr>
        <w:t xml:space="preserve"> </w:t>
      </w:r>
      <w:r w:rsidRPr="00642CF7">
        <w:t>disposition</w:t>
      </w:r>
      <w:r w:rsidRPr="00642CF7">
        <w:rPr>
          <w:spacing w:val="-1"/>
        </w:rPr>
        <w:t xml:space="preserve"> of</w:t>
      </w:r>
      <w:r w:rsidRPr="00642CF7">
        <w:rPr>
          <w:spacing w:val="2"/>
        </w:rPr>
        <w:t xml:space="preserve"> </w:t>
      </w:r>
      <w:r w:rsidRPr="00642CF7">
        <w:rPr>
          <w:spacing w:val="-1"/>
        </w:rPr>
        <w:t>such</w:t>
      </w:r>
      <w:r w:rsidRPr="00642CF7">
        <w:rPr>
          <w:spacing w:val="-2"/>
        </w:rPr>
        <w:t xml:space="preserve"> </w:t>
      </w:r>
      <w:r w:rsidRPr="00642CF7">
        <w:rPr>
          <w:spacing w:val="-1"/>
        </w:rPr>
        <w:t>Property.</w:t>
      </w:r>
    </w:p>
    <w:p w14:paraId="2C5AB8E8" w14:textId="77777777" w:rsidR="00275987" w:rsidRPr="00642CF7" w:rsidRDefault="00275987" w:rsidP="00275987">
      <w:pPr>
        <w:rPr>
          <w:rFonts w:eastAsia="Arial"/>
        </w:rPr>
      </w:pPr>
    </w:p>
    <w:p w14:paraId="2F7478E5"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524" w:hanging="720"/>
        <w:textAlignment w:val="auto"/>
      </w:pPr>
      <w:r w:rsidRPr="00642CF7">
        <w:t>All</w:t>
      </w:r>
      <w:r w:rsidRPr="00642CF7">
        <w:rPr>
          <w:spacing w:val="-1"/>
        </w:rPr>
        <w:t xml:space="preserve"> equipment</w:t>
      </w:r>
      <w:r w:rsidRPr="00642CF7">
        <w:t xml:space="preserve"> </w:t>
      </w:r>
      <w:r w:rsidRPr="00642CF7">
        <w:rPr>
          <w:spacing w:val="-1"/>
        </w:rPr>
        <w:t>that</w:t>
      </w:r>
      <w:r w:rsidRPr="00642CF7">
        <w:rPr>
          <w:spacing w:val="-2"/>
        </w:rPr>
        <w:t xml:space="preserve"> </w:t>
      </w:r>
      <w:r w:rsidRPr="00642CF7">
        <w:t>has</w:t>
      </w:r>
      <w:r w:rsidRPr="00642CF7">
        <w:rPr>
          <w:spacing w:val="-5"/>
        </w:rPr>
        <w:t xml:space="preserve"> </w:t>
      </w:r>
      <w:r w:rsidRPr="00642CF7">
        <w:t>a per</w:t>
      </w:r>
      <w:r w:rsidRPr="00642CF7">
        <w:rPr>
          <w:spacing w:val="-3"/>
        </w:rPr>
        <w:t xml:space="preserve"> </w:t>
      </w:r>
      <w:r w:rsidRPr="00642CF7">
        <w:t xml:space="preserve">unit </w:t>
      </w:r>
      <w:r w:rsidRPr="00642CF7">
        <w:rPr>
          <w:spacing w:val="-1"/>
        </w:rPr>
        <w:t>current</w:t>
      </w:r>
      <w:r w:rsidRPr="00642CF7">
        <w:rPr>
          <w:spacing w:val="-2"/>
        </w:rPr>
        <w:t xml:space="preserve"> </w:t>
      </w:r>
      <w:r w:rsidRPr="00642CF7">
        <w:t>fair</w:t>
      </w:r>
      <w:r w:rsidRPr="00642CF7">
        <w:rPr>
          <w:spacing w:val="-2"/>
        </w:rPr>
        <w:t xml:space="preserve"> </w:t>
      </w:r>
      <w:r w:rsidRPr="00642CF7">
        <w:t>market</w:t>
      </w:r>
      <w:r w:rsidRPr="00642CF7">
        <w:rPr>
          <w:spacing w:val="-2"/>
        </w:rPr>
        <w:t xml:space="preserve"> </w:t>
      </w:r>
      <w:r w:rsidRPr="00642CF7">
        <w:rPr>
          <w:spacing w:val="-1"/>
        </w:rPr>
        <w:t>value</w:t>
      </w:r>
      <w:r w:rsidRPr="00642CF7">
        <w:rPr>
          <w:spacing w:val="1"/>
        </w:rPr>
        <w:t xml:space="preserve"> </w:t>
      </w:r>
      <w:r w:rsidRPr="00642CF7">
        <w:t>at</w:t>
      </w:r>
      <w:r w:rsidRPr="00642CF7">
        <w:rPr>
          <w:spacing w:val="-2"/>
        </w:rPr>
        <w:t xml:space="preserve"> </w:t>
      </w:r>
      <w:r w:rsidRPr="00642CF7">
        <w:t>the</w:t>
      </w:r>
      <w:r w:rsidRPr="00642CF7">
        <w:rPr>
          <w:spacing w:val="-2"/>
        </w:rPr>
        <w:t xml:space="preserve"> </w:t>
      </w:r>
      <w:r w:rsidRPr="00642CF7">
        <w:rPr>
          <w:spacing w:val="-1"/>
        </w:rPr>
        <w:t>end</w:t>
      </w:r>
      <w:r w:rsidRPr="00642CF7">
        <w:t xml:space="preserve"> </w:t>
      </w:r>
      <w:r w:rsidRPr="00642CF7">
        <w:rPr>
          <w:spacing w:val="-1"/>
        </w:rPr>
        <w:t>of</w:t>
      </w:r>
      <w:r w:rsidRPr="00642CF7">
        <w:rPr>
          <w:spacing w:val="47"/>
        </w:rPr>
        <w:t xml:space="preserve"> </w:t>
      </w:r>
      <w:r w:rsidRPr="00642CF7">
        <w:t xml:space="preserve">this </w:t>
      </w:r>
      <w:r w:rsidRPr="00642CF7">
        <w:rPr>
          <w:spacing w:val="-1"/>
        </w:rPr>
        <w:t>award</w:t>
      </w:r>
      <w:r w:rsidRPr="00642CF7">
        <w:t xml:space="preserve"> </w:t>
      </w:r>
      <w:r w:rsidRPr="00642CF7">
        <w:rPr>
          <w:spacing w:val="-1"/>
        </w:rPr>
        <w:t>of</w:t>
      </w:r>
      <w:r w:rsidRPr="00642CF7">
        <w:t xml:space="preserve"> </w:t>
      </w:r>
      <w:r w:rsidRPr="00642CF7">
        <w:rPr>
          <w:spacing w:val="-1"/>
        </w:rPr>
        <w:t>$5,000</w:t>
      </w:r>
      <w:r w:rsidRPr="00642CF7">
        <w:rPr>
          <w:spacing w:val="-2"/>
        </w:rPr>
        <w:t xml:space="preserve"> </w:t>
      </w:r>
      <w:r w:rsidRPr="00642CF7">
        <w:t>or</w:t>
      </w:r>
      <w:r w:rsidRPr="00642CF7">
        <w:rPr>
          <w:spacing w:val="-4"/>
        </w:rPr>
        <w:t xml:space="preserve"> </w:t>
      </w:r>
      <w:r w:rsidRPr="00642CF7">
        <w:rPr>
          <w:spacing w:val="-1"/>
        </w:rPr>
        <w:t>more.</w:t>
      </w:r>
    </w:p>
    <w:p w14:paraId="224EB027" w14:textId="77777777" w:rsidR="00275987" w:rsidRPr="00642CF7" w:rsidRDefault="00275987" w:rsidP="00275987">
      <w:pPr>
        <w:spacing w:before="2"/>
        <w:rPr>
          <w:rFonts w:eastAsia="Arial"/>
        </w:rPr>
      </w:pPr>
    </w:p>
    <w:p w14:paraId="3FC87C2B" w14:textId="77777777" w:rsidR="00275987" w:rsidRPr="00642CF7" w:rsidRDefault="00275987" w:rsidP="00275987">
      <w:pPr>
        <w:pStyle w:val="BodyText"/>
        <w:widowControl w:val="0"/>
        <w:numPr>
          <w:ilvl w:val="1"/>
          <w:numId w:val="26"/>
        </w:numPr>
        <w:tabs>
          <w:tab w:val="left" w:pos="1541"/>
        </w:tabs>
        <w:overflowPunct/>
        <w:autoSpaceDE/>
        <w:autoSpaceDN/>
        <w:adjustRightInd/>
        <w:spacing w:line="275" w:lineRule="auto"/>
        <w:ind w:left="1540" w:right="445" w:hanging="720"/>
        <w:textAlignment w:val="auto"/>
      </w:pPr>
      <w:r w:rsidRPr="00642CF7">
        <w:rPr>
          <w:spacing w:val="-1"/>
        </w:rPr>
        <w:t>New/unused</w:t>
      </w:r>
      <w:r w:rsidRPr="00642CF7">
        <w:t xml:space="preserve"> </w:t>
      </w:r>
      <w:r w:rsidRPr="00642CF7">
        <w:rPr>
          <w:spacing w:val="-1"/>
        </w:rPr>
        <w:t>supplies</w:t>
      </w:r>
      <w:r w:rsidRPr="00642CF7">
        <w:rPr>
          <w:spacing w:val="-5"/>
        </w:rPr>
        <w:t xml:space="preserve"> </w:t>
      </w:r>
      <w:r w:rsidRPr="00642CF7">
        <w:rPr>
          <w:spacing w:val="-1"/>
        </w:rPr>
        <w:t>with</w:t>
      </w:r>
      <w:r w:rsidRPr="00642CF7">
        <w:t xml:space="preserve"> an </w:t>
      </w:r>
      <w:r w:rsidRPr="00642CF7">
        <w:rPr>
          <w:spacing w:val="-1"/>
        </w:rPr>
        <w:t>aggregate</w:t>
      </w:r>
      <w:r w:rsidRPr="00642CF7">
        <w:rPr>
          <w:spacing w:val="1"/>
        </w:rPr>
        <w:t xml:space="preserve"> </w:t>
      </w:r>
      <w:r w:rsidRPr="00642CF7">
        <w:rPr>
          <w:spacing w:val="-1"/>
        </w:rPr>
        <w:t>current</w:t>
      </w:r>
      <w:r w:rsidRPr="00642CF7">
        <w:rPr>
          <w:spacing w:val="-2"/>
        </w:rPr>
        <w:t xml:space="preserve"> </w:t>
      </w:r>
      <w:r w:rsidRPr="00642CF7">
        <w:t>fair</w:t>
      </w:r>
      <w:r w:rsidRPr="00642CF7">
        <w:rPr>
          <w:spacing w:val="-2"/>
        </w:rPr>
        <w:t xml:space="preserve"> </w:t>
      </w:r>
      <w:r w:rsidRPr="00642CF7">
        <w:t xml:space="preserve">market </w:t>
      </w:r>
      <w:r w:rsidRPr="00642CF7">
        <w:rPr>
          <w:spacing w:val="-1"/>
        </w:rPr>
        <w:t xml:space="preserve">value </w:t>
      </w:r>
      <w:r w:rsidRPr="00642CF7">
        <w:t>at</w:t>
      </w:r>
      <w:r w:rsidRPr="00642CF7">
        <w:rPr>
          <w:spacing w:val="-2"/>
        </w:rPr>
        <w:t xml:space="preserve"> </w:t>
      </w:r>
      <w:r w:rsidRPr="00642CF7">
        <w:t>the</w:t>
      </w:r>
      <w:r w:rsidRPr="00642CF7">
        <w:rPr>
          <w:spacing w:val="57"/>
        </w:rPr>
        <w:t xml:space="preserve"> </w:t>
      </w:r>
      <w:r w:rsidRPr="00642CF7">
        <w:t>end</w:t>
      </w:r>
      <w:r w:rsidRPr="00642CF7">
        <w:rPr>
          <w:spacing w:val="-2"/>
        </w:rPr>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of</w:t>
      </w:r>
      <w:r w:rsidRPr="00642CF7">
        <w:t xml:space="preserve"> </w:t>
      </w:r>
      <w:r w:rsidRPr="00642CF7">
        <w:rPr>
          <w:spacing w:val="-1"/>
        </w:rPr>
        <w:t>$5,000</w:t>
      </w:r>
      <w:r w:rsidRPr="00642CF7">
        <w:rPr>
          <w:spacing w:val="-2"/>
        </w:rPr>
        <w:t xml:space="preserve"> </w:t>
      </w:r>
      <w:r w:rsidRPr="00642CF7">
        <w:t>or</w:t>
      </w:r>
      <w:r w:rsidRPr="00642CF7">
        <w:rPr>
          <w:spacing w:val="-3"/>
        </w:rPr>
        <w:t xml:space="preserve"> </w:t>
      </w:r>
      <w:r w:rsidRPr="00642CF7">
        <w:t>more.</w:t>
      </w:r>
    </w:p>
    <w:p w14:paraId="095059B6" w14:textId="77777777" w:rsidR="00275987" w:rsidRPr="00642CF7" w:rsidRDefault="00275987" w:rsidP="00275987">
      <w:pPr>
        <w:spacing w:before="10"/>
        <w:rPr>
          <w:rFonts w:eastAsia="Arial"/>
        </w:rPr>
      </w:pPr>
    </w:p>
    <w:p w14:paraId="6A8E57A8"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0" w:hanging="720"/>
        <w:textAlignment w:val="auto"/>
      </w:pPr>
      <w:r w:rsidRPr="00642CF7">
        <w:t xml:space="preserve">Real or </w:t>
      </w:r>
      <w:r w:rsidRPr="00642CF7">
        <w:rPr>
          <w:spacing w:val="-1"/>
        </w:rPr>
        <w:t>intangible</w:t>
      </w:r>
      <w:r w:rsidRPr="00642CF7">
        <w:t xml:space="preserve"> </w:t>
      </w:r>
      <w:r w:rsidRPr="00642CF7">
        <w:rPr>
          <w:spacing w:val="-1"/>
        </w:rPr>
        <w:t>property,</w:t>
      </w:r>
      <w:r w:rsidRPr="00642CF7">
        <w:t xml:space="preserve"> of any</w:t>
      </w:r>
      <w:r w:rsidRPr="00642CF7">
        <w:rPr>
          <w:spacing w:val="-3"/>
        </w:rPr>
        <w:t xml:space="preserve"> </w:t>
      </w:r>
      <w:r w:rsidRPr="00642CF7">
        <w:t>value.</w:t>
      </w:r>
    </w:p>
    <w:p w14:paraId="71C5BF3D" w14:textId="77777777" w:rsidR="00275987" w:rsidRPr="00642CF7" w:rsidRDefault="00275987" w:rsidP="00275987">
      <w:pPr>
        <w:spacing w:before="4"/>
        <w:rPr>
          <w:rFonts w:eastAsia="Arial"/>
        </w:rPr>
      </w:pPr>
    </w:p>
    <w:p w14:paraId="4A4686FD" w14:textId="77777777" w:rsidR="00275987" w:rsidRPr="00642CF7" w:rsidRDefault="00275987" w:rsidP="00275987">
      <w:pPr>
        <w:pStyle w:val="BodyText"/>
        <w:widowControl w:val="0"/>
        <w:numPr>
          <w:ilvl w:val="0"/>
          <w:numId w:val="26"/>
        </w:numPr>
        <w:tabs>
          <w:tab w:val="left" w:pos="821"/>
        </w:tabs>
        <w:overflowPunct/>
        <w:autoSpaceDE/>
        <w:autoSpaceDN/>
        <w:adjustRightInd/>
        <w:ind w:right="159"/>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dispose</w:t>
      </w:r>
      <w:r w:rsidRPr="00642CF7">
        <w:rPr>
          <w:spacing w:val="-2"/>
        </w:rPr>
        <w:t xml:space="preserve"> </w:t>
      </w:r>
      <w:r w:rsidRPr="00642CF7">
        <w:rPr>
          <w:spacing w:val="-1"/>
        </w:rPr>
        <w:t>of</w:t>
      </w:r>
      <w:r w:rsidRPr="00642CF7">
        <w:rPr>
          <w:spacing w:val="2"/>
        </w:rPr>
        <w:t xml:space="preserve"> </w:t>
      </w:r>
      <w:r w:rsidRPr="00642CF7">
        <w:rPr>
          <w:spacing w:val="-1"/>
        </w:rPr>
        <w:t>Property</w:t>
      </w:r>
      <w:r w:rsidRPr="00642CF7">
        <w:rPr>
          <w:spacing w:val="-3"/>
        </w:rPr>
        <w:t xml:space="preserve"> </w:t>
      </w:r>
      <w:r w:rsidRPr="00642CF7">
        <w:t xml:space="preserve">at </w:t>
      </w:r>
      <w:r w:rsidRPr="00642CF7">
        <w:rPr>
          <w:spacing w:val="-1"/>
        </w:rPr>
        <w:t>the</w:t>
      </w:r>
      <w:r w:rsidRPr="00642CF7">
        <w:rPr>
          <w:spacing w:val="-2"/>
        </w:rPr>
        <w:t xml:space="preserve"> </w:t>
      </w:r>
      <w:r w:rsidRPr="00642CF7">
        <w:t>end</w:t>
      </w:r>
      <w:r w:rsidRPr="00642CF7">
        <w:rPr>
          <w:spacing w:val="-2"/>
        </w:rPr>
        <w:t xml:space="preserve"> </w:t>
      </w:r>
      <w:r w:rsidRPr="00642CF7">
        <w:rPr>
          <w:spacing w:val="-1"/>
        </w:rPr>
        <w:t>of</w:t>
      </w:r>
      <w:r w:rsidRPr="00642CF7">
        <w:t xml:space="preserve"> this </w:t>
      </w:r>
      <w:r w:rsidRPr="00642CF7">
        <w:rPr>
          <w:spacing w:val="-1"/>
        </w:rPr>
        <w:t>award</w:t>
      </w:r>
      <w:r w:rsidRPr="00642CF7">
        <w:t xml:space="preserve"> in</w:t>
      </w:r>
      <w:r w:rsidRPr="00642CF7">
        <w:rPr>
          <w:spacing w:val="-1"/>
        </w:rPr>
        <w:t xml:space="preserve"> accordance</w:t>
      </w:r>
      <w:r w:rsidRPr="00642CF7">
        <w:rPr>
          <w:spacing w:val="63"/>
        </w:rPr>
        <w:t xml:space="preserve"> </w:t>
      </w:r>
      <w:r w:rsidRPr="00642CF7">
        <w:rPr>
          <w:spacing w:val="-1"/>
        </w:rPr>
        <w:t>with</w:t>
      </w:r>
      <w:r w:rsidRPr="00642CF7">
        <w:t xml:space="preserve"> the </w:t>
      </w:r>
      <w:r w:rsidRPr="00642CF7">
        <w:rPr>
          <w:spacing w:val="-1"/>
        </w:rPr>
        <w:t>recipient’s</w:t>
      </w:r>
      <w:r w:rsidRPr="00642CF7">
        <w:t xml:space="preserve"> </w:t>
      </w:r>
      <w:r w:rsidRPr="00642CF7">
        <w:rPr>
          <w:spacing w:val="-1"/>
        </w:rPr>
        <w:t>property</w:t>
      </w:r>
      <w:r w:rsidRPr="00642CF7">
        <w:rPr>
          <w:spacing w:val="-3"/>
        </w:rPr>
        <w:t xml:space="preserve"> </w:t>
      </w:r>
      <w:r w:rsidRPr="00642CF7">
        <w:t>disposition</w:t>
      </w:r>
      <w:r w:rsidRPr="00642CF7">
        <w:rPr>
          <w:spacing w:val="-1"/>
        </w:rPr>
        <w:t xml:space="preserve"> report,</w:t>
      </w:r>
      <w:r w:rsidRPr="00642CF7">
        <w:t xml:space="preserve"> unless</w:t>
      </w:r>
      <w:r w:rsidRPr="00642CF7">
        <w:rPr>
          <w:spacing w:val="-2"/>
        </w:rPr>
        <w:t xml:space="preserve"> </w:t>
      </w:r>
      <w:r w:rsidRPr="00642CF7">
        <w:rPr>
          <w:spacing w:val="-1"/>
        </w:rPr>
        <w:t>the</w:t>
      </w:r>
      <w:r w:rsidRPr="00642CF7">
        <w:t xml:space="preserve"> AO</w:t>
      </w:r>
      <w:r w:rsidRPr="00642CF7">
        <w:rPr>
          <w:spacing w:val="-2"/>
        </w:rPr>
        <w:t xml:space="preserve"> </w:t>
      </w:r>
      <w:r w:rsidRPr="00642CF7">
        <w:rPr>
          <w:spacing w:val="-1"/>
        </w:rPr>
        <w:t>directs</w:t>
      </w:r>
      <w:r w:rsidRPr="00642CF7">
        <w:rPr>
          <w:spacing w:val="-2"/>
        </w:rPr>
        <w:t xml:space="preserve"> </w:t>
      </w:r>
      <w:r w:rsidRPr="00642CF7">
        <w:t xml:space="preserve">the </w:t>
      </w:r>
      <w:r w:rsidRPr="00642CF7">
        <w:rPr>
          <w:spacing w:val="-1"/>
        </w:rPr>
        <w:t>recipient</w:t>
      </w:r>
      <w:r w:rsidRPr="00642CF7">
        <w:rPr>
          <w:spacing w:val="75"/>
        </w:rPr>
        <w:t xml:space="preserve"> </w:t>
      </w:r>
      <w:r w:rsidRPr="00642CF7">
        <w:t xml:space="preserve">in </w:t>
      </w:r>
      <w:r w:rsidRPr="00642CF7">
        <w:rPr>
          <w:spacing w:val="-1"/>
        </w:rPr>
        <w:t>writing</w:t>
      </w:r>
      <w:r w:rsidRPr="00642CF7">
        <w:rPr>
          <w:spacing w:val="1"/>
        </w:rPr>
        <w:t xml:space="preserve"> </w:t>
      </w:r>
      <w:r w:rsidRPr="00642CF7">
        <w:rPr>
          <w:spacing w:val="-1"/>
        </w:rPr>
        <w:t>within</w:t>
      </w:r>
      <w:r w:rsidRPr="00642CF7">
        <w:t xml:space="preserve"> 60 </w:t>
      </w:r>
      <w:r w:rsidRPr="00642CF7">
        <w:rPr>
          <w:spacing w:val="-1"/>
        </w:rPr>
        <w:t>days</w:t>
      </w:r>
      <w:r w:rsidRPr="00642CF7">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t xml:space="preserve">AO’s </w:t>
      </w:r>
      <w:r w:rsidRPr="00642CF7">
        <w:rPr>
          <w:spacing w:val="-1"/>
        </w:rPr>
        <w:t>receipt</w:t>
      </w:r>
      <w:r w:rsidRPr="00642CF7">
        <w:t xml:space="preserve"> </w:t>
      </w:r>
      <w:r w:rsidRPr="00642CF7">
        <w:rPr>
          <w:spacing w:val="-1"/>
        </w:rPr>
        <w:t>of</w:t>
      </w:r>
      <w:r w:rsidRPr="00642CF7">
        <w:t xml:space="preserve"> the </w:t>
      </w:r>
      <w:r w:rsidRPr="00642CF7">
        <w:rPr>
          <w:spacing w:val="-1"/>
        </w:rPr>
        <w:t>recipient’s</w:t>
      </w:r>
      <w:r w:rsidRPr="00642CF7">
        <w:rPr>
          <w:spacing w:val="-2"/>
        </w:rPr>
        <w:t xml:space="preserve"> </w:t>
      </w:r>
      <w:r w:rsidRPr="00642CF7">
        <w:rPr>
          <w:spacing w:val="-1"/>
        </w:rPr>
        <w:t>property</w:t>
      </w:r>
      <w:r w:rsidRPr="00642CF7">
        <w:rPr>
          <w:spacing w:val="-3"/>
        </w:rPr>
        <w:t xml:space="preserve"> </w:t>
      </w:r>
      <w:r w:rsidRPr="00642CF7">
        <w:t>disposition</w:t>
      </w:r>
      <w:r w:rsidRPr="00642CF7">
        <w:rPr>
          <w:spacing w:val="63"/>
        </w:rPr>
        <w:t xml:space="preserve"> </w:t>
      </w:r>
      <w:r w:rsidRPr="00642CF7">
        <w:t xml:space="preserve">report </w:t>
      </w:r>
      <w:r w:rsidRPr="00642CF7">
        <w:rPr>
          <w:spacing w:val="-1"/>
        </w:rPr>
        <w:t>to</w:t>
      </w:r>
      <w:r w:rsidRPr="00642CF7">
        <w:t xml:space="preserve"> </w:t>
      </w:r>
      <w:r w:rsidRPr="00642CF7">
        <w:rPr>
          <w:spacing w:val="-1"/>
        </w:rPr>
        <w:t>dispose</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t>Property</w:t>
      </w:r>
      <w:r w:rsidRPr="00642CF7">
        <w:rPr>
          <w:spacing w:val="-3"/>
        </w:rPr>
        <w:t xml:space="preserve"> </w:t>
      </w:r>
      <w:r w:rsidRPr="00642CF7">
        <w:t>in a</w:t>
      </w:r>
      <w:r w:rsidRPr="00642CF7">
        <w:rPr>
          <w:spacing w:val="-1"/>
        </w:rPr>
        <w:t xml:space="preserve"> different</w:t>
      </w:r>
      <w:r w:rsidRPr="00642CF7">
        <w:rPr>
          <w:spacing w:val="-2"/>
        </w:rPr>
        <w:t xml:space="preserve"> </w:t>
      </w:r>
      <w:r w:rsidRPr="00642CF7">
        <w:rPr>
          <w:spacing w:val="-1"/>
        </w:rPr>
        <w:t>manner.</w:t>
      </w:r>
      <w:r w:rsidRPr="00642CF7">
        <w:rPr>
          <w:spacing w:val="63"/>
        </w:rPr>
        <w:t xml:space="preserve"> </w:t>
      </w:r>
      <w:r w:rsidRPr="00642CF7">
        <w:t>Disposition</w:t>
      </w:r>
      <w:r w:rsidRPr="00642CF7">
        <w:rPr>
          <w:spacing w:val="-1"/>
        </w:rPr>
        <w:t xml:space="preserve"> </w:t>
      </w:r>
      <w:r w:rsidRPr="00642CF7">
        <w:t>may</w:t>
      </w:r>
      <w:r w:rsidRPr="00642CF7">
        <w:rPr>
          <w:spacing w:val="-2"/>
        </w:rPr>
        <w:t xml:space="preserve"> </w:t>
      </w:r>
      <w:r w:rsidRPr="00642CF7">
        <w:t>include</w:t>
      </w:r>
      <w:r w:rsidRPr="00642CF7">
        <w:rPr>
          <w:spacing w:val="43"/>
        </w:rPr>
        <w:t xml:space="preserve"> </w:t>
      </w:r>
      <w:r w:rsidRPr="00642CF7">
        <w:t>the</w:t>
      </w:r>
      <w:r w:rsidRPr="00642CF7">
        <w:rPr>
          <w:spacing w:val="-2"/>
        </w:rPr>
        <w:t xml:space="preserve"> </w:t>
      </w:r>
      <w:r w:rsidRPr="00642CF7">
        <w:rPr>
          <w:spacing w:val="-1"/>
        </w:rPr>
        <w:t>following:</w:t>
      </w:r>
    </w:p>
    <w:p w14:paraId="0EB56D42" w14:textId="77777777" w:rsidR="00275987" w:rsidRPr="00642CF7" w:rsidRDefault="00275987" w:rsidP="00275987">
      <w:pPr>
        <w:rPr>
          <w:rFonts w:eastAsia="Arial"/>
        </w:rPr>
      </w:pPr>
    </w:p>
    <w:p w14:paraId="612D2C2E"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0" w:hanging="720"/>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rPr>
          <w:spacing w:val="-1"/>
        </w:rPr>
        <w:t>retain</w:t>
      </w:r>
      <w:r w:rsidRPr="00642CF7">
        <w:t xml:space="preserve"> title </w:t>
      </w:r>
      <w:r w:rsidRPr="00642CF7">
        <w:rPr>
          <w:spacing w:val="-1"/>
        </w:rPr>
        <w:t>with</w:t>
      </w:r>
      <w:r w:rsidRPr="00642CF7">
        <w:t xml:space="preserve"> no</w:t>
      </w:r>
      <w:r w:rsidRPr="00642CF7">
        <w:rPr>
          <w:spacing w:val="-4"/>
        </w:rPr>
        <w:t xml:space="preserve"> </w:t>
      </w:r>
      <w:r w:rsidRPr="00642CF7">
        <w:t xml:space="preserve">further </w:t>
      </w:r>
      <w:r w:rsidRPr="00642CF7">
        <w:rPr>
          <w:spacing w:val="-1"/>
        </w:rPr>
        <w:t>obligation</w:t>
      </w:r>
      <w:r w:rsidRPr="00642CF7">
        <w:t xml:space="preserve"> to </w:t>
      </w:r>
      <w:r w:rsidRPr="00642CF7">
        <w:rPr>
          <w:spacing w:val="-1"/>
        </w:rPr>
        <w:t>USAID.</w:t>
      </w:r>
    </w:p>
    <w:p w14:paraId="1D04CB30" w14:textId="77777777" w:rsidR="00275987" w:rsidRPr="00642CF7" w:rsidRDefault="00275987" w:rsidP="00275987">
      <w:pPr>
        <w:rPr>
          <w:rFonts w:eastAsia="Arial"/>
        </w:rPr>
      </w:pPr>
    </w:p>
    <w:p w14:paraId="5BF3A82F"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244" w:hanging="720"/>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rPr>
          <w:spacing w:val="-1"/>
        </w:rPr>
        <w:t>retain</w:t>
      </w:r>
      <w:r w:rsidRPr="00642CF7">
        <w:t xml:space="preserve"> title,</w:t>
      </w:r>
      <w:r w:rsidRPr="00642CF7">
        <w:rPr>
          <w:spacing w:val="-2"/>
        </w:rPr>
        <w:t xml:space="preserve"> </w:t>
      </w:r>
      <w:r w:rsidRPr="00642CF7">
        <w:t>but</w:t>
      </w:r>
      <w:r w:rsidRPr="00642CF7">
        <w:rPr>
          <w:spacing w:val="-2"/>
        </w:rPr>
        <w:t xml:space="preserve"> </w:t>
      </w:r>
      <w:r w:rsidRPr="00642CF7">
        <w:t xml:space="preserve">must </w:t>
      </w:r>
      <w:r w:rsidRPr="00642CF7">
        <w:rPr>
          <w:spacing w:val="-1"/>
        </w:rPr>
        <w:t xml:space="preserve">compensate </w:t>
      </w:r>
      <w:r w:rsidRPr="00642CF7">
        <w:t>USAID</w:t>
      </w:r>
      <w:r w:rsidRPr="00642CF7">
        <w:rPr>
          <w:spacing w:val="-2"/>
        </w:rPr>
        <w:t xml:space="preserve"> </w:t>
      </w:r>
      <w:r w:rsidRPr="00642CF7">
        <w:t xml:space="preserve">for </w:t>
      </w:r>
      <w:r w:rsidRPr="00642CF7">
        <w:rPr>
          <w:spacing w:val="-1"/>
        </w:rPr>
        <w:t>the</w:t>
      </w:r>
      <w:r w:rsidRPr="00642CF7">
        <w:t xml:space="preserve"> </w:t>
      </w:r>
      <w:r w:rsidRPr="00642CF7">
        <w:rPr>
          <w:spacing w:val="-1"/>
        </w:rPr>
        <w:t>USAID</w:t>
      </w:r>
      <w:r w:rsidRPr="00642CF7">
        <w:rPr>
          <w:spacing w:val="47"/>
        </w:rPr>
        <w:t xml:space="preserve"> </w:t>
      </w:r>
      <w:r w:rsidRPr="00642CF7">
        <w:t>share,</w:t>
      </w:r>
      <w:r w:rsidRPr="00642CF7">
        <w:rPr>
          <w:spacing w:val="-2"/>
        </w:rPr>
        <w:t xml:space="preserve"> </w:t>
      </w:r>
      <w:r w:rsidRPr="00642CF7">
        <w:rPr>
          <w:spacing w:val="-1"/>
        </w:rPr>
        <w:t>based</w:t>
      </w:r>
      <w:r w:rsidRPr="00642CF7">
        <w:t xml:space="preserve"> </w:t>
      </w:r>
      <w:r w:rsidRPr="00642CF7">
        <w:rPr>
          <w:spacing w:val="-1"/>
        </w:rPr>
        <w:t>on</w:t>
      </w:r>
      <w:r w:rsidRPr="00642CF7">
        <w:t xml:space="preserve"> the </w:t>
      </w:r>
      <w:r w:rsidRPr="00642CF7">
        <w:rPr>
          <w:spacing w:val="-1"/>
        </w:rPr>
        <w:t>current</w:t>
      </w:r>
      <w:r w:rsidRPr="00642CF7">
        <w:rPr>
          <w:spacing w:val="-2"/>
        </w:rPr>
        <w:t xml:space="preserve"> </w:t>
      </w:r>
      <w:r w:rsidRPr="00642CF7">
        <w:t>fair</w:t>
      </w:r>
      <w:r w:rsidRPr="00642CF7">
        <w:rPr>
          <w:spacing w:val="-4"/>
        </w:rPr>
        <w:t xml:space="preserve"> </w:t>
      </w:r>
      <w:r w:rsidRPr="00642CF7">
        <w:t xml:space="preserve">market </w:t>
      </w:r>
      <w:r w:rsidRPr="00642CF7">
        <w:rPr>
          <w:spacing w:val="-1"/>
        </w:rPr>
        <w:t>value</w:t>
      </w:r>
      <w:r w:rsidRPr="00642CF7">
        <w:rPr>
          <w:spacing w:val="-3"/>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Property.</w:t>
      </w:r>
    </w:p>
    <w:p w14:paraId="2D87F24F" w14:textId="77777777" w:rsidR="00275987" w:rsidRPr="00642CF7" w:rsidRDefault="00275987" w:rsidP="00275987">
      <w:pPr>
        <w:rPr>
          <w:rFonts w:eastAsia="Arial"/>
        </w:rPr>
      </w:pPr>
    </w:p>
    <w:p w14:paraId="5367955E" w14:textId="77777777" w:rsidR="00275987" w:rsidRPr="00642CF7" w:rsidRDefault="00275987" w:rsidP="00275987">
      <w:pPr>
        <w:pStyle w:val="BodyText"/>
        <w:widowControl w:val="0"/>
        <w:numPr>
          <w:ilvl w:val="1"/>
          <w:numId w:val="26"/>
        </w:numPr>
        <w:tabs>
          <w:tab w:val="left" w:pos="1541"/>
        </w:tabs>
        <w:overflowPunct/>
        <w:autoSpaceDE/>
        <w:autoSpaceDN/>
        <w:adjustRightInd/>
        <w:ind w:left="1540" w:right="203" w:hanging="720"/>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t>be</w:t>
      </w:r>
      <w:r w:rsidRPr="00642CF7">
        <w:rPr>
          <w:spacing w:val="-2"/>
        </w:rPr>
        <w:t xml:space="preserve"> </w:t>
      </w:r>
      <w:r w:rsidRPr="00642CF7">
        <w:rPr>
          <w:spacing w:val="-1"/>
        </w:rPr>
        <w:t>directed</w:t>
      </w:r>
      <w:r w:rsidRPr="00642CF7">
        <w:t xml:space="preserve"> </w:t>
      </w:r>
      <w:r w:rsidRPr="00642CF7">
        <w:rPr>
          <w:spacing w:val="-1"/>
        </w:rPr>
        <w:t>to</w:t>
      </w:r>
      <w:r w:rsidRPr="00642CF7">
        <w:t xml:space="preserve"> </w:t>
      </w:r>
      <w:r w:rsidRPr="00642CF7">
        <w:rPr>
          <w:spacing w:val="-1"/>
        </w:rPr>
        <w:t>transfer</w:t>
      </w:r>
      <w:r w:rsidRPr="00642CF7">
        <w:t xml:space="preserve"> title</w:t>
      </w:r>
      <w:r w:rsidRPr="00642CF7">
        <w:rPr>
          <w:spacing w:val="-2"/>
        </w:rPr>
        <w:t xml:space="preserve"> </w:t>
      </w:r>
      <w:r w:rsidRPr="00642CF7">
        <w:rPr>
          <w:spacing w:val="-1"/>
        </w:rPr>
        <w:t>to</w:t>
      </w:r>
      <w:r w:rsidRPr="00642CF7">
        <w:t xml:space="preserve"> USAID</w:t>
      </w:r>
      <w:r w:rsidRPr="00642CF7">
        <w:rPr>
          <w:spacing w:val="-2"/>
        </w:rPr>
        <w:t xml:space="preserve"> </w:t>
      </w:r>
      <w:r w:rsidRPr="00642CF7">
        <w:t xml:space="preserve">or a </w:t>
      </w:r>
      <w:r w:rsidRPr="00642CF7">
        <w:rPr>
          <w:spacing w:val="-1"/>
        </w:rPr>
        <w:t>third</w:t>
      </w:r>
      <w:r w:rsidRPr="00642CF7">
        <w:t xml:space="preserve"> </w:t>
      </w:r>
      <w:r w:rsidRPr="00642CF7">
        <w:rPr>
          <w:spacing w:val="-1"/>
        </w:rPr>
        <w:t>party,</w:t>
      </w:r>
      <w:r w:rsidRPr="00642CF7">
        <w:rPr>
          <w:spacing w:val="47"/>
        </w:rPr>
        <w:t xml:space="preserve"> </w:t>
      </w:r>
      <w:r w:rsidRPr="00642CF7">
        <w:t>including</w:t>
      </w:r>
      <w:r w:rsidRPr="00642CF7">
        <w:rPr>
          <w:spacing w:val="-1"/>
        </w:rPr>
        <w:t xml:space="preserve"> another</w:t>
      </w:r>
      <w:r w:rsidRPr="00642CF7">
        <w:t xml:space="preserve"> </w:t>
      </w:r>
      <w:r w:rsidRPr="00642CF7">
        <w:rPr>
          <w:spacing w:val="-1"/>
        </w:rPr>
        <w:t>implementing</w:t>
      </w:r>
      <w:r w:rsidRPr="00642CF7">
        <w:rPr>
          <w:spacing w:val="-2"/>
        </w:rPr>
        <w:t xml:space="preserve"> </w:t>
      </w:r>
      <w:r w:rsidRPr="00642CF7">
        <w:t>partner</w:t>
      </w:r>
      <w:r w:rsidRPr="00642CF7">
        <w:rPr>
          <w:spacing w:val="-3"/>
        </w:rPr>
        <w:t xml:space="preserve"> </w:t>
      </w:r>
      <w:r w:rsidRPr="00642CF7">
        <w:t xml:space="preserve">or </w:t>
      </w:r>
      <w:r w:rsidRPr="00642CF7">
        <w:rPr>
          <w:spacing w:val="-1"/>
        </w:rPr>
        <w:t>the</w:t>
      </w:r>
      <w:r w:rsidRPr="00642CF7">
        <w:t xml:space="preserve"> </w:t>
      </w:r>
      <w:r w:rsidRPr="00642CF7">
        <w:rPr>
          <w:spacing w:val="-1"/>
        </w:rPr>
        <w:t>host</w:t>
      </w:r>
      <w:r w:rsidRPr="00642CF7">
        <w:t xml:space="preserve"> </w:t>
      </w:r>
      <w:r w:rsidRPr="00642CF7">
        <w:rPr>
          <w:spacing w:val="-1"/>
        </w:rPr>
        <w:t>country</w:t>
      </w:r>
      <w:r w:rsidRPr="00642CF7">
        <w:rPr>
          <w:spacing w:val="-3"/>
        </w:rPr>
        <w:t xml:space="preserve"> </w:t>
      </w:r>
      <w:r w:rsidRPr="00642CF7">
        <w:rPr>
          <w:spacing w:val="-1"/>
        </w:rPr>
        <w:t>government.</w:t>
      </w:r>
      <w:r w:rsidRPr="00642CF7">
        <w:rPr>
          <w:spacing w:val="59"/>
        </w:rPr>
        <w:t xml:space="preserve"> </w:t>
      </w:r>
      <w:r w:rsidRPr="00642CF7">
        <w:t>In</w:t>
      </w:r>
      <w:r w:rsidRPr="00642CF7">
        <w:rPr>
          <w:spacing w:val="1"/>
        </w:rPr>
        <w:t xml:space="preserve"> </w:t>
      </w:r>
      <w:r w:rsidRPr="00642CF7">
        <w:rPr>
          <w:spacing w:val="-1"/>
        </w:rPr>
        <w:t>such</w:t>
      </w:r>
      <w:r w:rsidRPr="00642CF7">
        <w:t xml:space="preserve"> </w:t>
      </w:r>
      <w:r w:rsidRPr="00642CF7">
        <w:rPr>
          <w:spacing w:val="-1"/>
        </w:rPr>
        <w:t>case,</w:t>
      </w:r>
      <w:r w:rsidRPr="00642CF7">
        <w:t xml:space="preserve"> </w:t>
      </w:r>
      <w:r w:rsidRPr="00642CF7">
        <w:rPr>
          <w:spacing w:val="-1"/>
        </w:rPr>
        <w:t>the</w:t>
      </w:r>
      <w:r w:rsidRPr="00642CF7">
        <w:t xml:space="preserve"> </w:t>
      </w:r>
      <w:r w:rsidRPr="00642CF7">
        <w:rPr>
          <w:spacing w:val="-1"/>
        </w:rPr>
        <w:t>recipient</w:t>
      </w:r>
      <w:r w:rsidRPr="00642CF7">
        <w:t xml:space="preserve"> </w:t>
      </w:r>
      <w:r w:rsidRPr="00642CF7">
        <w:rPr>
          <w:spacing w:val="-1"/>
        </w:rPr>
        <w:t>will</w:t>
      </w:r>
      <w:r w:rsidRPr="00642CF7">
        <w:t xml:space="preserve"> be </w:t>
      </w:r>
      <w:r w:rsidRPr="00642CF7">
        <w:rPr>
          <w:spacing w:val="-1"/>
        </w:rPr>
        <w:t>compensated</w:t>
      </w:r>
      <w:r w:rsidRPr="00642CF7">
        <w:rPr>
          <w:spacing w:val="-2"/>
        </w:rPr>
        <w:t xml:space="preserve"> </w:t>
      </w:r>
      <w:r w:rsidRPr="00642CF7">
        <w:t>for its</w:t>
      </w:r>
      <w:r w:rsidRPr="00642CF7">
        <w:rPr>
          <w:spacing w:val="3"/>
        </w:rPr>
        <w:t xml:space="preserve"> </w:t>
      </w:r>
      <w:r w:rsidRPr="00642CF7">
        <w:rPr>
          <w:spacing w:val="-1"/>
        </w:rPr>
        <w:t>proportional</w:t>
      </w:r>
      <w:r w:rsidRPr="00642CF7">
        <w:t xml:space="preserve"> </w:t>
      </w:r>
      <w:r w:rsidRPr="00642CF7">
        <w:rPr>
          <w:spacing w:val="-1"/>
        </w:rPr>
        <w:t>share</w:t>
      </w:r>
      <w:r w:rsidRPr="00642CF7">
        <w:rPr>
          <w:spacing w:val="59"/>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Property</w:t>
      </w:r>
      <w:r w:rsidRPr="00642CF7">
        <w:rPr>
          <w:spacing w:val="-3"/>
        </w:rPr>
        <w:t xml:space="preserve"> </w:t>
      </w:r>
      <w:r w:rsidRPr="00642CF7">
        <w:t>that</w:t>
      </w:r>
      <w:r w:rsidRPr="00642CF7">
        <w:rPr>
          <w:spacing w:val="-2"/>
        </w:rPr>
        <w:t xml:space="preserve"> </w:t>
      </w:r>
      <w:r w:rsidRPr="00642CF7">
        <w:rPr>
          <w:spacing w:val="-1"/>
        </w:rPr>
        <w:t>the</w:t>
      </w:r>
      <w:r w:rsidRPr="00642CF7">
        <w:rPr>
          <w:spacing w:val="-2"/>
        </w:rPr>
        <w:t xml:space="preserve"> </w:t>
      </w:r>
      <w:r w:rsidRPr="00642CF7">
        <w:t>recipient</w:t>
      </w:r>
      <w:r w:rsidRPr="00642CF7">
        <w:rPr>
          <w:spacing w:val="-2"/>
        </w:rPr>
        <w:t xml:space="preserve"> </w:t>
      </w:r>
      <w:r w:rsidRPr="00642CF7">
        <w:rPr>
          <w:spacing w:val="-1"/>
        </w:rPr>
        <w:t>financed</w:t>
      </w:r>
      <w:r w:rsidRPr="00642CF7">
        <w:rPr>
          <w:spacing w:val="-2"/>
        </w:rPr>
        <w:t xml:space="preserve"> </w:t>
      </w:r>
      <w:r w:rsidRPr="00642CF7">
        <w:rPr>
          <w:spacing w:val="-1"/>
        </w:rPr>
        <w:t>with</w:t>
      </w:r>
      <w:r w:rsidRPr="00642CF7">
        <w:t xml:space="preserve"> its </w:t>
      </w:r>
      <w:r w:rsidRPr="00642CF7">
        <w:rPr>
          <w:spacing w:val="-1"/>
        </w:rPr>
        <w:t>own</w:t>
      </w:r>
      <w:r w:rsidRPr="00642CF7">
        <w:t xml:space="preserve"> </w:t>
      </w:r>
      <w:r w:rsidRPr="00642CF7">
        <w:rPr>
          <w:spacing w:val="-1"/>
        </w:rPr>
        <w:t>funds,</w:t>
      </w:r>
      <w:r w:rsidRPr="00642CF7">
        <w:t xml:space="preserve"> </w:t>
      </w:r>
      <w:r w:rsidRPr="00642CF7">
        <w:rPr>
          <w:spacing w:val="-2"/>
        </w:rPr>
        <w:t>if</w:t>
      </w:r>
      <w:r w:rsidRPr="00642CF7">
        <w:t xml:space="preserve"> </w:t>
      </w:r>
      <w:r w:rsidRPr="00642CF7">
        <w:rPr>
          <w:spacing w:val="-1"/>
        </w:rPr>
        <w:t>any,</w:t>
      </w:r>
      <w:r w:rsidRPr="00642CF7">
        <w:t xml:space="preserve"> </w:t>
      </w:r>
      <w:r w:rsidRPr="00642CF7">
        <w:rPr>
          <w:spacing w:val="-1"/>
        </w:rPr>
        <w:t>based</w:t>
      </w:r>
      <w:r w:rsidRPr="00642CF7">
        <w:rPr>
          <w:spacing w:val="47"/>
        </w:rPr>
        <w:t xml:space="preserve"> </w:t>
      </w:r>
      <w:r w:rsidRPr="00642CF7">
        <w:t xml:space="preserve">on </w:t>
      </w:r>
      <w:r w:rsidRPr="00642CF7">
        <w:rPr>
          <w:spacing w:val="-1"/>
        </w:rPr>
        <w:t>the</w:t>
      </w:r>
      <w:r w:rsidRPr="00642CF7">
        <w:t xml:space="preserve"> </w:t>
      </w:r>
      <w:r w:rsidRPr="00642CF7">
        <w:rPr>
          <w:spacing w:val="-1"/>
        </w:rPr>
        <w:t>current</w:t>
      </w:r>
      <w:r w:rsidRPr="00642CF7">
        <w:rPr>
          <w:spacing w:val="-2"/>
        </w:rPr>
        <w:t xml:space="preserve"> </w:t>
      </w:r>
      <w:r w:rsidRPr="00642CF7">
        <w:t>fair</w:t>
      </w:r>
      <w:r w:rsidRPr="00642CF7">
        <w:rPr>
          <w:spacing w:val="-2"/>
        </w:rPr>
        <w:t xml:space="preserve"> </w:t>
      </w:r>
      <w:r w:rsidRPr="00642CF7">
        <w:rPr>
          <w:spacing w:val="-1"/>
        </w:rPr>
        <w:t>market</w:t>
      </w:r>
      <w:r w:rsidRPr="00642CF7">
        <w:t xml:space="preserve"> </w:t>
      </w:r>
      <w:r w:rsidRPr="00642CF7">
        <w:rPr>
          <w:spacing w:val="-1"/>
        </w:rPr>
        <w:t>value</w:t>
      </w:r>
      <w:r w:rsidRPr="00642CF7">
        <w:rPr>
          <w:spacing w:val="1"/>
        </w:rPr>
        <w:t xml:space="preserve"> </w:t>
      </w:r>
      <w:r w:rsidRPr="00642CF7">
        <w:rPr>
          <w:spacing w:val="-1"/>
        </w:rPr>
        <w:t>of</w:t>
      </w:r>
      <w:r w:rsidRPr="00642CF7">
        <w:t xml:space="preserve"> </w:t>
      </w:r>
      <w:r w:rsidRPr="00642CF7">
        <w:rPr>
          <w:spacing w:val="-1"/>
        </w:rPr>
        <w:t>the</w:t>
      </w:r>
      <w:r w:rsidRPr="00642CF7">
        <w:t xml:space="preserve"> </w:t>
      </w:r>
      <w:r w:rsidRPr="00642CF7">
        <w:rPr>
          <w:spacing w:val="-1"/>
        </w:rPr>
        <w:t>Property.</w:t>
      </w:r>
    </w:p>
    <w:p w14:paraId="47DA1ABA" w14:textId="77777777" w:rsidR="00275987" w:rsidRPr="00642CF7" w:rsidRDefault="00275987" w:rsidP="00275987">
      <w:pPr>
        <w:rPr>
          <w:rFonts w:eastAsia="Arial"/>
        </w:rPr>
      </w:pPr>
    </w:p>
    <w:p w14:paraId="15403AC6" w14:textId="77777777" w:rsidR="00275987" w:rsidRPr="00642CF7" w:rsidRDefault="00275987" w:rsidP="00275987">
      <w:pPr>
        <w:pStyle w:val="BodyText"/>
        <w:widowControl w:val="0"/>
        <w:numPr>
          <w:ilvl w:val="0"/>
          <w:numId w:val="26"/>
        </w:numPr>
        <w:tabs>
          <w:tab w:val="left" w:pos="821"/>
        </w:tabs>
        <w:overflowPunct/>
        <w:autoSpaceDE/>
        <w:autoSpaceDN/>
        <w:adjustRightInd/>
        <w:ind w:right="123"/>
        <w:textAlignment w:val="auto"/>
      </w:pPr>
      <w:r w:rsidRPr="00642CF7">
        <w:rPr>
          <w:spacing w:val="-1"/>
        </w:rPr>
        <w:t>The</w:t>
      </w:r>
      <w:r w:rsidRPr="00642CF7">
        <w:t xml:space="preserve"> AO</w:t>
      </w:r>
      <w:r w:rsidRPr="00642CF7">
        <w:rPr>
          <w:spacing w:val="-2"/>
        </w:rPr>
        <w:t xml:space="preserve"> </w:t>
      </w:r>
      <w:r w:rsidRPr="00642CF7">
        <w:t>may</w:t>
      </w:r>
      <w:r w:rsidRPr="00642CF7">
        <w:rPr>
          <w:spacing w:val="-2"/>
        </w:rPr>
        <w:t xml:space="preserve"> </w:t>
      </w:r>
      <w:r w:rsidRPr="00642CF7">
        <w:rPr>
          <w:spacing w:val="-1"/>
        </w:rPr>
        <w:t>direct,</w:t>
      </w:r>
      <w:r w:rsidRPr="00642CF7">
        <w:t xml:space="preserve"> at</w:t>
      </w:r>
      <w:r w:rsidRPr="00642CF7">
        <w:rPr>
          <w:spacing w:val="-4"/>
        </w:rPr>
        <w:t xml:space="preserve"> </w:t>
      </w:r>
      <w:r w:rsidRPr="00642CF7">
        <w:t>any</w:t>
      </w:r>
      <w:r w:rsidRPr="00642CF7">
        <w:rPr>
          <w:spacing w:val="-3"/>
        </w:rPr>
        <w:t xml:space="preserve"> </w:t>
      </w:r>
      <w:r w:rsidRPr="00642CF7">
        <w:t>time</w:t>
      </w:r>
      <w:r w:rsidRPr="00642CF7">
        <w:rPr>
          <w:spacing w:val="-2"/>
        </w:rPr>
        <w:t xml:space="preserve"> </w:t>
      </w:r>
      <w:r w:rsidRPr="00642CF7">
        <w:rPr>
          <w:spacing w:val="-1"/>
        </w:rPr>
        <w:t>during</w:t>
      </w:r>
      <w:r w:rsidRPr="00642CF7">
        <w:rPr>
          <w:spacing w:val="-2"/>
        </w:rPr>
        <w:t xml:space="preserve"> </w:t>
      </w:r>
      <w:r w:rsidRPr="00642CF7">
        <w:t xml:space="preserve">this </w:t>
      </w:r>
      <w:r w:rsidRPr="00642CF7">
        <w:rPr>
          <w:spacing w:val="-1"/>
        </w:rPr>
        <w:t>award,</w:t>
      </w:r>
      <w:r w:rsidRPr="00642CF7">
        <w:t xml:space="preserve"> </w:t>
      </w:r>
      <w:r w:rsidRPr="00642CF7">
        <w:rPr>
          <w:spacing w:val="-1"/>
        </w:rPr>
        <w:t>that</w:t>
      </w:r>
      <w:r w:rsidRPr="00642CF7">
        <w:rPr>
          <w:spacing w:val="-2"/>
        </w:rPr>
        <w:t xml:space="preserve"> </w:t>
      </w:r>
      <w:r w:rsidRPr="00642CF7">
        <w:t>title to</w:t>
      </w:r>
      <w:r w:rsidRPr="00642CF7">
        <w:rPr>
          <w:spacing w:val="-2"/>
        </w:rPr>
        <w:t xml:space="preserve"> </w:t>
      </w:r>
      <w:r w:rsidRPr="00642CF7">
        <w:rPr>
          <w:spacing w:val="-1"/>
        </w:rPr>
        <w:t>the</w:t>
      </w:r>
      <w:r w:rsidRPr="00642CF7">
        <w:t xml:space="preserve"> </w:t>
      </w:r>
      <w:r w:rsidRPr="00642CF7">
        <w:rPr>
          <w:spacing w:val="-1"/>
        </w:rPr>
        <w:t>Property</w:t>
      </w:r>
      <w:r w:rsidRPr="00642CF7">
        <w:rPr>
          <w:spacing w:val="-3"/>
        </w:rPr>
        <w:t xml:space="preserve"> </w:t>
      </w:r>
      <w:r w:rsidRPr="00642CF7">
        <w:rPr>
          <w:spacing w:val="-1"/>
        </w:rPr>
        <w:t>vests</w:t>
      </w:r>
      <w:r w:rsidRPr="00642CF7">
        <w:rPr>
          <w:spacing w:val="57"/>
        </w:rPr>
        <w:t xml:space="preserve"> </w:t>
      </w:r>
      <w:r w:rsidRPr="00642CF7">
        <w:t>in the</w:t>
      </w:r>
      <w:r w:rsidRPr="00642CF7">
        <w:rPr>
          <w:spacing w:val="-2"/>
        </w:rPr>
        <w:t xml:space="preserve"> </w:t>
      </w:r>
      <w:r w:rsidRPr="00642CF7">
        <w:t>USG or</w:t>
      </w:r>
      <w:r w:rsidRPr="00642CF7">
        <w:rPr>
          <w:spacing w:val="-3"/>
        </w:rPr>
        <w:t xml:space="preserve"> </w:t>
      </w:r>
      <w:r w:rsidRPr="00642CF7">
        <w:t xml:space="preserve">a </w:t>
      </w:r>
      <w:r w:rsidRPr="00642CF7">
        <w:rPr>
          <w:spacing w:val="-1"/>
        </w:rPr>
        <w:t>third</w:t>
      </w:r>
      <w:r w:rsidRPr="00642CF7">
        <w:rPr>
          <w:spacing w:val="3"/>
        </w:rPr>
        <w:t xml:space="preserve"> </w:t>
      </w:r>
      <w:r w:rsidRPr="00642CF7">
        <w:rPr>
          <w:spacing w:val="-1"/>
        </w:rPr>
        <w:t>party,</w:t>
      </w:r>
      <w:r w:rsidRPr="00642CF7">
        <w:t xml:space="preserve"> such as </w:t>
      </w:r>
      <w:r w:rsidRPr="00642CF7">
        <w:rPr>
          <w:spacing w:val="-1"/>
        </w:rPr>
        <w:t>the</w:t>
      </w:r>
      <w:r w:rsidRPr="00642CF7">
        <w:t xml:space="preserve"> </w:t>
      </w:r>
      <w:r w:rsidRPr="00642CF7">
        <w:rPr>
          <w:spacing w:val="-1"/>
        </w:rPr>
        <w:t>cooperating</w:t>
      </w:r>
      <w:r w:rsidRPr="00642CF7">
        <w:rPr>
          <w:spacing w:val="-2"/>
        </w:rPr>
        <w:t xml:space="preserve"> </w:t>
      </w:r>
      <w:r w:rsidRPr="00642CF7">
        <w:rPr>
          <w:spacing w:val="-1"/>
        </w:rPr>
        <w:t>country.</w:t>
      </w:r>
      <w:r w:rsidRPr="00642CF7">
        <w:t xml:space="preserve">  In </w:t>
      </w:r>
      <w:r w:rsidRPr="00642CF7">
        <w:rPr>
          <w:spacing w:val="-1"/>
        </w:rPr>
        <w:t>such</w:t>
      </w:r>
      <w:r w:rsidRPr="00642CF7">
        <w:t xml:space="preserve"> </w:t>
      </w:r>
      <w:r w:rsidRPr="00642CF7">
        <w:rPr>
          <w:spacing w:val="-1"/>
        </w:rPr>
        <w:t>cases,</w:t>
      </w:r>
      <w:r w:rsidRPr="00642CF7">
        <w:t xml:space="preserve"> </w:t>
      </w:r>
      <w:r w:rsidRPr="00642CF7">
        <w:rPr>
          <w:spacing w:val="-1"/>
        </w:rPr>
        <w:t>the</w:t>
      </w:r>
      <w:r w:rsidRPr="00642CF7">
        <w:rPr>
          <w:spacing w:val="47"/>
        </w:rPr>
        <w:t xml:space="preserve"> </w:t>
      </w:r>
      <w:r w:rsidRPr="00642CF7">
        <w:t>recipient</w:t>
      </w:r>
      <w:r w:rsidRPr="00642CF7">
        <w:rPr>
          <w:spacing w:val="-2"/>
        </w:rPr>
        <w:t xml:space="preserve"> </w:t>
      </w:r>
      <w:r w:rsidRPr="00642CF7">
        <w:t>must</w:t>
      </w:r>
      <w:r w:rsidRPr="00642CF7">
        <w:rPr>
          <w:spacing w:val="-2"/>
        </w:rPr>
        <w:t xml:space="preserve"> </w:t>
      </w:r>
      <w:r w:rsidRPr="00642CF7">
        <w:rPr>
          <w:spacing w:val="-1"/>
        </w:rPr>
        <w:t>maintain</w:t>
      </w:r>
      <w:r w:rsidRPr="00642CF7">
        <w:t xml:space="preserve"> </w:t>
      </w:r>
      <w:r w:rsidRPr="00642CF7">
        <w:rPr>
          <w:spacing w:val="-1"/>
        </w:rPr>
        <w:t>custody</w:t>
      </w:r>
      <w:r w:rsidRPr="00642CF7">
        <w:rPr>
          <w:spacing w:val="-3"/>
        </w:rPr>
        <w:t xml:space="preserve"> </w:t>
      </w:r>
      <w:r w:rsidRPr="00642CF7">
        <w:t>and</w:t>
      </w:r>
      <w:r w:rsidRPr="00642CF7">
        <w:rPr>
          <w:spacing w:val="-2"/>
        </w:rPr>
        <w:t xml:space="preserve"> </w:t>
      </w:r>
      <w:r w:rsidRPr="00642CF7">
        <w:rPr>
          <w:spacing w:val="-1"/>
        </w:rPr>
        <w:t>control</w:t>
      </w:r>
      <w:r w:rsidRPr="00642CF7">
        <w:rPr>
          <w:spacing w:val="-3"/>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Property,</w:t>
      </w:r>
      <w:r w:rsidRPr="00642CF7">
        <w:t xml:space="preserve"> until</w:t>
      </w:r>
      <w:r w:rsidRPr="00642CF7">
        <w:rPr>
          <w:spacing w:val="-3"/>
        </w:rPr>
        <w:t xml:space="preserve"> </w:t>
      </w:r>
      <w:r w:rsidRPr="00642CF7">
        <w:rPr>
          <w:spacing w:val="-1"/>
        </w:rPr>
        <w:t>directed</w:t>
      </w:r>
      <w:r w:rsidRPr="00642CF7">
        <w:rPr>
          <w:spacing w:val="61"/>
        </w:rPr>
        <w:t xml:space="preserve"> </w:t>
      </w:r>
      <w:r w:rsidRPr="00642CF7">
        <w:rPr>
          <w:spacing w:val="-1"/>
        </w:rPr>
        <w:t>otherwise,</w:t>
      </w:r>
      <w:r w:rsidRPr="00642CF7">
        <w:t xml:space="preserve"> </w:t>
      </w:r>
      <w:r w:rsidRPr="00642CF7">
        <w:rPr>
          <w:spacing w:val="-1"/>
        </w:rPr>
        <w:t>and</w:t>
      </w:r>
      <w:r w:rsidRPr="00642CF7">
        <w:t xml:space="preserve"> must</w:t>
      </w:r>
      <w:r w:rsidRPr="00642CF7">
        <w:rPr>
          <w:spacing w:val="-2"/>
        </w:rPr>
        <w:t xml:space="preserve"> </w:t>
      </w:r>
      <w:r w:rsidRPr="00642CF7">
        <w:rPr>
          <w:spacing w:val="-1"/>
        </w:rPr>
        <w:t>allow</w:t>
      </w:r>
      <w:r w:rsidRPr="00642CF7">
        <w:rPr>
          <w:spacing w:val="-3"/>
        </w:rPr>
        <w:t xml:space="preserve"> </w:t>
      </w:r>
      <w:r w:rsidRPr="00642CF7">
        <w:rPr>
          <w:spacing w:val="-1"/>
        </w:rPr>
        <w:t>reasonable</w:t>
      </w:r>
      <w:r w:rsidRPr="00642CF7">
        <w:t xml:space="preserve"> access</w:t>
      </w:r>
      <w:r w:rsidRPr="00642CF7">
        <w:rPr>
          <w:spacing w:val="-5"/>
        </w:rPr>
        <w:t xml:space="preserve"> </w:t>
      </w:r>
      <w:r w:rsidRPr="00642CF7">
        <w:t>to</w:t>
      </w:r>
      <w:r w:rsidRPr="00642CF7">
        <w:rPr>
          <w:spacing w:val="1"/>
        </w:rPr>
        <w:t xml:space="preserve"> </w:t>
      </w:r>
      <w:r w:rsidRPr="00642CF7">
        <w:rPr>
          <w:spacing w:val="-1"/>
        </w:rPr>
        <w:t>the</w:t>
      </w:r>
      <w:r w:rsidRPr="00642CF7">
        <w:t xml:space="preserve"> </w:t>
      </w:r>
      <w:r w:rsidRPr="00642CF7">
        <w:rPr>
          <w:spacing w:val="-1"/>
        </w:rPr>
        <w:t>Property</w:t>
      </w:r>
      <w:r w:rsidRPr="00642CF7">
        <w:rPr>
          <w:spacing w:val="-3"/>
        </w:rPr>
        <w:t xml:space="preserve"> </w:t>
      </w:r>
      <w:r w:rsidRPr="00642CF7">
        <w:t xml:space="preserve">to </w:t>
      </w:r>
      <w:r w:rsidRPr="00642CF7">
        <w:rPr>
          <w:spacing w:val="-1"/>
        </w:rPr>
        <w:t>the</w:t>
      </w:r>
      <w:r w:rsidRPr="00642CF7">
        <w:t xml:space="preserve"> </w:t>
      </w:r>
      <w:r w:rsidRPr="00642CF7">
        <w:rPr>
          <w:spacing w:val="-1"/>
        </w:rPr>
        <w:t>title</w:t>
      </w:r>
      <w:r w:rsidRPr="00642CF7">
        <w:t xml:space="preserve"> </w:t>
      </w:r>
      <w:r w:rsidRPr="00642CF7">
        <w:rPr>
          <w:spacing w:val="-1"/>
        </w:rPr>
        <w:t>holder.</w:t>
      </w:r>
      <w:r w:rsidRPr="00642CF7">
        <w:rPr>
          <w:spacing w:val="73"/>
        </w:rPr>
        <w:t xml:space="preserve"> </w:t>
      </w:r>
      <w:r w:rsidRPr="00642CF7">
        <w:t>While in</w:t>
      </w:r>
      <w:r w:rsidRPr="00642CF7">
        <w:rPr>
          <w:spacing w:val="-2"/>
        </w:rPr>
        <w:t xml:space="preserve"> </w:t>
      </w:r>
      <w:r w:rsidRPr="00642CF7">
        <w:t xml:space="preserve">its </w:t>
      </w:r>
      <w:r w:rsidRPr="00642CF7">
        <w:rPr>
          <w:spacing w:val="-1"/>
        </w:rPr>
        <w:t>custody</w:t>
      </w:r>
      <w:r w:rsidRPr="00642CF7">
        <w:rPr>
          <w:spacing w:val="-3"/>
        </w:rPr>
        <w:t xml:space="preserve"> </w:t>
      </w:r>
      <w:r w:rsidRPr="00642CF7">
        <w:rPr>
          <w:spacing w:val="-1"/>
        </w:rPr>
        <w:t>and</w:t>
      </w:r>
      <w:r w:rsidRPr="00642CF7">
        <w:t xml:space="preserve"> </w:t>
      </w:r>
      <w:r w:rsidRPr="00642CF7">
        <w:rPr>
          <w:spacing w:val="-1"/>
        </w:rPr>
        <w:t>control,</w:t>
      </w:r>
      <w:r w:rsidRPr="00642CF7">
        <w:t xml:space="preserve"> </w:t>
      </w:r>
      <w:r w:rsidRPr="00642CF7">
        <w:rPr>
          <w:spacing w:val="-1"/>
        </w:rPr>
        <w:t>the</w:t>
      </w:r>
      <w:r w:rsidRPr="00642CF7">
        <w:rPr>
          <w:spacing w:val="4"/>
        </w:rPr>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follow</w:t>
      </w:r>
      <w:r w:rsidRPr="00642CF7">
        <w:rPr>
          <w:spacing w:val="-3"/>
        </w:rPr>
        <w:t xml:space="preserve"> </w:t>
      </w:r>
      <w:r w:rsidRPr="00642CF7">
        <w:t>the</w:t>
      </w:r>
      <w:r w:rsidRPr="00642CF7">
        <w:rPr>
          <w:spacing w:val="-2"/>
        </w:rPr>
        <w:t xml:space="preserve"> </w:t>
      </w:r>
      <w:r w:rsidRPr="00642CF7">
        <w:rPr>
          <w:spacing w:val="-1"/>
        </w:rPr>
        <w:t>provisions</w:t>
      </w:r>
      <w:r w:rsidRPr="00642CF7">
        <w:t xml:space="preserve"> </w:t>
      </w:r>
      <w:r w:rsidRPr="00642CF7">
        <w:rPr>
          <w:spacing w:val="-1"/>
        </w:rPr>
        <w:t>above</w:t>
      </w:r>
      <w:r w:rsidRPr="00642CF7">
        <w:rPr>
          <w:spacing w:val="-2"/>
        </w:rPr>
        <w:t xml:space="preserve"> </w:t>
      </w:r>
      <w:r w:rsidRPr="00642CF7">
        <w:t>for</w:t>
      </w:r>
      <w:r w:rsidRPr="00642CF7">
        <w:rPr>
          <w:spacing w:val="73"/>
        </w:rPr>
        <w:t xml:space="preserve"> </w:t>
      </w:r>
      <w:r w:rsidRPr="00642CF7">
        <w:rPr>
          <w:spacing w:val="-1"/>
        </w:rPr>
        <w:t>protection</w:t>
      </w:r>
      <w:r w:rsidRPr="00642CF7">
        <w:t xml:space="preserve"> </w:t>
      </w:r>
      <w:r w:rsidRPr="00642CF7">
        <w:rPr>
          <w:spacing w:val="-1"/>
        </w:rPr>
        <w:t>and</w:t>
      </w:r>
      <w:r w:rsidRPr="00642CF7">
        <w:rPr>
          <w:spacing w:val="-2"/>
        </w:rPr>
        <w:t xml:space="preserve"> </w:t>
      </w:r>
      <w:r w:rsidRPr="00642CF7">
        <w:rPr>
          <w:spacing w:val="-1"/>
        </w:rPr>
        <w:t>maintenance</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rPr>
          <w:spacing w:val="-1"/>
        </w:rPr>
        <w:t>Property,</w:t>
      </w:r>
      <w:r w:rsidRPr="00642CF7">
        <w:t xml:space="preserve"> </w:t>
      </w:r>
      <w:r w:rsidRPr="00642CF7">
        <w:rPr>
          <w:spacing w:val="-1"/>
        </w:rPr>
        <w:t>and</w:t>
      </w:r>
      <w:r w:rsidRPr="00642CF7">
        <w:t xml:space="preserve"> </w:t>
      </w:r>
      <w:r w:rsidRPr="00642CF7">
        <w:rPr>
          <w:spacing w:val="-1"/>
        </w:rPr>
        <w:t>provide</w:t>
      </w:r>
      <w:r w:rsidRPr="00642CF7">
        <w:rPr>
          <w:spacing w:val="1"/>
        </w:rPr>
        <w:t xml:space="preserve"> </w:t>
      </w:r>
      <w:r w:rsidRPr="00642CF7">
        <w:rPr>
          <w:spacing w:val="-1"/>
        </w:rPr>
        <w:t>the</w:t>
      </w:r>
      <w:r w:rsidRPr="00642CF7">
        <w:rPr>
          <w:spacing w:val="-2"/>
        </w:rPr>
        <w:t xml:space="preserve"> </w:t>
      </w:r>
      <w:r w:rsidRPr="00642CF7">
        <w:t xml:space="preserve">AO </w:t>
      </w:r>
      <w:r w:rsidRPr="00642CF7">
        <w:rPr>
          <w:spacing w:val="-1"/>
        </w:rPr>
        <w:t>with</w:t>
      </w:r>
      <w:r w:rsidRPr="00642CF7">
        <w:t xml:space="preserve"> an</w:t>
      </w:r>
      <w:r w:rsidRPr="00642CF7">
        <w:rPr>
          <w:spacing w:val="-2"/>
        </w:rPr>
        <w:t xml:space="preserve"> </w:t>
      </w:r>
      <w:r w:rsidRPr="00642CF7">
        <w:rPr>
          <w:spacing w:val="-1"/>
        </w:rPr>
        <w:t>annual</w:t>
      </w:r>
      <w:r w:rsidRPr="00642CF7">
        <w:rPr>
          <w:spacing w:val="75"/>
        </w:rPr>
        <w:t xml:space="preserve"> </w:t>
      </w:r>
      <w:r w:rsidRPr="00642CF7">
        <w:rPr>
          <w:spacing w:val="-1"/>
        </w:rPr>
        <w:t>inventory</w:t>
      </w:r>
      <w:r w:rsidRPr="00642CF7">
        <w:rPr>
          <w:spacing w:val="-4"/>
        </w:rPr>
        <w:t xml:space="preserve"> </w:t>
      </w:r>
      <w:r w:rsidRPr="00642CF7">
        <w:t>of</w:t>
      </w:r>
      <w:r w:rsidRPr="00642CF7">
        <w:rPr>
          <w:spacing w:val="2"/>
        </w:rPr>
        <w:t xml:space="preserve"> </w:t>
      </w:r>
      <w:r w:rsidRPr="00642CF7">
        <w:rPr>
          <w:spacing w:val="-1"/>
        </w:rPr>
        <w:t>such</w:t>
      </w:r>
      <w:r w:rsidRPr="00642CF7">
        <w:t xml:space="preserve"> </w:t>
      </w:r>
      <w:r w:rsidRPr="00642CF7">
        <w:rPr>
          <w:spacing w:val="-1"/>
        </w:rPr>
        <w:t>Property</w:t>
      </w:r>
      <w:r w:rsidRPr="00642CF7">
        <w:rPr>
          <w:spacing w:val="-3"/>
        </w:rPr>
        <w:t xml:space="preserve"> </w:t>
      </w:r>
      <w:r w:rsidRPr="00642CF7">
        <w:t>and</w:t>
      </w:r>
      <w:r w:rsidRPr="00642CF7">
        <w:rPr>
          <w:spacing w:val="-2"/>
        </w:rPr>
        <w:t xml:space="preserve"> </w:t>
      </w:r>
      <w:r w:rsidRPr="00642CF7">
        <w:t>follow</w:t>
      </w:r>
      <w:r w:rsidRPr="00642CF7">
        <w:rPr>
          <w:spacing w:val="-3"/>
        </w:rPr>
        <w:t xml:space="preserve"> </w:t>
      </w:r>
      <w:r w:rsidRPr="00642CF7">
        <w:t>any</w:t>
      </w:r>
      <w:r w:rsidRPr="00642CF7">
        <w:rPr>
          <w:spacing w:val="-3"/>
        </w:rPr>
        <w:t xml:space="preserve"> </w:t>
      </w:r>
      <w:r w:rsidRPr="00642CF7">
        <w:t xml:space="preserve">additional </w:t>
      </w:r>
      <w:r w:rsidRPr="00642CF7">
        <w:rPr>
          <w:spacing w:val="-1"/>
        </w:rPr>
        <w:t>instructions</w:t>
      </w:r>
      <w:r w:rsidRPr="00642CF7">
        <w:rPr>
          <w:spacing w:val="-3"/>
        </w:rPr>
        <w:t xml:space="preserve"> </w:t>
      </w:r>
      <w:r w:rsidRPr="00642CF7">
        <w:t>on</w:t>
      </w:r>
      <w:r w:rsidRPr="00642CF7">
        <w:rPr>
          <w:spacing w:val="-4"/>
        </w:rPr>
        <w:t xml:space="preserve"> </w:t>
      </w:r>
      <w:r w:rsidRPr="00642CF7">
        <w:rPr>
          <w:spacing w:val="-1"/>
        </w:rPr>
        <w:t>protection</w:t>
      </w:r>
      <w:r w:rsidRPr="00642CF7">
        <w:rPr>
          <w:spacing w:val="75"/>
        </w:rPr>
        <w:t xml:space="preserve"> </w:t>
      </w:r>
      <w:r w:rsidRPr="00642CF7">
        <w:t>and</w:t>
      </w:r>
      <w:r w:rsidRPr="00642CF7">
        <w:rPr>
          <w:spacing w:val="-2"/>
        </w:rPr>
        <w:t xml:space="preserve"> </w:t>
      </w:r>
      <w:r w:rsidRPr="00642CF7">
        <w:rPr>
          <w:spacing w:val="-1"/>
        </w:rPr>
        <w:t>maintenance</w:t>
      </w:r>
      <w:r w:rsidRPr="00642CF7">
        <w:t xml:space="preserve"> as</w:t>
      </w:r>
      <w:r w:rsidRPr="00642CF7">
        <w:rPr>
          <w:spacing w:val="-3"/>
        </w:rPr>
        <w:t xml:space="preserve"> </w:t>
      </w:r>
      <w:r w:rsidRPr="00642CF7">
        <w:t>may</w:t>
      </w:r>
      <w:r w:rsidRPr="00642CF7">
        <w:rPr>
          <w:spacing w:val="-2"/>
        </w:rPr>
        <w:t xml:space="preserve"> </w:t>
      </w:r>
      <w:r w:rsidRPr="00642CF7">
        <w:t xml:space="preserve">be </w:t>
      </w:r>
      <w:r w:rsidRPr="00642CF7">
        <w:rPr>
          <w:spacing w:val="-1"/>
        </w:rPr>
        <w:t>provided</w:t>
      </w:r>
      <w:r w:rsidRPr="00642CF7">
        <w:rPr>
          <w:spacing w:val="-2"/>
        </w:rPr>
        <w:t xml:space="preserve"> </w:t>
      </w:r>
      <w:r w:rsidRPr="00642CF7">
        <w:t>by</w:t>
      </w:r>
      <w:r w:rsidRPr="00642CF7">
        <w:rPr>
          <w:spacing w:val="-3"/>
        </w:rPr>
        <w:t xml:space="preserve"> </w:t>
      </w:r>
      <w:r w:rsidRPr="00642CF7">
        <w:t>the</w:t>
      </w:r>
      <w:r w:rsidRPr="00642CF7">
        <w:rPr>
          <w:spacing w:val="-2"/>
        </w:rPr>
        <w:t xml:space="preserve"> </w:t>
      </w:r>
      <w:r w:rsidRPr="00642CF7">
        <w:t>AO.</w:t>
      </w:r>
    </w:p>
    <w:p w14:paraId="5C1B724E" w14:textId="77777777" w:rsidR="00275987" w:rsidRPr="00642CF7" w:rsidRDefault="00275987" w:rsidP="00275987">
      <w:pPr>
        <w:rPr>
          <w:rFonts w:eastAsia="Arial"/>
        </w:rPr>
      </w:pPr>
    </w:p>
    <w:p w14:paraId="23FCF2E7" w14:textId="77777777" w:rsidR="00275987" w:rsidRPr="00642CF7" w:rsidRDefault="00275987" w:rsidP="00275987">
      <w:pPr>
        <w:pStyle w:val="BodyText"/>
        <w:widowControl w:val="0"/>
        <w:numPr>
          <w:ilvl w:val="0"/>
          <w:numId w:val="26"/>
        </w:numPr>
        <w:tabs>
          <w:tab w:val="left" w:pos="821"/>
        </w:tabs>
        <w:overflowPunct/>
        <w:autoSpaceDE/>
        <w:autoSpaceDN/>
        <w:adjustRightInd/>
        <w:ind w:right="0"/>
        <w:textAlignment w:val="auto"/>
      </w:pPr>
      <w:r w:rsidRPr="00642CF7">
        <w:t>This</w:t>
      </w:r>
      <w:r w:rsidRPr="00642CF7">
        <w:rPr>
          <w:spacing w:val="-3"/>
        </w:rPr>
        <w:t xml:space="preserve"> </w:t>
      </w:r>
      <w:r w:rsidRPr="00642CF7">
        <w:rPr>
          <w:spacing w:val="-1"/>
        </w:rPr>
        <w:t>provision</w:t>
      </w:r>
      <w:r w:rsidRPr="00642CF7">
        <w:t xml:space="preserve"> </w:t>
      </w:r>
      <w:r w:rsidRPr="00642CF7">
        <w:rPr>
          <w:spacing w:val="-1"/>
        </w:rPr>
        <w:t>must</w:t>
      </w:r>
      <w:r w:rsidRPr="00642CF7">
        <w:t xml:space="preserve"> </w:t>
      </w:r>
      <w:r w:rsidRPr="00642CF7">
        <w:rPr>
          <w:spacing w:val="-1"/>
        </w:rPr>
        <w:t>be</w:t>
      </w:r>
      <w:r w:rsidRPr="00642CF7">
        <w:rPr>
          <w:spacing w:val="-2"/>
        </w:rPr>
        <w:t xml:space="preserve"> </w:t>
      </w:r>
      <w:r w:rsidRPr="00642CF7">
        <w:rPr>
          <w:spacing w:val="-1"/>
        </w:rPr>
        <w:t>included</w:t>
      </w:r>
      <w:r w:rsidRPr="00642CF7">
        <w:t xml:space="preserve"> in</w:t>
      </w:r>
      <w:r w:rsidRPr="00642CF7">
        <w:rPr>
          <w:spacing w:val="-2"/>
        </w:rPr>
        <w:t xml:space="preserve"> </w:t>
      </w:r>
      <w:r w:rsidRPr="00642CF7">
        <w:t>all</w:t>
      </w:r>
      <w:r w:rsidRPr="00642CF7">
        <w:rPr>
          <w:spacing w:val="-1"/>
        </w:rPr>
        <w:t xml:space="preserve"> subawards</w:t>
      </w:r>
      <w:r w:rsidRPr="00642CF7">
        <w:t xml:space="preserve"> and</w:t>
      </w:r>
      <w:r w:rsidRPr="00642CF7">
        <w:rPr>
          <w:spacing w:val="-2"/>
        </w:rPr>
        <w:t xml:space="preserve"> </w:t>
      </w:r>
      <w:r w:rsidRPr="00642CF7">
        <w:rPr>
          <w:spacing w:val="-1"/>
        </w:rPr>
        <w:t>contracts.</w:t>
      </w:r>
    </w:p>
    <w:p w14:paraId="39FF5638" w14:textId="77777777" w:rsidR="00275987" w:rsidRPr="00642CF7" w:rsidRDefault="00275987" w:rsidP="00275987">
      <w:pPr>
        <w:rPr>
          <w:rFonts w:eastAsia="Arial"/>
        </w:rPr>
      </w:pPr>
    </w:p>
    <w:p w14:paraId="139B7511" w14:textId="77777777" w:rsidR="00275987" w:rsidRPr="00642CF7" w:rsidRDefault="00275987" w:rsidP="00275987">
      <w:pPr>
        <w:pStyle w:val="BodyText"/>
        <w:ind w:left="3467" w:right="3467"/>
        <w:jc w:val="center"/>
      </w:pPr>
      <w:r w:rsidRPr="00642CF7">
        <w:t>[END</w:t>
      </w:r>
      <w:r w:rsidRPr="00642CF7">
        <w:rPr>
          <w:spacing w:val="-1"/>
        </w:rPr>
        <w:t xml:space="preserve"> </w:t>
      </w:r>
      <w:r w:rsidRPr="00642CF7">
        <w:t xml:space="preserve">OF </w:t>
      </w:r>
      <w:r w:rsidRPr="00642CF7">
        <w:rPr>
          <w:spacing w:val="-1"/>
        </w:rPr>
        <w:t>PROVISION]</w:t>
      </w:r>
    </w:p>
    <w:p w14:paraId="4DE6D508" w14:textId="77777777" w:rsidR="00275987" w:rsidRPr="00642CF7" w:rsidRDefault="00275987" w:rsidP="00275987">
      <w:pPr>
        <w:spacing w:before="11"/>
        <w:rPr>
          <w:rFonts w:eastAsia="Arial"/>
        </w:rPr>
      </w:pPr>
    </w:p>
    <w:p w14:paraId="2B87752A" w14:textId="77777777" w:rsidR="00275987" w:rsidRPr="00642CF7" w:rsidRDefault="00275987" w:rsidP="00275987">
      <w:pPr>
        <w:pStyle w:val="Heading1"/>
        <w:tabs>
          <w:tab w:val="left" w:pos="820"/>
        </w:tabs>
        <w:rPr>
          <w:rFonts w:cs="Times New Roman"/>
        </w:rPr>
      </w:pPr>
      <w:r w:rsidRPr="00642CF7">
        <w:rPr>
          <w:rFonts w:cs="Times New Roman"/>
          <w:spacing w:val="-1"/>
        </w:rPr>
        <w:t>M8.</w:t>
      </w:r>
      <w:r w:rsidRPr="00642CF7">
        <w:rPr>
          <w:rFonts w:cs="Times New Roman"/>
          <w:spacing w:val="-1"/>
        </w:rPr>
        <w:tab/>
        <w:t>SUBMISSIONS</w:t>
      </w:r>
      <w:r w:rsidRPr="00642CF7">
        <w:rPr>
          <w:rFonts w:cs="Times New Roman"/>
          <w:spacing w:val="-2"/>
        </w:rPr>
        <w:t xml:space="preserve"> </w:t>
      </w:r>
      <w:r w:rsidRPr="00642CF7">
        <w:rPr>
          <w:rFonts w:cs="Times New Roman"/>
          <w:spacing w:val="-1"/>
        </w:rPr>
        <w:t>TO</w:t>
      </w:r>
      <w:r w:rsidRPr="00642CF7">
        <w:rPr>
          <w:rFonts w:cs="Times New Roman"/>
          <w:spacing w:val="-2"/>
        </w:rPr>
        <w:t xml:space="preserve"> THE</w:t>
      </w:r>
      <w:r w:rsidRPr="00642CF7">
        <w:rPr>
          <w:rFonts w:cs="Times New Roman"/>
          <w:spacing w:val="1"/>
        </w:rPr>
        <w:t xml:space="preserve"> </w:t>
      </w:r>
      <w:r w:rsidRPr="00642CF7">
        <w:rPr>
          <w:rFonts w:cs="Times New Roman"/>
          <w:spacing w:val="-1"/>
        </w:rPr>
        <w:t>DEVELOPMENT EXPERIENCE</w:t>
      </w:r>
      <w:r w:rsidRPr="00642CF7">
        <w:rPr>
          <w:rFonts w:cs="Times New Roman"/>
          <w:bCs w:val="0"/>
        </w:rPr>
        <w:t xml:space="preserve"> </w:t>
      </w:r>
      <w:r w:rsidRPr="00642CF7">
        <w:rPr>
          <w:rFonts w:cs="Times New Roman"/>
          <w:spacing w:val="-2"/>
        </w:rPr>
        <w:t>CLEARINGHOUSE</w:t>
      </w:r>
      <w:r w:rsidRPr="00642CF7">
        <w:rPr>
          <w:rFonts w:cs="Times New Roman"/>
          <w:spacing w:val="4"/>
        </w:rPr>
        <w:t xml:space="preserve"> </w:t>
      </w:r>
      <w:r w:rsidRPr="00642CF7">
        <w:rPr>
          <w:rFonts w:cs="Times New Roman"/>
          <w:spacing w:val="-3"/>
        </w:rPr>
        <w:t>AND</w:t>
      </w:r>
      <w:r w:rsidRPr="00642CF7">
        <w:rPr>
          <w:rFonts w:cs="Times New Roman"/>
          <w:spacing w:val="-1"/>
        </w:rPr>
        <w:t xml:space="preserve"> </w:t>
      </w:r>
      <w:r w:rsidRPr="00642CF7">
        <w:rPr>
          <w:rFonts w:cs="Times New Roman"/>
        </w:rPr>
        <w:t>DATA</w:t>
      </w:r>
      <w:r w:rsidRPr="00642CF7">
        <w:rPr>
          <w:rFonts w:cs="Times New Roman"/>
          <w:spacing w:val="-5"/>
        </w:rPr>
        <w:t xml:space="preserve"> </w:t>
      </w:r>
      <w:r w:rsidRPr="00642CF7">
        <w:rPr>
          <w:rFonts w:cs="Times New Roman"/>
          <w:spacing w:val="-1"/>
        </w:rPr>
        <w:t>RIGHTS</w:t>
      </w:r>
      <w:r w:rsidRPr="00642CF7">
        <w:rPr>
          <w:rFonts w:cs="Times New Roman"/>
          <w:spacing w:val="2"/>
        </w:rPr>
        <w:t xml:space="preserve"> </w:t>
      </w:r>
      <w:r w:rsidRPr="00642CF7">
        <w:rPr>
          <w:rFonts w:cs="Times New Roman"/>
          <w:spacing w:val="-1"/>
        </w:rPr>
        <w:t>(JUNE</w:t>
      </w:r>
      <w:r w:rsidRPr="00642CF7">
        <w:rPr>
          <w:rFonts w:cs="Times New Roman"/>
          <w:spacing w:val="1"/>
        </w:rPr>
        <w:t xml:space="preserve"> </w:t>
      </w:r>
      <w:r w:rsidRPr="00642CF7">
        <w:rPr>
          <w:rFonts w:cs="Times New Roman"/>
        </w:rPr>
        <w:t>2012)</w:t>
      </w:r>
    </w:p>
    <w:p w14:paraId="06A69D42" w14:textId="77777777" w:rsidR="00275987" w:rsidRPr="00642CF7" w:rsidRDefault="00275987" w:rsidP="00275987">
      <w:pPr>
        <w:spacing w:before="2"/>
        <w:rPr>
          <w:rFonts w:eastAsia="Arial"/>
          <w:b/>
          <w:bCs/>
        </w:rPr>
      </w:pPr>
    </w:p>
    <w:p w14:paraId="40EBAE04" w14:textId="77777777" w:rsidR="00275987" w:rsidRPr="00642CF7" w:rsidRDefault="00275987" w:rsidP="00275987">
      <w:pPr>
        <w:pStyle w:val="BodyText"/>
        <w:widowControl w:val="0"/>
        <w:numPr>
          <w:ilvl w:val="0"/>
          <w:numId w:val="25"/>
        </w:numPr>
        <w:tabs>
          <w:tab w:val="left" w:pos="821"/>
        </w:tabs>
        <w:overflowPunct/>
        <w:autoSpaceDE/>
        <w:autoSpaceDN/>
        <w:adjustRightInd/>
        <w:ind w:right="0"/>
        <w:jc w:val="left"/>
        <w:textAlignment w:val="auto"/>
      </w:pPr>
      <w:r w:rsidRPr="00642CF7">
        <w:rPr>
          <w:spacing w:val="-1"/>
        </w:rPr>
        <w:t>Submissions</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Development</w:t>
      </w:r>
      <w:r w:rsidRPr="00642CF7">
        <w:t xml:space="preserve"> </w:t>
      </w:r>
      <w:r w:rsidRPr="00642CF7">
        <w:rPr>
          <w:spacing w:val="-1"/>
        </w:rPr>
        <w:t>Experience</w:t>
      </w:r>
      <w:r w:rsidRPr="00642CF7">
        <w:rPr>
          <w:spacing w:val="-4"/>
        </w:rPr>
        <w:t xml:space="preserve"> </w:t>
      </w:r>
      <w:r w:rsidRPr="00642CF7">
        <w:rPr>
          <w:spacing w:val="-1"/>
        </w:rPr>
        <w:t>Clearinghouse</w:t>
      </w:r>
      <w:r w:rsidRPr="00642CF7">
        <w:t xml:space="preserve"> </w:t>
      </w:r>
      <w:r w:rsidRPr="00642CF7">
        <w:rPr>
          <w:spacing w:val="-1"/>
        </w:rPr>
        <w:t>(DEC).</w:t>
      </w:r>
    </w:p>
    <w:p w14:paraId="2C7F9C68" w14:textId="77777777" w:rsidR="00275987" w:rsidRPr="00642CF7" w:rsidRDefault="00275987" w:rsidP="00275987">
      <w:pPr>
        <w:rPr>
          <w:rFonts w:eastAsia="Arial"/>
        </w:rPr>
      </w:pPr>
    </w:p>
    <w:p w14:paraId="36A00A2A" w14:textId="77777777" w:rsidR="00275987" w:rsidRPr="00642CF7" w:rsidRDefault="00275987" w:rsidP="00275987">
      <w:pPr>
        <w:pStyle w:val="BodyText"/>
        <w:widowControl w:val="0"/>
        <w:numPr>
          <w:ilvl w:val="1"/>
          <w:numId w:val="25"/>
        </w:numPr>
        <w:tabs>
          <w:tab w:val="left" w:pos="1541"/>
        </w:tabs>
        <w:overflowPunct/>
        <w:autoSpaceDE/>
        <w:autoSpaceDN/>
        <w:adjustRightInd/>
        <w:ind w:right="159"/>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 xml:space="preserve">must </w:t>
      </w:r>
      <w:r w:rsidRPr="00642CF7">
        <w:rPr>
          <w:spacing w:val="-1"/>
        </w:rPr>
        <w:t>provide</w:t>
      </w:r>
      <w:r w:rsidRPr="00642CF7">
        <w:rPr>
          <w:spacing w:val="1"/>
        </w:rPr>
        <w:t xml:space="preserve"> </w:t>
      </w:r>
      <w:r w:rsidRPr="00642CF7">
        <w:t xml:space="preserve">the </w:t>
      </w:r>
      <w:r w:rsidRPr="00642CF7">
        <w:rPr>
          <w:spacing w:val="-1"/>
        </w:rPr>
        <w:t>Agreement</w:t>
      </w:r>
      <w:r w:rsidRPr="00642CF7">
        <w:t xml:space="preserve"> Officer’s </w:t>
      </w:r>
      <w:r w:rsidRPr="00642CF7">
        <w:rPr>
          <w:spacing w:val="-1"/>
        </w:rPr>
        <w:t>Representative</w:t>
      </w:r>
      <w:r w:rsidRPr="00642CF7">
        <w:rPr>
          <w:spacing w:val="-2"/>
        </w:rPr>
        <w:t xml:space="preserve"> </w:t>
      </w:r>
      <w:r w:rsidRPr="00642CF7">
        <w:t>one</w:t>
      </w:r>
      <w:r w:rsidRPr="00642CF7">
        <w:rPr>
          <w:spacing w:val="47"/>
        </w:rPr>
        <w:t xml:space="preserve"> </w:t>
      </w:r>
      <w:r w:rsidRPr="00642CF7">
        <w:t>copy</w:t>
      </w:r>
      <w:r w:rsidRPr="00642CF7">
        <w:rPr>
          <w:spacing w:val="-3"/>
        </w:rPr>
        <w:t xml:space="preserve"> </w:t>
      </w:r>
      <w:r w:rsidRPr="00642CF7">
        <w:rPr>
          <w:spacing w:val="-1"/>
        </w:rPr>
        <w:t>of</w:t>
      </w:r>
      <w:r w:rsidRPr="00642CF7">
        <w:rPr>
          <w:spacing w:val="2"/>
        </w:rPr>
        <w:t xml:space="preserve"> </w:t>
      </w:r>
      <w:r w:rsidRPr="00642CF7">
        <w:rPr>
          <w:spacing w:val="-1"/>
        </w:rPr>
        <w:t>any</w:t>
      </w:r>
      <w:r w:rsidRPr="00642CF7">
        <w:rPr>
          <w:spacing w:val="-3"/>
        </w:rPr>
        <w:t xml:space="preserve"> </w:t>
      </w:r>
      <w:r w:rsidRPr="00642CF7">
        <w:rPr>
          <w:spacing w:val="-1"/>
        </w:rPr>
        <w:t>Intellectual</w:t>
      </w:r>
      <w:r w:rsidRPr="00642CF7">
        <w:rPr>
          <w:spacing w:val="-8"/>
        </w:rPr>
        <w:t xml:space="preserve"> </w:t>
      </w:r>
      <w:r w:rsidRPr="00642CF7">
        <w:rPr>
          <w:spacing w:val="1"/>
        </w:rPr>
        <w:t>Work</w:t>
      </w:r>
      <w:r w:rsidRPr="00642CF7">
        <w:t xml:space="preserve"> </w:t>
      </w:r>
      <w:r w:rsidRPr="00642CF7">
        <w:rPr>
          <w:spacing w:val="-1"/>
        </w:rPr>
        <w:t>that</w:t>
      </w:r>
      <w:r w:rsidRPr="00642CF7">
        <w:rPr>
          <w:spacing w:val="-2"/>
        </w:rPr>
        <w:t xml:space="preserve"> </w:t>
      </w:r>
      <w:r w:rsidRPr="00642CF7">
        <w:t xml:space="preserve">is </w:t>
      </w:r>
      <w:r w:rsidRPr="00642CF7">
        <w:rPr>
          <w:spacing w:val="-1"/>
        </w:rPr>
        <w:t>published,</w:t>
      </w:r>
      <w:r w:rsidRPr="00642CF7">
        <w:t xml:space="preserve"> </w:t>
      </w:r>
      <w:r w:rsidRPr="00642CF7">
        <w:rPr>
          <w:spacing w:val="-1"/>
        </w:rPr>
        <w:t>and</w:t>
      </w:r>
      <w:r w:rsidRPr="00642CF7">
        <w:t xml:space="preserve"> a</w:t>
      </w:r>
      <w:r w:rsidRPr="00642CF7">
        <w:rPr>
          <w:spacing w:val="1"/>
        </w:rPr>
        <w:t xml:space="preserve"> </w:t>
      </w:r>
      <w:r w:rsidRPr="00642CF7">
        <w:t>list</w:t>
      </w:r>
      <w:r w:rsidRPr="00642CF7">
        <w:rPr>
          <w:spacing w:val="-2"/>
        </w:rPr>
        <w:t xml:space="preserve"> </w:t>
      </w:r>
      <w:r w:rsidRPr="00642CF7">
        <w:rPr>
          <w:spacing w:val="-1"/>
        </w:rPr>
        <w:t>of</w:t>
      </w:r>
      <w:r w:rsidRPr="00642CF7">
        <w:t xml:space="preserve"> any</w:t>
      </w:r>
      <w:r w:rsidRPr="00642CF7">
        <w:rPr>
          <w:spacing w:val="-3"/>
        </w:rPr>
        <w:t xml:space="preserve"> </w:t>
      </w:r>
      <w:r w:rsidRPr="00642CF7">
        <w:rPr>
          <w:spacing w:val="-1"/>
        </w:rPr>
        <w:t>Intellectual</w:t>
      </w:r>
      <w:r w:rsidRPr="00642CF7">
        <w:rPr>
          <w:spacing w:val="69"/>
        </w:rPr>
        <w:t xml:space="preserve"> </w:t>
      </w:r>
      <w:r w:rsidRPr="00642CF7">
        <w:t xml:space="preserve">Work </w:t>
      </w:r>
      <w:r w:rsidRPr="00642CF7">
        <w:rPr>
          <w:spacing w:val="-1"/>
        </w:rPr>
        <w:t>that</w:t>
      </w:r>
      <w:r w:rsidRPr="00642CF7">
        <w:t xml:space="preserve"> is</w:t>
      </w:r>
      <w:r w:rsidRPr="00642CF7">
        <w:rPr>
          <w:spacing w:val="-3"/>
        </w:rPr>
        <w:t xml:space="preserve"> </w:t>
      </w:r>
      <w:r w:rsidRPr="00642CF7">
        <w:lastRenderedPageBreak/>
        <w:t>not</w:t>
      </w:r>
      <w:r w:rsidRPr="00642CF7">
        <w:rPr>
          <w:spacing w:val="-2"/>
        </w:rPr>
        <w:t xml:space="preserve"> </w:t>
      </w:r>
      <w:r w:rsidRPr="00642CF7">
        <w:rPr>
          <w:spacing w:val="-1"/>
        </w:rPr>
        <w:t>published.</w:t>
      </w:r>
    </w:p>
    <w:p w14:paraId="34B2B291" w14:textId="77777777" w:rsidR="00275987" w:rsidRPr="00642CF7" w:rsidRDefault="00275987" w:rsidP="00275987">
      <w:pPr>
        <w:rPr>
          <w:rFonts w:eastAsia="Arial"/>
        </w:rPr>
      </w:pPr>
    </w:p>
    <w:p w14:paraId="4723CF88" w14:textId="5C48FB25" w:rsidR="00275987" w:rsidRPr="00D02166" w:rsidRDefault="00275987" w:rsidP="00D02166">
      <w:pPr>
        <w:pStyle w:val="BodyText"/>
        <w:widowControl w:val="0"/>
        <w:numPr>
          <w:ilvl w:val="1"/>
          <w:numId w:val="25"/>
        </w:numPr>
        <w:tabs>
          <w:tab w:val="left" w:pos="1541"/>
        </w:tabs>
        <w:overflowPunct/>
        <w:autoSpaceDE/>
        <w:autoSpaceDN/>
        <w:adjustRightInd/>
        <w:ind w:right="203"/>
        <w:textAlignment w:val="auto"/>
      </w:pPr>
      <w:r w:rsidRPr="00642CF7">
        <w:t>In</w:t>
      </w:r>
      <w:r w:rsidRPr="00642CF7">
        <w:rPr>
          <w:spacing w:val="1"/>
        </w:rPr>
        <w:t xml:space="preserve"> </w:t>
      </w:r>
      <w:r w:rsidRPr="00642CF7">
        <w:rPr>
          <w:spacing w:val="-1"/>
        </w:rPr>
        <w:t>addition,</w:t>
      </w:r>
      <w:r w:rsidRPr="00642CF7">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 xml:space="preserve">must </w:t>
      </w:r>
      <w:r w:rsidRPr="00642CF7">
        <w:rPr>
          <w:spacing w:val="-1"/>
        </w:rPr>
        <w:t>submit</w:t>
      </w:r>
      <w:r w:rsidRPr="00642CF7">
        <w:t xml:space="preserve"> </w:t>
      </w:r>
      <w:r w:rsidRPr="00642CF7">
        <w:rPr>
          <w:spacing w:val="-1"/>
        </w:rPr>
        <w:t>Intellectual</w:t>
      </w:r>
      <w:r w:rsidRPr="00642CF7">
        <w:rPr>
          <w:spacing w:val="-5"/>
        </w:rPr>
        <w:t xml:space="preserve"> </w:t>
      </w:r>
      <w:r w:rsidRPr="00642CF7">
        <w:t xml:space="preserve">Work, </w:t>
      </w:r>
      <w:r w:rsidRPr="00642CF7">
        <w:rPr>
          <w:spacing w:val="-1"/>
        </w:rPr>
        <w:t>whether</w:t>
      </w:r>
      <w:r w:rsidRPr="00642CF7">
        <w:rPr>
          <w:spacing w:val="-3"/>
        </w:rPr>
        <w:t xml:space="preserve"> </w:t>
      </w:r>
      <w:r w:rsidRPr="00642CF7">
        <w:rPr>
          <w:spacing w:val="-1"/>
        </w:rPr>
        <w:t>published</w:t>
      </w:r>
      <w:r w:rsidRPr="00642CF7">
        <w:rPr>
          <w:spacing w:val="75"/>
        </w:rPr>
        <w:t xml:space="preserve"> </w:t>
      </w:r>
      <w:r w:rsidRPr="00642CF7">
        <w:t>or not,</w:t>
      </w:r>
      <w:r w:rsidRPr="00642CF7">
        <w:rPr>
          <w:spacing w:val="-2"/>
        </w:rPr>
        <w:t xml:space="preserve"> </w:t>
      </w:r>
      <w:r w:rsidRPr="00642CF7">
        <w:t>to</w:t>
      </w:r>
      <w:r w:rsidRPr="00642CF7">
        <w:rPr>
          <w:spacing w:val="-2"/>
        </w:rPr>
        <w:t xml:space="preserve"> </w:t>
      </w:r>
      <w:r w:rsidRPr="00642CF7">
        <w:t xml:space="preserve">the </w:t>
      </w:r>
      <w:r w:rsidRPr="00642CF7">
        <w:rPr>
          <w:spacing w:val="-1"/>
        </w:rPr>
        <w:t>DEC,</w:t>
      </w:r>
      <w:r w:rsidRPr="00642CF7">
        <w:t xml:space="preserve"> </w:t>
      </w:r>
      <w:r w:rsidRPr="00642CF7">
        <w:rPr>
          <w:spacing w:val="-1"/>
        </w:rPr>
        <w:t>either</w:t>
      </w:r>
      <w:r w:rsidRPr="00642CF7">
        <w:t xml:space="preserve"> on-line </w:t>
      </w:r>
      <w:r w:rsidRPr="00642CF7">
        <w:rPr>
          <w:spacing w:val="-1"/>
        </w:rPr>
        <w:t>(preferred)</w:t>
      </w:r>
      <w:r w:rsidRPr="00642CF7">
        <w:t xml:space="preserve"> </w:t>
      </w:r>
      <w:r w:rsidRPr="00642CF7">
        <w:rPr>
          <w:spacing w:val="-1"/>
        </w:rPr>
        <w:t>or</w:t>
      </w:r>
      <w:r w:rsidRPr="00642CF7">
        <w:t xml:space="preserve"> by</w:t>
      </w:r>
      <w:r w:rsidRPr="00642CF7">
        <w:rPr>
          <w:spacing w:val="-2"/>
        </w:rPr>
        <w:t xml:space="preserve"> </w:t>
      </w:r>
      <w:r w:rsidRPr="00642CF7">
        <w:t>mail.</w:t>
      </w:r>
      <w:r w:rsidRPr="00642CF7">
        <w:rPr>
          <w:spacing w:val="64"/>
        </w:rPr>
        <w:t xml:space="preserve"> </w:t>
      </w:r>
      <w:r w:rsidRPr="00642CF7">
        <w:t>The</w:t>
      </w:r>
      <w:r w:rsidRPr="00642CF7">
        <w:rPr>
          <w:spacing w:val="-2"/>
        </w:rPr>
        <w:t xml:space="preserve"> </w:t>
      </w:r>
      <w:r w:rsidRPr="00642CF7">
        <w:rPr>
          <w:spacing w:val="-1"/>
        </w:rPr>
        <w:t>recipient</w:t>
      </w:r>
      <w:r w:rsidRPr="00642CF7">
        <w:rPr>
          <w:spacing w:val="45"/>
        </w:rPr>
        <w:t xml:space="preserve"> </w:t>
      </w:r>
      <w:r w:rsidRPr="00642CF7">
        <w:t xml:space="preserve">must </w:t>
      </w:r>
      <w:r w:rsidRPr="00642CF7">
        <w:rPr>
          <w:spacing w:val="-2"/>
        </w:rPr>
        <w:t>review</w:t>
      </w:r>
      <w:r w:rsidRPr="00642CF7">
        <w:rPr>
          <w:spacing w:val="-3"/>
        </w:rPr>
        <w:t xml:space="preserve"> </w:t>
      </w:r>
      <w:r w:rsidRPr="00642CF7">
        <w:t xml:space="preserve">the DEC </w:t>
      </w:r>
      <w:r w:rsidRPr="00642CF7">
        <w:rPr>
          <w:spacing w:val="1"/>
        </w:rPr>
        <w:t>Web</w:t>
      </w:r>
      <w:r w:rsidRPr="00642CF7">
        <w:rPr>
          <w:spacing w:val="-4"/>
        </w:rPr>
        <w:t xml:space="preserve"> </w:t>
      </w:r>
      <w:r w:rsidRPr="00642CF7">
        <w:t>site</w:t>
      </w:r>
      <w:r w:rsidRPr="00642CF7">
        <w:rPr>
          <w:spacing w:val="-2"/>
        </w:rPr>
        <w:t xml:space="preserve"> </w:t>
      </w:r>
      <w:r w:rsidRPr="00642CF7">
        <w:t xml:space="preserve">for </w:t>
      </w:r>
      <w:r w:rsidRPr="00642CF7">
        <w:rPr>
          <w:spacing w:val="-1"/>
        </w:rPr>
        <w:t>submission</w:t>
      </w:r>
      <w:r w:rsidRPr="00642CF7">
        <w:t xml:space="preserve"> </w:t>
      </w:r>
      <w:r w:rsidRPr="00642CF7">
        <w:rPr>
          <w:spacing w:val="-1"/>
        </w:rPr>
        <w:t>instructions,</w:t>
      </w:r>
      <w:r w:rsidRPr="00642CF7">
        <w:t xml:space="preserve"> </w:t>
      </w:r>
      <w:r w:rsidRPr="00642CF7">
        <w:rPr>
          <w:spacing w:val="-1"/>
        </w:rPr>
        <w:t>including</w:t>
      </w:r>
      <w:r w:rsidRPr="00642CF7">
        <w:rPr>
          <w:spacing w:val="61"/>
        </w:rPr>
        <w:t xml:space="preserve"> </w:t>
      </w:r>
      <w:r w:rsidRPr="00642CF7">
        <w:rPr>
          <w:spacing w:val="-1"/>
        </w:rPr>
        <w:t>document</w:t>
      </w:r>
      <w:r w:rsidRPr="00642CF7">
        <w:rPr>
          <w:spacing w:val="-2"/>
        </w:rPr>
        <w:t xml:space="preserve"> </w:t>
      </w:r>
      <w:r w:rsidRPr="00642CF7">
        <w:rPr>
          <w:spacing w:val="-1"/>
        </w:rPr>
        <w:t>formatting and</w:t>
      </w:r>
      <w:r w:rsidRPr="00642CF7">
        <w:t xml:space="preserve"> </w:t>
      </w:r>
      <w:r w:rsidRPr="00642CF7">
        <w:rPr>
          <w:spacing w:val="-1"/>
        </w:rPr>
        <w:t>the</w:t>
      </w:r>
      <w:r w:rsidRPr="00642CF7">
        <w:t xml:space="preserve"> </w:t>
      </w:r>
      <w:r w:rsidRPr="00642CF7">
        <w:rPr>
          <w:spacing w:val="-1"/>
        </w:rPr>
        <w:t>types</w:t>
      </w:r>
      <w:r w:rsidRPr="00642CF7">
        <w:rPr>
          <w:spacing w:val="-2"/>
        </w:rPr>
        <w:t xml:space="preserve"> </w:t>
      </w:r>
      <w:r w:rsidRPr="00642CF7">
        <w:rPr>
          <w:spacing w:val="-1"/>
        </w:rPr>
        <w:t>of</w:t>
      </w:r>
      <w:r w:rsidRPr="00642CF7">
        <w:t xml:space="preserve"> </w:t>
      </w:r>
      <w:r w:rsidRPr="00642CF7">
        <w:rPr>
          <w:spacing w:val="-1"/>
        </w:rPr>
        <w:t>documents</w:t>
      </w:r>
      <w:r w:rsidRPr="00642CF7">
        <w:t xml:space="preserve"> </w:t>
      </w:r>
      <w:r w:rsidRPr="00642CF7">
        <w:rPr>
          <w:spacing w:val="-1"/>
        </w:rPr>
        <w:t>to</w:t>
      </w:r>
      <w:r w:rsidRPr="00642CF7">
        <w:t xml:space="preserve"> </w:t>
      </w:r>
      <w:r w:rsidRPr="00642CF7">
        <w:rPr>
          <w:spacing w:val="-1"/>
        </w:rPr>
        <w:t>submit.</w:t>
      </w:r>
      <w:r w:rsidRPr="00642CF7">
        <w:t xml:space="preserve">  </w:t>
      </w:r>
      <w:r w:rsidRPr="00642CF7">
        <w:rPr>
          <w:spacing w:val="-1"/>
        </w:rPr>
        <w:t>Submission</w:t>
      </w:r>
      <w:r w:rsidRPr="00642CF7">
        <w:rPr>
          <w:spacing w:val="67"/>
        </w:rPr>
        <w:t xml:space="preserve"> </w:t>
      </w:r>
      <w:r w:rsidRPr="00642CF7">
        <w:t xml:space="preserve">instructions </w:t>
      </w:r>
      <w:r w:rsidRPr="00642CF7">
        <w:rPr>
          <w:spacing w:val="-1"/>
        </w:rPr>
        <w:t>can</w:t>
      </w:r>
      <w:r w:rsidRPr="00642CF7">
        <w:rPr>
          <w:spacing w:val="-2"/>
        </w:rPr>
        <w:t xml:space="preserve"> </w:t>
      </w:r>
      <w:r w:rsidRPr="00642CF7">
        <w:t>be</w:t>
      </w:r>
      <w:r w:rsidRPr="00642CF7">
        <w:rPr>
          <w:spacing w:val="-2"/>
        </w:rPr>
        <w:t xml:space="preserve"> </w:t>
      </w:r>
      <w:r w:rsidRPr="00642CF7">
        <w:rPr>
          <w:spacing w:val="-1"/>
        </w:rPr>
        <w:t>found</w:t>
      </w:r>
      <w:r w:rsidRPr="00642CF7">
        <w:t xml:space="preserve"> </w:t>
      </w:r>
      <w:r w:rsidRPr="00642CF7">
        <w:rPr>
          <w:spacing w:val="-1"/>
        </w:rPr>
        <w:t>at:</w:t>
      </w:r>
      <w:r w:rsidR="00D02166">
        <w:rPr>
          <w:spacing w:val="-1"/>
        </w:rPr>
        <w:t xml:space="preserve"> </w:t>
      </w:r>
      <w:hyperlink r:id="rId19">
        <w:r w:rsidRPr="00D02166">
          <w:rPr>
            <w:color w:val="0000FF"/>
            <w:spacing w:val="-1"/>
            <w:u w:val="thick" w:color="0000FF"/>
          </w:rPr>
          <w:t>http://dec.usaid.gov</w:t>
        </w:r>
      </w:hyperlink>
    </w:p>
    <w:p w14:paraId="43DD6601" w14:textId="77777777" w:rsidR="00275987" w:rsidRPr="00642CF7" w:rsidRDefault="00275987" w:rsidP="00275987">
      <w:pPr>
        <w:spacing w:before="11"/>
        <w:rPr>
          <w:rFonts w:eastAsia="Arial"/>
          <w:b/>
          <w:bCs/>
        </w:rPr>
      </w:pPr>
    </w:p>
    <w:p w14:paraId="1F9F06C9" w14:textId="77777777" w:rsidR="00275987" w:rsidRPr="00642CF7" w:rsidRDefault="00275987" w:rsidP="00275987">
      <w:pPr>
        <w:pStyle w:val="BodyText"/>
        <w:widowControl w:val="0"/>
        <w:numPr>
          <w:ilvl w:val="1"/>
          <w:numId w:val="25"/>
        </w:numPr>
        <w:tabs>
          <w:tab w:val="left" w:pos="1541"/>
        </w:tabs>
        <w:overflowPunct/>
        <w:autoSpaceDE/>
        <w:autoSpaceDN/>
        <w:adjustRightInd/>
        <w:spacing w:before="69"/>
        <w:ind w:right="391"/>
        <w:textAlignment w:val="auto"/>
      </w:pPr>
      <w:r w:rsidRPr="00642CF7">
        <w:t xml:space="preserve">For </w:t>
      </w:r>
      <w:r w:rsidRPr="00642CF7">
        <w:rPr>
          <w:spacing w:val="-1"/>
        </w:rPr>
        <w:t>purposes</w:t>
      </w:r>
      <w:r w:rsidRPr="00642CF7">
        <w:t xml:space="preserve"> </w:t>
      </w:r>
      <w:r w:rsidRPr="00642CF7">
        <w:rPr>
          <w:spacing w:val="-1"/>
        </w:rPr>
        <w:t>of</w:t>
      </w:r>
      <w:r w:rsidRPr="00642CF7">
        <w:t xml:space="preserve"> </w:t>
      </w:r>
      <w:r w:rsidRPr="00642CF7">
        <w:rPr>
          <w:spacing w:val="-1"/>
        </w:rPr>
        <w:t>submissions</w:t>
      </w:r>
      <w:r w:rsidRPr="00642CF7">
        <w:t xml:space="preserve"> to</w:t>
      </w:r>
      <w:r w:rsidRPr="00642CF7">
        <w:rPr>
          <w:spacing w:val="-2"/>
        </w:rPr>
        <w:t xml:space="preserve"> </w:t>
      </w:r>
      <w:r w:rsidRPr="00642CF7">
        <w:rPr>
          <w:spacing w:val="-1"/>
        </w:rPr>
        <w:t>the</w:t>
      </w:r>
      <w:r w:rsidRPr="00642CF7">
        <w:t xml:space="preserve"> DEC, </w:t>
      </w:r>
      <w:r w:rsidRPr="00642CF7">
        <w:rPr>
          <w:spacing w:val="-1"/>
        </w:rPr>
        <w:t>Intellectual</w:t>
      </w:r>
      <w:r w:rsidRPr="00642CF7">
        <w:rPr>
          <w:spacing w:val="-8"/>
        </w:rPr>
        <w:t xml:space="preserve"> </w:t>
      </w:r>
      <w:r w:rsidRPr="00642CF7">
        <w:rPr>
          <w:spacing w:val="1"/>
        </w:rPr>
        <w:t>Work</w:t>
      </w:r>
      <w:r w:rsidRPr="00642CF7">
        <w:t xml:space="preserve"> </w:t>
      </w:r>
      <w:r w:rsidRPr="00642CF7">
        <w:rPr>
          <w:spacing w:val="-1"/>
        </w:rPr>
        <w:t>includes</w:t>
      </w:r>
      <w:r w:rsidRPr="00642CF7">
        <w:rPr>
          <w:spacing w:val="-2"/>
        </w:rPr>
        <w:t xml:space="preserve"> </w:t>
      </w:r>
      <w:r w:rsidRPr="00642CF7">
        <w:t>all</w:t>
      </w:r>
      <w:r w:rsidRPr="00642CF7">
        <w:rPr>
          <w:spacing w:val="65"/>
        </w:rPr>
        <w:t xml:space="preserve"> </w:t>
      </w:r>
      <w:r w:rsidRPr="00642CF7">
        <w:rPr>
          <w:spacing w:val="-1"/>
        </w:rPr>
        <w:t>works</w:t>
      </w:r>
      <w:r w:rsidRPr="00642CF7">
        <w:t xml:space="preserve"> that</w:t>
      </w:r>
      <w:r w:rsidRPr="00642CF7">
        <w:rPr>
          <w:spacing w:val="2"/>
        </w:rPr>
        <w:t xml:space="preserve"> </w:t>
      </w:r>
      <w:r w:rsidRPr="00642CF7">
        <w:rPr>
          <w:spacing w:val="-1"/>
        </w:rPr>
        <w:t>document the</w:t>
      </w:r>
      <w:r w:rsidRPr="00642CF7">
        <w:rPr>
          <w:spacing w:val="1"/>
        </w:rPr>
        <w:t xml:space="preserve"> </w:t>
      </w:r>
      <w:r w:rsidRPr="00642CF7">
        <w:rPr>
          <w:spacing w:val="-1"/>
        </w:rPr>
        <w:t>implementation,</w:t>
      </w:r>
      <w:r w:rsidRPr="00642CF7">
        <w:rPr>
          <w:spacing w:val="-2"/>
        </w:rPr>
        <w:t xml:space="preserve"> </w:t>
      </w:r>
      <w:r w:rsidRPr="00642CF7">
        <w:rPr>
          <w:spacing w:val="-1"/>
        </w:rPr>
        <w:t>evaluation,</w:t>
      </w:r>
      <w:r w:rsidRPr="00642CF7">
        <w:t xml:space="preserve"> </w:t>
      </w:r>
      <w:r w:rsidRPr="00642CF7">
        <w:rPr>
          <w:spacing w:val="-1"/>
        </w:rPr>
        <w:t>and</w:t>
      </w:r>
      <w:r w:rsidRPr="00642CF7">
        <w:t xml:space="preserve"> </w:t>
      </w:r>
      <w:r w:rsidRPr="00642CF7">
        <w:rPr>
          <w:spacing w:val="-1"/>
        </w:rPr>
        <w:t>results</w:t>
      </w:r>
      <w:r w:rsidRPr="00642CF7">
        <w:rPr>
          <w:spacing w:val="-2"/>
        </w:rPr>
        <w:t xml:space="preserve"> </w:t>
      </w:r>
      <w:r w:rsidRPr="00642CF7">
        <w:rPr>
          <w:spacing w:val="-1"/>
        </w:rPr>
        <w:t>of</w:t>
      </w:r>
      <w:r w:rsidRPr="00642CF7">
        <w:rPr>
          <w:spacing w:val="57"/>
        </w:rPr>
        <w:t xml:space="preserve"> </w:t>
      </w:r>
      <w:r w:rsidRPr="00642CF7">
        <w:rPr>
          <w:spacing w:val="-1"/>
        </w:rPr>
        <w:t>international</w:t>
      </w:r>
      <w:r w:rsidRPr="00642CF7">
        <w:rPr>
          <w:spacing w:val="-3"/>
        </w:rPr>
        <w:t xml:space="preserve"> </w:t>
      </w:r>
      <w:r w:rsidRPr="00642CF7">
        <w:rPr>
          <w:spacing w:val="-1"/>
        </w:rPr>
        <w:t>development</w:t>
      </w:r>
      <w:r w:rsidRPr="00642CF7">
        <w:rPr>
          <w:spacing w:val="-2"/>
        </w:rPr>
        <w:t xml:space="preserve"> </w:t>
      </w:r>
      <w:r w:rsidRPr="00642CF7">
        <w:rPr>
          <w:spacing w:val="-1"/>
        </w:rPr>
        <w:t>assistance</w:t>
      </w:r>
      <w:r w:rsidRPr="00642CF7">
        <w:t xml:space="preserve"> </w:t>
      </w:r>
      <w:r w:rsidRPr="00642CF7">
        <w:rPr>
          <w:spacing w:val="-1"/>
        </w:rPr>
        <w:t>activities</w:t>
      </w:r>
      <w:r w:rsidRPr="00642CF7">
        <w:rPr>
          <w:spacing w:val="5"/>
        </w:rPr>
        <w:t xml:space="preserve"> </w:t>
      </w:r>
      <w:r w:rsidRPr="00642CF7">
        <w:rPr>
          <w:spacing w:val="-1"/>
        </w:rPr>
        <w:t>developed</w:t>
      </w:r>
      <w:r w:rsidRPr="00642CF7">
        <w:t xml:space="preserve"> or</w:t>
      </w:r>
      <w:r w:rsidRPr="00642CF7">
        <w:rPr>
          <w:spacing w:val="-1"/>
        </w:rPr>
        <w:t xml:space="preserve"> acquired</w:t>
      </w:r>
      <w:r w:rsidRPr="00642CF7">
        <w:rPr>
          <w:spacing w:val="83"/>
        </w:rPr>
        <w:t xml:space="preserve"> </w:t>
      </w:r>
      <w:r w:rsidRPr="00642CF7">
        <w:rPr>
          <w:spacing w:val="-1"/>
        </w:rPr>
        <w:t>under</w:t>
      </w:r>
      <w:r w:rsidRPr="00642CF7">
        <w:t xml:space="preserve"> this </w:t>
      </w:r>
      <w:r w:rsidRPr="00642CF7">
        <w:rPr>
          <w:spacing w:val="-1"/>
        </w:rPr>
        <w:t>award,</w:t>
      </w:r>
      <w:r w:rsidRPr="00642CF7">
        <w:t xml:space="preserve"> </w:t>
      </w:r>
      <w:r w:rsidRPr="00642CF7">
        <w:rPr>
          <w:spacing w:val="-1"/>
        </w:rPr>
        <w:t>which</w:t>
      </w:r>
      <w:r w:rsidRPr="00642CF7">
        <w:t xml:space="preserve"> </w:t>
      </w:r>
      <w:r w:rsidRPr="00642CF7">
        <w:rPr>
          <w:spacing w:val="-1"/>
        </w:rPr>
        <w:t>may</w:t>
      </w:r>
      <w:r w:rsidRPr="00642CF7">
        <w:rPr>
          <w:spacing w:val="-3"/>
        </w:rPr>
        <w:t xml:space="preserve"> </w:t>
      </w:r>
      <w:r w:rsidRPr="00642CF7">
        <w:t>include</w:t>
      </w:r>
      <w:r w:rsidRPr="00642CF7">
        <w:rPr>
          <w:spacing w:val="-2"/>
        </w:rPr>
        <w:t xml:space="preserve"> </w:t>
      </w:r>
      <w:r w:rsidRPr="00642CF7">
        <w:rPr>
          <w:spacing w:val="-1"/>
        </w:rPr>
        <w:t>program</w:t>
      </w:r>
      <w:r w:rsidRPr="00642CF7">
        <w:t xml:space="preserve"> and</w:t>
      </w:r>
      <w:r w:rsidRPr="00642CF7">
        <w:rPr>
          <w:spacing w:val="-2"/>
        </w:rPr>
        <w:t xml:space="preserve"> </w:t>
      </w:r>
      <w:r w:rsidRPr="00642CF7">
        <w:rPr>
          <w:spacing w:val="-1"/>
        </w:rPr>
        <w:t>communications</w:t>
      </w:r>
      <w:r w:rsidRPr="00642CF7">
        <w:rPr>
          <w:spacing w:val="57"/>
        </w:rPr>
        <w:t xml:space="preserve"> </w:t>
      </w:r>
      <w:r w:rsidRPr="00642CF7">
        <w:rPr>
          <w:spacing w:val="-1"/>
        </w:rPr>
        <w:t>materials,</w:t>
      </w:r>
      <w:r w:rsidRPr="00642CF7">
        <w:t xml:space="preserve"> </w:t>
      </w:r>
      <w:r w:rsidRPr="00642CF7">
        <w:rPr>
          <w:spacing w:val="-1"/>
        </w:rPr>
        <w:t>evaluations</w:t>
      </w:r>
      <w:r w:rsidRPr="00642CF7">
        <w:rPr>
          <w:spacing w:val="-2"/>
        </w:rPr>
        <w:t xml:space="preserve"> </w:t>
      </w:r>
      <w:r w:rsidRPr="00642CF7">
        <w:t>and</w:t>
      </w:r>
      <w:r w:rsidRPr="00642CF7">
        <w:rPr>
          <w:spacing w:val="-2"/>
        </w:rPr>
        <w:t xml:space="preserve"> </w:t>
      </w:r>
      <w:r w:rsidRPr="00642CF7">
        <w:rPr>
          <w:spacing w:val="-1"/>
        </w:rPr>
        <w:t>assessments,</w:t>
      </w:r>
      <w:r w:rsidRPr="00642CF7">
        <w:t xml:space="preserve"> </w:t>
      </w:r>
      <w:r w:rsidRPr="00642CF7">
        <w:rPr>
          <w:spacing w:val="-1"/>
        </w:rPr>
        <w:t>information</w:t>
      </w:r>
      <w:r w:rsidRPr="00642CF7">
        <w:t xml:space="preserve"> </w:t>
      </w:r>
      <w:r w:rsidRPr="00642CF7">
        <w:rPr>
          <w:spacing w:val="-1"/>
        </w:rPr>
        <w:t>products,</w:t>
      </w:r>
      <w:r w:rsidRPr="00642CF7">
        <w:rPr>
          <w:spacing w:val="-2"/>
        </w:rPr>
        <w:t xml:space="preserve"> </w:t>
      </w:r>
      <w:r w:rsidRPr="00642CF7">
        <w:rPr>
          <w:spacing w:val="-1"/>
        </w:rPr>
        <w:t>research</w:t>
      </w:r>
      <w:r w:rsidRPr="00642CF7">
        <w:rPr>
          <w:spacing w:val="87"/>
        </w:rPr>
        <w:t xml:space="preserve"> </w:t>
      </w:r>
      <w:r w:rsidRPr="00642CF7">
        <w:t>and</w:t>
      </w:r>
      <w:r w:rsidRPr="00642CF7">
        <w:rPr>
          <w:spacing w:val="-2"/>
        </w:rPr>
        <w:t xml:space="preserve"> </w:t>
      </w:r>
      <w:r w:rsidRPr="00642CF7">
        <w:rPr>
          <w:spacing w:val="-1"/>
        </w:rPr>
        <w:t>technical</w:t>
      </w:r>
      <w:r w:rsidRPr="00642CF7">
        <w:rPr>
          <w:spacing w:val="2"/>
        </w:rPr>
        <w:t xml:space="preserve"> </w:t>
      </w:r>
      <w:r w:rsidRPr="00642CF7">
        <w:rPr>
          <w:spacing w:val="-1"/>
        </w:rPr>
        <w:t>reports,</w:t>
      </w:r>
      <w:r w:rsidRPr="00642CF7">
        <w:rPr>
          <w:spacing w:val="-2"/>
        </w:rPr>
        <w:t xml:space="preserve"> </w:t>
      </w:r>
      <w:r w:rsidRPr="00642CF7">
        <w:rPr>
          <w:spacing w:val="-1"/>
        </w:rPr>
        <w:t>progress</w:t>
      </w:r>
      <w:r w:rsidRPr="00642CF7">
        <w:t xml:space="preserve"> and</w:t>
      </w:r>
      <w:r w:rsidRPr="00642CF7">
        <w:rPr>
          <w:spacing w:val="-2"/>
        </w:rPr>
        <w:t xml:space="preserve"> </w:t>
      </w:r>
      <w:r w:rsidRPr="00642CF7">
        <w:rPr>
          <w:spacing w:val="-1"/>
        </w:rPr>
        <w:t>performance</w:t>
      </w:r>
      <w:r w:rsidRPr="00642CF7">
        <w:t xml:space="preserve"> </w:t>
      </w:r>
      <w:r w:rsidRPr="00642CF7">
        <w:rPr>
          <w:spacing w:val="-1"/>
        </w:rPr>
        <w:t>reports</w:t>
      </w:r>
      <w:r w:rsidRPr="00642CF7">
        <w:t xml:space="preserve"> </w:t>
      </w:r>
      <w:r w:rsidRPr="00642CF7">
        <w:rPr>
          <w:spacing w:val="-1"/>
        </w:rPr>
        <w:t>required</w:t>
      </w:r>
      <w:r w:rsidRPr="00642CF7">
        <w:rPr>
          <w:spacing w:val="3"/>
        </w:rPr>
        <w:t xml:space="preserve"> </w:t>
      </w:r>
      <w:r w:rsidRPr="00642CF7">
        <w:rPr>
          <w:spacing w:val="-1"/>
        </w:rPr>
        <w:t>under</w:t>
      </w:r>
      <w:r w:rsidRPr="00642CF7">
        <w:rPr>
          <w:spacing w:val="81"/>
        </w:rPr>
        <w:t xml:space="preserve"> </w:t>
      </w:r>
      <w:r w:rsidRPr="00642CF7">
        <w:t xml:space="preserve">this </w:t>
      </w:r>
      <w:r w:rsidRPr="00642CF7">
        <w:rPr>
          <w:spacing w:val="-1"/>
        </w:rPr>
        <w:t>award</w:t>
      </w:r>
      <w:r w:rsidRPr="00642CF7">
        <w:t xml:space="preserve"> </w:t>
      </w:r>
      <w:r w:rsidRPr="00642CF7">
        <w:rPr>
          <w:spacing w:val="-1"/>
        </w:rPr>
        <w:t>(excluding administrative</w:t>
      </w:r>
      <w:r w:rsidRPr="00642CF7">
        <w:rPr>
          <w:spacing w:val="4"/>
        </w:rPr>
        <w:t xml:space="preserve"> </w:t>
      </w:r>
      <w:r w:rsidRPr="00642CF7">
        <w:t xml:space="preserve">financial </w:t>
      </w:r>
      <w:r w:rsidRPr="00642CF7">
        <w:rPr>
          <w:spacing w:val="-1"/>
        </w:rPr>
        <w:t>information),</w:t>
      </w:r>
      <w:r w:rsidRPr="00642CF7">
        <w:t xml:space="preserve"> </w:t>
      </w:r>
      <w:r w:rsidRPr="00642CF7">
        <w:rPr>
          <w:spacing w:val="-1"/>
        </w:rPr>
        <w:t>and</w:t>
      </w:r>
      <w:r w:rsidRPr="00642CF7">
        <w:t xml:space="preserve"> other</w:t>
      </w:r>
      <w:r w:rsidRPr="00642CF7">
        <w:rPr>
          <w:spacing w:val="61"/>
        </w:rPr>
        <w:t xml:space="preserve"> </w:t>
      </w:r>
      <w:r w:rsidRPr="00642CF7">
        <w:t>reports,</w:t>
      </w:r>
      <w:r w:rsidRPr="00642CF7">
        <w:rPr>
          <w:spacing w:val="-2"/>
        </w:rPr>
        <w:t xml:space="preserve"> </w:t>
      </w:r>
      <w:r w:rsidRPr="00642CF7">
        <w:rPr>
          <w:spacing w:val="-1"/>
        </w:rPr>
        <w:t>articles</w:t>
      </w:r>
      <w:r w:rsidRPr="00642CF7">
        <w:t xml:space="preserve"> </w:t>
      </w:r>
      <w:r w:rsidRPr="00642CF7">
        <w:rPr>
          <w:spacing w:val="-1"/>
        </w:rPr>
        <w:t>and</w:t>
      </w:r>
      <w:r w:rsidRPr="00642CF7">
        <w:t xml:space="preserve"> </w:t>
      </w:r>
      <w:r w:rsidRPr="00642CF7">
        <w:rPr>
          <w:spacing w:val="-1"/>
        </w:rPr>
        <w:t>papers</w:t>
      </w:r>
      <w:r w:rsidRPr="00642CF7">
        <w:t xml:space="preserve"> </w:t>
      </w:r>
      <w:r w:rsidRPr="00642CF7">
        <w:rPr>
          <w:spacing w:val="-1"/>
        </w:rPr>
        <w:t>prepared</w:t>
      </w:r>
      <w:r w:rsidRPr="00642CF7">
        <w:rPr>
          <w:spacing w:val="-2"/>
        </w:rPr>
        <w:t xml:space="preserve"> </w:t>
      </w:r>
      <w:r w:rsidRPr="00642CF7">
        <w:t>by</w:t>
      </w:r>
      <w:r w:rsidRPr="00642CF7">
        <w:rPr>
          <w:spacing w:val="-3"/>
        </w:rPr>
        <w:t xml:space="preserve"> </w:t>
      </w:r>
      <w:r w:rsidRPr="00642CF7">
        <w:t xml:space="preserve">the </w:t>
      </w:r>
      <w:r w:rsidRPr="00642CF7">
        <w:rPr>
          <w:spacing w:val="-1"/>
        </w:rPr>
        <w:t>recipient</w:t>
      </w:r>
      <w:r w:rsidRPr="00642CF7">
        <w:rPr>
          <w:spacing w:val="-2"/>
        </w:rPr>
        <w:t xml:space="preserve"> </w:t>
      </w:r>
      <w:r w:rsidRPr="00642CF7">
        <w:rPr>
          <w:spacing w:val="-1"/>
        </w:rPr>
        <w:t>under</w:t>
      </w:r>
      <w:r w:rsidRPr="00642CF7">
        <w:t xml:space="preserve"> </w:t>
      </w:r>
      <w:r w:rsidRPr="00642CF7">
        <w:rPr>
          <w:spacing w:val="-1"/>
        </w:rPr>
        <w:t>the</w:t>
      </w:r>
      <w:r w:rsidRPr="00642CF7">
        <w:rPr>
          <w:spacing w:val="-2"/>
        </w:rPr>
        <w:t xml:space="preserve"> </w:t>
      </w:r>
      <w:r w:rsidRPr="00642CF7">
        <w:t>award,</w:t>
      </w:r>
      <w:r w:rsidRPr="00642CF7">
        <w:rPr>
          <w:spacing w:val="65"/>
        </w:rPr>
        <w:t xml:space="preserve"> </w:t>
      </w:r>
      <w:r w:rsidRPr="00642CF7">
        <w:rPr>
          <w:spacing w:val="-1"/>
        </w:rPr>
        <w:t>whether</w:t>
      </w:r>
      <w:r w:rsidRPr="00642CF7">
        <w:t xml:space="preserve"> </w:t>
      </w:r>
      <w:r w:rsidRPr="00642CF7">
        <w:rPr>
          <w:spacing w:val="-1"/>
        </w:rPr>
        <w:t>published</w:t>
      </w:r>
      <w:r w:rsidRPr="00642CF7">
        <w:rPr>
          <w:spacing w:val="-2"/>
        </w:rPr>
        <w:t xml:space="preserve"> </w:t>
      </w:r>
      <w:r w:rsidRPr="00642CF7">
        <w:t xml:space="preserve">or </w:t>
      </w:r>
      <w:r w:rsidRPr="00642CF7">
        <w:rPr>
          <w:spacing w:val="-1"/>
        </w:rPr>
        <w:t>not.</w:t>
      </w:r>
      <w:r w:rsidRPr="00642CF7">
        <w:rPr>
          <w:spacing w:val="65"/>
        </w:rPr>
        <w:t xml:space="preserve"> </w:t>
      </w:r>
      <w:r w:rsidRPr="00642CF7">
        <w:t>The</w:t>
      </w:r>
      <w:r w:rsidRPr="00642CF7">
        <w:rPr>
          <w:spacing w:val="1"/>
        </w:rPr>
        <w:t xml:space="preserve"> </w:t>
      </w:r>
      <w:r w:rsidRPr="00642CF7">
        <w:rPr>
          <w:spacing w:val="-1"/>
        </w:rPr>
        <w:t>term</w:t>
      </w:r>
      <w:r w:rsidRPr="00642CF7">
        <w:rPr>
          <w:spacing w:val="-2"/>
        </w:rPr>
        <w:t xml:space="preserve"> </w:t>
      </w:r>
      <w:r w:rsidRPr="00642CF7">
        <w:t>does</w:t>
      </w:r>
      <w:r w:rsidRPr="00642CF7">
        <w:rPr>
          <w:spacing w:val="-3"/>
        </w:rPr>
        <w:t xml:space="preserve"> </w:t>
      </w:r>
      <w:r w:rsidRPr="00642CF7">
        <w:rPr>
          <w:spacing w:val="-1"/>
        </w:rPr>
        <w:t>not</w:t>
      </w:r>
      <w:r w:rsidRPr="00642CF7">
        <w:rPr>
          <w:spacing w:val="-2"/>
        </w:rPr>
        <w:t xml:space="preserve"> </w:t>
      </w:r>
      <w:r w:rsidRPr="00642CF7">
        <w:t>include</w:t>
      </w:r>
      <w:r w:rsidRPr="00642CF7">
        <w:rPr>
          <w:spacing w:val="-2"/>
        </w:rPr>
        <w:t xml:space="preserve"> </w:t>
      </w:r>
      <w:r w:rsidRPr="00642CF7">
        <w:t xml:space="preserve">the </w:t>
      </w:r>
      <w:r w:rsidRPr="00642CF7">
        <w:rPr>
          <w:spacing w:val="-1"/>
        </w:rPr>
        <w:t>recipient’s</w:t>
      </w:r>
      <w:r w:rsidRPr="00642CF7">
        <w:rPr>
          <w:spacing w:val="55"/>
        </w:rPr>
        <w:t xml:space="preserve"> </w:t>
      </w:r>
      <w:r w:rsidRPr="00642CF7">
        <w:rPr>
          <w:spacing w:val="-1"/>
        </w:rPr>
        <w:t>information</w:t>
      </w:r>
      <w:r w:rsidRPr="00642CF7">
        <w:rPr>
          <w:spacing w:val="-2"/>
        </w:rPr>
        <w:t xml:space="preserve"> </w:t>
      </w:r>
      <w:r w:rsidRPr="00642CF7">
        <w:rPr>
          <w:spacing w:val="-1"/>
        </w:rPr>
        <w:t>that</w:t>
      </w:r>
      <w:r w:rsidRPr="00642CF7">
        <w:t xml:space="preserve"> is </w:t>
      </w:r>
      <w:r w:rsidRPr="00642CF7">
        <w:rPr>
          <w:spacing w:val="-1"/>
        </w:rPr>
        <w:t>incidental</w:t>
      </w:r>
      <w:r w:rsidRPr="00642CF7">
        <w:rPr>
          <w:spacing w:val="-3"/>
        </w:rPr>
        <w:t xml:space="preserve"> </w:t>
      </w:r>
      <w:r w:rsidRPr="00642CF7">
        <w:t>to</w:t>
      </w:r>
      <w:r w:rsidRPr="00642CF7">
        <w:rPr>
          <w:spacing w:val="-1"/>
        </w:rPr>
        <w:t xml:space="preserve"> award</w:t>
      </w:r>
      <w:r w:rsidRPr="00642CF7">
        <w:t xml:space="preserve"> administration, </w:t>
      </w:r>
      <w:r w:rsidRPr="00642CF7">
        <w:rPr>
          <w:spacing w:val="-1"/>
        </w:rPr>
        <w:t>such</w:t>
      </w:r>
      <w:r w:rsidRPr="00642CF7">
        <w:rPr>
          <w:spacing w:val="-2"/>
        </w:rPr>
        <w:t xml:space="preserve"> </w:t>
      </w:r>
      <w:r w:rsidRPr="00642CF7">
        <w:t>as</w:t>
      </w:r>
      <w:r w:rsidRPr="00642CF7">
        <w:rPr>
          <w:spacing w:val="-2"/>
        </w:rPr>
        <w:t xml:space="preserve"> </w:t>
      </w:r>
      <w:r w:rsidRPr="00642CF7">
        <w:rPr>
          <w:spacing w:val="-1"/>
        </w:rPr>
        <w:t>financial,</w:t>
      </w:r>
      <w:r w:rsidRPr="00642CF7">
        <w:rPr>
          <w:spacing w:val="63"/>
        </w:rPr>
        <w:t xml:space="preserve"> </w:t>
      </w:r>
      <w:r w:rsidRPr="00642CF7">
        <w:rPr>
          <w:spacing w:val="-1"/>
        </w:rPr>
        <w:t>administrative,</w:t>
      </w:r>
      <w:r w:rsidRPr="00642CF7">
        <w:t xml:space="preserve"> cost</w:t>
      </w:r>
      <w:r w:rsidRPr="00642CF7">
        <w:rPr>
          <w:spacing w:val="-2"/>
        </w:rPr>
        <w:t xml:space="preserve"> </w:t>
      </w:r>
      <w:r w:rsidRPr="00642CF7">
        <w:t>or</w:t>
      </w:r>
      <w:r w:rsidRPr="00642CF7">
        <w:rPr>
          <w:spacing w:val="-3"/>
        </w:rPr>
        <w:t xml:space="preserve"> </w:t>
      </w:r>
      <w:r w:rsidRPr="00642CF7">
        <w:rPr>
          <w:spacing w:val="-1"/>
        </w:rPr>
        <w:t>pricing,</w:t>
      </w:r>
      <w:r w:rsidRPr="00642CF7">
        <w:t xml:space="preserve"> or </w:t>
      </w:r>
      <w:r w:rsidRPr="00642CF7">
        <w:rPr>
          <w:spacing w:val="-1"/>
        </w:rPr>
        <w:t>management</w:t>
      </w:r>
      <w:r w:rsidRPr="00642CF7">
        <w:t xml:space="preserve"> </w:t>
      </w:r>
      <w:r w:rsidRPr="00642CF7">
        <w:rPr>
          <w:spacing w:val="-1"/>
        </w:rPr>
        <w:t>information.</w:t>
      </w:r>
    </w:p>
    <w:p w14:paraId="32D41F5E" w14:textId="77777777" w:rsidR="00275987" w:rsidRPr="00642CF7" w:rsidRDefault="00275987" w:rsidP="00275987">
      <w:pPr>
        <w:rPr>
          <w:rFonts w:eastAsia="Arial"/>
        </w:rPr>
      </w:pPr>
    </w:p>
    <w:p w14:paraId="0EC42488" w14:textId="77777777" w:rsidR="00275987" w:rsidRPr="00642CF7" w:rsidRDefault="00275987" w:rsidP="00275987">
      <w:pPr>
        <w:pStyle w:val="BodyText"/>
        <w:widowControl w:val="0"/>
        <w:numPr>
          <w:ilvl w:val="1"/>
          <w:numId w:val="25"/>
        </w:numPr>
        <w:tabs>
          <w:tab w:val="left" w:pos="1541"/>
        </w:tabs>
        <w:overflowPunct/>
        <w:autoSpaceDE/>
        <w:autoSpaceDN/>
        <w:adjustRightInd/>
        <w:ind w:right="597"/>
        <w:textAlignment w:val="auto"/>
      </w:pPr>
      <w:r w:rsidRPr="00642CF7">
        <w:t>Each</w:t>
      </w:r>
      <w:r w:rsidRPr="00642CF7">
        <w:rPr>
          <w:spacing w:val="-2"/>
        </w:rPr>
        <w:t xml:space="preserve"> </w:t>
      </w:r>
      <w:r w:rsidRPr="00642CF7">
        <w:rPr>
          <w:spacing w:val="-1"/>
        </w:rPr>
        <w:t>document</w:t>
      </w:r>
      <w:r w:rsidRPr="00642CF7">
        <w:t xml:space="preserve"> </w:t>
      </w:r>
      <w:r w:rsidRPr="00642CF7">
        <w:rPr>
          <w:spacing w:val="-1"/>
        </w:rPr>
        <w:t>submitted</w:t>
      </w:r>
      <w:r w:rsidRPr="00642CF7">
        <w:t xml:space="preserve"> </w:t>
      </w:r>
      <w:r w:rsidRPr="00642CF7">
        <w:rPr>
          <w:spacing w:val="-1"/>
        </w:rPr>
        <w:t>should</w:t>
      </w:r>
      <w:r w:rsidRPr="00642CF7">
        <w:rPr>
          <w:spacing w:val="-2"/>
        </w:rPr>
        <w:t xml:space="preserve"> </w:t>
      </w:r>
      <w:r w:rsidRPr="00642CF7">
        <w:t>contain</w:t>
      </w:r>
      <w:r w:rsidRPr="00642CF7">
        <w:rPr>
          <w:spacing w:val="-2"/>
        </w:rPr>
        <w:t xml:space="preserve"> </w:t>
      </w:r>
      <w:r w:rsidRPr="00642CF7">
        <w:rPr>
          <w:spacing w:val="-1"/>
        </w:rPr>
        <w:t>essential</w:t>
      </w:r>
      <w:r w:rsidRPr="00642CF7">
        <w:rPr>
          <w:spacing w:val="-3"/>
        </w:rPr>
        <w:t xml:space="preserve"> </w:t>
      </w:r>
      <w:r w:rsidRPr="00642CF7">
        <w:rPr>
          <w:spacing w:val="-1"/>
        </w:rPr>
        <w:t>bibliographic</w:t>
      </w:r>
      <w:r w:rsidRPr="00642CF7">
        <w:rPr>
          <w:spacing w:val="61"/>
        </w:rPr>
        <w:t xml:space="preserve"> </w:t>
      </w:r>
      <w:r w:rsidRPr="00642CF7">
        <w:rPr>
          <w:spacing w:val="-1"/>
        </w:rPr>
        <w:t>information,</w:t>
      </w:r>
      <w:r w:rsidRPr="00642CF7">
        <w:rPr>
          <w:spacing w:val="-2"/>
        </w:rPr>
        <w:t xml:space="preserve"> </w:t>
      </w:r>
      <w:r w:rsidRPr="00642CF7">
        <w:t>such</w:t>
      </w:r>
      <w:r w:rsidRPr="00642CF7">
        <w:rPr>
          <w:spacing w:val="-2"/>
        </w:rPr>
        <w:t xml:space="preserve"> </w:t>
      </w:r>
      <w:r w:rsidRPr="00642CF7">
        <w:t>as</w:t>
      </w:r>
      <w:r w:rsidRPr="00642CF7">
        <w:rPr>
          <w:spacing w:val="-2"/>
        </w:rPr>
        <w:t xml:space="preserve"> </w:t>
      </w:r>
      <w:r w:rsidRPr="00642CF7">
        <w:t xml:space="preserve">1) </w:t>
      </w:r>
      <w:r w:rsidRPr="00642CF7">
        <w:rPr>
          <w:spacing w:val="-1"/>
        </w:rPr>
        <w:t>descriptive</w:t>
      </w:r>
      <w:r w:rsidRPr="00642CF7">
        <w:t xml:space="preserve"> title;</w:t>
      </w:r>
      <w:r w:rsidRPr="00642CF7">
        <w:rPr>
          <w:spacing w:val="-2"/>
        </w:rPr>
        <w:t xml:space="preserve"> </w:t>
      </w:r>
      <w:r w:rsidRPr="00642CF7">
        <w:t xml:space="preserve">2) </w:t>
      </w:r>
      <w:r w:rsidRPr="00642CF7">
        <w:rPr>
          <w:spacing w:val="-1"/>
        </w:rPr>
        <w:t xml:space="preserve">author(s) </w:t>
      </w:r>
      <w:r w:rsidRPr="00642CF7">
        <w:t>name;</w:t>
      </w:r>
      <w:r w:rsidRPr="00642CF7">
        <w:rPr>
          <w:spacing w:val="-2"/>
        </w:rPr>
        <w:t xml:space="preserve"> </w:t>
      </w:r>
      <w:r w:rsidRPr="00642CF7">
        <w:t xml:space="preserve">3) </w:t>
      </w:r>
      <w:r w:rsidRPr="00642CF7">
        <w:rPr>
          <w:spacing w:val="-1"/>
        </w:rPr>
        <w:t>award</w:t>
      </w:r>
      <w:r w:rsidRPr="00642CF7">
        <w:rPr>
          <w:spacing w:val="55"/>
        </w:rPr>
        <w:t xml:space="preserve"> </w:t>
      </w:r>
      <w:r w:rsidRPr="00642CF7">
        <w:rPr>
          <w:spacing w:val="-1"/>
        </w:rPr>
        <w:t>number;</w:t>
      </w:r>
      <w:r w:rsidRPr="00642CF7">
        <w:rPr>
          <w:spacing w:val="-3"/>
        </w:rPr>
        <w:t xml:space="preserve"> </w:t>
      </w:r>
      <w:r w:rsidRPr="00642CF7">
        <w:t xml:space="preserve">4) </w:t>
      </w:r>
      <w:r w:rsidRPr="00642CF7">
        <w:rPr>
          <w:spacing w:val="-1"/>
        </w:rPr>
        <w:t>sponsoring</w:t>
      </w:r>
      <w:r w:rsidRPr="00642CF7">
        <w:rPr>
          <w:spacing w:val="-2"/>
        </w:rPr>
        <w:t xml:space="preserve"> </w:t>
      </w:r>
      <w:r w:rsidRPr="00642CF7">
        <w:t xml:space="preserve">USAID </w:t>
      </w:r>
      <w:r w:rsidRPr="00642CF7">
        <w:rPr>
          <w:spacing w:val="-1"/>
        </w:rPr>
        <w:t>office;</w:t>
      </w:r>
      <w:r w:rsidRPr="00642CF7">
        <w:rPr>
          <w:spacing w:val="-2"/>
        </w:rPr>
        <w:t xml:space="preserve"> </w:t>
      </w:r>
      <w:r w:rsidRPr="00642CF7">
        <w:t xml:space="preserve">5) </w:t>
      </w:r>
      <w:r w:rsidRPr="00642CF7">
        <w:rPr>
          <w:spacing w:val="-1"/>
        </w:rPr>
        <w:t>development</w:t>
      </w:r>
      <w:r w:rsidRPr="00642CF7">
        <w:rPr>
          <w:spacing w:val="-2"/>
        </w:rPr>
        <w:t xml:space="preserve"> </w:t>
      </w:r>
      <w:r w:rsidRPr="00642CF7">
        <w:rPr>
          <w:spacing w:val="-1"/>
        </w:rPr>
        <w:t>objective;</w:t>
      </w:r>
      <w:r w:rsidRPr="00642CF7">
        <w:t xml:space="preserve"> </w:t>
      </w:r>
      <w:r w:rsidRPr="00642CF7">
        <w:rPr>
          <w:spacing w:val="-1"/>
        </w:rPr>
        <w:t>and</w:t>
      </w:r>
      <w:r w:rsidRPr="00642CF7">
        <w:rPr>
          <w:spacing w:val="-2"/>
        </w:rPr>
        <w:t xml:space="preserve"> </w:t>
      </w:r>
      <w:r w:rsidRPr="00642CF7">
        <w:t>6)</w:t>
      </w:r>
      <w:r w:rsidRPr="00642CF7">
        <w:rPr>
          <w:spacing w:val="71"/>
        </w:rPr>
        <w:t xml:space="preserve"> </w:t>
      </w:r>
      <w:r w:rsidRPr="00642CF7">
        <w:t>date</w:t>
      </w:r>
      <w:r w:rsidRPr="00642CF7">
        <w:rPr>
          <w:spacing w:val="-2"/>
        </w:rPr>
        <w:t xml:space="preserve"> </w:t>
      </w:r>
      <w:r w:rsidRPr="00642CF7">
        <w:rPr>
          <w:spacing w:val="-1"/>
        </w:rPr>
        <w:t>of</w:t>
      </w:r>
      <w:r w:rsidRPr="00642CF7">
        <w:t xml:space="preserve"> </w:t>
      </w:r>
      <w:r w:rsidRPr="00642CF7">
        <w:rPr>
          <w:spacing w:val="-1"/>
        </w:rPr>
        <w:t>publication.</w:t>
      </w:r>
    </w:p>
    <w:p w14:paraId="15BA1E8B" w14:textId="77777777" w:rsidR="00275987" w:rsidRPr="00642CF7" w:rsidRDefault="00275987" w:rsidP="00275987">
      <w:pPr>
        <w:rPr>
          <w:rFonts w:eastAsia="Arial"/>
        </w:rPr>
      </w:pPr>
    </w:p>
    <w:p w14:paraId="2032899F" w14:textId="77777777" w:rsidR="00275987" w:rsidRPr="00642CF7" w:rsidRDefault="00275987" w:rsidP="00275987">
      <w:pPr>
        <w:pStyle w:val="BodyText"/>
        <w:widowControl w:val="0"/>
        <w:numPr>
          <w:ilvl w:val="1"/>
          <w:numId w:val="25"/>
        </w:numPr>
        <w:tabs>
          <w:tab w:val="left" w:pos="1541"/>
        </w:tabs>
        <w:overflowPunct/>
        <w:autoSpaceDE/>
        <w:autoSpaceDN/>
        <w:adjustRightInd/>
        <w:ind w:right="362"/>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not</w:t>
      </w:r>
      <w:r w:rsidRPr="00642CF7">
        <w:rPr>
          <w:spacing w:val="-2"/>
        </w:rPr>
        <w:t xml:space="preserve"> </w:t>
      </w:r>
      <w:r w:rsidRPr="00642CF7">
        <w:t>submit</w:t>
      </w:r>
      <w:r w:rsidRPr="00642CF7">
        <w:rPr>
          <w:spacing w:val="-3"/>
        </w:rPr>
        <w:t xml:space="preserve"> </w:t>
      </w:r>
      <w:r w:rsidRPr="00642CF7">
        <w:t>to</w:t>
      </w:r>
      <w:r w:rsidRPr="00642CF7">
        <w:rPr>
          <w:spacing w:val="-2"/>
        </w:rPr>
        <w:t xml:space="preserve"> </w:t>
      </w:r>
      <w:r w:rsidRPr="00642CF7">
        <w:t>the</w:t>
      </w:r>
      <w:r w:rsidRPr="00642CF7">
        <w:rPr>
          <w:spacing w:val="-2"/>
        </w:rPr>
        <w:t xml:space="preserve"> </w:t>
      </w:r>
      <w:r w:rsidRPr="00642CF7">
        <w:t>DEC any</w:t>
      </w:r>
      <w:r w:rsidRPr="00642CF7">
        <w:rPr>
          <w:spacing w:val="-3"/>
        </w:rPr>
        <w:t xml:space="preserve"> </w:t>
      </w:r>
      <w:r w:rsidRPr="00642CF7">
        <w:rPr>
          <w:spacing w:val="-1"/>
        </w:rPr>
        <w:t>financially</w:t>
      </w:r>
      <w:r w:rsidRPr="00642CF7">
        <w:rPr>
          <w:spacing w:val="-3"/>
        </w:rPr>
        <w:t xml:space="preserve"> </w:t>
      </w:r>
      <w:r w:rsidRPr="00642CF7">
        <w:rPr>
          <w:spacing w:val="-1"/>
        </w:rPr>
        <w:t>sensitive</w:t>
      </w:r>
      <w:r w:rsidRPr="00642CF7">
        <w:rPr>
          <w:spacing w:val="57"/>
        </w:rPr>
        <w:t xml:space="preserve"> </w:t>
      </w:r>
      <w:r w:rsidRPr="00642CF7">
        <w:rPr>
          <w:spacing w:val="-1"/>
        </w:rPr>
        <w:t>information</w:t>
      </w:r>
      <w:r w:rsidRPr="00642CF7">
        <w:rPr>
          <w:spacing w:val="-2"/>
        </w:rPr>
        <w:t xml:space="preserve"> </w:t>
      </w:r>
      <w:r w:rsidRPr="00642CF7">
        <w:t xml:space="preserve">or </w:t>
      </w:r>
      <w:r w:rsidRPr="00642CF7">
        <w:rPr>
          <w:spacing w:val="-1"/>
        </w:rPr>
        <w:t>personally</w:t>
      </w:r>
      <w:r w:rsidRPr="00642CF7">
        <w:rPr>
          <w:spacing w:val="-3"/>
        </w:rPr>
        <w:t xml:space="preserve"> </w:t>
      </w:r>
      <w:r w:rsidRPr="00642CF7">
        <w:t xml:space="preserve">identifiable </w:t>
      </w:r>
      <w:r w:rsidRPr="00642CF7">
        <w:rPr>
          <w:spacing w:val="-1"/>
        </w:rPr>
        <w:t>information,</w:t>
      </w:r>
      <w:r w:rsidRPr="00642CF7">
        <w:t xml:space="preserve"> </w:t>
      </w:r>
      <w:r w:rsidRPr="00642CF7">
        <w:rPr>
          <w:spacing w:val="-1"/>
        </w:rPr>
        <w:t>such</w:t>
      </w:r>
      <w:r w:rsidRPr="00642CF7">
        <w:rPr>
          <w:spacing w:val="-2"/>
        </w:rPr>
        <w:t xml:space="preserve"> </w:t>
      </w:r>
      <w:r w:rsidRPr="00642CF7">
        <w:t xml:space="preserve">as social </w:t>
      </w:r>
      <w:r w:rsidRPr="00642CF7">
        <w:rPr>
          <w:spacing w:val="-1"/>
        </w:rPr>
        <w:t>security</w:t>
      </w:r>
      <w:r w:rsidRPr="00642CF7">
        <w:rPr>
          <w:spacing w:val="47"/>
        </w:rPr>
        <w:t xml:space="preserve"> </w:t>
      </w:r>
      <w:r w:rsidRPr="00642CF7">
        <w:rPr>
          <w:spacing w:val="-1"/>
        </w:rPr>
        <w:t>numbers,</w:t>
      </w:r>
      <w:r w:rsidRPr="00642CF7">
        <w:rPr>
          <w:spacing w:val="-3"/>
        </w:rPr>
        <w:t xml:space="preserve"> </w:t>
      </w:r>
      <w:r w:rsidRPr="00642CF7">
        <w:rPr>
          <w:spacing w:val="-1"/>
        </w:rPr>
        <w:t>home</w:t>
      </w:r>
      <w:r w:rsidRPr="00642CF7">
        <w:rPr>
          <w:spacing w:val="-2"/>
        </w:rPr>
        <w:t xml:space="preserve"> </w:t>
      </w:r>
      <w:r w:rsidRPr="00642CF7">
        <w:rPr>
          <w:spacing w:val="-1"/>
        </w:rPr>
        <w:t>addresses</w:t>
      </w:r>
      <w:r w:rsidRPr="00642CF7">
        <w:t xml:space="preserve"> </w:t>
      </w:r>
      <w:r w:rsidRPr="00642CF7">
        <w:rPr>
          <w:spacing w:val="-1"/>
        </w:rPr>
        <w:t>and</w:t>
      </w:r>
      <w:r w:rsidRPr="00642CF7">
        <w:t xml:space="preserve"> dates</w:t>
      </w:r>
      <w:r w:rsidRPr="00642CF7">
        <w:rPr>
          <w:spacing w:val="-3"/>
        </w:rPr>
        <w:t xml:space="preserve"> </w:t>
      </w:r>
      <w:r w:rsidRPr="00642CF7">
        <w:rPr>
          <w:spacing w:val="-1"/>
        </w:rPr>
        <w:t>of</w:t>
      </w:r>
      <w:r w:rsidRPr="00642CF7">
        <w:t xml:space="preserve"> </w:t>
      </w:r>
      <w:r w:rsidRPr="00642CF7">
        <w:rPr>
          <w:spacing w:val="-1"/>
        </w:rPr>
        <w:t>birth.</w:t>
      </w:r>
      <w:r w:rsidRPr="00642CF7">
        <w:t xml:space="preserve">  </w:t>
      </w:r>
      <w:r w:rsidRPr="00642CF7">
        <w:rPr>
          <w:spacing w:val="-1"/>
        </w:rPr>
        <w:t>Such</w:t>
      </w:r>
      <w:r w:rsidRPr="00642CF7">
        <w:t xml:space="preserve"> </w:t>
      </w:r>
      <w:r w:rsidRPr="00642CF7">
        <w:rPr>
          <w:spacing w:val="-1"/>
        </w:rPr>
        <w:t>information</w:t>
      </w:r>
      <w:r w:rsidRPr="00642CF7">
        <w:rPr>
          <w:spacing w:val="-2"/>
        </w:rPr>
        <w:t xml:space="preserve"> </w:t>
      </w:r>
      <w:r w:rsidRPr="00642CF7">
        <w:rPr>
          <w:spacing w:val="-1"/>
        </w:rPr>
        <w:t>must</w:t>
      </w:r>
      <w:r w:rsidRPr="00642CF7">
        <w:t xml:space="preserve"> be</w:t>
      </w:r>
      <w:r w:rsidRPr="00642CF7">
        <w:rPr>
          <w:spacing w:val="65"/>
        </w:rPr>
        <w:t xml:space="preserve"> </w:t>
      </w:r>
      <w:r w:rsidRPr="00642CF7">
        <w:rPr>
          <w:spacing w:val="-1"/>
        </w:rPr>
        <w:t>removed</w:t>
      </w:r>
      <w:r w:rsidRPr="00642CF7">
        <w:rPr>
          <w:spacing w:val="-2"/>
        </w:rPr>
        <w:t xml:space="preserve"> </w:t>
      </w:r>
      <w:r w:rsidRPr="00642CF7">
        <w:rPr>
          <w:spacing w:val="-1"/>
        </w:rPr>
        <w:t>prior</w:t>
      </w:r>
      <w:r w:rsidRPr="00642CF7">
        <w:t xml:space="preserve"> to submission.</w:t>
      </w:r>
      <w:r w:rsidRPr="00642CF7">
        <w:rPr>
          <w:spacing w:val="64"/>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must</w:t>
      </w:r>
      <w:r w:rsidRPr="00642CF7">
        <w:t xml:space="preserve"> </w:t>
      </w:r>
      <w:r w:rsidRPr="00642CF7">
        <w:rPr>
          <w:spacing w:val="-1"/>
        </w:rPr>
        <w:t>not</w:t>
      </w:r>
      <w:r w:rsidRPr="00642CF7">
        <w:t xml:space="preserve"> </w:t>
      </w:r>
      <w:r w:rsidRPr="00642CF7">
        <w:rPr>
          <w:spacing w:val="-1"/>
        </w:rPr>
        <w:t>submit</w:t>
      </w:r>
      <w:r w:rsidRPr="00642CF7">
        <w:rPr>
          <w:spacing w:val="-3"/>
        </w:rPr>
        <w:t xml:space="preserve"> </w:t>
      </w:r>
      <w:r w:rsidRPr="00642CF7">
        <w:rPr>
          <w:spacing w:val="-1"/>
        </w:rPr>
        <w:t>classified</w:t>
      </w:r>
      <w:r w:rsidRPr="00642CF7">
        <w:rPr>
          <w:spacing w:val="69"/>
        </w:rPr>
        <w:t xml:space="preserve"> </w:t>
      </w:r>
      <w:r w:rsidRPr="00642CF7">
        <w:rPr>
          <w:spacing w:val="-1"/>
        </w:rPr>
        <w:t>documents</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DEC.</w:t>
      </w:r>
    </w:p>
    <w:p w14:paraId="4DD66B68" w14:textId="77777777" w:rsidR="00275987" w:rsidRPr="00642CF7" w:rsidRDefault="00275987" w:rsidP="00275987">
      <w:pPr>
        <w:spacing w:before="1"/>
        <w:rPr>
          <w:rFonts w:eastAsia="Arial"/>
        </w:rPr>
      </w:pPr>
    </w:p>
    <w:p w14:paraId="35E35C09" w14:textId="77777777" w:rsidR="00275987" w:rsidRPr="00642CF7" w:rsidRDefault="00275987" w:rsidP="00275987">
      <w:pPr>
        <w:pStyle w:val="BodyText"/>
        <w:widowControl w:val="0"/>
        <w:numPr>
          <w:ilvl w:val="0"/>
          <w:numId w:val="25"/>
        </w:numPr>
        <w:tabs>
          <w:tab w:val="left" w:pos="821"/>
        </w:tabs>
        <w:overflowPunct/>
        <w:autoSpaceDE/>
        <w:autoSpaceDN/>
        <w:adjustRightInd/>
        <w:ind w:right="0" w:hanging="720"/>
        <w:jc w:val="left"/>
        <w:textAlignment w:val="auto"/>
      </w:pPr>
      <w:r w:rsidRPr="00642CF7">
        <w:rPr>
          <w:spacing w:val="-1"/>
        </w:rPr>
        <w:t>Rights</w:t>
      </w:r>
      <w:r w:rsidRPr="00642CF7">
        <w:t xml:space="preserve"> in Data</w:t>
      </w:r>
    </w:p>
    <w:p w14:paraId="6E4E8448" w14:textId="77777777" w:rsidR="00275987" w:rsidRPr="00642CF7" w:rsidRDefault="00275987" w:rsidP="00275987">
      <w:pPr>
        <w:rPr>
          <w:rFonts w:eastAsia="Arial"/>
        </w:rPr>
      </w:pPr>
    </w:p>
    <w:p w14:paraId="5535B524" w14:textId="77777777" w:rsidR="00275987" w:rsidRPr="00642CF7" w:rsidRDefault="00275987" w:rsidP="00275987">
      <w:pPr>
        <w:pStyle w:val="BodyText"/>
        <w:widowControl w:val="0"/>
        <w:numPr>
          <w:ilvl w:val="1"/>
          <w:numId w:val="25"/>
        </w:numPr>
        <w:tabs>
          <w:tab w:val="left" w:pos="1541"/>
        </w:tabs>
        <w:overflowPunct/>
        <w:autoSpaceDE/>
        <w:autoSpaceDN/>
        <w:adjustRightInd/>
        <w:ind w:right="159"/>
        <w:textAlignment w:val="auto"/>
      </w:pPr>
      <w:r w:rsidRPr="00642CF7">
        <w:t>Data</w:t>
      </w:r>
      <w:r w:rsidRPr="00642CF7">
        <w:rPr>
          <w:spacing w:val="-2"/>
        </w:rPr>
        <w:t xml:space="preserve"> </w:t>
      </w:r>
      <w:r w:rsidRPr="00642CF7">
        <w:rPr>
          <w:spacing w:val="-1"/>
        </w:rPr>
        <w:t>means</w:t>
      </w:r>
      <w:r w:rsidRPr="00642CF7">
        <w:t xml:space="preserve"> </w:t>
      </w:r>
      <w:r w:rsidRPr="00642CF7">
        <w:rPr>
          <w:spacing w:val="-1"/>
        </w:rPr>
        <w:t>recorded</w:t>
      </w:r>
      <w:r w:rsidRPr="00642CF7">
        <w:rPr>
          <w:spacing w:val="-2"/>
        </w:rPr>
        <w:t xml:space="preserve"> </w:t>
      </w:r>
      <w:r w:rsidRPr="00642CF7">
        <w:rPr>
          <w:spacing w:val="-1"/>
        </w:rPr>
        <w:t>information,</w:t>
      </w:r>
      <w:r w:rsidRPr="00642CF7">
        <w:t xml:space="preserve"> </w:t>
      </w:r>
      <w:r w:rsidRPr="00642CF7">
        <w:rPr>
          <w:spacing w:val="-1"/>
        </w:rPr>
        <w:t>regardless</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rPr>
          <w:spacing w:val="-2"/>
        </w:rPr>
        <w:t xml:space="preserve"> </w:t>
      </w:r>
      <w:r w:rsidRPr="00642CF7">
        <w:t>form</w:t>
      </w:r>
      <w:r w:rsidRPr="00642CF7">
        <w:rPr>
          <w:spacing w:val="-2"/>
        </w:rPr>
        <w:t xml:space="preserve"> </w:t>
      </w:r>
      <w:r w:rsidRPr="00642CF7">
        <w:t>or the</w:t>
      </w:r>
      <w:r w:rsidRPr="00642CF7">
        <w:rPr>
          <w:spacing w:val="-2"/>
        </w:rPr>
        <w:t xml:space="preserve"> </w:t>
      </w:r>
      <w:r w:rsidRPr="00642CF7">
        <w:rPr>
          <w:spacing w:val="-1"/>
        </w:rPr>
        <w:t>media</w:t>
      </w:r>
      <w:r w:rsidRPr="00642CF7">
        <w:t xml:space="preserve"> on</w:t>
      </w:r>
      <w:r w:rsidRPr="00642CF7">
        <w:rPr>
          <w:spacing w:val="61"/>
        </w:rPr>
        <w:t xml:space="preserve"> </w:t>
      </w:r>
      <w:r w:rsidRPr="00642CF7">
        <w:rPr>
          <w:spacing w:val="-1"/>
        </w:rPr>
        <w:t>which</w:t>
      </w:r>
      <w:r w:rsidRPr="00642CF7">
        <w:t xml:space="preserve"> it may</w:t>
      </w:r>
      <w:r w:rsidRPr="00642CF7">
        <w:rPr>
          <w:spacing w:val="-3"/>
        </w:rPr>
        <w:t xml:space="preserve"> </w:t>
      </w:r>
      <w:r w:rsidRPr="00642CF7">
        <w:t xml:space="preserve">be </w:t>
      </w:r>
      <w:r w:rsidRPr="00642CF7">
        <w:rPr>
          <w:spacing w:val="-1"/>
        </w:rPr>
        <w:t>recorded,</w:t>
      </w:r>
      <w:r w:rsidRPr="00642CF7">
        <w:rPr>
          <w:spacing w:val="3"/>
        </w:rPr>
        <w:t xml:space="preserve"> </w:t>
      </w:r>
      <w:r w:rsidRPr="00642CF7">
        <w:rPr>
          <w:spacing w:val="-1"/>
        </w:rPr>
        <w:t>including technical</w:t>
      </w:r>
      <w:r w:rsidRPr="00642CF7">
        <w:rPr>
          <w:spacing w:val="-2"/>
        </w:rPr>
        <w:t xml:space="preserve"> </w:t>
      </w:r>
      <w:r w:rsidRPr="00642CF7">
        <w:t>data</w:t>
      </w:r>
      <w:r w:rsidRPr="00642CF7">
        <w:rPr>
          <w:spacing w:val="-1"/>
        </w:rPr>
        <w:t xml:space="preserve"> and</w:t>
      </w:r>
      <w:r w:rsidRPr="00642CF7">
        <w:t xml:space="preserve"> </w:t>
      </w:r>
      <w:r w:rsidRPr="00642CF7">
        <w:rPr>
          <w:spacing w:val="-1"/>
        </w:rPr>
        <w:t>computer</w:t>
      </w:r>
      <w:r w:rsidRPr="00642CF7">
        <w:t xml:space="preserve"> </w:t>
      </w:r>
      <w:r w:rsidRPr="00642CF7">
        <w:rPr>
          <w:spacing w:val="-1"/>
        </w:rPr>
        <w:t>software,</w:t>
      </w:r>
      <w:r w:rsidRPr="00642CF7">
        <w:rPr>
          <w:spacing w:val="61"/>
        </w:rPr>
        <w:t xml:space="preserve"> </w:t>
      </w:r>
      <w:r w:rsidRPr="00642CF7">
        <w:t xml:space="preserve">and </w:t>
      </w:r>
      <w:r w:rsidRPr="00642CF7">
        <w:rPr>
          <w:spacing w:val="-1"/>
        </w:rPr>
        <w:t>includes</w:t>
      </w:r>
      <w:r w:rsidRPr="00642CF7">
        <w:rPr>
          <w:spacing w:val="-3"/>
        </w:rPr>
        <w:t xml:space="preserve"> </w:t>
      </w:r>
      <w:r w:rsidRPr="00642CF7">
        <w:rPr>
          <w:spacing w:val="-1"/>
        </w:rPr>
        <w:t>Intellectual</w:t>
      </w:r>
      <w:r w:rsidRPr="00642CF7">
        <w:rPr>
          <w:spacing w:val="-5"/>
        </w:rPr>
        <w:t xml:space="preserve"> </w:t>
      </w:r>
      <w:r w:rsidRPr="00642CF7">
        <w:rPr>
          <w:spacing w:val="1"/>
        </w:rPr>
        <w:t>Work,</w:t>
      </w:r>
      <w:r w:rsidRPr="00642CF7">
        <w:rPr>
          <w:spacing w:val="-3"/>
        </w:rPr>
        <w:t xml:space="preserve"> </w:t>
      </w:r>
      <w:r w:rsidRPr="00642CF7">
        <w:rPr>
          <w:spacing w:val="-1"/>
        </w:rPr>
        <w:t>defined</w:t>
      </w:r>
      <w:r w:rsidRPr="00642CF7">
        <w:rPr>
          <w:spacing w:val="-2"/>
        </w:rPr>
        <w:t xml:space="preserve"> </w:t>
      </w:r>
      <w:r w:rsidRPr="00642CF7">
        <w:t xml:space="preserve">in </w:t>
      </w:r>
      <w:r w:rsidRPr="00642CF7">
        <w:rPr>
          <w:spacing w:val="-1"/>
        </w:rPr>
        <w:t>a.</w:t>
      </w:r>
      <w:r w:rsidRPr="00642CF7">
        <w:t xml:space="preserve"> </w:t>
      </w:r>
      <w:r w:rsidRPr="00642CF7">
        <w:rPr>
          <w:spacing w:val="-1"/>
        </w:rPr>
        <w:t>above.</w:t>
      </w:r>
    </w:p>
    <w:p w14:paraId="08731101" w14:textId="77777777" w:rsidR="00275987" w:rsidRPr="00642CF7" w:rsidRDefault="00275987" w:rsidP="00275987">
      <w:pPr>
        <w:spacing w:before="11"/>
        <w:rPr>
          <w:rFonts w:eastAsia="Arial"/>
        </w:rPr>
      </w:pPr>
    </w:p>
    <w:p w14:paraId="2D4E9AB0" w14:textId="3804E99F" w:rsidR="00275987" w:rsidRPr="00D02166" w:rsidRDefault="00275987" w:rsidP="00D02166">
      <w:pPr>
        <w:pStyle w:val="BodyText"/>
        <w:widowControl w:val="0"/>
        <w:numPr>
          <w:ilvl w:val="1"/>
          <w:numId w:val="25"/>
        </w:numPr>
        <w:tabs>
          <w:tab w:val="left" w:pos="1541"/>
        </w:tabs>
        <w:overflowPunct/>
        <w:autoSpaceDE/>
        <w:autoSpaceDN/>
        <w:adjustRightInd/>
        <w:ind w:right="0"/>
        <w:textAlignment w:val="auto"/>
      </w:pPr>
      <w:r w:rsidRPr="00642CF7">
        <w:t xml:space="preserve">Unless </w:t>
      </w:r>
      <w:r w:rsidRPr="00642CF7">
        <w:rPr>
          <w:spacing w:val="-1"/>
        </w:rPr>
        <w:t>otherwise</w:t>
      </w:r>
      <w:r w:rsidRPr="00642CF7">
        <w:t xml:space="preserve"> </w:t>
      </w:r>
      <w:r w:rsidRPr="00642CF7">
        <w:rPr>
          <w:spacing w:val="-1"/>
        </w:rPr>
        <w:t>provided</w:t>
      </w:r>
      <w:r w:rsidRPr="00642CF7">
        <w:t xml:space="preserve"> </w:t>
      </w:r>
      <w:r w:rsidRPr="00642CF7">
        <w:rPr>
          <w:spacing w:val="-2"/>
        </w:rPr>
        <w:t>in</w:t>
      </w:r>
      <w:r w:rsidRPr="00642CF7">
        <w:t xml:space="preserve"> this</w:t>
      </w:r>
      <w:r w:rsidRPr="00642CF7">
        <w:rPr>
          <w:spacing w:val="-3"/>
        </w:rPr>
        <w:t xml:space="preserve"> </w:t>
      </w:r>
      <w:r w:rsidRPr="00642CF7">
        <w:rPr>
          <w:spacing w:val="-1"/>
        </w:rPr>
        <w:t>provision,</w:t>
      </w:r>
      <w:r w:rsidRPr="00642CF7">
        <w:t xml:space="preserve"> </w:t>
      </w:r>
      <w:r w:rsidRPr="00642CF7">
        <w:rPr>
          <w:spacing w:val="-1"/>
        </w:rPr>
        <w:t>the</w:t>
      </w:r>
      <w:r w:rsidRPr="00642CF7">
        <w:t xml:space="preserve"> </w:t>
      </w:r>
      <w:r w:rsidRPr="00642CF7">
        <w:rPr>
          <w:spacing w:val="-1"/>
        </w:rPr>
        <w:t>recipient</w:t>
      </w:r>
      <w:r w:rsidRPr="00642CF7">
        <w:t xml:space="preserve"> </w:t>
      </w:r>
      <w:r w:rsidRPr="00642CF7">
        <w:rPr>
          <w:spacing w:val="-1"/>
        </w:rPr>
        <w:t>may</w:t>
      </w:r>
      <w:r w:rsidRPr="00642CF7">
        <w:rPr>
          <w:spacing w:val="-3"/>
        </w:rPr>
        <w:t xml:space="preserve"> </w:t>
      </w:r>
      <w:r w:rsidRPr="00642CF7">
        <w:t xml:space="preserve">retain </w:t>
      </w:r>
      <w:r w:rsidRPr="00642CF7">
        <w:rPr>
          <w:spacing w:val="-1"/>
        </w:rPr>
        <w:t>the</w:t>
      </w:r>
    </w:p>
    <w:p w14:paraId="3B910C3B" w14:textId="77777777" w:rsidR="00275987" w:rsidRPr="00642CF7" w:rsidRDefault="00275987" w:rsidP="00275987">
      <w:pPr>
        <w:pStyle w:val="BodyText"/>
        <w:ind w:left="1540" w:right="159"/>
      </w:pPr>
      <w:r w:rsidRPr="00642CF7">
        <w:rPr>
          <w:spacing w:val="-1"/>
        </w:rPr>
        <w:t>rights,</w:t>
      </w:r>
      <w:r w:rsidRPr="00642CF7">
        <w:t xml:space="preserve"> title </w:t>
      </w:r>
      <w:r w:rsidRPr="00642CF7">
        <w:rPr>
          <w:spacing w:val="-1"/>
        </w:rPr>
        <w:t>and</w:t>
      </w:r>
      <w:r w:rsidRPr="00642CF7">
        <w:t xml:space="preserve"> </w:t>
      </w:r>
      <w:r w:rsidRPr="00642CF7">
        <w:rPr>
          <w:spacing w:val="-1"/>
        </w:rPr>
        <w:t>interest</w:t>
      </w:r>
      <w:r w:rsidRPr="00642CF7">
        <w:rPr>
          <w:spacing w:val="-2"/>
        </w:rPr>
        <w:t xml:space="preserve"> </w:t>
      </w:r>
      <w:r w:rsidRPr="00642CF7">
        <w:t xml:space="preserve">to </w:t>
      </w:r>
      <w:r w:rsidRPr="00642CF7">
        <w:rPr>
          <w:spacing w:val="-1"/>
        </w:rPr>
        <w:t>Data</w:t>
      </w:r>
      <w:r w:rsidRPr="00642CF7">
        <w:t xml:space="preserve"> </w:t>
      </w:r>
      <w:r w:rsidRPr="00642CF7">
        <w:rPr>
          <w:spacing w:val="-1"/>
        </w:rPr>
        <w:t>that</w:t>
      </w:r>
      <w:r w:rsidRPr="00642CF7">
        <w:t xml:space="preserve"> is</w:t>
      </w:r>
      <w:r w:rsidRPr="00642CF7">
        <w:rPr>
          <w:spacing w:val="-3"/>
        </w:rPr>
        <w:t xml:space="preserve"> </w:t>
      </w:r>
      <w:r w:rsidRPr="00642CF7">
        <w:t>first</w:t>
      </w:r>
      <w:r w:rsidRPr="00642CF7">
        <w:rPr>
          <w:spacing w:val="-2"/>
        </w:rPr>
        <w:t xml:space="preserve"> </w:t>
      </w:r>
      <w:r w:rsidRPr="00642CF7">
        <w:rPr>
          <w:spacing w:val="-1"/>
        </w:rPr>
        <w:t>acquired</w:t>
      </w:r>
      <w:r w:rsidRPr="00642CF7">
        <w:t xml:space="preserve"> or</w:t>
      </w:r>
      <w:r w:rsidRPr="00642CF7">
        <w:rPr>
          <w:spacing w:val="-3"/>
        </w:rPr>
        <w:t xml:space="preserve"> </w:t>
      </w:r>
      <w:r w:rsidRPr="00642CF7">
        <w:rPr>
          <w:spacing w:val="-1"/>
        </w:rPr>
        <w:t>produced</w:t>
      </w:r>
      <w:r w:rsidRPr="00642CF7">
        <w:rPr>
          <w:spacing w:val="-2"/>
        </w:rPr>
        <w:t xml:space="preserve"> </w:t>
      </w:r>
      <w:r w:rsidRPr="00642CF7">
        <w:rPr>
          <w:spacing w:val="-1"/>
        </w:rPr>
        <w:t>under</w:t>
      </w:r>
      <w:r w:rsidRPr="00642CF7">
        <w:t xml:space="preserve"> this</w:t>
      </w:r>
      <w:r w:rsidRPr="00642CF7">
        <w:rPr>
          <w:spacing w:val="57"/>
        </w:rPr>
        <w:t xml:space="preserve"> </w:t>
      </w:r>
      <w:r w:rsidRPr="00642CF7">
        <w:rPr>
          <w:spacing w:val="-1"/>
        </w:rPr>
        <w:t>award.</w:t>
      </w:r>
      <w:r w:rsidRPr="00642CF7">
        <w:t xml:space="preserve"> USAID </w:t>
      </w:r>
      <w:r w:rsidRPr="00642CF7">
        <w:rPr>
          <w:spacing w:val="-1"/>
        </w:rPr>
        <w:t>reserves</w:t>
      </w:r>
      <w:r w:rsidRPr="00642CF7">
        <w:t xml:space="preserve"> a</w:t>
      </w:r>
      <w:r w:rsidRPr="00642CF7">
        <w:rPr>
          <w:spacing w:val="1"/>
        </w:rPr>
        <w:t xml:space="preserve"> </w:t>
      </w:r>
      <w:r w:rsidRPr="00642CF7">
        <w:rPr>
          <w:spacing w:val="-1"/>
        </w:rPr>
        <w:t>royalty-free,</w:t>
      </w:r>
      <w:r w:rsidRPr="00642CF7">
        <w:t xml:space="preserve"> </w:t>
      </w:r>
      <w:r w:rsidRPr="00642CF7">
        <w:rPr>
          <w:spacing w:val="-1"/>
        </w:rPr>
        <w:t>worldwide,</w:t>
      </w:r>
      <w:r w:rsidRPr="00642CF7">
        <w:t xml:space="preserve"> </w:t>
      </w:r>
      <w:r w:rsidRPr="00642CF7">
        <w:rPr>
          <w:spacing w:val="-1"/>
        </w:rPr>
        <w:t>nonexclusive,</w:t>
      </w:r>
      <w:r w:rsidRPr="00642CF7">
        <w:t xml:space="preserve"> </w:t>
      </w:r>
      <w:r w:rsidRPr="00642CF7">
        <w:rPr>
          <w:spacing w:val="-1"/>
        </w:rPr>
        <w:t>and</w:t>
      </w:r>
      <w:r w:rsidRPr="00642CF7">
        <w:rPr>
          <w:spacing w:val="61"/>
        </w:rPr>
        <w:t xml:space="preserve"> </w:t>
      </w:r>
      <w:r w:rsidRPr="00642CF7">
        <w:rPr>
          <w:spacing w:val="-1"/>
        </w:rPr>
        <w:t>irrevocable</w:t>
      </w:r>
      <w:r w:rsidRPr="00642CF7">
        <w:t xml:space="preserve"> </w:t>
      </w:r>
      <w:r w:rsidRPr="00642CF7">
        <w:rPr>
          <w:spacing w:val="-1"/>
        </w:rPr>
        <w:t>right</w:t>
      </w:r>
      <w:r w:rsidRPr="00642CF7">
        <w:t xml:space="preserve"> to</w:t>
      </w:r>
      <w:r w:rsidRPr="00642CF7">
        <w:rPr>
          <w:spacing w:val="1"/>
        </w:rPr>
        <w:t xml:space="preserve"> </w:t>
      </w:r>
      <w:r w:rsidRPr="00642CF7">
        <w:rPr>
          <w:spacing w:val="-1"/>
        </w:rPr>
        <w:t>use,</w:t>
      </w:r>
      <w:r w:rsidRPr="00642CF7">
        <w:t xml:space="preserve"> </w:t>
      </w:r>
      <w:r w:rsidRPr="00642CF7">
        <w:rPr>
          <w:spacing w:val="-1"/>
        </w:rPr>
        <w:t>disclose,</w:t>
      </w:r>
      <w:r w:rsidRPr="00642CF7">
        <w:rPr>
          <w:spacing w:val="-2"/>
        </w:rPr>
        <w:t xml:space="preserve"> </w:t>
      </w:r>
      <w:r w:rsidRPr="00642CF7">
        <w:rPr>
          <w:spacing w:val="-1"/>
        </w:rPr>
        <w:t>reproduce,</w:t>
      </w:r>
      <w:r w:rsidRPr="00642CF7">
        <w:rPr>
          <w:spacing w:val="-4"/>
        </w:rPr>
        <w:t xml:space="preserve"> </w:t>
      </w:r>
      <w:r w:rsidRPr="00642CF7">
        <w:t>prepare</w:t>
      </w:r>
      <w:r w:rsidRPr="00642CF7">
        <w:rPr>
          <w:spacing w:val="-3"/>
        </w:rPr>
        <w:t xml:space="preserve"> </w:t>
      </w:r>
      <w:r w:rsidRPr="00642CF7">
        <w:rPr>
          <w:spacing w:val="-1"/>
        </w:rPr>
        <w:t>derivative</w:t>
      </w:r>
      <w:r w:rsidRPr="00642CF7">
        <w:rPr>
          <w:spacing w:val="3"/>
        </w:rPr>
        <w:t xml:space="preserve"> </w:t>
      </w:r>
      <w:r w:rsidRPr="00642CF7">
        <w:rPr>
          <w:spacing w:val="-1"/>
        </w:rPr>
        <w:t>works,</w:t>
      </w:r>
      <w:r w:rsidRPr="00642CF7">
        <w:rPr>
          <w:spacing w:val="67"/>
        </w:rPr>
        <w:t xml:space="preserve"> </w:t>
      </w:r>
      <w:r w:rsidRPr="00642CF7">
        <w:rPr>
          <w:spacing w:val="-1"/>
        </w:rPr>
        <w:t>distribute</w:t>
      </w:r>
      <w:r w:rsidRPr="00642CF7">
        <w:rPr>
          <w:spacing w:val="1"/>
        </w:rPr>
        <w:t xml:space="preserve"> </w:t>
      </w:r>
      <w:r w:rsidRPr="00642CF7">
        <w:rPr>
          <w:spacing w:val="-1"/>
        </w:rPr>
        <w:t>copies</w:t>
      </w:r>
      <w:r w:rsidRPr="00642CF7">
        <w:rPr>
          <w:spacing w:val="-2"/>
        </w:rPr>
        <w:t xml:space="preserve"> </w:t>
      </w:r>
      <w:r w:rsidRPr="00642CF7">
        <w:t>to</w:t>
      </w:r>
      <w:r w:rsidRPr="00642CF7">
        <w:rPr>
          <w:spacing w:val="-2"/>
        </w:rPr>
        <w:t xml:space="preserve"> </w:t>
      </w:r>
      <w:r w:rsidRPr="00642CF7">
        <w:t>the</w:t>
      </w:r>
      <w:r w:rsidRPr="00642CF7">
        <w:rPr>
          <w:spacing w:val="-2"/>
        </w:rPr>
        <w:t xml:space="preserve"> </w:t>
      </w:r>
      <w:r w:rsidRPr="00642CF7">
        <w:t>public,</w:t>
      </w:r>
      <w:r w:rsidRPr="00642CF7">
        <w:rPr>
          <w:spacing w:val="-2"/>
        </w:rPr>
        <w:t xml:space="preserve"> </w:t>
      </w:r>
      <w:r w:rsidRPr="00642CF7">
        <w:t>and</w:t>
      </w:r>
      <w:r w:rsidRPr="00642CF7">
        <w:rPr>
          <w:spacing w:val="-2"/>
        </w:rPr>
        <w:t xml:space="preserve"> </w:t>
      </w:r>
      <w:r w:rsidRPr="00642CF7">
        <w:rPr>
          <w:spacing w:val="-1"/>
        </w:rPr>
        <w:t>perform</w:t>
      </w:r>
      <w:r w:rsidRPr="00642CF7">
        <w:rPr>
          <w:spacing w:val="-2"/>
        </w:rPr>
        <w:t xml:space="preserve"> </w:t>
      </w:r>
      <w:r w:rsidRPr="00642CF7">
        <w:rPr>
          <w:spacing w:val="-1"/>
        </w:rPr>
        <w:t>publicly</w:t>
      </w:r>
      <w:r w:rsidRPr="00642CF7">
        <w:rPr>
          <w:spacing w:val="-3"/>
        </w:rPr>
        <w:t xml:space="preserve"> </w:t>
      </w:r>
      <w:r w:rsidRPr="00642CF7">
        <w:t>and display</w:t>
      </w:r>
      <w:r w:rsidRPr="00642CF7">
        <w:rPr>
          <w:spacing w:val="-3"/>
        </w:rPr>
        <w:t xml:space="preserve"> </w:t>
      </w:r>
      <w:r w:rsidRPr="00642CF7">
        <w:rPr>
          <w:spacing w:val="-1"/>
        </w:rPr>
        <w:t>publicly,</w:t>
      </w:r>
      <w:r w:rsidRPr="00642CF7">
        <w:t xml:space="preserve"> in</w:t>
      </w:r>
      <w:r w:rsidRPr="00642CF7">
        <w:rPr>
          <w:spacing w:val="57"/>
        </w:rPr>
        <w:t xml:space="preserve"> </w:t>
      </w:r>
      <w:r w:rsidRPr="00642CF7">
        <w:t>any</w:t>
      </w:r>
      <w:r w:rsidRPr="00642CF7">
        <w:rPr>
          <w:spacing w:val="-3"/>
        </w:rPr>
        <w:t xml:space="preserve"> </w:t>
      </w:r>
      <w:r w:rsidRPr="00642CF7">
        <w:rPr>
          <w:spacing w:val="-1"/>
        </w:rPr>
        <w:t>manner</w:t>
      </w:r>
      <w:r w:rsidRPr="00642CF7">
        <w:t xml:space="preserve"> </w:t>
      </w:r>
      <w:r w:rsidRPr="00642CF7">
        <w:rPr>
          <w:spacing w:val="-1"/>
        </w:rPr>
        <w:t>and</w:t>
      </w:r>
      <w:r w:rsidRPr="00642CF7">
        <w:rPr>
          <w:spacing w:val="-2"/>
        </w:rPr>
        <w:t xml:space="preserve"> </w:t>
      </w:r>
      <w:r w:rsidRPr="00642CF7">
        <w:t xml:space="preserve">for </w:t>
      </w:r>
      <w:r w:rsidRPr="00642CF7">
        <w:rPr>
          <w:spacing w:val="-2"/>
        </w:rPr>
        <w:t>any</w:t>
      </w:r>
      <w:r w:rsidRPr="00642CF7">
        <w:rPr>
          <w:spacing w:val="-3"/>
        </w:rPr>
        <w:t xml:space="preserve"> </w:t>
      </w:r>
      <w:r w:rsidRPr="00642CF7">
        <w:t>purpose,</w:t>
      </w:r>
      <w:r w:rsidRPr="00642CF7">
        <w:rPr>
          <w:spacing w:val="-2"/>
        </w:rPr>
        <w:t xml:space="preserve"> </w:t>
      </w:r>
      <w:r w:rsidRPr="00642CF7">
        <w:t>and</w:t>
      </w:r>
      <w:r w:rsidRPr="00642CF7">
        <w:rPr>
          <w:spacing w:val="-2"/>
        </w:rPr>
        <w:t xml:space="preserve"> </w:t>
      </w:r>
      <w:r w:rsidRPr="00642CF7">
        <w:t>to</w:t>
      </w:r>
      <w:r w:rsidRPr="00642CF7">
        <w:rPr>
          <w:spacing w:val="-2"/>
        </w:rPr>
        <w:t xml:space="preserve"> </w:t>
      </w:r>
      <w:r w:rsidRPr="00642CF7">
        <w:rPr>
          <w:spacing w:val="-1"/>
        </w:rPr>
        <w:t>have</w:t>
      </w:r>
      <w:r w:rsidRPr="00642CF7">
        <w:rPr>
          <w:spacing w:val="-2"/>
        </w:rPr>
        <w:t xml:space="preserve"> </w:t>
      </w:r>
      <w:r w:rsidRPr="00642CF7">
        <w:t xml:space="preserve">or </w:t>
      </w:r>
      <w:r w:rsidRPr="00642CF7">
        <w:rPr>
          <w:spacing w:val="-1"/>
        </w:rPr>
        <w:t>permit</w:t>
      </w:r>
      <w:r w:rsidRPr="00642CF7">
        <w:t xml:space="preserve"> </w:t>
      </w:r>
      <w:r w:rsidRPr="00642CF7">
        <w:rPr>
          <w:spacing w:val="-1"/>
        </w:rPr>
        <w:t>others</w:t>
      </w:r>
      <w:r w:rsidRPr="00642CF7">
        <w:t xml:space="preserve"> </w:t>
      </w:r>
      <w:r w:rsidRPr="00642CF7">
        <w:rPr>
          <w:spacing w:val="-2"/>
        </w:rPr>
        <w:t>to</w:t>
      </w:r>
      <w:r w:rsidRPr="00642CF7">
        <w:t xml:space="preserve"> </w:t>
      </w:r>
      <w:r w:rsidRPr="00642CF7">
        <w:rPr>
          <w:spacing w:val="-1"/>
        </w:rPr>
        <w:t>do</w:t>
      </w:r>
      <w:r w:rsidRPr="00642CF7">
        <w:rPr>
          <w:spacing w:val="-2"/>
        </w:rPr>
        <w:t xml:space="preserve"> </w:t>
      </w:r>
      <w:r w:rsidRPr="00642CF7">
        <w:t>so.</w:t>
      </w:r>
    </w:p>
    <w:p w14:paraId="468F1969" w14:textId="77777777" w:rsidR="00275987" w:rsidRPr="00642CF7" w:rsidRDefault="00275987" w:rsidP="00275987">
      <w:pPr>
        <w:rPr>
          <w:rFonts w:eastAsia="Arial"/>
        </w:rPr>
      </w:pPr>
    </w:p>
    <w:p w14:paraId="7ACEB326" w14:textId="77777777" w:rsidR="00275987" w:rsidRPr="00642CF7" w:rsidRDefault="00275987" w:rsidP="00275987">
      <w:pPr>
        <w:pStyle w:val="BodyText"/>
        <w:widowControl w:val="0"/>
        <w:numPr>
          <w:ilvl w:val="0"/>
          <w:numId w:val="25"/>
        </w:numPr>
        <w:tabs>
          <w:tab w:val="left" w:pos="821"/>
        </w:tabs>
        <w:overflowPunct/>
        <w:autoSpaceDE/>
        <w:autoSpaceDN/>
        <w:adjustRightInd/>
        <w:ind w:right="161" w:hanging="720"/>
        <w:jc w:val="left"/>
        <w:textAlignment w:val="auto"/>
      </w:pPr>
      <w:r w:rsidRPr="00642CF7">
        <w:rPr>
          <w:spacing w:val="-1"/>
        </w:rPr>
        <w:t>Copyright.</w:t>
      </w:r>
      <w:r w:rsidRPr="00642CF7">
        <w:rPr>
          <w:spacing w:val="2"/>
        </w:rPr>
        <w:t xml:space="preserve"> </w:t>
      </w:r>
      <w:r w:rsidRPr="00642CF7">
        <w:t>The</w:t>
      </w:r>
      <w:r w:rsidRPr="00642CF7">
        <w:rPr>
          <w:spacing w:val="1"/>
        </w:rPr>
        <w:t xml:space="preserve"> </w:t>
      </w:r>
      <w:r w:rsidRPr="00642CF7">
        <w:rPr>
          <w:spacing w:val="-1"/>
        </w:rPr>
        <w:t>recipient</w:t>
      </w:r>
      <w:r w:rsidRPr="00642CF7">
        <w:rPr>
          <w:spacing w:val="-2"/>
        </w:rPr>
        <w:t xml:space="preserve"> </w:t>
      </w:r>
      <w:r w:rsidRPr="00642CF7">
        <w:t>may</w:t>
      </w:r>
      <w:r w:rsidRPr="00642CF7">
        <w:rPr>
          <w:spacing w:val="-3"/>
        </w:rPr>
        <w:t xml:space="preserve"> </w:t>
      </w:r>
      <w:r w:rsidRPr="00642CF7">
        <w:rPr>
          <w:spacing w:val="-1"/>
        </w:rPr>
        <w:t>copyright</w:t>
      </w:r>
      <w:r w:rsidRPr="00642CF7">
        <w:t xml:space="preserve"> any</w:t>
      </w:r>
      <w:r w:rsidRPr="00642CF7">
        <w:rPr>
          <w:spacing w:val="-3"/>
        </w:rPr>
        <w:t xml:space="preserve"> </w:t>
      </w:r>
      <w:r w:rsidRPr="00642CF7">
        <w:t>books,</w:t>
      </w:r>
      <w:r w:rsidRPr="00642CF7">
        <w:rPr>
          <w:spacing w:val="-2"/>
        </w:rPr>
        <w:t xml:space="preserve"> </w:t>
      </w:r>
      <w:r w:rsidRPr="00642CF7">
        <w:rPr>
          <w:spacing w:val="-1"/>
        </w:rPr>
        <w:t>publications</w:t>
      </w:r>
      <w:r w:rsidRPr="00642CF7">
        <w:rPr>
          <w:spacing w:val="-2"/>
        </w:rPr>
        <w:t xml:space="preserve"> </w:t>
      </w:r>
      <w:r w:rsidRPr="00642CF7">
        <w:t xml:space="preserve">or </w:t>
      </w:r>
      <w:r w:rsidRPr="00642CF7">
        <w:rPr>
          <w:spacing w:val="-1"/>
        </w:rPr>
        <w:t>other</w:t>
      </w:r>
      <w:r w:rsidRPr="00642CF7">
        <w:rPr>
          <w:spacing w:val="53"/>
        </w:rPr>
        <w:t xml:space="preserve"> </w:t>
      </w:r>
      <w:r w:rsidRPr="00642CF7">
        <w:rPr>
          <w:spacing w:val="-1"/>
        </w:rPr>
        <w:t>copyrightable</w:t>
      </w:r>
      <w:r w:rsidRPr="00642CF7">
        <w:t xml:space="preserve"> </w:t>
      </w:r>
      <w:r w:rsidRPr="00642CF7">
        <w:rPr>
          <w:spacing w:val="-1"/>
        </w:rPr>
        <w:t>materials</w:t>
      </w:r>
      <w:r w:rsidRPr="00642CF7">
        <w:t xml:space="preserve"> first</w:t>
      </w:r>
      <w:r w:rsidRPr="00642CF7">
        <w:rPr>
          <w:spacing w:val="-2"/>
        </w:rPr>
        <w:t xml:space="preserve"> </w:t>
      </w:r>
      <w:r w:rsidRPr="00642CF7">
        <w:rPr>
          <w:spacing w:val="-1"/>
        </w:rPr>
        <w:t>acquired</w:t>
      </w:r>
      <w:r w:rsidRPr="00642CF7">
        <w:t xml:space="preserve"> or</w:t>
      </w:r>
      <w:r w:rsidRPr="00642CF7">
        <w:rPr>
          <w:spacing w:val="-3"/>
        </w:rPr>
        <w:t xml:space="preserve"> </w:t>
      </w:r>
      <w:r w:rsidRPr="00642CF7">
        <w:rPr>
          <w:spacing w:val="-1"/>
        </w:rPr>
        <w:t>produced</w:t>
      </w:r>
      <w:r w:rsidRPr="00642CF7">
        <w:rPr>
          <w:spacing w:val="-2"/>
        </w:rPr>
        <w:t xml:space="preserve"> </w:t>
      </w:r>
      <w:r w:rsidRPr="00642CF7">
        <w:rPr>
          <w:spacing w:val="-1"/>
        </w:rPr>
        <w:t>under</w:t>
      </w:r>
      <w:r w:rsidRPr="00642CF7">
        <w:t xml:space="preserve"> this</w:t>
      </w:r>
      <w:r w:rsidRPr="00642CF7">
        <w:rPr>
          <w:spacing w:val="-3"/>
        </w:rPr>
        <w:t xml:space="preserve"> </w:t>
      </w:r>
      <w:r w:rsidRPr="00642CF7">
        <w:rPr>
          <w:spacing w:val="-1"/>
        </w:rPr>
        <w:t>award.</w:t>
      </w:r>
      <w:r w:rsidRPr="00642CF7">
        <w:t xml:space="preserve">  USAID</w:t>
      </w:r>
      <w:r w:rsidRPr="00642CF7">
        <w:rPr>
          <w:spacing w:val="61"/>
        </w:rPr>
        <w:t xml:space="preserve"> </w:t>
      </w:r>
      <w:r w:rsidRPr="00642CF7">
        <w:rPr>
          <w:spacing w:val="-1"/>
        </w:rPr>
        <w:t>reserves</w:t>
      </w:r>
      <w:r w:rsidRPr="00642CF7">
        <w:t xml:space="preserve"> a</w:t>
      </w:r>
      <w:r w:rsidRPr="00642CF7">
        <w:rPr>
          <w:spacing w:val="1"/>
        </w:rPr>
        <w:t xml:space="preserve"> </w:t>
      </w:r>
      <w:r w:rsidRPr="00642CF7">
        <w:t>royalty-free,</w:t>
      </w:r>
      <w:r w:rsidRPr="00642CF7">
        <w:rPr>
          <w:spacing w:val="-2"/>
        </w:rPr>
        <w:t xml:space="preserve"> </w:t>
      </w:r>
      <w:r w:rsidRPr="00642CF7">
        <w:rPr>
          <w:spacing w:val="-1"/>
        </w:rPr>
        <w:t>worldwide,</w:t>
      </w:r>
      <w:r w:rsidRPr="00642CF7">
        <w:t xml:space="preserve"> </w:t>
      </w:r>
      <w:r w:rsidRPr="00642CF7">
        <w:rPr>
          <w:spacing w:val="-1"/>
        </w:rPr>
        <w:t>nonexclusive,</w:t>
      </w:r>
      <w:r w:rsidRPr="00642CF7">
        <w:t xml:space="preserve"> and </w:t>
      </w:r>
      <w:r w:rsidRPr="00642CF7">
        <w:rPr>
          <w:spacing w:val="-1"/>
        </w:rPr>
        <w:t>irrevocable</w:t>
      </w:r>
      <w:r w:rsidRPr="00642CF7">
        <w:t xml:space="preserve"> </w:t>
      </w:r>
      <w:r w:rsidRPr="00642CF7">
        <w:rPr>
          <w:spacing w:val="-1"/>
        </w:rPr>
        <w:t>right</w:t>
      </w:r>
      <w:r w:rsidRPr="00642CF7">
        <w:t xml:space="preserve"> to</w:t>
      </w:r>
      <w:r w:rsidRPr="00642CF7">
        <w:rPr>
          <w:spacing w:val="-1"/>
        </w:rPr>
        <w:t xml:space="preserve"> use,</w:t>
      </w:r>
      <w:r w:rsidRPr="00642CF7">
        <w:rPr>
          <w:spacing w:val="57"/>
        </w:rPr>
        <w:t xml:space="preserve"> </w:t>
      </w:r>
      <w:r w:rsidRPr="00642CF7">
        <w:rPr>
          <w:spacing w:val="-1"/>
        </w:rPr>
        <w:t>disclose,</w:t>
      </w:r>
      <w:r w:rsidRPr="00642CF7">
        <w:t xml:space="preserve"> </w:t>
      </w:r>
      <w:r w:rsidRPr="00642CF7">
        <w:rPr>
          <w:spacing w:val="-1"/>
        </w:rPr>
        <w:t>reproduce,</w:t>
      </w:r>
      <w:r w:rsidRPr="00642CF7">
        <w:rPr>
          <w:spacing w:val="-2"/>
        </w:rPr>
        <w:t xml:space="preserve"> </w:t>
      </w:r>
      <w:r w:rsidRPr="00642CF7">
        <w:t>prepare</w:t>
      </w:r>
      <w:r w:rsidRPr="00642CF7">
        <w:rPr>
          <w:spacing w:val="-2"/>
        </w:rPr>
        <w:t xml:space="preserve"> </w:t>
      </w:r>
      <w:r w:rsidRPr="00642CF7">
        <w:rPr>
          <w:spacing w:val="-1"/>
        </w:rPr>
        <w:t>derivative</w:t>
      </w:r>
      <w:r w:rsidRPr="00642CF7">
        <w:rPr>
          <w:spacing w:val="7"/>
        </w:rPr>
        <w:t xml:space="preserve"> </w:t>
      </w:r>
      <w:r w:rsidRPr="00642CF7">
        <w:rPr>
          <w:spacing w:val="-1"/>
        </w:rPr>
        <w:t>works,</w:t>
      </w:r>
      <w:r w:rsidRPr="00642CF7">
        <w:t xml:space="preserve"> </w:t>
      </w:r>
      <w:r w:rsidRPr="00642CF7">
        <w:rPr>
          <w:spacing w:val="-1"/>
        </w:rPr>
        <w:t>distribute</w:t>
      </w:r>
      <w:r w:rsidRPr="00642CF7">
        <w:t xml:space="preserve"> </w:t>
      </w:r>
      <w:r w:rsidRPr="00642CF7">
        <w:rPr>
          <w:spacing w:val="-1"/>
        </w:rPr>
        <w:t>copies</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public,</w:t>
      </w:r>
      <w:r w:rsidRPr="00642CF7">
        <w:t xml:space="preserve"> </w:t>
      </w:r>
      <w:r w:rsidRPr="00642CF7">
        <w:rPr>
          <w:spacing w:val="-1"/>
        </w:rPr>
        <w:t>and</w:t>
      </w:r>
      <w:r w:rsidRPr="00642CF7">
        <w:rPr>
          <w:spacing w:val="73"/>
        </w:rPr>
        <w:t xml:space="preserve"> </w:t>
      </w:r>
      <w:r w:rsidRPr="00642CF7">
        <w:rPr>
          <w:spacing w:val="-1"/>
        </w:rPr>
        <w:t>perform</w:t>
      </w:r>
      <w:r w:rsidRPr="00642CF7">
        <w:rPr>
          <w:spacing w:val="-2"/>
        </w:rPr>
        <w:t xml:space="preserve"> </w:t>
      </w:r>
      <w:r w:rsidRPr="00642CF7">
        <w:rPr>
          <w:spacing w:val="-1"/>
        </w:rPr>
        <w:t>publicly</w:t>
      </w:r>
      <w:r w:rsidRPr="00642CF7">
        <w:rPr>
          <w:spacing w:val="-3"/>
        </w:rPr>
        <w:t xml:space="preserve"> </w:t>
      </w:r>
      <w:r w:rsidRPr="00642CF7">
        <w:t xml:space="preserve">and </w:t>
      </w:r>
      <w:r w:rsidRPr="00642CF7">
        <w:rPr>
          <w:spacing w:val="-1"/>
        </w:rPr>
        <w:t>display</w:t>
      </w:r>
      <w:r w:rsidRPr="00642CF7">
        <w:rPr>
          <w:spacing w:val="-2"/>
        </w:rPr>
        <w:t xml:space="preserve"> </w:t>
      </w:r>
      <w:r w:rsidRPr="00642CF7">
        <w:rPr>
          <w:spacing w:val="-1"/>
        </w:rPr>
        <w:t>publicly,</w:t>
      </w:r>
      <w:r w:rsidRPr="00642CF7">
        <w:t xml:space="preserve"> in any</w:t>
      </w:r>
      <w:r w:rsidRPr="00642CF7">
        <w:rPr>
          <w:spacing w:val="-3"/>
        </w:rPr>
        <w:t xml:space="preserve"> </w:t>
      </w:r>
      <w:r w:rsidRPr="00642CF7">
        <w:rPr>
          <w:spacing w:val="-1"/>
        </w:rPr>
        <w:t>manner</w:t>
      </w:r>
      <w:r w:rsidRPr="00642CF7">
        <w:rPr>
          <w:spacing w:val="-3"/>
        </w:rPr>
        <w:t xml:space="preserve"> </w:t>
      </w:r>
      <w:r w:rsidRPr="00642CF7">
        <w:t>and</w:t>
      </w:r>
      <w:r w:rsidRPr="00642CF7">
        <w:rPr>
          <w:spacing w:val="-2"/>
        </w:rPr>
        <w:t xml:space="preserve"> </w:t>
      </w:r>
      <w:r w:rsidRPr="00642CF7">
        <w:t xml:space="preserve">for </w:t>
      </w:r>
      <w:r w:rsidRPr="00642CF7">
        <w:rPr>
          <w:spacing w:val="-1"/>
        </w:rPr>
        <w:t>any</w:t>
      </w:r>
      <w:r w:rsidRPr="00642CF7">
        <w:rPr>
          <w:spacing w:val="-3"/>
        </w:rPr>
        <w:t xml:space="preserve"> </w:t>
      </w:r>
      <w:r w:rsidRPr="00642CF7">
        <w:rPr>
          <w:spacing w:val="-1"/>
        </w:rPr>
        <w:t>purpose,</w:t>
      </w:r>
      <w:r w:rsidRPr="00642CF7">
        <w:rPr>
          <w:spacing w:val="-2"/>
        </w:rPr>
        <w:t xml:space="preserve"> </w:t>
      </w:r>
      <w:r w:rsidRPr="00642CF7">
        <w:t>and</w:t>
      </w:r>
      <w:r w:rsidRPr="00642CF7">
        <w:rPr>
          <w:spacing w:val="-2"/>
        </w:rPr>
        <w:t xml:space="preserve"> </w:t>
      </w:r>
      <w:r w:rsidRPr="00642CF7">
        <w:t>to</w:t>
      </w:r>
      <w:r w:rsidRPr="00642CF7">
        <w:rPr>
          <w:spacing w:val="75"/>
        </w:rPr>
        <w:t xml:space="preserve"> </w:t>
      </w:r>
      <w:r w:rsidRPr="00642CF7">
        <w:rPr>
          <w:spacing w:val="-1"/>
        </w:rPr>
        <w:t>have</w:t>
      </w:r>
      <w:r w:rsidRPr="00642CF7">
        <w:t xml:space="preserve"> or </w:t>
      </w:r>
      <w:r w:rsidRPr="00642CF7">
        <w:rPr>
          <w:spacing w:val="-1"/>
        </w:rPr>
        <w:t>permit</w:t>
      </w:r>
      <w:r w:rsidRPr="00642CF7">
        <w:t xml:space="preserve"> others </w:t>
      </w:r>
      <w:r w:rsidRPr="00642CF7">
        <w:rPr>
          <w:spacing w:val="-2"/>
        </w:rPr>
        <w:t>to</w:t>
      </w:r>
      <w:r w:rsidRPr="00642CF7">
        <w:t xml:space="preserve"> do</w:t>
      </w:r>
      <w:r w:rsidRPr="00642CF7">
        <w:rPr>
          <w:spacing w:val="-2"/>
        </w:rPr>
        <w:t xml:space="preserve"> </w:t>
      </w:r>
      <w:r w:rsidRPr="00642CF7">
        <w:t>so.</w:t>
      </w:r>
    </w:p>
    <w:p w14:paraId="66BBA91F" w14:textId="77777777" w:rsidR="00275987" w:rsidRPr="00642CF7" w:rsidRDefault="00275987" w:rsidP="00275987">
      <w:pPr>
        <w:spacing w:before="1"/>
        <w:rPr>
          <w:rFonts w:eastAsia="Arial"/>
        </w:rPr>
      </w:pPr>
    </w:p>
    <w:p w14:paraId="481B678B" w14:textId="019768A9" w:rsidR="00275987" w:rsidRPr="00642CF7" w:rsidRDefault="00275987" w:rsidP="00443B62">
      <w:pPr>
        <w:pStyle w:val="BodyText"/>
        <w:widowControl w:val="0"/>
        <w:numPr>
          <w:ilvl w:val="0"/>
          <w:numId w:val="25"/>
        </w:numPr>
        <w:tabs>
          <w:tab w:val="left" w:pos="821"/>
        </w:tabs>
        <w:overflowPunct/>
        <w:autoSpaceDE/>
        <w:autoSpaceDN/>
        <w:adjustRightInd/>
        <w:ind w:right="286" w:hanging="720"/>
        <w:jc w:val="left"/>
        <w:textAlignment w:val="auto"/>
      </w:pPr>
      <w:r w:rsidRPr="00443B62">
        <w:rPr>
          <w:spacing w:val="-1"/>
        </w:rPr>
        <w:lastRenderedPageBreak/>
        <w:t>The</w:t>
      </w:r>
      <w:r w:rsidRPr="00642CF7">
        <w:t xml:space="preserve"> </w:t>
      </w:r>
      <w:r w:rsidRPr="00443B62">
        <w:rPr>
          <w:spacing w:val="-1"/>
        </w:rPr>
        <w:t>recipient</w:t>
      </w:r>
      <w:r w:rsidRPr="00642CF7">
        <w:t xml:space="preserve"> </w:t>
      </w:r>
      <w:r w:rsidRPr="00443B62">
        <w:rPr>
          <w:spacing w:val="-1"/>
        </w:rPr>
        <w:t>will</w:t>
      </w:r>
      <w:r w:rsidRPr="00642CF7">
        <w:t xml:space="preserve"> </w:t>
      </w:r>
      <w:r w:rsidRPr="00443B62">
        <w:rPr>
          <w:spacing w:val="-1"/>
        </w:rPr>
        <w:t>provide</w:t>
      </w:r>
      <w:r w:rsidRPr="00642CF7">
        <w:t xml:space="preserve"> </w:t>
      </w:r>
      <w:r w:rsidRPr="00443B62">
        <w:rPr>
          <w:spacing w:val="-1"/>
        </w:rPr>
        <w:t>the</w:t>
      </w:r>
      <w:r w:rsidRPr="00642CF7">
        <w:t xml:space="preserve"> </w:t>
      </w:r>
      <w:r w:rsidRPr="00443B62">
        <w:rPr>
          <w:spacing w:val="-1"/>
        </w:rPr>
        <w:t>U.S.</w:t>
      </w:r>
      <w:r w:rsidRPr="00642CF7">
        <w:t xml:space="preserve"> </w:t>
      </w:r>
      <w:r w:rsidRPr="00443B62">
        <w:rPr>
          <w:spacing w:val="-1"/>
        </w:rPr>
        <w:t>Government,</w:t>
      </w:r>
      <w:r w:rsidRPr="00642CF7">
        <w:t xml:space="preserve"> </w:t>
      </w:r>
      <w:r w:rsidRPr="00443B62">
        <w:rPr>
          <w:spacing w:val="-1"/>
        </w:rPr>
        <w:t>on</w:t>
      </w:r>
      <w:r w:rsidRPr="00642CF7">
        <w:t xml:space="preserve"> </w:t>
      </w:r>
      <w:r w:rsidRPr="00443B62">
        <w:rPr>
          <w:spacing w:val="-1"/>
        </w:rPr>
        <w:t>request</w:t>
      </w:r>
      <w:r w:rsidRPr="00443B62">
        <w:rPr>
          <w:spacing w:val="-2"/>
        </w:rPr>
        <w:t xml:space="preserve"> </w:t>
      </w:r>
      <w:r w:rsidRPr="00642CF7">
        <w:t>or as</w:t>
      </w:r>
      <w:r w:rsidRPr="00443B62">
        <w:rPr>
          <w:spacing w:val="-2"/>
        </w:rPr>
        <w:t xml:space="preserve"> </w:t>
      </w:r>
      <w:r w:rsidRPr="00443B62">
        <w:rPr>
          <w:spacing w:val="-1"/>
        </w:rPr>
        <w:t>otherwise</w:t>
      </w:r>
      <w:r w:rsidRPr="00443B62">
        <w:rPr>
          <w:spacing w:val="69"/>
        </w:rPr>
        <w:t xml:space="preserve"> </w:t>
      </w:r>
      <w:r w:rsidRPr="00443B62">
        <w:rPr>
          <w:spacing w:val="-1"/>
        </w:rPr>
        <w:t>provided</w:t>
      </w:r>
      <w:r w:rsidRPr="00642CF7">
        <w:t xml:space="preserve"> in </w:t>
      </w:r>
      <w:r w:rsidRPr="00443B62">
        <w:rPr>
          <w:spacing w:val="-1"/>
        </w:rPr>
        <w:t>this</w:t>
      </w:r>
      <w:r w:rsidRPr="00642CF7">
        <w:t xml:space="preserve"> </w:t>
      </w:r>
      <w:r w:rsidRPr="00443B62">
        <w:rPr>
          <w:spacing w:val="-1"/>
        </w:rPr>
        <w:t>award,</w:t>
      </w:r>
      <w:r w:rsidRPr="00642CF7">
        <w:t xml:space="preserve"> a </w:t>
      </w:r>
      <w:r w:rsidRPr="00443B62">
        <w:rPr>
          <w:spacing w:val="-1"/>
        </w:rPr>
        <w:t>copy</w:t>
      </w:r>
      <w:r w:rsidRPr="00443B62">
        <w:rPr>
          <w:spacing w:val="-3"/>
        </w:rPr>
        <w:t xml:space="preserve"> </w:t>
      </w:r>
      <w:r w:rsidRPr="00642CF7">
        <w:t>of any</w:t>
      </w:r>
      <w:r w:rsidRPr="00443B62">
        <w:rPr>
          <w:spacing w:val="-3"/>
        </w:rPr>
        <w:t xml:space="preserve"> </w:t>
      </w:r>
      <w:r w:rsidRPr="00642CF7">
        <w:t>Data</w:t>
      </w:r>
      <w:r w:rsidRPr="00443B62">
        <w:rPr>
          <w:spacing w:val="-1"/>
        </w:rPr>
        <w:t xml:space="preserve"> </w:t>
      </w:r>
      <w:r w:rsidRPr="00642CF7">
        <w:t>or</w:t>
      </w:r>
      <w:r w:rsidRPr="00443B62">
        <w:rPr>
          <w:spacing w:val="-3"/>
        </w:rPr>
        <w:t xml:space="preserve"> </w:t>
      </w:r>
      <w:r w:rsidRPr="00443B62">
        <w:rPr>
          <w:spacing w:val="-1"/>
        </w:rPr>
        <w:t>copyrighted</w:t>
      </w:r>
      <w:r w:rsidRPr="00642CF7">
        <w:t xml:space="preserve"> </w:t>
      </w:r>
      <w:r w:rsidRPr="00443B62">
        <w:rPr>
          <w:spacing w:val="-1"/>
        </w:rPr>
        <w:t>material</w:t>
      </w:r>
      <w:r w:rsidRPr="00642CF7">
        <w:t xml:space="preserve"> to</w:t>
      </w:r>
      <w:r w:rsidRPr="00443B62">
        <w:rPr>
          <w:spacing w:val="-1"/>
        </w:rPr>
        <w:t xml:space="preserve"> which</w:t>
      </w:r>
      <w:r w:rsidRPr="00642CF7">
        <w:t xml:space="preserve"> the</w:t>
      </w:r>
      <w:ins w:id="2" w:author="Molly Turner" w:date="2015-12-14T15:16:00Z">
        <w:r w:rsidR="00443B62">
          <w:t xml:space="preserve"> </w:t>
        </w:r>
      </w:ins>
      <w:r w:rsidRPr="00642CF7">
        <w:t xml:space="preserve">U.S. </w:t>
      </w:r>
      <w:r w:rsidRPr="00443B62">
        <w:rPr>
          <w:spacing w:val="-1"/>
        </w:rPr>
        <w:t>Government</w:t>
      </w:r>
      <w:r w:rsidRPr="00443B62">
        <w:rPr>
          <w:spacing w:val="-2"/>
        </w:rPr>
        <w:t xml:space="preserve"> </w:t>
      </w:r>
      <w:r w:rsidRPr="00642CF7">
        <w:t>has</w:t>
      </w:r>
      <w:r w:rsidRPr="00443B62">
        <w:rPr>
          <w:spacing w:val="-3"/>
        </w:rPr>
        <w:t xml:space="preserve"> </w:t>
      </w:r>
      <w:r w:rsidRPr="00443B62">
        <w:rPr>
          <w:spacing w:val="-1"/>
        </w:rPr>
        <w:t>rights</w:t>
      </w:r>
      <w:r w:rsidRPr="00642CF7">
        <w:t xml:space="preserve"> under</w:t>
      </w:r>
      <w:r w:rsidRPr="00443B62">
        <w:rPr>
          <w:spacing w:val="-3"/>
        </w:rPr>
        <w:t xml:space="preserve"> </w:t>
      </w:r>
      <w:r w:rsidRPr="00443B62">
        <w:rPr>
          <w:spacing w:val="-1"/>
        </w:rPr>
        <w:t>paragraphs</w:t>
      </w:r>
      <w:r w:rsidRPr="00642CF7">
        <w:t xml:space="preserve"> b. </w:t>
      </w:r>
      <w:r w:rsidRPr="00443B62">
        <w:rPr>
          <w:spacing w:val="-1"/>
        </w:rPr>
        <w:t>and</w:t>
      </w:r>
      <w:r w:rsidRPr="00642CF7">
        <w:t xml:space="preserve"> </w:t>
      </w:r>
      <w:r w:rsidRPr="00443B62">
        <w:rPr>
          <w:spacing w:val="-1"/>
        </w:rPr>
        <w:t>c.</w:t>
      </w:r>
      <w:r w:rsidRPr="00642CF7">
        <w:t xml:space="preserve"> </w:t>
      </w:r>
      <w:r w:rsidRPr="00443B62">
        <w:rPr>
          <w:spacing w:val="-1"/>
        </w:rPr>
        <w:t>of</w:t>
      </w:r>
      <w:r w:rsidRPr="00642CF7">
        <w:t xml:space="preserve"> this</w:t>
      </w:r>
      <w:r w:rsidRPr="00443B62">
        <w:rPr>
          <w:spacing w:val="-3"/>
        </w:rPr>
        <w:t xml:space="preserve"> </w:t>
      </w:r>
      <w:r w:rsidRPr="00443B62">
        <w:rPr>
          <w:spacing w:val="-1"/>
        </w:rPr>
        <w:t>provision.</w:t>
      </w:r>
      <w:r w:rsidRPr="00443B62">
        <w:rPr>
          <w:spacing w:val="64"/>
        </w:rPr>
        <w:t xml:space="preserve"> </w:t>
      </w:r>
      <w:r w:rsidRPr="00443B62">
        <w:rPr>
          <w:spacing w:val="-1"/>
        </w:rPr>
        <w:t>The</w:t>
      </w:r>
      <w:ins w:id="3" w:author="Molly Turner" w:date="2015-12-14T15:16:00Z">
        <w:r w:rsidR="00443B62">
          <w:rPr>
            <w:spacing w:val="-1"/>
          </w:rPr>
          <w:t xml:space="preserve"> </w:t>
        </w:r>
      </w:ins>
      <w:r w:rsidRPr="00642CF7">
        <w:t xml:space="preserve">U.S. </w:t>
      </w:r>
      <w:r w:rsidRPr="00443B62">
        <w:rPr>
          <w:spacing w:val="-1"/>
        </w:rPr>
        <w:t>Government</w:t>
      </w:r>
      <w:r w:rsidRPr="00443B62">
        <w:rPr>
          <w:spacing w:val="-2"/>
        </w:rPr>
        <w:t xml:space="preserve"> </w:t>
      </w:r>
      <w:r w:rsidRPr="00443B62">
        <w:rPr>
          <w:spacing w:val="-1"/>
        </w:rPr>
        <w:t>makes</w:t>
      </w:r>
      <w:r w:rsidRPr="00642CF7">
        <w:t xml:space="preserve"> no</w:t>
      </w:r>
      <w:r w:rsidRPr="00443B62">
        <w:rPr>
          <w:spacing w:val="-2"/>
        </w:rPr>
        <w:t xml:space="preserve"> </w:t>
      </w:r>
      <w:r w:rsidRPr="00443B62">
        <w:rPr>
          <w:spacing w:val="-1"/>
        </w:rPr>
        <w:t>representations</w:t>
      </w:r>
      <w:r w:rsidRPr="00443B62">
        <w:rPr>
          <w:spacing w:val="-2"/>
        </w:rPr>
        <w:t xml:space="preserve"> </w:t>
      </w:r>
      <w:r w:rsidRPr="00642CF7">
        <w:t xml:space="preserve">or </w:t>
      </w:r>
      <w:r w:rsidRPr="00443B62">
        <w:rPr>
          <w:spacing w:val="-1"/>
        </w:rPr>
        <w:t>warranties</w:t>
      </w:r>
      <w:r w:rsidRPr="00642CF7">
        <w:t xml:space="preserve"> as to</w:t>
      </w:r>
      <w:r w:rsidRPr="00443B62">
        <w:rPr>
          <w:spacing w:val="-2"/>
        </w:rPr>
        <w:t xml:space="preserve"> </w:t>
      </w:r>
      <w:r w:rsidRPr="00443B62">
        <w:rPr>
          <w:spacing w:val="-1"/>
        </w:rPr>
        <w:t>title,</w:t>
      </w:r>
      <w:r w:rsidRPr="00642CF7">
        <w:t xml:space="preserve"> </w:t>
      </w:r>
      <w:r w:rsidRPr="00443B62">
        <w:rPr>
          <w:spacing w:val="-1"/>
        </w:rPr>
        <w:t>right</w:t>
      </w:r>
      <w:r w:rsidRPr="00642CF7">
        <w:t xml:space="preserve"> to</w:t>
      </w:r>
      <w:r w:rsidRPr="00443B62">
        <w:rPr>
          <w:spacing w:val="1"/>
        </w:rPr>
        <w:t xml:space="preserve"> </w:t>
      </w:r>
      <w:r w:rsidRPr="00443B62">
        <w:rPr>
          <w:spacing w:val="-1"/>
        </w:rPr>
        <w:t>use</w:t>
      </w:r>
      <w:r w:rsidRPr="00443B62">
        <w:rPr>
          <w:spacing w:val="73"/>
        </w:rPr>
        <w:t xml:space="preserve"> </w:t>
      </w:r>
      <w:r w:rsidRPr="00642CF7">
        <w:t xml:space="preserve">or </w:t>
      </w:r>
      <w:r w:rsidRPr="00443B62">
        <w:rPr>
          <w:spacing w:val="-1"/>
        </w:rPr>
        <w:t>license,</w:t>
      </w:r>
      <w:r w:rsidRPr="00443B62">
        <w:rPr>
          <w:spacing w:val="-2"/>
        </w:rPr>
        <w:t xml:space="preserve"> </w:t>
      </w:r>
      <w:r w:rsidRPr="00642CF7">
        <w:t xml:space="preserve">or </w:t>
      </w:r>
      <w:r w:rsidRPr="00443B62">
        <w:rPr>
          <w:spacing w:val="-1"/>
        </w:rPr>
        <w:t>other</w:t>
      </w:r>
      <w:r w:rsidRPr="00642CF7">
        <w:t xml:space="preserve"> </w:t>
      </w:r>
      <w:r w:rsidRPr="00443B62">
        <w:rPr>
          <w:spacing w:val="-1"/>
        </w:rPr>
        <w:t>legal</w:t>
      </w:r>
      <w:r w:rsidRPr="00642CF7">
        <w:t xml:space="preserve"> </w:t>
      </w:r>
      <w:r w:rsidRPr="00443B62">
        <w:rPr>
          <w:spacing w:val="-1"/>
        </w:rPr>
        <w:t>rights</w:t>
      </w:r>
      <w:r w:rsidRPr="00642CF7">
        <w:t xml:space="preserve"> or obligations</w:t>
      </w:r>
      <w:r w:rsidRPr="00443B62">
        <w:rPr>
          <w:spacing w:val="-2"/>
        </w:rPr>
        <w:t xml:space="preserve"> </w:t>
      </w:r>
      <w:r w:rsidRPr="00443B62">
        <w:rPr>
          <w:spacing w:val="-1"/>
        </w:rPr>
        <w:t xml:space="preserve">regarding </w:t>
      </w:r>
      <w:r w:rsidRPr="00642CF7">
        <w:t>any</w:t>
      </w:r>
      <w:r w:rsidRPr="00443B62">
        <w:rPr>
          <w:spacing w:val="-3"/>
        </w:rPr>
        <w:t xml:space="preserve"> </w:t>
      </w:r>
      <w:r w:rsidRPr="00642CF7">
        <w:t>Data</w:t>
      </w:r>
      <w:r w:rsidRPr="00443B62">
        <w:rPr>
          <w:spacing w:val="1"/>
        </w:rPr>
        <w:t xml:space="preserve"> </w:t>
      </w:r>
      <w:r w:rsidRPr="00642CF7">
        <w:t>or</w:t>
      </w:r>
      <w:r w:rsidRPr="00443B62">
        <w:rPr>
          <w:spacing w:val="-3"/>
        </w:rPr>
        <w:t xml:space="preserve"> </w:t>
      </w:r>
      <w:r w:rsidRPr="00443B62">
        <w:rPr>
          <w:spacing w:val="-1"/>
        </w:rPr>
        <w:t>copyrighted</w:t>
      </w:r>
      <w:r w:rsidRPr="00443B62">
        <w:rPr>
          <w:spacing w:val="55"/>
        </w:rPr>
        <w:t xml:space="preserve"> </w:t>
      </w:r>
      <w:r w:rsidRPr="00443B62">
        <w:rPr>
          <w:spacing w:val="-1"/>
        </w:rPr>
        <w:t>materials.</w:t>
      </w:r>
    </w:p>
    <w:p w14:paraId="5E601D4E" w14:textId="77777777" w:rsidR="00275987" w:rsidRPr="00642CF7" w:rsidRDefault="00275987" w:rsidP="00275987">
      <w:pPr>
        <w:rPr>
          <w:rFonts w:eastAsia="Arial"/>
        </w:rPr>
      </w:pPr>
    </w:p>
    <w:p w14:paraId="28512310" w14:textId="77777777" w:rsidR="00275987" w:rsidRPr="00642CF7" w:rsidRDefault="00275987" w:rsidP="00275987">
      <w:pPr>
        <w:pStyle w:val="BodyText"/>
        <w:ind w:left="3467" w:right="3467"/>
        <w:jc w:val="center"/>
      </w:pPr>
      <w:r w:rsidRPr="00642CF7">
        <w:t>[END</w:t>
      </w:r>
      <w:r w:rsidRPr="00642CF7">
        <w:rPr>
          <w:spacing w:val="-1"/>
        </w:rPr>
        <w:t xml:space="preserve"> </w:t>
      </w:r>
      <w:r w:rsidRPr="00642CF7">
        <w:t xml:space="preserve">OF </w:t>
      </w:r>
      <w:r w:rsidRPr="00642CF7">
        <w:rPr>
          <w:spacing w:val="-1"/>
        </w:rPr>
        <w:t>PROVISION]</w:t>
      </w:r>
    </w:p>
    <w:p w14:paraId="4BBADB9A" w14:textId="77777777" w:rsidR="00275987" w:rsidRDefault="00275987" w:rsidP="00275987">
      <w:pPr>
        <w:spacing w:before="11"/>
        <w:rPr>
          <w:rFonts w:eastAsia="Arial"/>
        </w:rPr>
      </w:pPr>
    </w:p>
    <w:p w14:paraId="2F835453" w14:textId="77777777" w:rsidR="00D02166" w:rsidRPr="00642CF7" w:rsidRDefault="00D02166" w:rsidP="00275987">
      <w:pPr>
        <w:spacing w:before="11"/>
        <w:rPr>
          <w:rFonts w:eastAsia="Arial"/>
        </w:rPr>
      </w:pPr>
    </w:p>
    <w:p w14:paraId="5A878506" w14:textId="77777777" w:rsidR="00275987" w:rsidRPr="00642CF7" w:rsidRDefault="00275987" w:rsidP="00275987">
      <w:pPr>
        <w:pStyle w:val="Heading1"/>
        <w:tabs>
          <w:tab w:val="left" w:pos="820"/>
        </w:tabs>
        <w:ind w:left="820" w:right="1813"/>
        <w:rPr>
          <w:rFonts w:cs="Times New Roman"/>
          <w:b w:val="0"/>
          <w:bCs w:val="0"/>
        </w:rPr>
      </w:pPr>
      <w:r w:rsidRPr="00642CF7">
        <w:rPr>
          <w:rFonts w:cs="Times New Roman"/>
          <w:spacing w:val="-1"/>
        </w:rPr>
        <w:t>M9.</w:t>
      </w:r>
      <w:r w:rsidRPr="00642CF7">
        <w:rPr>
          <w:rFonts w:cs="Times New Roman"/>
          <w:spacing w:val="-1"/>
        </w:rPr>
        <w:tab/>
      </w:r>
      <w:r w:rsidRPr="00642CF7">
        <w:rPr>
          <w:rFonts w:cs="Times New Roman"/>
          <w:spacing w:val="-2"/>
        </w:rPr>
        <w:t>MARKING</w:t>
      </w:r>
      <w:r w:rsidRPr="00642CF7">
        <w:rPr>
          <w:rFonts w:cs="Times New Roman"/>
          <w:spacing w:val="4"/>
        </w:rPr>
        <w:t xml:space="preserve"> </w:t>
      </w:r>
      <w:r w:rsidRPr="00642CF7">
        <w:rPr>
          <w:rFonts w:cs="Times New Roman"/>
          <w:spacing w:val="-2"/>
        </w:rPr>
        <w:t>AND</w:t>
      </w:r>
      <w:r w:rsidRPr="00642CF7">
        <w:rPr>
          <w:rFonts w:cs="Times New Roman"/>
          <w:spacing w:val="-1"/>
        </w:rPr>
        <w:t xml:space="preserve"> PUBLIC </w:t>
      </w:r>
      <w:r w:rsidRPr="00642CF7">
        <w:rPr>
          <w:rFonts w:cs="Times New Roman"/>
          <w:spacing w:val="-2"/>
        </w:rPr>
        <w:t>COMMUNICATIONS</w:t>
      </w:r>
      <w:r w:rsidRPr="00642CF7">
        <w:rPr>
          <w:rFonts w:cs="Times New Roman"/>
          <w:spacing w:val="4"/>
        </w:rPr>
        <w:t xml:space="preserve"> </w:t>
      </w:r>
      <w:r w:rsidRPr="00642CF7">
        <w:rPr>
          <w:rFonts w:cs="Times New Roman"/>
          <w:spacing w:val="-2"/>
        </w:rPr>
        <w:t>UNDER</w:t>
      </w:r>
      <w:r w:rsidRPr="00642CF7">
        <w:rPr>
          <w:rFonts w:cs="Times New Roman"/>
          <w:spacing w:val="45"/>
        </w:rPr>
        <w:t xml:space="preserve"> </w:t>
      </w:r>
      <w:r w:rsidRPr="00642CF7">
        <w:rPr>
          <w:rFonts w:cs="Times New Roman"/>
          <w:spacing w:val="-2"/>
        </w:rPr>
        <w:t>USAID-FUNDED</w:t>
      </w:r>
      <w:r w:rsidRPr="00642CF7">
        <w:rPr>
          <w:rFonts w:cs="Times New Roman"/>
          <w:spacing w:val="4"/>
        </w:rPr>
        <w:t xml:space="preserve"> </w:t>
      </w:r>
      <w:r w:rsidRPr="00642CF7">
        <w:rPr>
          <w:rFonts w:cs="Times New Roman"/>
          <w:spacing w:val="-2"/>
        </w:rPr>
        <w:t>ASSISTANCE</w:t>
      </w:r>
      <w:r w:rsidRPr="00642CF7">
        <w:rPr>
          <w:rFonts w:cs="Times New Roman"/>
          <w:spacing w:val="1"/>
        </w:rPr>
        <w:t xml:space="preserve"> </w:t>
      </w:r>
      <w:r w:rsidRPr="00642CF7">
        <w:rPr>
          <w:rFonts w:cs="Times New Roman"/>
          <w:spacing w:val="-1"/>
        </w:rPr>
        <w:t>(DECEMBER 2014)</w:t>
      </w:r>
    </w:p>
    <w:p w14:paraId="3609F4E3" w14:textId="77777777" w:rsidR="00275987" w:rsidRPr="00642CF7" w:rsidRDefault="00275987" w:rsidP="00275987">
      <w:pPr>
        <w:spacing w:before="9"/>
        <w:rPr>
          <w:rFonts w:eastAsia="Arial"/>
        </w:rPr>
      </w:pPr>
    </w:p>
    <w:p w14:paraId="6B256A62" w14:textId="314C863A" w:rsidR="00275987" w:rsidRPr="00A71A65" w:rsidRDefault="00275987" w:rsidP="00A71A65">
      <w:pPr>
        <w:ind w:right="869"/>
        <w:rPr>
          <w:rFonts w:eastAsia="Arial"/>
        </w:rPr>
      </w:pPr>
      <w:r w:rsidRPr="00A71A65">
        <w:rPr>
          <w:rFonts w:eastAsia="Arial"/>
        </w:rPr>
        <w:t>As a</w:t>
      </w:r>
      <w:r w:rsidRPr="00A71A65">
        <w:rPr>
          <w:rFonts w:eastAsia="Arial"/>
          <w:spacing w:val="1"/>
        </w:rPr>
        <w:t xml:space="preserve"> </w:t>
      </w:r>
      <w:r w:rsidRPr="00A71A65">
        <w:rPr>
          <w:rFonts w:eastAsia="Arial"/>
          <w:spacing w:val="-1"/>
        </w:rPr>
        <w:t xml:space="preserve">condition </w:t>
      </w:r>
      <w:r w:rsidRPr="00A71A65">
        <w:rPr>
          <w:rFonts w:eastAsia="Arial"/>
        </w:rPr>
        <w:t>of</w:t>
      </w:r>
      <w:r w:rsidRPr="00A71A65">
        <w:rPr>
          <w:rFonts w:eastAsia="Arial"/>
          <w:spacing w:val="2"/>
        </w:rPr>
        <w:t xml:space="preserve"> </w:t>
      </w:r>
      <w:r w:rsidRPr="00A71A65">
        <w:rPr>
          <w:rFonts w:eastAsia="Arial"/>
          <w:spacing w:val="-1"/>
        </w:rPr>
        <w:t>receipt</w:t>
      </w:r>
      <w:r w:rsidRPr="00A71A65">
        <w:rPr>
          <w:rFonts w:eastAsia="Arial"/>
        </w:rPr>
        <w:t xml:space="preserve"> of</w:t>
      </w:r>
      <w:r w:rsidRPr="00A71A65">
        <w:rPr>
          <w:rFonts w:eastAsia="Arial"/>
          <w:spacing w:val="-2"/>
        </w:rPr>
        <w:t xml:space="preserve"> </w:t>
      </w:r>
      <w:r w:rsidRPr="00A71A65">
        <w:rPr>
          <w:rFonts w:eastAsia="Arial"/>
        </w:rPr>
        <w:t xml:space="preserve">this </w:t>
      </w:r>
      <w:r w:rsidRPr="00A71A65">
        <w:rPr>
          <w:rFonts w:eastAsia="Arial"/>
          <w:spacing w:val="-1"/>
        </w:rPr>
        <w:t>subaward,</w:t>
      </w:r>
      <w:r w:rsidRPr="00A71A65">
        <w:rPr>
          <w:rFonts w:eastAsia="Arial"/>
        </w:rPr>
        <w:t xml:space="preserve"> </w:t>
      </w:r>
      <w:r w:rsidRPr="00A71A65">
        <w:rPr>
          <w:rFonts w:eastAsia="Arial"/>
          <w:spacing w:val="-1"/>
        </w:rPr>
        <w:t>marking</w:t>
      </w:r>
      <w:r w:rsidRPr="00A71A65">
        <w:rPr>
          <w:rFonts w:eastAsia="Arial"/>
          <w:spacing w:val="-2"/>
        </w:rPr>
        <w:t xml:space="preserve"> </w:t>
      </w:r>
      <w:r w:rsidRPr="00A71A65">
        <w:rPr>
          <w:rFonts w:eastAsia="Arial"/>
        </w:rPr>
        <w:t xml:space="preserve">with </w:t>
      </w:r>
      <w:r w:rsidRPr="00A71A65">
        <w:rPr>
          <w:rFonts w:eastAsia="Arial"/>
          <w:spacing w:val="-1"/>
        </w:rPr>
        <w:t>the</w:t>
      </w:r>
      <w:r w:rsidRPr="00A71A65">
        <w:rPr>
          <w:rFonts w:eastAsia="Arial"/>
        </w:rPr>
        <w:t xml:space="preserve"> </w:t>
      </w:r>
      <w:r w:rsidRPr="00A71A65">
        <w:rPr>
          <w:rFonts w:eastAsia="Arial"/>
          <w:spacing w:val="-1"/>
        </w:rPr>
        <w:t>USAID</w:t>
      </w:r>
      <w:r w:rsidRPr="00A71A65">
        <w:rPr>
          <w:rFonts w:eastAsia="Arial"/>
          <w:spacing w:val="39"/>
        </w:rPr>
        <w:t xml:space="preserve"> </w:t>
      </w:r>
      <w:r w:rsidRPr="00A71A65">
        <w:rPr>
          <w:rFonts w:eastAsia="Arial"/>
          <w:spacing w:val="-1"/>
        </w:rPr>
        <w:t>Identity</w:t>
      </w:r>
      <w:r w:rsidRPr="00A71A65">
        <w:rPr>
          <w:rFonts w:eastAsia="Arial"/>
        </w:rPr>
        <w:t xml:space="preserve"> of</w:t>
      </w:r>
      <w:r w:rsidRPr="00A71A65">
        <w:rPr>
          <w:rFonts w:eastAsia="Arial"/>
          <w:spacing w:val="-2"/>
        </w:rPr>
        <w:t xml:space="preserve"> </w:t>
      </w:r>
      <w:r w:rsidRPr="00A71A65">
        <w:rPr>
          <w:rFonts w:eastAsia="Arial"/>
        </w:rPr>
        <w:t>a</w:t>
      </w:r>
      <w:r w:rsidRPr="00A71A65">
        <w:rPr>
          <w:rFonts w:eastAsia="Arial"/>
          <w:spacing w:val="1"/>
        </w:rPr>
        <w:t xml:space="preserve"> </w:t>
      </w:r>
      <w:r w:rsidRPr="00A71A65">
        <w:rPr>
          <w:rFonts w:eastAsia="Arial"/>
          <w:spacing w:val="-2"/>
        </w:rPr>
        <w:t>size</w:t>
      </w:r>
      <w:r w:rsidRPr="00A71A65">
        <w:rPr>
          <w:rFonts w:eastAsia="Arial"/>
        </w:rPr>
        <w:t xml:space="preserve"> and </w:t>
      </w:r>
      <w:r w:rsidRPr="00A71A65">
        <w:rPr>
          <w:rFonts w:eastAsia="Arial"/>
          <w:spacing w:val="-1"/>
        </w:rPr>
        <w:t>prominence</w:t>
      </w:r>
      <w:r w:rsidRPr="00A71A65">
        <w:rPr>
          <w:rFonts w:eastAsia="Arial"/>
        </w:rPr>
        <w:t xml:space="preserve"> </w:t>
      </w:r>
      <w:r w:rsidRPr="00A71A65">
        <w:rPr>
          <w:rFonts w:eastAsia="Arial"/>
          <w:spacing w:val="-1"/>
        </w:rPr>
        <w:t>equivalent</w:t>
      </w:r>
      <w:r w:rsidRPr="00A71A65">
        <w:rPr>
          <w:rFonts w:eastAsia="Arial"/>
          <w:spacing w:val="-2"/>
        </w:rPr>
        <w:t xml:space="preserve"> </w:t>
      </w:r>
      <w:r w:rsidRPr="00A71A65">
        <w:rPr>
          <w:rFonts w:eastAsia="Arial"/>
          <w:spacing w:val="-1"/>
        </w:rPr>
        <w:t>to</w:t>
      </w:r>
      <w:r w:rsidRPr="00A71A65">
        <w:rPr>
          <w:rFonts w:eastAsia="Arial"/>
        </w:rPr>
        <w:t xml:space="preserve"> or </w:t>
      </w:r>
      <w:r w:rsidRPr="00A71A65">
        <w:rPr>
          <w:rFonts w:eastAsia="Arial"/>
          <w:spacing w:val="-1"/>
        </w:rPr>
        <w:t>greater</w:t>
      </w:r>
      <w:r w:rsidRPr="00A71A65">
        <w:rPr>
          <w:rFonts w:eastAsia="Arial"/>
        </w:rPr>
        <w:t xml:space="preserve"> </w:t>
      </w:r>
      <w:r w:rsidRPr="00A71A65">
        <w:rPr>
          <w:rFonts w:eastAsia="Arial"/>
          <w:spacing w:val="-2"/>
        </w:rPr>
        <w:t>than</w:t>
      </w:r>
      <w:r w:rsidRPr="00A71A65">
        <w:rPr>
          <w:rFonts w:eastAsia="Arial"/>
        </w:rPr>
        <w:t xml:space="preserve"> </w:t>
      </w:r>
      <w:r w:rsidRPr="00A71A65">
        <w:rPr>
          <w:rFonts w:eastAsia="Arial"/>
          <w:spacing w:val="-1"/>
        </w:rPr>
        <w:t>the</w:t>
      </w:r>
      <w:r w:rsidRPr="00A71A65">
        <w:rPr>
          <w:rFonts w:eastAsia="Arial"/>
          <w:spacing w:val="75"/>
        </w:rPr>
        <w:t xml:space="preserve"> </w:t>
      </w:r>
      <w:r w:rsidRPr="00A71A65">
        <w:rPr>
          <w:rFonts w:eastAsia="Arial"/>
          <w:spacing w:val="-1"/>
        </w:rPr>
        <w:t>recipient’s,</w:t>
      </w:r>
      <w:r w:rsidRPr="00A71A65">
        <w:rPr>
          <w:rFonts w:eastAsia="Arial"/>
        </w:rPr>
        <w:t xml:space="preserve"> </w:t>
      </w:r>
      <w:r w:rsidRPr="00A71A65">
        <w:rPr>
          <w:rFonts w:eastAsia="Arial"/>
          <w:spacing w:val="-1"/>
        </w:rPr>
        <w:t>subrecipient’s,</w:t>
      </w:r>
      <w:r w:rsidRPr="00A71A65">
        <w:rPr>
          <w:rFonts w:eastAsia="Arial"/>
        </w:rPr>
        <w:t xml:space="preserve"> other </w:t>
      </w:r>
      <w:r w:rsidRPr="00A71A65">
        <w:rPr>
          <w:rFonts w:eastAsia="Arial"/>
          <w:spacing w:val="-1"/>
        </w:rPr>
        <w:t>donor’s,</w:t>
      </w:r>
      <w:r w:rsidRPr="00A71A65">
        <w:rPr>
          <w:rFonts w:eastAsia="Arial"/>
        </w:rPr>
        <w:t xml:space="preserve"> or </w:t>
      </w:r>
      <w:r w:rsidRPr="00A71A65">
        <w:rPr>
          <w:rFonts w:eastAsia="Arial"/>
          <w:spacing w:val="-1"/>
        </w:rPr>
        <w:t>third</w:t>
      </w:r>
      <w:r w:rsidRPr="00A71A65">
        <w:rPr>
          <w:rFonts w:eastAsia="Arial"/>
        </w:rPr>
        <w:t xml:space="preserve"> </w:t>
      </w:r>
      <w:proofErr w:type="gramStart"/>
      <w:r w:rsidRPr="00A71A65">
        <w:rPr>
          <w:rFonts w:eastAsia="Arial"/>
          <w:spacing w:val="-1"/>
        </w:rPr>
        <w:t>party’s</w:t>
      </w:r>
      <w:proofErr w:type="gramEnd"/>
      <w:r w:rsidRPr="00A71A65">
        <w:rPr>
          <w:rFonts w:eastAsia="Arial"/>
        </w:rPr>
        <w:t xml:space="preserve"> is </w:t>
      </w:r>
      <w:r w:rsidRPr="00A71A65">
        <w:rPr>
          <w:rFonts w:eastAsia="Arial"/>
          <w:spacing w:val="-1"/>
        </w:rPr>
        <w:t>required.</w:t>
      </w:r>
      <w:r w:rsidRPr="00A71A65">
        <w:rPr>
          <w:rFonts w:eastAsia="Arial"/>
          <w:spacing w:val="67"/>
        </w:rPr>
        <w:t xml:space="preserve"> </w:t>
      </w:r>
      <w:r w:rsidRPr="00A71A65">
        <w:rPr>
          <w:rFonts w:eastAsia="Arial"/>
        </w:rPr>
        <w:t>In</w:t>
      </w:r>
      <w:r w:rsidRPr="00A71A65">
        <w:rPr>
          <w:rFonts w:eastAsia="Arial"/>
          <w:spacing w:val="1"/>
        </w:rPr>
        <w:t xml:space="preserve"> </w:t>
      </w:r>
      <w:r w:rsidRPr="00A71A65">
        <w:rPr>
          <w:rFonts w:eastAsia="Arial"/>
          <w:spacing w:val="-1"/>
        </w:rPr>
        <w:t>the</w:t>
      </w:r>
      <w:r w:rsidRPr="00A71A65">
        <w:rPr>
          <w:rFonts w:eastAsia="Arial"/>
        </w:rPr>
        <w:t xml:space="preserve"> </w:t>
      </w:r>
      <w:r w:rsidRPr="00A71A65">
        <w:rPr>
          <w:rFonts w:eastAsia="Arial"/>
          <w:spacing w:val="-1"/>
        </w:rPr>
        <w:t>event</w:t>
      </w:r>
      <w:r w:rsidRPr="00A71A65">
        <w:rPr>
          <w:rFonts w:eastAsia="Arial"/>
          <w:spacing w:val="-2"/>
        </w:rPr>
        <w:t xml:space="preserve"> </w:t>
      </w:r>
      <w:r w:rsidRPr="00A71A65">
        <w:rPr>
          <w:rFonts w:eastAsia="Arial"/>
          <w:spacing w:val="-1"/>
        </w:rPr>
        <w:t>the</w:t>
      </w:r>
      <w:r w:rsidRPr="00A71A65">
        <w:rPr>
          <w:rFonts w:eastAsia="Arial"/>
        </w:rPr>
        <w:t xml:space="preserve"> </w:t>
      </w:r>
      <w:r w:rsidRPr="00A71A65">
        <w:rPr>
          <w:rFonts w:eastAsia="Arial"/>
          <w:spacing w:val="-1"/>
        </w:rPr>
        <w:t>recipient</w:t>
      </w:r>
      <w:r w:rsidRPr="00A71A65">
        <w:rPr>
          <w:rFonts w:eastAsia="Arial"/>
        </w:rPr>
        <w:t xml:space="preserve"> </w:t>
      </w:r>
      <w:r w:rsidRPr="00A71A65">
        <w:rPr>
          <w:rFonts w:eastAsia="Arial"/>
          <w:spacing w:val="-1"/>
        </w:rPr>
        <w:t>chooses</w:t>
      </w:r>
      <w:r w:rsidRPr="00A71A65">
        <w:rPr>
          <w:rFonts w:eastAsia="Arial"/>
          <w:spacing w:val="-3"/>
        </w:rPr>
        <w:t xml:space="preserve"> </w:t>
      </w:r>
      <w:r w:rsidRPr="00A71A65">
        <w:rPr>
          <w:rFonts w:eastAsia="Arial"/>
          <w:spacing w:val="-1"/>
        </w:rPr>
        <w:t>not</w:t>
      </w:r>
      <w:r w:rsidRPr="00A71A65">
        <w:rPr>
          <w:rFonts w:eastAsia="Arial"/>
        </w:rPr>
        <w:t xml:space="preserve"> to</w:t>
      </w:r>
      <w:r w:rsidRPr="00A71A65">
        <w:rPr>
          <w:rFonts w:eastAsia="Arial"/>
          <w:spacing w:val="-1"/>
        </w:rPr>
        <w:t xml:space="preserve"> require</w:t>
      </w:r>
      <w:r w:rsidRPr="00A71A65">
        <w:rPr>
          <w:rFonts w:eastAsia="Arial"/>
        </w:rPr>
        <w:t xml:space="preserve"> </w:t>
      </w:r>
      <w:r w:rsidRPr="00A71A65">
        <w:rPr>
          <w:rFonts w:eastAsia="Arial"/>
          <w:spacing w:val="-1"/>
        </w:rPr>
        <w:t>marking</w:t>
      </w:r>
      <w:r w:rsidRPr="00A71A65">
        <w:rPr>
          <w:rFonts w:eastAsia="Arial"/>
        </w:rPr>
        <w:t xml:space="preserve"> with </w:t>
      </w:r>
      <w:r w:rsidRPr="00A71A65">
        <w:rPr>
          <w:rFonts w:eastAsia="Arial"/>
          <w:spacing w:val="2"/>
        </w:rPr>
        <w:t>its</w:t>
      </w:r>
      <w:r w:rsidRPr="00A71A65">
        <w:rPr>
          <w:rFonts w:eastAsia="Arial"/>
          <w:spacing w:val="59"/>
        </w:rPr>
        <w:t xml:space="preserve"> </w:t>
      </w:r>
      <w:r w:rsidRPr="00A71A65">
        <w:rPr>
          <w:rFonts w:eastAsia="Arial"/>
        </w:rPr>
        <w:t xml:space="preserve">own </w:t>
      </w:r>
      <w:r w:rsidRPr="00A71A65">
        <w:rPr>
          <w:rFonts w:eastAsia="Arial"/>
          <w:spacing w:val="-1"/>
        </w:rPr>
        <w:t>identity</w:t>
      </w:r>
      <w:r w:rsidRPr="00A71A65">
        <w:rPr>
          <w:rFonts w:eastAsia="Arial"/>
        </w:rPr>
        <w:t xml:space="preserve"> or </w:t>
      </w:r>
      <w:r w:rsidRPr="00A71A65">
        <w:rPr>
          <w:rFonts w:eastAsia="Arial"/>
          <w:spacing w:val="-1"/>
        </w:rPr>
        <w:t>logo</w:t>
      </w:r>
      <w:r w:rsidRPr="00A71A65">
        <w:rPr>
          <w:rFonts w:eastAsia="Arial"/>
          <w:spacing w:val="-2"/>
        </w:rPr>
        <w:t xml:space="preserve"> </w:t>
      </w:r>
      <w:r w:rsidRPr="00A71A65">
        <w:rPr>
          <w:rFonts w:eastAsia="Arial"/>
        </w:rPr>
        <w:t>by</w:t>
      </w:r>
      <w:r w:rsidRPr="00A71A65">
        <w:rPr>
          <w:rFonts w:eastAsia="Arial"/>
          <w:spacing w:val="-2"/>
        </w:rPr>
        <w:t xml:space="preserve"> </w:t>
      </w:r>
      <w:r w:rsidRPr="00A71A65">
        <w:rPr>
          <w:rFonts w:eastAsia="Arial"/>
        </w:rPr>
        <w:t xml:space="preserve">the </w:t>
      </w:r>
      <w:r w:rsidRPr="00A71A65">
        <w:rPr>
          <w:rFonts w:eastAsia="Arial"/>
          <w:spacing w:val="-1"/>
        </w:rPr>
        <w:t>subrecipient,</w:t>
      </w:r>
      <w:r w:rsidRPr="00A71A65">
        <w:rPr>
          <w:rFonts w:eastAsia="Arial"/>
        </w:rPr>
        <w:t xml:space="preserve"> </w:t>
      </w:r>
      <w:r w:rsidRPr="00A71A65">
        <w:rPr>
          <w:rFonts w:eastAsia="Arial"/>
          <w:spacing w:val="-1"/>
        </w:rPr>
        <w:t>USAID</w:t>
      </w:r>
      <w:r w:rsidRPr="00A71A65">
        <w:rPr>
          <w:rFonts w:eastAsia="Arial"/>
        </w:rPr>
        <w:t xml:space="preserve"> </w:t>
      </w:r>
      <w:r w:rsidRPr="00A71A65">
        <w:rPr>
          <w:rFonts w:eastAsia="Arial"/>
          <w:spacing w:val="-1"/>
        </w:rPr>
        <w:t>may,</w:t>
      </w:r>
      <w:r w:rsidRPr="00A71A65">
        <w:rPr>
          <w:rFonts w:eastAsia="Arial"/>
        </w:rPr>
        <w:t xml:space="preserve"> at its</w:t>
      </w:r>
      <w:r w:rsidR="00D02166" w:rsidRPr="00A71A65">
        <w:rPr>
          <w:rFonts w:eastAsia="Arial"/>
        </w:rPr>
        <w:t xml:space="preserve"> </w:t>
      </w:r>
      <w:r w:rsidRPr="00A71A65">
        <w:rPr>
          <w:rFonts w:eastAsia="Arial"/>
          <w:spacing w:val="-1"/>
        </w:rPr>
        <w:t>discretion,</w:t>
      </w:r>
      <w:r w:rsidRPr="00A71A65">
        <w:rPr>
          <w:rFonts w:eastAsia="Arial"/>
        </w:rPr>
        <w:t xml:space="preserve"> </w:t>
      </w:r>
      <w:r w:rsidRPr="00A71A65">
        <w:rPr>
          <w:rFonts w:eastAsia="Arial"/>
          <w:spacing w:val="-1"/>
        </w:rPr>
        <w:t>require</w:t>
      </w:r>
      <w:r w:rsidRPr="00A71A65">
        <w:rPr>
          <w:rFonts w:eastAsia="Arial"/>
        </w:rPr>
        <w:t xml:space="preserve"> </w:t>
      </w:r>
      <w:r w:rsidRPr="00A71A65">
        <w:rPr>
          <w:rFonts w:eastAsia="Arial"/>
          <w:spacing w:val="-1"/>
        </w:rPr>
        <w:t>marking</w:t>
      </w:r>
      <w:r w:rsidRPr="00A71A65">
        <w:rPr>
          <w:rFonts w:eastAsia="Arial"/>
        </w:rPr>
        <w:t xml:space="preserve"> by</w:t>
      </w:r>
      <w:r w:rsidRPr="00A71A65">
        <w:rPr>
          <w:rFonts w:eastAsia="Arial"/>
          <w:spacing w:val="-2"/>
        </w:rPr>
        <w:t xml:space="preserve"> </w:t>
      </w:r>
      <w:r w:rsidRPr="00A71A65">
        <w:rPr>
          <w:rFonts w:eastAsia="Arial"/>
        </w:rPr>
        <w:t>the</w:t>
      </w:r>
      <w:r w:rsidRPr="00A71A65">
        <w:rPr>
          <w:rFonts w:eastAsia="Arial"/>
          <w:spacing w:val="-2"/>
        </w:rPr>
        <w:t xml:space="preserve"> </w:t>
      </w:r>
      <w:r w:rsidRPr="00A71A65">
        <w:rPr>
          <w:rFonts w:eastAsia="Arial"/>
          <w:spacing w:val="-1"/>
        </w:rPr>
        <w:t>subrecipient</w:t>
      </w:r>
      <w:r w:rsidRPr="00A71A65">
        <w:rPr>
          <w:rFonts w:eastAsia="Arial"/>
        </w:rPr>
        <w:t xml:space="preserve"> </w:t>
      </w:r>
      <w:r w:rsidRPr="00A71A65">
        <w:rPr>
          <w:rFonts w:eastAsia="Arial"/>
          <w:spacing w:val="-1"/>
        </w:rPr>
        <w:t>with</w:t>
      </w:r>
      <w:r w:rsidRPr="00A71A65">
        <w:rPr>
          <w:rFonts w:eastAsia="Arial"/>
        </w:rPr>
        <w:t xml:space="preserve"> </w:t>
      </w:r>
      <w:r w:rsidRPr="00A71A65">
        <w:rPr>
          <w:rFonts w:eastAsia="Arial"/>
          <w:spacing w:val="-1"/>
        </w:rPr>
        <w:t>the</w:t>
      </w:r>
      <w:r w:rsidRPr="00A71A65">
        <w:rPr>
          <w:rFonts w:eastAsia="Arial"/>
        </w:rPr>
        <w:t xml:space="preserve"> </w:t>
      </w:r>
      <w:r w:rsidRPr="00A71A65">
        <w:rPr>
          <w:rFonts w:eastAsia="Arial"/>
          <w:spacing w:val="-1"/>
        </w:rPr>
        <w:t>USAID</w:t>
      </w:r>
      <w:r w:rsidRPr="00A71A65">
        <w:rPr>
          <w:rFonts w:eastAsia="Arial"/>
          <w:spacing w:val="63"/>
        </w:rPr>
        <w:t xml:space="preserve"> </w:t>
      </w:r>
      <w:r w:rsidRPr="00A71A65">
        <w:rPr>
          <w:rFonts w:eastAsia="Arial"/>
          <w:spacing w:val="-1"/>
        </w:rPr>
        <w:t>Identity.</w:t>
      </w:r>
    </w:p>
    <w:p w14:paraId="156F176F" w14:textId="77777777" w:rsidR="00275987" w:rsidRPr="00642CF7" w:rsidRDefault="00275987" w:rsidP="00275987">
      <w:pPr>
        <w:spacing w:before="2"/>
        <w:rPr>
          <w:rFonts w:eastAsia="Arial"/>
          <w:i/>
        </w:rPr>
      </w:pPr>
    </w:p>
    <w:p w14:paraId="61E2AB1B" w14:textId="77777777" w:rsidR="00275987" w:rsidRPr="00642CF7" w:rsidRDefault="00275987" w:rsidP="00275987">
      <w:pPr>
        <w:pStyle w:val="BodyText"/>
        <w:ind w:left="3467" w:right="3467"/>
        <w:jc w:val="center"/>
      </w:pPr>
      <w:r w:rsidRPr="00642CF7">
        <w:t>[END</w:t>
      </w:r>
      <w:r w:rsidRPr="00642CF7">
        <w:rPr>
          <w:spacing w:val="-1"/>
        </w:rPr>
        <w:t xml:space="preserve"> </w:t>
      </w:r>
      <w:r w:rsidRPr="00642CF7">
        <w:t xml:space="preserve">OF </w:t>
      </w:r>
      <w:r w:rsidRPr="00642CF7">
        <w:rPr>
          <w:spacing w:val="-1"/>
        </w:rPr>
        <w:t>PROVISION]</w:t>
      </w:r>
    </w:p>
    <w:p w14:paraId="4FCB03F9" w14:textId="77777777" w:rsidR="00275987" w:rsidRPr="00642CF7" w:rsidRDefault="00275987" w:rsidP="00275987">
      <w:pPr>
        <w:rPr>
          <w:rFonts w:eastAsia="Arial"/>
        </w:rPr>
      </w:pPr>
    </w:p>
    <w:p w14:paraId="3A644724" w14:textId="77777777" w:rsidR="00275987" w:rsidRPr="00642CF7" w:rsidRDefault="00275987" w:rsidP="00275987">
      <w:pPr>
        <w:spacing w:before="11"/>
        <w:rPr>
          <w:rFonts w:eastAsia="Arial"/>
        </w:rPr>
      </w:pPr>
    </w:p>
    <w:p w14:paraId="340A0832" w14:textId="77777777" w:rsidR="00275987" w:rsidRPr="00642CF7" w:rsidRDefault="00275987" w:rsidP="00275987">
      <w:pPr>
        <w:pStyle w:val="Heading1"/>
        <w:rPr>
          <w:rFonts w:cs="Times New Roman"/>
          <w:b w:val="0"/>
          <w:bCs w:val="0"/>
        </w:rPr>
      </w:pPr>
      <w:r w:rsidRPr="00642CF7">
        <w:rPr>
          <w:rFonts w:cs="Times New Roman"/>
          <w:spacing w:val="-1"/>
        </w:rPr>
        <w:t>M10.</w:t>
      </w:r>
      <w:r w:rsidRPr="00642CF7">
        <w:rPr>
          <w:rFonts w:cs="Times New Roman"/>
        </w:rPr>
        <w:t xml:space="preserve"> </w:t>
      </w:r>
      <w:r w:rsidRPr="00642CF7">
        <w:rPr>
          <w:rFonts w:cs="Times New Roman"/>
          <w:spacing w:val="3"/>
        </w:rPr>
        <w:t xml:space="preserve"> </w:t>
      </w:r>
      <w:r w:rsidRPr="00642CF7">
        <w:rPr>
          <w:rFonts w:cs="Times New Roman"/>
          <w:spacing w:val="-3"/>
        </w:rPr>
        <w:t>AWARD</w:t>
      </w:r>
      <w:r w:rsidRPr="00642CF7">
        <w:rPr>
          <w:rFonts w:cs="Times New Roman"/>
        </w:rPr>
        <w:t xml:space="preserve"> </w:t>
      </w:r>
      <w:r w:rsidRPr="00642CF7">
        <w:rPr>
          <w:rFonts w:cs="Times New Roman"/>
          <w:spacing w:val="-1"/>
        </w:rPr>
        <w:t>TERMINATION</w:t>
      </w:r>
      <w:r w:rsidRPr="00642CF7">
        <w:rPr>
          <w:rFonts w:cs="Times New Roman"/>
          <w:spacing w:val="2"/>
        </w:rPr>
        <w:t xml:space="preserve"> </w:t>
      </w:r>
      <w:r w:rsidRPr="00642CF7">
        <w:rPr>
          <w:rFonts w:cs="Times New Roman"/>
          <w:spacing w:val="-3"/>
        </w:rPr>
        <w:t>AND</w:t>
      </w:r>
      <w:r w:rsidRPr="00642CF7">
        <w:rPr>
          <w:rFonts w:cs="Times New Roman"/>
          <w:spacing w:val="2"/>
        </w:rPr>
        <w:t xml:space="preserve"> </w:t>
      </w:r>
      <w:r w:rsidRPr="00642CF7">
        <w:rPr>
          <w:rFonts w:cs="Times New Roman"/>
          <w:spacing w:val="-1"/>
        </w:rPr>
        <w:t>SUSPENSION</w:t>
      </w:r>
      <w:r w:rsidRPr="00642CF7">
        <w:rPr>
          <w:rFonts w:cs="Times New Roman"/>
          <w:spacing w:val="-3"/>
        </w:rPr>
        <w:t xml:space="preserve"> </w:t>
      </w:r>
      <w:r w:rsidRPr="00642CF7">
        <w:rPr>
          <w:rFonts w:cs="Times New Roman"/>
          <w:spacing w:val="-1"/>
        </w:rPr>
        <w:t>(DECEMBER 2014)</w:t>
      </w:r>
    </w:p>
    <w:p w14:paraId="7FE93104" w14:textId="77777777" w:rsidR="00275987" w:rsidRPr="00642CF7" w:rsidRDefault="00275987" w:rsidP="00275987">
      <w:pPr>
        <w:spacing w:before="1"/>
        <w:rPr>
          <w:rFonts w:eastAsia="Arial"/>
          <w:b/>
          <w:bCs/>
        </w:rPr>
      </w:pPr>
    </w:p>
    <w:p w14:paraId="300A51E7" w14:textId="77777777" w:rsidR="00275987" w:rsidRPr="00642CF7" w:rsidRDefault="00275987" w:rsidP="00275987">
      <w:pPr>
        <w:pStyle w:val="BodyText"/>
        <w:widowControl w:val="0"/>
        <w:numPr>
          <w:ilvl w:val="0"/>
          <w:numId w:val="23"/>
        </w:numPr>
        <w:tabs>
          <w:tab w:val="left" w:pos="821"/>
        </w:tabs>
        <w:overflowPunct/>
        <w:autoSpaceDE/>
        <w:autoSpaceDN/>
        <w:adjustRightInd/>
        <w:ind w:right="123"/>
        <w:textAlignment w:val="auto"/>
      </w:pPr>
      <w:r w:rsidRPr="00642CF7">
        <w:rPr>
          <w:spacing w:val="-1"/>
        </w:rPr>
        <w:t>The</w:t>
      </w:r>
      <w:r w:rsidRPr="00642CF7">
        <w:t xml:space="preserve"> </w:t>
      </w:r>
      <w:r w:rsidRPr="00642CF7">
        <w:rPr>
          <w:spacing w:val="-1"/>
        </w:rPr>
        <w:t>recipient</w:t>
      </w:r>
      <w:r w:rsidRPr="00642CF7">
        <w:t xml:space="preserve"> or</w:t>
      </w:r>
      <w:r w:rsidRPr="00642CF7">
        <w:rPr>
          <w:spacing w:val="-3"/>
        </w:rPr>
        <w:t xml:space="preserve"> </w:t>
      </w:r>
      <w:r w:rsidRPr="00642CF7">
        <w:rPr>
          <w:spacing w:val="-1"/>
        </w:rPr>
        <w:t>Agreement</w:t>
      </w:r>
      <w:r w:rsidRPr="00642CF7">
        <w:t xml:space="preserve"> </w:t>
      </w:r>
      <w:r w:rsidRPr="00642CF7">
        <w:rPr>
          <w:spacing w:val="-1"/>
        </w:rPr>
        <w:t>Officer</w:t>
      </w:r>
      <w:r w:rsidRPr="00642CF7">
        <w:t xml:space="preserve"> </w:t>
      </w:r>
      <w:r w:rsidRPr="00642CF7">
        <w:rPr>
          <w:spacing w:val="-1"/>
        </w:rPr>
        <w:t>(AO)</w:t>
      </w:r>
      <w:r w:rsidRPr="00642CF7">
        <w:t xml:space="preserve"> may</w:t>
      </w:r>
      <w:r w:rsidRPr="00642CF7">
        <w:rPr>
          <w:spacing w:val="-2"/>
        </w:rPr>
        <w:t xml:space="preserve"> </w:t>
      </w:r>
      <w:r w:rsidRPr="00642CF7">
        <w:rPr>
          <w:spacing w:val="-1"/>
        </w:rPr>
        <w:t xml:space="preserve">terminate </w:t>
      </w:r>
      <w:r w:rsidRPr="00642CF7">
        <w:t>this</w:t>
      </w:r>
      <w:r w:rsidRPr="00642CF7">
        <w:rPr>
          <w:spacing w:val="-3"/>
        </w:rPr>
        <w:t xml:space="preserve"> </w:t>
      </w:r>
      <w:r w:rsidRPr="00642CF7">
        <w:rPr>
          <w:spacing w:val="-1"/>
        </w:rPr>
        <w:t>award</w:t>
      </w:r>
      <w:r w:rsidRPr="00642CF7">
        <w:t xml:space="preserve"> at any</w:t>
      </w:r>
      <w:r w:rsidRPr="00642CF7">
        <w:rPr>
          <w:spacing w:val="-3"/>
        </w:rPr>
        <w:t xml:space="preserve"> </w:t>
      </w:r>
      <w:r w:rsidRPr="00642CF7">
        <w:rPr>
          <w:spacing w:val="-1"/>
        </w:rPr>
        <w:t>time,</w:t>
      </w:r>
      <w:r w:rsidRPr="00642CF7">
        <w:t xml:space="preserve"> in</w:t>
      </w:r>
      <w:r w:rsidRPr="00642CF7">
        <w:rPr>
          <w:spacing w:val="69"/>
        </w:rPr>
        <w:t xml:space="preserve"> </w:t>
      </w:r>
      <w:r w:rsidRPr="00642CF7">
        <w:rPr>
          <w:spacing w:val="-1"/>
        </w:rPr>
        <w:t>whole</w:t>
      </w:r>
      <w:r w:rsidRPr="00642CF7">
        <w:t xml:space="preserve"> or in part,</w:t>
      </w:r>
      <w:r w:rsidRPr="00642CF7">
        <w:rPr>
          <w:spacing w:val="-3"/>
        </w:rPr>
        <w:t xml:space="preserve"> </w:t>
      </w:r>
      <w:r w:rsidRPr="00642CF7">
        <w:rPr>
          <w:spacing w:val="-1"/>
        </w:rPr>
        <w:t>upon</w:t>
      </w:r>
      <w:r w:rsidRPr="00642CF7">
        <w:rPr>
          <w:spacing w:val="-2"/>
        </w:rPr>
        <w:t xml:space="preserve"> </w:t>
      </w:r>
      <w:r w:rsidRPr="00642CF7">
        <w:rPr>
          <w:spacing w:val="-1"/>
        </w:rPr>
        <w:t>written</w:t>
      </w:r>
      <w:r w:rsidRPr="00642CF7">
        <w:t xml:space="preserve"> </w:t>
      </w:r>
      <w:r w:rsidRPr="00642CF7">
        <w:rPr>
          <w:spacing w:val="-1"/>
        </w:rPr>
        <w:t>notice</w:t>
      </w:r>
      <w:r w:rsidRPr="00642CF7">
        <w:t xml:space="preserve"> </w:t>
      </w:r>
      <w:r w:rsidRPr="00642CF7">
        <w:rPr>
          <w:spacing w:val="-1"/>
        </w:rPr>
        <w:t>to</w:t>
      </w:r>
      <w:r w:rsidRPr="00642CF7">
        <w:t xml:space="preserve"> </w:t>
      </w:r>
      <w:r w:rsidRPr="00642CF7">
        <w:rPr>
          <w:spacing w:val="-1"/>
        </w:rPr>
        <w:t>the</w:t>
      </w:r>
      <w:r w:rsidRPr="00642CF7">
        <w:t xml:space="preserve"> </w:t>
      </w:r>
      <w:r w:rsidRPr="00642CF7">
        <w:rPr>
          <w:spacing w:val="-1"/>
        </w:rPr>
        <w:t>other</w:t>
      </w:r>
      <w:r w:rsidRPr="00642CF7">
        <w:t xml:space="preserve"> party</w:t>
      </w:r>
      <w:r w:rsidRPr="00642CF7">
        <w:rPr>
          <w:spacing w:val="-3"/>
        </w:rPr>
        <w:t xml:space="preserve"> </w:t>
      </w:r>
      <w:r w:rsidRPr="00642CF7">
        <w:t xml:space="preserve">in </w:t>
      </w:r>
      <w:r w:rsidRPr="00642CF7">
        <w:rPr>
          <w:spacing w:val="-1"/>
        </w:rPr>
        <w:t>accordance</w:t>
      </w:r>
      <w:r w:rsidRPr="00642CF7">
        <w:t xml:space="preserve"> </w:t>
      </w:r>
      <w:r w:rsidRPr="00642CF7">
        <w:rPr>
          <w:spacing w:val="-1"/>
        </w:rPr>
        <w:t>with</w:t>
      </w:r>
      <w:r w:rsidRPr="00642CF7">
        <w:t xml:space="preserve"> the</w:t>
      </w:r>
      <w:r w:rsidRPr="00642CF7">
        <w:rPr>
          <w:spacing w:val="49"/>
        </w:rPr>
        <w:t xml:space="preserve"> </w:t>
      </w:r>
      <w:r w:rsidRPr="00642CF7">
        <w:rPr>
          <w:spacing w:val="-1"/>
        </w:rPr>
        <w:t>Standard</w:t>
      </w:r>
      <w:r w:rsidRPr="00642CF7">
        <w:rPr>
          <w:spacing w:val="-2"/>
        </w:rPr>
        <w:t xml:space="preserve"> </w:t>
      </w:r>
      <w:r w:rsidRPr="00642CF7">
        <w:rPr>
          <w:spacing w:val="-1"/>
        </w:rPr>
        <w:t>Provision,</w:t>
      </w:r>
      <w:r w:rsidRPr="00642CF7">
        <w:t xml:space="preserve"> </w:t>
      </w:r>
      <w:r w:rsidRPr="00642CF7">
        <w:rPr>
          <w:spacing w:val="-1"/>
        </w:rPr>
        <w:t>“Notices.”</w:t>
      </w:r>
      <w:r w:rsidRPr="00642CF7">
        <w:rPr>
          <w:spacing w:val="64"/>
        </w:rPr>
        <w:t xml:space="preserve"> </w:t>
      </w:r>
      <w:r w:rsidRPr="00642CF7">
        <w:rPr>
          <w:spacing w:val="-1"/>
        </w:rPr>
        <w:t>The</w:t>
      </w:r>
      <w:r w:rsidRPr="00642CF7">
        <w:t xml:space="preserve"> </w:t>
      </w:r>
      <w:r w:rsidRPr="00642CF7">
        <w:rPr>
          <w:spacing w:val="-1"/>
        </w:rPr>
        <w:t>termination</w:t>
      </w:r>
      <w:r w:rsidRPr="00642CF7">
        <w:t xml:space="preserve"> </w:t>
      </w:r>
      <w:r w:rsidRPr="00642CF7">
        <w:rPr>
          <w:spacing w:val="-1"/>
        </w:rPr>
        <w:t>notice</w:t>
      </w:r>
      <w:r w:rsidRPr="00642CF7">
        <w:rPr>
          <w:spacing w:val="-2"/>
        </w:rPr>
        <w:t xml:space="preserve"> </w:t>
      </w:r>
      <w:r w:rsidRPr="00642CF7">
        <w:t xml:space="preserve">must </w:t>
      </w:r>
      <w:r w:rsidRPr="00642CF7">
        <w:rPr>
          <w:spacing w:val="-1"/>
        </w:rPr>
        <w:t>contain</w:t>
      </w:r>
      <w:r w:rsidRPr="00642CF7">
        <w:t xml:space="preserve"> </w:t>
      </w:r>
      <w:r w:rsidRPr="00642CF7">
        <w:rPr>
          <w:spacing w:val="-1"/>
        </w:rPr>
        <w:t>the</w:t>
      </w:r>
      <w:r w:rsidRPr="00642CF7">
        <w:t xml:space="preserve"> </w:t>
      </w:r>
      <w:r w:rsidRPr="00642CF7">
        <w:rPr>
          <w:spacing w:val="-1"/>
        </w:rPr>
        <w:t>reason(s)</w:t>
      </w:r>
      <w:r w:rsidRPr="00642CF7">
        <w:rPr>
          <w:spacing w:val="89"/>
        </w:rPr>
        <w:t xml:space="preserve"> </w:t>
      </w:r>
      <w:r w:rsidRPr="00642CF7">
        <w:t>for the</w:t>
      </w:r>
      <w:r w:rsidRPr="00642CF7">
        <w:rPr>
          <w:spacing w:val="-2"/>
        </w:rPr>
        <w:t xml:space="preserve"> </w:t>
      </w:r>
      <w:r w:rsidRPr="00642CF7">
        <w:rPr>
          <w:spacing w:val="-1"/>
        </w:rPr>
        <w:t>termination;</w:t>
      </w:r>
      <w:r w:rsidRPr="00642CF7">
        <w:rPr>
          <w:spacing w:val="-2"/>
        </w:rPr>
        <w:t xml:space="preserve"> </w:t>
      </w:r>
      <w:r w:rsidRPr="00642CF7">
        <w:t>the</w:t>
      </w:r>
      <w:r w:rsidRPr="00642CF7">
        <w:rPr>
          <w:spacing w:val="-2"/>
        </w:rPr>
        <w:t xml:space="preserve"> </w:t>
      </w:r>
      <w:r w:rsidRPr="00642CF7">
        <w:rPr>
          <w:spacing w:val="-1"/>
        </w:rPr>
        <w:t>effective</w:t>
      </w:r>
      <w:r w:rsidRPr="00642CF7">
        <w:t xml:space="preserve"> date; </w:t>
      </w:r>
      <w:r w:rsidRPr="00642CF7">
        <w:rPr>
          <w:spacing w:val="-1"/>
        </w:rPr>
        <w:t>and,</w:t>
      </w:r>
      <w:r w:rsidRPr="00642CF7">
        <w:t xml:space="preserve"> </w:t>
      </w:r>
      <w:r w:rsidRPr="00642CF7">
        <w:rPr>
          <w:spacing w:val="-2"/>
        </w:rPr>
        <w:t xml:space="preserve">in </w:t>
      </w:r>
      <w:r w:rsidRPr="00642CF7">
        <w:t xml:space="preserve">the </w:t>
      </w:r>
      <w:r w:rsidRPr="00642CF7">
        <w:rPr>
          <w:spacing w:val="-1"/>
        </w:rPr>
        <w:t>case</w:t>
      </w:r>
      <w:r w:rsidRPr="00642CF7">
        <w:rPr>
          <w:spacing w:val="-2"/>
        </w:rPr>
        <w:t xml:space="preserve"> </w:t>
      </w:r>
      <w:r w:rsidRPr="00642CF7">
        <w:rPr>
          <w:spacing w:val="-1"/>
        </w:rPr>
        <w:t>of</w:t>
      </w:r>
      <w:r w:rsidRPr="00642CF7">
        <w:rPr>
          <w:spacing w:val="2"/>
        </w:rPr>
        <w:t xml:space="preserve"> </w:t>
      </w:r>
      <w:r w:rsidRPr="00642CF7">
        <w:t>a</w:t>
      </w:r>
      <w:r w:rsidRPr="00642CF7">
        <w:rPr>
          <w:spacing w:val="-1"/>
        </w:rPr>
        <w:t xml:space="preserve"> </w:t>
      </w:r>
      <w:r w:rsidRPr="00642CF7">
        <w:t>partial</w:t>
      </w:r>
      <w:r w:rsidRPr="00642CF7">
        <w:rPr>
          <w:spacing w:val="-3"/>
        </w:rPr>
        <w:t xml:space="preserve"> </w:t>
      </w:r>
      <w:r w:rsidRPr="00642CF7">
        <w:rPr>
          <w:spacing w:val="-1"/>
        </w:rPr>
        <w:t>termination,</w:t>
      </w:r>
      <w:r w:rsidRPr="00642CF7">
        <w:rPr>
          <w:spacing w:val="-2"/>
        </w:rPr>
        <w:t xml:space="preserve"> </w:t>
      </w:r>
      <w:r w:rsidRPr="00642CF7">
        <w:t>the</w:t>
      </w:r>
      <w:r w:rsidRPr="00642CF7">
        <w:rPr>
          <w:spacing w:val="59"/>
        </w:rPr>
        <w:t xml:space="preserve"> </w:t>
      </w:r>
      <w:r w:rsidRPr="00642CF7">
        <w:t>portion</w:t>
      </w:r>
      <w:r w:rsidRPr="00642CF7">
        <w:rPr>
          <w:spacing w:val="-1"/>
        </w:rPr>
        <w:t xml:space="preserve"> </w:t>
      </w:r>
      <w:r w:rsidRPr="00642CF7">
        <w:t>to</w:t>
      </w:r>
      <w:r w:rsidRPr="00642CF7">
        <w:rPr>
          <w:spacing w:val="-1"/>
        </w:rPr>
        <w:t xml:space="preserve"> </w:t>
      </w:r>
      <w:r w:rsidRPr="00642CF7">
        <w:t xml:space="preserve">be </w:t>
      </w:r>
      <w:r w:rsidRPr="00642CF7">
        <w:rPr>
          <w:spacing w:val="-1"/>
        </w:rPr>
        <w:t>terminated.</w:t>
      </w:r>
      <w:r w:rsidRPr="00642CF7">
        <w:t xml:space="preserve"> </w:t>
      </w:r>
      <w:r w:rsidRPr="00642CF7">
        <w:rPr>
          <w:spacing w:val="4"/>
        </w:rPr>
        <w:t xml:space="preserve"> </w:t>
      </w:r>
      <w:r w:rsidRPr="00642CF7">
        <w:rPr>
          <w:spacing w:val="-1"/>
        </w:rPr>
        <w:t>If</w:t>
      </w:r>
      <w:r w:rsidRPr="00642CF7">
        <w:t xml:space="preserve"> </w:t>
      </w:r>
      <w:r w:rsidRPr="00642CF7">
        <w:rPr>
          <w:spacing w:val="-1"/>
        </w:rPr>
        <w:t>the</w:t>
      </w:r>
      <w:r w:rsidRPr="00642CF7">
        <w:t xml:space="preserve"> </w:t>
      </w:r>
      <w:r w:rsidRPr="00642CF7">
        <w:rPr>
          <w:spacing w:val="-1"/>
        </w:rPr>
        <w:t>termination</w:t>
      </w:r>
      <w:r w:rsidRPr="00642CF7">
        <w:t xml:space="preserve"> is</w:t>
      </w:r>
      <w:r w:rsidRPr="00642CF7">
        <w:rPr>
          <w:spacing w:val="-2"/>
        </w:rPr>
        <w:t xml:space="preserve"> </w:t>
      </w:r>
      <w:r w:rsidRPr="00642CF7">
        <w:rPr>
          <w:spacing w:val="-1"/>
        </w:rPr>
        <w:t>based</w:t>
      </w:r>
      <w:r w:rsidRPr="00642CF7">
        <w:t xml:space="preserve"> on</w:t>
      </w:r>
      <w:r w:rsidRPr="00642CF7">
        <w:rPr>
          <w:spacing w:val="-2"/>
        </w:rPr>
        <w:t xml:space="preserve"> </w:t>
      </w:r>
      <w:r w:rsidRPr="00642CF7">
        <w:rPr>
          <w:spacing w:val="-1"/>
        </w:rPr>
        <w:t>non-compliance,</w:t>
      </w:r>
      <w:r w:rsidRPr="00642CF7">
        <w:rPr>
          <w:spacing w:val="-2"/>
        </w:rPr>
        <w:t xml:space="preserve"> </w:t>
      </w:r>
      <w:r w:rsidRPr="00642CF7">
        <w:rPr>
          <w:spacing w:val="-1"/>
        </w:rPr>
        <w:t>note</w:t>
      </w:r>
      <w:r w:rsidRPr="00642CF7">
        <w:t xml:space="preserve"> that</w:t>
      </w:r>
      <w:r w:rsidRPr="00642CF7">
        <w:rPr>
          <w:spacing w:val="69"/>
        </w:rPr>
        <w:t xml:space="preserve"> </w:t>
      </w:r>
      <w:r w:rsidRPr="00642CF7">
        <w:t xml:space="preserve">this </w:t>
      </w:r>
      <w:r w:rsidRPr="00642CF7">
        <w:rPr>
          <w:spacing w:val="-1"/>
        </w:rPr>
        <w:t>termination</w:t>
      </w:r>
      <w:r w:rsidRPr="00642CF7">
        <w:rPr>
          <w:spacing w:val="-2"/>
        </w:rPr>
        <w:t xml:space="preserve"> </w:t>
      </w:r>
      <w:r w:rsidRPr="00642CF7">
        <w:rPr>
          <w:spacing w:val="-1"/>
        </w:rPr>
        <w:t>decision</w:t>
      </w:r>
      <w:r w:rsidRPr="00642CF7">
        <w:t xml:space="preserve"> may</w:t>
      </w:r>
      <w:r w:rsidRPr="00642CF7">
        <w:rPr>
          <w:spacing w:val="-2"/>
        </w:rPr>
        <w:t xml:space="preserve"> </w:t>
      </w:r>
      <w:r w:rsidRPr="00642CF7">
        <w:t xml:space="preserve">be </w:t>
      </w:r>
      <w:r w:rsidRPr="00642CF7">
        <w:rPr>
          <w:spacing w:val="-1"/>
        </w:rPr>
        <w:t>considered</w:t>
      </w:r>
      <w:r w:rsidRPr="00642CF7">
        <w:t xml:space="preserve"> in</w:t>
      </w:r>
      <w:r w:rsidRPr="00642CF7">
        <w:rPr>
          <w:spacing w:val="6"/>
        </w:rPr>
        <w:t xml:space="preserve"> </w:t>
      </w:r>
      <w:r w:rsidRPr="00642CF7">
        <w:rPr>
          <w:spacing w:val="-1"/>
        </w:rPr>
        <w:t>selection</w:t>
      </w:r>
      <w:r w:rsidRPr="00642CF7">
        <w:rPr>
          <w:spacing w:val="-2"/>
        </w:rPr>
        <w:t xml:space="preserve"> </w:t>
      </w:r>
      <w:r w:rsidRPr="00642CF7">
        <w:t>for</w:t>
      </w:r>
      <w:r w:rsidRPr="00642CF7">
        <w:rPr>
          <w:spacing w:val="-2"/>
        </w:rPr>
        <w:t xml:space="preserve"> </w:t>
      </w:r>
      <w:r w:rsidRPr="00642CF7">
        <w:rPr>
          <w:spacing w:val="-1"/>
        </w:rPr>
        <w:t>future</w:t>
      </w:r>
      <w:r w:rsidRPr="00642CF7">
        <w:rPr>
          <w:spacing w:val="1"/>
        </w:rPr>
        <w:t xml:space="preserve"> </w:t>
      </w:r>
      <w:r w:rsidRPr="00642CF7">
        <w:rPr>
          <w:spacing w:val="-1"/>
        </w:rPr>
        <w:t>awards.</w:t>
      </w:r>
    </w:p>
    <w:p w14:paraId="16F4D0AE" w14:textId="77777777" w:rsidR="00275987" w:rsidRPr="00642CF7" w:rsidRDefault="00275987" w:rsidP="00275987">
      <w:pPr>
        <w:rPr>
          <w:rFonts w:eastAsia="Arial"/>
        </w:rPr>
      </w:pPr>
    </w:p>
    <w:p w14:paraId="48F65ACF" w14:textId="77777777" w:rsidR="00275987" w:rsidRPr="00642CF7" w:rsidRDefault="00275987" w:rsidP="00275987">
      <w:pPr>
        <w:pStyle w:val="BodyText"/>
        <w:widowControl w:val="0"/>
        <w:numPr>
          <w:ilvl w:val="0"/>
          <w:numId w:val="23"/>
        </w:numPr>
        <w:tabs>
          <w:tab w:val="left" w:pos="821"/>
        </w:tabs>
        <w:overflowPunct/>
        <w:autoSpaceDE/>
        <w:autoSpaceDN/>
        <w:adjustRightInd/>
        <w:ind w:right="244"/>
        <w:textAlignment w:val="auto"/>
      </w:pPr>
      <w:r w:rsidRPr="00642CF7">
        <w:t>USAID may</w:t>
      </w:r>
      <w:r w:rsidRPr="00642CF7">
        <w:rPr>
          <w:spacing w:val="-2"/>
        </w:rPr>
        <w:t xml:space="preserve"> </w:t>
      </w:r>
      <w:r w:rsidRPr="00642CF7">
        <w:t xml:space="preserve">suspend </w:t>
      </w:r>
      <w:r w:rsidRPr="00642CF7">
        <w:rPr>
          <w:spacing w:val="-1"/>
        </w:rPr>
        <w:t>this</w:t>
      </w:r>
      <w:r w:rsidRPr="00642CF7">
        <w:t xml:space="preserve"> </w:t>
      </w:r>
      <w:r w:rsidRPr="00642CF7">
        <w:rPr>
          <w:spacing w:val="-1"/>
        </w:rPr>
        <w:t>award,</w:t>
      </w:r>
      <w:r w:rsidRPr="00642CF7">
        <w:t xml:space="preserve"> in </w:t>
      </w:r>
      <w:r w:rsidRPr="00642CF7">
        <w:rPr>
          <w:spacing w:val="-1"/>
        </w:rPr>
        <w:t>whole</w:t>
      </w:r>
      <w:r w:rsidRPr="00642CF7">
        <w:t xml:space="preserve"> or </w:t>
      </w:r>
      <w:r w:rsidRPr="00642CF7">
        <w:rPr>
          <w:spacing w:val="-2"/>
        </w:rPr>
        <w:t>in</w:t>
      </w:r>
      <w:r w:rsidRPr="00642CF7">
        <w:t xml:space="preserve"> part,</w:t>
      </w:r>
      <w:r w:rsidRPr="00642CF7">
        <w:rPr>
          <w:spacing w:val="-3"/>
        </w:rPr>
        <w:t xml:space="preserve"> </w:t>
      </w:r>
      <w:r w:rsidRPr="00642CF7">
        <w:t>at</w:t>
      </w:r>
      <w:r w:rsidRPr="00642CF7">
        <w:rPr>
          <w:spacing w:val="-2"/>
        </w:rPr>
        <w:t xml:space="preserve"> </w:t>
      </w:r>
      <w:r w:rsidRPr="00642CF7">
        <w:t>any</w:t>
      </w:r>
      <w:r w:rsidRPr="00642CF7">
        <w:rPr>
          <w:spacing w:val="-3"/>
        </w:rPr>
        <w:t xml:space="preserve"> </w:t>
      </w:r>
      <w:r w:rsidRPr="00642CF7">
        <w:rPr>
          <w:spacing w:val="-1"/>
        </w:rPr>
        <w:t>time,</w:t>
      </w:r>
      <w:r w:rsidRPr="00642CF7">
        <w:rPr>
          <w:spacing w:val="-2"/>
        </w:rPr>
        <w:t xml:space="preserve"> </w:t>
      </w:r>
      <w:r w:rsidRPr="00642CF7">
        <w:rPr>
          <w:spacing w:val="-1"/>
        </w:rPr>
        <w:t xml:space="preserve">following </w:t>
      </w:r>
      <w:r w:rsidRPr="00642CF7">
        <w:t>notice</w:t>
      </w:r>
      <w:r w:rsidRPr="00642CF7">
        <w:rPr>
          <w:spacing w:val="43"/>
        </w:rPr>
        <w:t xml:space="preserve"> </w:t>
      </w:r>
      <w:r w:rsidRPr="00642CF7">
        <w:t>to</w:t>
      </w:r>
      <w:r w:rsidRPr="00642CF7">
        <w:rPr>
          <w:spacing w:val="1"/>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and</w:t>
      </w:r>
      <w:r w:rsidRPr="00642CF7">
        <w:t xml:space="preserve"> </w:t>
      </w:r>
      <w:r w:rsidRPr="00642CF7">
        <w:rPr>
          <w:spacing w:val="-1"/>
        </w:rPr>
        <w:t>prohibit</w:t>
      </w:r>
      <w:r w:rsidRPr="00642CF7">
        <w:t xml:space="preserve"> </w:t>
      </w:r>
      <w:r w:rsidRPr="00642CF7">
        <w:rPr>
          <w:spacing w:val="-1"/>
        </w:rPr>
        <w:t>the</w:t>
      </w:r>
      <w:r w:rsidRPr="00642CF7">
        <w:t xml:space="preserve"> </w:t>
      </w:r>
      <w:r w:rsidRPr="00642CF7">
        <w:rPr>
          <w:spacing w:val="-1"/>
        </w:rPr>
        <w:t>recipient</w:t>
      </w:r>
      <w:r w:rsidRPr="00642CF7">
        <w:rPr>
          <w:spacing w:val="-4"/>
        </w:rPr>
        <w:t xml:space="preserve"> </w:t>
      </w:r>
      <w:r w:rsidRPr="00642CF7">
        <w:rPr>
          <w:spacing w:val="-1"/>
        </w:rPr>
        <w:t>from</w:t>
      </w:r>
      <w:r w:rsidRPr="00642CF7">
        <w:rPr>
          <w:spacing w:val="1"/>
        </w:rPr>
        <w:t xml:space="preserve"> </w:t>
      </w:r>
      <w:r w:rsidRPr="00642CF7">
        <w:rPr>
          <w:spacing w:val="-1"/>
        </w:rPr>
        <w:t>incurring additional</w:t>
      </w:r>
      <w:r w:rsidRPr="00642CF7">
        <w:rPr>
          <w:spacing w:val="-3"/>
        </w:rPr>
        <w:t xml:space="preserve"> </w:t>
      </w:r>
      <w:r w:rsidRPr="00642CF7">
        <w:rPr>
          <w:spacing w:val="-1"/>
        </w:rPr>
        <w:t>obligations</w:t>
      </w:r>
      <w:r w:rsidRPr="00642CF7">
        <w:rPr>
          <w:spacing w:val="99"/>
        </w:rPr>
        <w:t xml:space="preserve"> </w:t>
      </w:r>
      <w:r w:rsidRPr="00642CF7">
        <w:rPr>
          <w:spacing w:val="-1"/>
        </w:rPr>
        <w:t>chargeable</w:t>
      </w:r>
      <w:r w:rsidRPr="00642CF7">
        <w:rPr>
          <w:spacing w:val="-2"/>
        </w:rPr>
        <w:t xml:space="preserve"> </w:t>
      </w:r>
      <w:r w:rsidRPr="00642CF7">
        <w:t>to</w:t>
      </w:r>
      <w:r w:rsidRPr="00642CF7">
        <w:rPr>
          <w:spacing w:val="1"/>
        </w:rPr>
        <w:t xml:space="preserve"> </w:t>
      </w:r>
      <w:r w:rsidRPr="00642CF7">
        <w:rPr>
          <w:spacing w:val="-1"/>
        </w:rPr>
        <w:t>this</w:t>
      </w:r>
      <w:r w:rsidRPr="00642CF7">
        <w:t xml:space="preserve"> </w:t>
      </w:r>
      <w:r w:rsidRPr="00642CF7">
        <w:rPr>
          <w:spacing w:val="-1"/>
        </w:rPr>
        <w:t>award</w:t>
      </w:r>
      <w:r w:rsidRPr="00642CF7">
        <w:t xml:space="preserve"> other </w:t>
      </w:r>
      <w:r w:rsidRPr="00642CF7">
        <w:rPr>
          <w:spacing w:val="-1"/>
        </w:rPr>
        <w:t>than</w:t>
      </w:r>
      <w:r w:rsidRPr="00642CF7">
        <w:t xml:space="preserve"> </w:t>
      </w:r>
      <w:r w:rsidRPr="00642CF7">
        <w:rPr>
          <w:spacing w:val="-1"/>
        </w:rPr>
        <w:t>those</w:t>
      </w:r>
      <w:r w:rsidRPr="00642CF7">
        <w:rPr>
          <w:spacing w:val="-2"/>
        </w:rPr>
        <w:t xml:space="preserve"> </w:t>
      </w:r>
      <w:r w:rsidRPr="00642CF7">
        <w:rPr>
          <w:spacing w:val="-1"/>
        </w:rPr>
        <w:t>costs</w:t>
      </w:r>
      <w:r w:rsidRPr="00642CF7">
        <w:t xml:space="preserve"> </w:t>
      </w:r>
      <w:r w:rsidRPr="00642CF7">
        <w:rPr>
          <w:spacing w:val="-1"/>
        </w:rPr>
        <w:t>specified</w:t>
      </w:r>
      <w:r w:rsidRPr="00642CF7">
        <w:t xml:space="preserve"> in</w:t>
      </w:r>
      <w:r w:rsidRPr="00642CF7">
        <w:rPr>
          <w:spacing w:val="-2"/>
        </w:rPr>
        <w:t xml:space="preserve"> </w:t>
      </w:r>
      <w:r w:rsidRPr="00642CF7">
        <w:t>the</w:t>
      </w:r>
      <w:r w:rsidRPr="00642CF7">
        <w:rPr>
          <w:spacing w:val="-2"/>
        </w:rPr>
        <w:t xml:space="preserve"> </w:t>
      </w:r>
      <w:r w:rsidRPr="00642CF7">
        <w:rPr>
          <w:spacing w:val="-1"/>
        </w:rPr>
        <w:t>notice</w:t>
      </w:r>
      <w:r w:rsidRPr="00642CF7">
        <w:t xml:space="preserve"> </w:t>
      </w:r>
      <w:r w:rsidRPr="00642CF7">
        <w:rPr>
          <w:spacing w:val="-1"/>
        </w:rPr>
        <w:t>of</w:t>
      </w:r>
      <w:r w:rsidRPr="00642CF7">
        <w:rPr>
          <w:spacing w:val="61"/>
        </w:rPr>
        <w:t xml:space="preserve"> </w:t>
      </w:r>
      <w:r w:rsidRPr="00642CF7">
        <w:rPr>
          <w:spacing w:val="-1"/>
        </w:rPr>
        <w:t>suspension during</w:t>
      </w:r>
      <w:r w:rsidRPr="00642CF7">
        <w:rPr>
          <w:spacing w:val="-2"/>
        </w:rPr>
        <w:t xml:space="preserve"> </w:t>
      </w:r>
      <w:r w:rsidRPr="00642CF7">
        <w:t>the</w:t>
      </w:r>
      <w:r w:rsidRPr="00642CF7">
        <w:rPr>
          <w:spacing w:val="-4"/>
        </w:rPr>
        <w:t xml:space="preserve"> </w:t>
      </w:r>
      <w:r w:rsidRPr="00642CF7">
        <w:rPr>
          <w:spacing w:val="-1"/>
        </w:rPr>
        <w:t>period</w:t>
      </w:r>
      <w:r w:rsidRPr="00642CF7">
        <w:rPr>
          <w:spacing w:val="-2"/>
        </w:rPr>
        <w:t xml:space="preserve"> </w:t>
      </w:r>
      <w:r w:rsidRPr="00642CF7">
        <w:rPr>
          <w:spacing w:val="-1"/>
        </w:rPr>
        <w:t>of</w:t>
      </w:r>
      <w:r w:rsidRPr="00642CF7">
        <w:rPr>
          <w:spacing w:val="2"/>
        </w:rPr>
        <w:t xml:space="preserve"> </w:t>
      </w:r>
      <w:r w:rsidRPr="00642CF7">
        <w:t>suspension.</w:t>
      </w:r>
    </w:p>
    <w:p w14:paraId="2E06887F" w14:textId="77777777" w:rsidR="00275987" w:rsidRPr="00642CF7" w:rsidRDefault="00275987" w:rsidP="00275987">
      <w:pPr>
        <w:rPr>
          <w:rFonts w:eastAsia="Arial"/>
        </w:rPr>
      </w:pPr>
    </w:p>
    <w:p w14:paraId="4BAF4D0C" w14:textId="77777777" w:rsidR="00275987" w:rsidRPr="00642CF7" w:rsidRDefault="00275987" w:rsidP="00275987">
      <w:pPr>
        <w:pStyle w:val="BodyText"/>
        <w:widowControl w:val="0"/>
        <w:numPr>
          <w:ilvl w:val="0"/>
          <w:numId w:val="23"/>
        </w:numPr>
        <w:tabs>
          <w:tab w:val="left" w:pos="821"/>
        </w:tabs>
        <w:overflowPunct/>
        <w:autoSpaceDE/>
        <w:autoSpaceDN/>
        <w:adjustRightInd/>
        <w:ind w:right="123"/>
        <w:textAlignment w:val="auto"/>
      </w:pPr>
      <w:r w:rsidRPr="00642CF7">
        <w:t>In</w:t>
      </w:r>
      <w:r w:rsidRPr="00642CF7">
        <w:rPr>
          <w:spacing w:val="1"/>
        </w:rPr>
        <w:t xml:space="preserve"> </w:t>
      </w:r>
      <w:r w:rsidRPr="00642CF7">
        <w:rPr>
          <w:spacing w:val="-1"/>
        </w:rPr>
        <w:t>the</w:t>
      </w:r>
      <w:r w:rsidRPr="00642CF7">
        <w:t xml:space="preserve"> </w:t>
      </w:r>
      <w:r w:rsidRPr="00642CF7">
        <w:rPr>
          <w:spacing w:val="-1"/>
        </w:rPr>
        <w:t>event</w:t>
      </w:r>
      <w:r w:rsidRPr="00642CF7">
        <w:rPr>
          <w:spacing w:val="-2"/>
        </w:rPr>
        <w:t xml:space="preserve"> </w:t>
      </w:r>
      <w:r w:rsidRPr="00642CF7">
        <w:rPr>
          <w:spacing w:val="-1"/>
        </w:rPr>
        <w:t>the</w:t>
      </w:r>
      <w:r w:rsidRPr="00642CF7">
        <w:t xml:space="preserve"> </w:t>
      </w:r>
      <w:r w:rsidRPr="00642CF7">
        <w:rPr>
          <w:spacing w:val="-1"/>
        </w:rPr>
        <w:t>recipient</w:t>
      </w:r>
      <w:r w:rsidRPr="00642CF7">
        <w:t xml:space="preserve"> or </w:t>
      </w:r>
      <w:r w:rsidRPr="00642CF7">
        <w:rPr>
          <w:spacing w:val="-1"/>
        </w:rPr>
        <w:t>any</w:t>
      </w:r>
      <w:r w:rsidRPr="00642CF7">
        <w:rPr>
          <w:spacing w:val="-3"/>
        </w:rPr>
        <w:t xml:space="preserve"> </w:t>
      </w:r>
      <w:r w:rsidRPr="00642CF7">
        <w:rPr>
          <w:spacing w:val="-1"/>
        </w:rPr>
        <w:t>of</w:t>
      </w:r>
      <w:r w:rsidRPr="00642CF7">
        <w:rPr>
          <w:spacing w:val="2"/>
        </w:rPr>
        <w:t xml:space="preserve"> </w:t>
      </w:r>
      <w:r w:rsidRPr="00642CF7">
        <w:t xml:space="preserve">its </w:t>
      </w:r>
      <w:r w:rsidRPr="00642CF7">
        <w:rPr>
          <w:spacing w:val="-1"/>
        </w:rPr>
        <w:t>employees,</w:t>
      </w:r>
      <w:r w:rsidRPr="00642CF7">
        <w:t xml:space="preserve"> </w:t>
      </w:r>
      <w:r w:rsidRPr="00642CF7">
        <w:rPr>
          <w:spacing w:val="-1"/>
        </w:rPr>
        <w:t>subrecipients,</w:t>
      </w:r>
      <w:r w:rsidRPr="00642CF7">
        <w:rPr>
          <w:spacing w:val="-2"/>
        </w:rPr>
        <w:t xml:space="preserve"> </w:t>
      </w:r>
      <w:r w:rsidRPr="00642CF7">
        <w:t>or</w:t>
      </w:r>
      <w:r w:rsidRPr="00642CF7">
        <w:rPr>
          <w:spacing w:val="-3"/>
        </w:rPr>
        <w:t xml:space="preserve"> </w:t>
      </w:r>
      <w:r w:rsidRPr="00642CF7">
        <w:rPr>
          <w:spacing w:val="-1"/>
        </w:rPr>
        <w:t>contractors</w:t>
      </w:r>
      <w:r w:rsidRPr="00642CF7">
        <w:rPr>
          <w:spacing w:val="75"/>
        </w:rPr>
        <w:t xml:space="preserve"> </w:t>
      </w:r>
      <w:r w:rsidRPr="00642CF7">
        <w:t>are</w:t>
      </w:r>
      <w:r w:rsidRPr="00642CF7">
        <w:rPr>
          <w:spacing w:val="-2"/>
        </w:rPr>
        <w:t xml:space="preserve"> </w:t>
      </w:r>
      <w:r w:rsidRPr="00642CF7">
        <w:t>found</w:t>
      </w:r>
      <w:r w:rsidRPr="00642CF7">
        <w:rPr>
          <w:spacing w:val="-2"/>
        </w:rPr>
        <w:t xml:space="preserve"> </w:t>
      </w:r>
      <w:r w:rsidRPr="00642CF7">
        <w:t>to</w:t>
      </w:r>
      <w:r w:rsidRPr="00642CF7">
        <w:rPr>
          <w:spacing w:val="-2"/>
        </w:rPr>
        <w:t xml:space="preserve"> </w:t>
      </w:r>
      <w:r w:rsidRPr="00642CF7">
        <w:rPr>
          <w:spacing w:val="-1"/>
        </w:rPr>
        <w:t>have</w:t>
      </w:r>
      <w:r w:rsidRPr="00642CF7">
        <w:t xml:space="preserve"> </w:t>
      </w:r>
      <w:r w:rsidRPr="00642CF7">
        <w:rPr>
          <w:spacing w:val="-1"/>
        </w:rPr>
        <w:t>been</w:t>
      </w:r>
      <w:r w:rsidRPr="00642CF7">
        <w:t xml:space="preserve"> </w:t>
      </w:r>
      <w:r w:rsidRPr="00642CF7">
        <w:rPr>
          <w:spacing w:val="-1"/>
        </w:rPr>
        <w:t>convicted</w:t>
      </w:r>
      <w:r w:rsidRPr="00642CF7">
        <w:rPr>
          <w:spacing w:val="-2"/>
        </w:rPr>
        <w:t xml:space="preserve"> </w:t>
      </w:r>
      <w:r w:rsidRPr="00642CF7">
        <w:rPr>
          <w:spacing w:val="-1"/>
        </w:rPr>
        <w:t>of</w:t>
      </w:r>
      <w:r w:rsidRPr="00642CF7">
        <w:t xml:space="preserve"> a </w:t>
      </w:r>
      <w:r w:rsidRPr="00642CF7">
        <w:rPr>
          <w:spacing w:val="-1"/>
        </w:rPr>
        <w:t>narcotics</w:t>
      </w:r>
      <w:r w:rsidRPr="00642CF7">
        <w:t xml:space="preserve"> </w:t>
      </w:r>
      <w:r w:rsidRPr="00642CF7">
        <w:rPr>
          <w:spacing w:val="-1"/>
        </w:rPr>
        <w:t>offense</w:t>
      </w:r>
      <w:r w:rsidRPr="00642CF7">
        <w:rPr>
          <w:spacing w:val="-2"/>
        </w:rPr>
        <w:t xml:space="preserve"> </w:t>
      </w:r>
      <w:r w:rsidRPr="00642CF7">
        <w:t>or to</w:t>
      </w:r>
      <w:r w:rsidRPr="00642CF7">
        <w:rPr>
          <w:spacing w:val="-1"/>
        </w:rPr>
        <w:t xml:space="preserve"> have</w:t>
      </w:r>
      <w:r w:rsidRPr="00642CF7">
        <w:rPr>
          <w:spacing w:val="-2"/>
        </w:rPr>
        <w:t xml:space="preserve"> </w:t>
      </w:r>
      <w:r w:rsidRPr="00642CF7">
        <w:rPr>
          <w:spacing w:val="-1"/>
        </w:rPr>
        <w:t>been</w:t>
      </w:r>
      <w:r w:rsidRPr="00642CF7">
        <w:t xml:space="preserve"> </w:t>
      </w:r>
      <w:r w:rsidRPr="00642CF7">
        <w:rPr>
          <w:spacing w:val="-1"/>
        </w:rPr>
        <w:t>engaged</w:t>
      </w:r>
      <w:r w:rsidRPr="00642CF7">
        <w:rPr>
          <w:spacing w:val="53"/>
        </w:rPr>
        <w:t xml:space="preserve"> </w:t>
      </w:r>
      <w:r w:rsidRPr="00642CF7">
        <w:t>in drug</w:t>
      </w:r>
      <w:r w:rsidRPr="00642CF7">
        <w:rPr>
          <w:spacing w:val="-1"/>
        </w:rPr>
        <w:t xml:space="preserve"> </w:t>
      </w:r>
      <w:r w:rsidRPr="00642CF7">
        <w:t>trafficking</w:t>
      </w:r>
      <w:r w:rsidRPr="00642CF7">
        <w:rPr>
          <w:spacing w:val="-2"/>
        </w:rPr>
        <w:t xml:space="preserve"> </w:t>
      </w:r>
      <w:r w:rsidRPr="00642CF7">
        <w:t>as</w:t>
      </w:r>
      <w:r w:rsidRPr="00642CF7">
        <w:rPr>
          <w:spacing w:val="-2"/>
        </w:rPr>
        <w:t xml:space="preserve"> </w:t>
      </w:r>
      <w:r w:rsidRPr="00642CF7">
        <w:rPr>
          <w:spacing w:val="-1"/>
        </w:rPr>
        <w:t>defined</w:t>
      </w:r>
      <w:r w:rsidRPr="00642CF7">
        <w:t xml:space="preserve"> in </w:t>
      </w:r>
      <w:r w:rsidRPr="00642CF7">
        <w:rPr>
          <w:spacing w:val="-1"/>
        </w:rPr>
        <w:t>22</w:t>
      </w:r>
      <w:r w:rsidRPr="00642CF7">
        <w:t xml:space="preserve"> CFR</w:t>
      </w:r>
      <w:r w:rsidRPr="00642CF7">
        <w:rPr>
          <w:spacing w:val="-1"/>
        </w:rPr>
        <w:t xml:space="preserve"> 140,</w:t>
      </w:r>
      <w:r w:rsidRPr="00642CF7">
        <w:rPr>
          <w:spacing w:val="-2"/>
        </w:rPr>
        <w:t xml:space="preserve"> </w:t>
      </w:r>
      <w:r w:rsidRPr="00642CF7">
        <w:t xml:space="preserve">USAID </w:t>
      </w:r>
      <w:r w:rsidRPr="00642CF7">
        <w:rPr>
          <w:spacing w:val="-1"/>
        </w:rPr>
        <w:t>reserves</w:t>
      </w:r>
      <w:r w:rsidRPr="00642CF7">
        <w:t xml:space="preserve"> the</w:t>
      </w:r>
      <w:r w:rsidRPr="00642CF7">
        <w:rPr>
          <w:spacing w:val="-2"/>
        </w:rPr>
        <w:t xml:space="preserve"> </w:t>
      </w:r>
      <w:r w:rsidRPr="00642CF7">
        <w:t>right to</w:t>
      </w:r>
      <w:r w:rsidRPr="00642CF7">
        <w:rPr>
          <w:spacing w:val="27"/>
        </w:rPr>
        <w:t xml:space="preserve"> </w:t>
      </w:r>
      <w:r w:rsidRPr="00642CF7">
        <w:rPr>
          <w:spacing w:val="-1"/>
        </w:rPr>
        <w:t xml:space="preserve">terminate </w:t>
      </w:r>
      <w:r w:rsidRPr="00642CF7">
        <w:t xml:space="preserve">this </w:t>
      </w:r>
      <w:r w:rsidRPr="00642CF7">
        <w:rPr>
          <w:spacing w:val="-1"/>
        </w:rPr>
        <w:t>award,</w:t>
      </w:r>
      <w:r w:rsidRPr="00642CF7">
        <w:t xml:space="preserve"> </w:t>
      </w:r>
      <w:r w:rsidRPr="00642CF7">
        <w:rPr>
          <w:spacing w:val="-2"/>
        </w:rPr>
        <w:t>in</w:t>
      </w:r>
      <w:r w:rsidRPr="00642CF7">
        <w:t xml:space="preserve"> </w:t>
      </w:r>
      <w:r w:rsidRPr="00642CF7">
        <w:rPr>
          <w:spacing w:val="-1"/>
        </w:rPr>
        <w:t>whole</w:t>
      </w:r>
      <w:r w:rsidRPr="00642CF7">
        <w:t xml:space="preserve"> or in</w:t>
      </w:r>
      <w:r w:rsidRPr="00642CF7">
        <w:rPr>
          <w:spacing w:val="-2"/>
        </w:rPr>
        <w:t xml:space="preserve"> </w:t>
      </w:r>
      <w:r w:rsidRPr="00642CF7">
        <w:t>part,</w:t>
      </w:r>
      <w:r w:rsidRPr="00642CF7">
        <w:rPr>
          <w:spacing w:val="-2"/>
        </w:rPr>
        <w:t xml:space="preserve"> </w:t>
      </w:r>
      <w:r w:rsidRPr="00642CF7">
        <w:t xml:space="preserve">or </w:t>
      </w:r>
      <w:r w:rsidRPr="00642CF7">
        <w:rPr>
          <w:spacing w:val="-1"/>
        </w:rPr>
        <w:t>take</w:t>
      </w:r>
      <w:r w:rsidRPr="00642CF7">
        <w:t xml:space="preserve"> any</w:t>
      </w:r>
      <w:r w:rsidRPr="00642CF7">
        <w:rPr>
          <w:spacing w:val="-3"/>
        </w:rPr>
        <w:t xml:space="preserve"> </w:t>
      </w:r>
      <w:r w:rsidRPr="00642CF7">
        <w:rPr>
          <w:spacing w:val="-1"/>
        </w:rPr>
        <w:t>other</w:t>
      </w:r>
      <w:r w:rsidRPr="00642CF7">
        <w:t xml:space="preserve"> </w:t>
      </w:r>
      <w:r w:rsidRPr="00642CF7">
        <w:rPr>
          <w:spacing w:val="-1"/>
        </w:rPr>
        <w:t>appropriate measures</w:t>
      </w:r>
      <w:r w:rsidRPr="00642CF7">
        <w:rPr>
          <w:spacing w:val="67"/>
        </w:rPr>
        <w:t xml:space="preserve"> </w:t>
      </w:r>
      <w:r w:rsidRPr="00642CF7">
        <w:rPr>
          <w:spacing w:val="-1"/>
        </w:rPr>
        <w:t>including,</w:t>
      </w:r>
      <w:r w:rsidRPr="00642CF7">
        <w:t xml:space="preserve"> </w:t>
      </w:r>
      <w:r w:rsidRPr="00642CF7">
        <w:rPr>
          <w:spacing w:val="-1"/>
        </w:rPr>
        <w:t>without</w:t>
      </w:r>
      <w:r w:rsidRPr="00642CF7">
        <w:t xml:space="preserve"> </w:t>
      </w:r>
      <w:r w:rsidRPr="00642CF7">
        <w:rPr>
          <w:spacing w:val="-1"/>
        </w:rPr>
        <w:t>limitation,</w:t>
      </w:r>
      <w:r w:rsidRPr="00642CF7">
        <w:rPr>
          <w:spacing w:val="-2"/>
        </w:rPr>
        <w:t xml:space="preserve"> </w:t>
      </w:r>
      <w:r w:rsidRPr="00642CF7">
        <w:rPr>
          <w:spacing w:val="-1"/>
        </w:rPr>
        <w:t>refund</w:t>
      </w:r>
      <w:r w:rsidRPr="00642CF7">
        <w:rPr>
          <w:spacing w:val="-2"/>
        </w:rPr>
        <w:t xml:space="preserve"> </w:t>
      </w:r>
      <w:r w:rsidRPr="00642CF7">
        <w:t xml:space="preserve">or </w:t>
      </w:r>
      <w:r w:rsidRPr="00642CF7">
        <w:rPr>
          <w:spacing w:val="-1"/>
        </w:rPr>
        <w:t>recall of</w:t>
      </w:r>
      <w:r w:rsidRPr="00642CF7">
        <w:t xml:space="preserve"> any</w:t>
      </w:r>
      <w:r w:rsidRPr="00642CF7">
        <w:rPr>
          <w:spacing w:val="-3"/>
        </w:rPr>
        <w:t xml:space="preserve"> </w:t>
      </w:r>
      <w:r w:rsidRPr="00642CF7">
        <w:rPr>
          <w:spacing w:val="-1"/>
        </w:rPr>
        <w:t>award</w:t>
      </w:r>
      <w:r w:rsidRPr="00642CF7">
        <w:t xml:space="preserve"> </w:t>
      </w:r>
      <w:r w:rsidRPr="00642CF7">
        <w:rPr>
          <w:spacing w:val="-1"/>
        </w:rPr>
        <w:t>amount.</w:t>
      </w:r>
      <w:r w:rsidRPr="00642CF7">
        <w:t xml:space="preserve"> </w:t>
      </w:r>
      <w:r w:rsidRPr="00642CF7">
        <w:rPr>
          <w:spacing w:val="6"/>
        </w:rPr>
        <w:t xml:space="preserve"> </w:t>
      </w:r>
      <w:r w:rsidRPr="00642CF7">
        <w:rPr>
          <w:spacing w:val="-1"/>
        </w:rPr>
        <w:t>Additionally,</w:t>
      </w:r>
      <w:r w:rsidRPr="00642CF7">
        <w:rPr>
          <w:spacing w:val="93"/>
        </w:rPr>
        <w:t xml:space="preserve"> </w:t>
      </w:r>
      <w:r w:rsidRPr="00642CF7">
        <w:t xml:space="preserve">the </w:t>
      </w:r>
      <w:r w:rsidRPr="00642CF7">
        <w:rPr>
          <w:spacing w:val="-1"/>
        </w:rPr>
        <w:t>recipient</w:t>
      </w:r>
      <w:r w:rsidRPr="00642CF7">
        <w:rPr>
          <w:spacing w:val="-2"/>
        </w:rPr>
        <w:t xml:space="preserve"> </w:t>
      </w:r>
      <w:r w:rsidRPr="00642CF7">
        <w:rPr>
          <w:spacing w:val="-1"/>
        </w:rPr>
        <w:t>must</w:t>
      </w:r>
      <w:r w:rsidRPr="00642CF7">
        <w:rPr>
          <w:spacing w:val="-2"/>
        </w:rPr>
        <w:t xml:space="preserve"> </w:t>
      </w:r>
      <w:r w:rsidRPr="00642CF7">
        <w:rPr>
          <w:spacing w:val="-1"/>
        </w:rPr>
        <w:t>make</w:t>
      </w:r>
      <w:r w:rsidRPr="00642CF7">
        <w:t xml:space="preserve"> a</w:t>
      </w:r>
      <w:r w:rsidRPr="00642CF7">
        <w:rPr>
          <w:spacing w:val="1"/>
        </w:rPr>
        <w:t xml:space="preserve"> </w:t>
      </w:r>
      <w:r w:rsidRPr="00642CF7">
        <w:rPr>
          <w:spacing w:val="-1"/>
        </w:rPr>
        <w:t>good-faith</w:t>
      </w:r>
      <w:r w:rsidRPr="00642CF7">
        <w:rPr>
          <w:spacing w:val="-2"/>
        </w:rPr>
        <w:t xml:space="preserve"> </w:t>
      </w:r>
      <w:r w:rsidRPr="00642CF7">
        <w:rPr>
          <w:spacing w:val="-1"/>
        </w:rPr>
        <w:t>effort</w:t>
      </w:r>
      <w:r w:rsidRPr="00642CF7">
        <w:t xml:space="preserve"> </w:t>
      </w:r>
      <w:r w:rsidRPr="00642CF7">
        <w:rPr>
          <w:spacing w:val="-1"/>
        </w:rPr>
        <w:t>to</w:t>
      </w:r>
      <w:r w:rsidRPr="00642CF7">
        <w:rPr>
          <w:spacing w:val="-2"/>
        </w:rPr>
        <w:t xml:space="preserve"> </w:t>
      </w:r>
      <w:r w:rsidRPr="00642CF7">
        <w:rPr>
          <w:spacing w:val="-1"/>
        </w:rPr>
        <w:t>maintain</w:t>
      </w:r>
      <w:r w:rsidRPr="00642CF7">
        <w:rPr>
          <w:spacing w:val="-2"/>
        </w:rPr>
        <w:t xml:space="preserve"> </w:t>
      </w:r>
      <w:r w:rsidRPr="00642CF7">
        <w:t xml:space="preserve">a drug-free </w:t>
      </w:r>
      <w:r w:rsidRPr="00642CF7">
        <w:rPr>
          <w:spacing w:val="-1"/>
        </w:rPr>
        <w:t>workplace</w:t>
      </w:r>
      <w:r w:rsidRPr="00642CF7">
        <w:rPr>
          <w:spacing w:val="-2"/>
        </w:rPr>
        <w:t xml:space="preserve"> </w:t>
      </w:r>
      <w:r w:rsidRPr="00642CF7">
        <w:t>and</w:t>
      </w:r>
      <w:r w:rsidRPr="00642CF7">
        <w:rPr>
          <w:spacing w:val="77"/>
        </w:rPr>
        <w:t xml:space="preserve"> </w:t>
      </w:r>
      <w:r w:rsidRPr="00642CF7">
        <w:t xml:space="preserve">USAID </w:t>
      </w:r>
      <w:r w:rsidRPr="00642CF7">
        <w:rPr>
          <w:spacing w:val="-1"/>
        </w:rPr>
        <w:t>reserves</w:t>
      </w:r>
      <w:r w:rsidRPr="00642CF7">
        <w:t xml:space="preserve"> the</w:t>
      </w:r>
      <w:r w:rsidRPr="00642CF7">
        <w:rPr>
          <w:spacing w:val="-2"/>
        </w:rPr>
        <w:t xml:space="preserve"> </w:t>
      </w:r>
      <w:r w:rsidRPr="00642CF7">
        <w:t>right to</w:t>
      </w:r>
      <w:r w:rsidRPr="00642CF7">
        <w:rPr>
          <w:spacing w:val="-1"/>
        </w:rPr>
        <w:t xml:space="preserve"> terminate</w:t>
      </w:r>
      <w:r w:rsidRPr="00642CF7">
        <w:t xml:space="preserve"> or </w:t>
      </w:r>
      <w:r w:rsidRPr="00642CF7">
        <w:rPr>
          <w:spacing w:val="-1"/>
        </w:rPr>
        <w:t>suspend</w:t>
      </w:r>
      <w:r w:rsidRPr="00642CF7">
        <w:rPr>
          <w:spacing w:val="-2"/>
        </w:rPr>
        <w:t xml:space="preserve"> </w:t>
      </w:r>
      <w:r w:rsidRPr="00642CF7">
        <w:t xml:space="preserve">this </w:t>
      </w:r>
      <w:r w:rsidRPr="00642CF7">
        <w:rPr>
          <w:spacing w:val="-1"/>
        </w:rPr>
        <w:t>award</w:t>
      </w:r>
      <w:r w:rsidRPr="00642CF7">
        <w:t xml:space="preserve"> </w:t>
      </w:r>
      <w:r w:rsidRPr="00642CF7">
        <w:rPr>
          <w:spacing w:val="-2"/>
        </w:rPr>
        <w:t>if</w:t>
      </w:r>
      <w:r w:rsidRPr="00642CF7">
        <w:rPr>
          <w:spacing w:val="2"/>
        </w:rPr>
        <w:t xml:space="preserve"> </w:t>
      </w:r>
      <w:r w:rsidRPr="00642CF7">
        <w:rPr>
          <w:spacing w:val="-1"/>
        </w:rPr>
        <w:t>the</w:t>
      </w:r>
      <w:r w:rsidRPr="00642CF7">
        <w:t xml:space="preserve"> </w:t>
      </w:r>
      <w:r w:rsidRPr="00642CF7">
        <w:rPr>
          <w:spacing w:val="-1"/>
        </w:rPr>
        <w:t>recipient</w:t>
      </w:r>
      <w:r w:rsidRPr="00642CF7">
        <w:rPr>
          <w:spacing w:val="51"/>
        </w:rPr>
        <w:t xml:space="preserve"> </w:t>
      </w:r>
      <w:r w:rsidRPr="00642CF7">
        <w:rPr>
          <w:spacing w:val="-1"/>
        </w:rPr>
        <w:t>materially</w:t>
      </w:r>
      <w:r w:rsidRPr="00642CF7">
        <w:rPr>
          <w:spacing w:val="-3"/>
        </w:rPr>
        <w:t xml:space="preserve"> </w:t>
      </w:r>
      <w:r w:rsidRPr="00642CF7">
        <w:t>fails to</w:t>
      </w:r>
      <w:r w:rsidRPr="00642CF7">
        <w:rPr>
          <w:spacing w:val="-2"/>
        </w:rPr>
        <w:t xml:space="preserve"> </w:t>
      </w:r>
      <w:r w:rsidRPr="00642CF7">
        <w:t xml:space="preserve">do </w:t>
      </w:r>
      <w:r w:rsidRPr="00642CF7">
        <w:rPr>
          <w:spacing w:val="-2"/>
        </w:rPr>
        <w:t>so.</w:t>
      </w:r>
    </w:p>
    <w:p w14:paraId="1F2BA831" w14:textId="77777777" w:rsidR="00275987" w:rsidRPr="00642CF7" w:rsidRDefault="00275987" w:rsidP="00275987">
      <w:pPr>
        <w:rPr>
          <w:rFonts w:eastAsia="Arial"/>
        </w:rPr>
      </w:pPr>
    </w:p>
    <w:p w14:paraId="68E029AE" w14:textId="77777777" w:rsidR="00275987" w:rsidRPr="00642CF7" w:rsidRDefault="00275987" w:rsidP="00275987">
      <w:pPr>
        <w:pStyle w:val="BodyText"/>
        <w:widowControl w:val="0"/>
        <w:numPr>
          <w:ilvl w:val="0"/>
          <w:numId w:val="23"/>
        </w:numPr>
        <w:tabs>
          <w:tab w:val="left" w:pos="821"/>
        </w:tabs>
        <w:overflowPunct/>
        <w:autoSpaceDE/>
        <w:autoSpaceDN/>
        <w:adjustRightInd/>
        <w:ind w:right="203"/>
        <w:textAlignment w:val="auto"/>
      </w:pPr>
      <w:r w:rsidRPr="00642CF7">
        <w:rPr>
          <w:spacing w:val="-1"/>
        </w:rPr>
        <w:t>Termination</w:t>
      </w:r>
      <w:r w:rsidRPr="00642CF7">
        <w:rPr>
          <w:spacing w:val="-2"/>
        </w:rPr>
        <w:t xml:space="preserve"> </w:t>
      </w:r>
      <w:r w:rsidRPr="00642CF7">
        <w:t>and</w:t>
      </w:r>
      <w:r w:rsidRPr="00642CF7">
        <w:rPr>
          <w:spacing w:val="-2"/>
        </w:rPr>
        <w:t xml:space="preserve"> </w:t>
      </w:r>
      <w:r w:rsidRPr="00642CF7">
        <w:rPr>
          <w:spacing w:val="-1"/>
        </w:rPr>
        <w:t>Suspension Procedures.</w:t>
      </w:r>
      <w:r w:rsidRPr="00642CF7">
        <w:rPr>
          <w:spacing w:val="65"/>
        </w:rPr>
        <w:t xml:space="preserve"> </w:t>
      </w:r>
      <w:r w:rsidRPr="00642CF7">
        <w:rPr>
          <w:spacing w:val="-1"/>
        </w:rPr>
        <w:t>Upon</w:t>
      </w:r>
      <w:r w:rsidRPr="00642CF7">
        <w:t xml:space="preserve"> </w:t>
      </w:r>
      <w:r w:rsidRPr="00642CF7">
        <w:rPr>
          <w:spacing w:val="-1"/>
        </w:rPr>
        <w:t>receipt</w:t>
      </w:r>
      <w:r w:rsidRPr="00642CF7">
        <w:rPr>
          <w:spacing w:val="-2"/>
        </w:rPr>
        <w:t xml:space="preserve"> </w:t>
      </w:r>
      <w:r w:rsidRPr="00642CF7">
        <w:t>of,</w:t>
      </w:r>
      <w:r w:rsidRPr="00642CF7">
        <w:rPr>
          <w:spacing w:val="-2"/>
        </w:rPr>
        <w:t xml:space="preserve"> </w:t>
      </w:r>
      <w:r w:rsidRPr="00642CF7">
        <w:rPr>
          <w:spacing w:val="-1"/>
        </w:rPr>
        <w:t>and</w:t>
      </w:r>
      <w:r w:rsidRPr="00642CF7">
        <w:t xml:space="preserve"> in</w:t>
      </w:r>
      <w:r w:rsidRPr="00642CF7">
        <w:rPr>
          <w:spacing w:val="-2"/>
        </w:rPr>
        <w:t xml:space="preserve"> </w:t>
      </w:r>
      <w:r w:rsidRPr="00642CF7">
        <w:rPr>
          <w:spacing w:val="-1"/>
        </w:rPr>
        <w:t>accordance</w:t>
      </w:r>
      <w:r w:rsidRPr="00642CF7">
        <w:rPr>
          <w:spacing w:val="67"/>
        </w:rPr>
        <w:t xml:space="preserve"> </w:t>
      </w:r>
      <w:r w:rsidRPr="00642CF7">
        <w:rPr>
          <w:spacing w:val="-1"/>
        </w:rPr>
        <w:t>with,</w:t>
      </w:r>
      <w:r w:rsidRPr="00642CF7">
        <w:t xml:space="preserve"> a </w:t>
      </w:r>
      <w:r w:rsidRPr="00642CF7">
        <w:rPr>
          <w:spacing w:val="-1"/>
        </w:rPr>
        <w:t>termination</w:t>
      </w:r>
      <w:r w:rsidRPr="00642CF7">
        <w:rPr>
          <w:spacing w:val="-2"/>
        </w:rPr>
        <w:t xml:space="preserve"> </w:t>
      </w:r>
      <w:r w:rsidRPr="00642CF7">
        <w:t xml:space="preserve">or </w:t>
      </w:r>
      <w:r w:rsidRPr="00642CF7">
        <w:rPr>
          <w:spacing w:val="-1"/>
        </w:rPr>
        <w:t xml:space="preserve">suspension </w:t>
      </w:r>
      <w:r w:rsidRPr="00642CF7">
        <w:t>notice</w:t>
      </w:r>
      <w:r w:rsidRPr="00642CF7">
        <w:rPr>
          <w:spacing w:val="-4"/>
        </w:rPr>
        <w:t xml:space="preserve"> </w:t>
      </w:r>
      <w:r w:rsidRPr="00642CF7">
        <w:rPr>
          <w:spacing w:val="-1"/>
        </w:rPr>
        <w:t xml:space="preserve">from </w:t>
      </w:r>
      <w:r w:rsidRPr="00642CF7">
        <w:t xml:space="preserve">USAID as </w:t>
      </w:r>
      <w:r w:rsidRPr="00642CF7">
        <w:rPr>
          <w:spacing w:val="-1"/>
        </w:rPr>
        <w:t>specified above,</w:t>
      </w:r>
      <w:r w:rsidRPr="00642CF7">
        <w:t xml:space="preserve"> the</w:t>
      </w:r>
      <w:r w:rsidRPr="00642CF7">
        <w:rPr>
          <w:spacing w:val="61"/>
        </w:rPr>
        <w:t xml:space="preserve"> </w:t>
      </w:r>
      <w:r w:rsidRPr="00642CF7">
        <w:t>recipient</w:t>
      </w:r>
      <w:r w:rsidRPr="00642CF7">
        <w:rPr>
          <w:spacing w:val="-2"/>
        </w:rPr>
        <w:t xml:space="preserve"> </w:t>
      </w:r>
      <w:r w:rsidRPr="00642CF7">
        <w:t>must</w:t>
      </w:r>
      <w:r w:rsidRPr="00642CF7">
        <w:rPr>
          <w:spacing w:val="-2"/>
        </w:rPr>
        <w:t xml:space="preserve"> </w:t>
      </w:r>
      <w:r w:rsidRPr="00642CF7">
        <w:rPr>
          <w:spacing w:val="-1"/>
        </w:rPr>
        <w:t>take</w:t>
      </w:r>
      <w:r w:rsidRPr="00642CF7">
        <w:t xml:space="preserve"> </w:t>
      </w:r>
      <w:r w:rsidRPr="00642CF7">
        <w:rPr>
          <w:spacing w:val="-1"/>
        </w:rPr>
        <w:t>immediate action</w:t>
      </w:r>
      <w:r w:rsidRPr="00642CF7">
        <w:t xml:space="preserve"> to</w:t>
      </w:r>
      <w:r w:rsidRPr="00642CF7">
        <w:rPr>
          <w:spacing w:val="-2"/>
        </w:rPr>
        <w:t xml:space="preserve"> </w:t>
      </w:r>
      <w:r w:rsidRPr="00642CF7">
        <w:rPr>
          <w:spacing w:val="-1"/>
        </w:rPr>
        <w:t>minimize</w:t>
      </w:r>
      <w:r w:rsidRPr="00642CF7">
        <w:t xml:space="preserve"> all</w:t>
      </w:r>
      <w:r w:rsidRPr="00642CF7">
        <w:rPr>
          <w:spacing w:val="-1"/>
        </w:rPr>
        <w:t xml:space="preserve"> expenditures</w:t>
      </w:r>
      <w:r w:rsidRPr="00642CF7">
        <w:t xml:space="preserve"> </w:t>
      </w:r>
      <w:r w:rsidRPr="00642CF7">
        <w:rPr>
          <w:spacing w:val="-1"/>
        </w:rPr>
        <w:t>and,</w:t>
      </w:r>
      <w:r w:rsidRPr="00642CF7">
        <w:t xml:space="preserve"> in</w:t>
      </w:r>
      <w:r w:rsidRPr="00642CF7">
        <w:rPr>
          <w:spacing w:val="-2"/>
        </w:rPr>
        <w:t xml:space="preserve"> </w:t>
      </w:r>
      <w:r w:rsidRPr="00642CF7">
        <w:rPr>
          <w:spacing w:val="-1"/>
        </w:rPr>
        <w:t>the</w:t>
      </w:r>
      <w:r w:rsidRPr="00642CF7">
        <w:rPr>
          <w:spacing w:val="57"/>
        </w:rPr>
        <w:t xml:space="preserve"> </w:t>
      </w:r>
      <w:r w:rsidRPr="00642CF7">
        <w:rPr>
          <w:spacing w:val="-1"/>
        </w:rPr>
        <w:t>event</w:t>
      </w:r>
      <w:r w:rsidRPr="00642CF7">
        <w:t xml:space="preserve"> </w:t>
      </w:r>
      <w:r w:rsidRPr="00642CF7">
        <w:rPr>
          <w:spacing w:val="-1"/>
        </w:rPr>
        <w:t>of</w:t>
      </w:r>
      <w:r w:rsidRPr="00642CF7">
        <w:t xml:space="preserve"> </w:t>
      </w:r>
      <w:r w:rsidRPr="00642CF7">
        <w:rPr>
          <w:spacing w:val="-1"/>
        </w:rPr>
        <w:t>termination,</w:t>
      </w:r>
      <w:r w:rsidRPr="00642CF7">
        <w:t xml:space="preserve"> </w:t>
      </w:r>
      <w:r w:rsidRPr="00642CF7">
        <w:rPr>
          <w:spacing w:val="-1"/>
        </w:rPr>
        <w:t>cancel</w:t>
      </w:r>
      <w:r w:rsidRPr="00642CF7">
        <w:rPr>
          <w:spacing w:val="-3"/>
        </w:rPr>
        <w:t xml:space="preserve"> </w:t>
      </w:r>
      <w:r w:rsidRPr="00642CF7">
        <w:t>all</w:t>
      </w:r>
      <w:r w:rsidRPr="00642CF7">
        <w:rPr>
          <w:spacing w:val="-1"/>
        </w:rPr>
        <w:t xml:space="preserve"> obligations</w:t>
      </w:r>
      <w:r w:rsidRPr="00642CF7">
        <w:rPr>
          <w:spacing w:val="-2"/>
        </w:rPr>
        <w:t xml:space="preserve"> </w:t>
      </w:r>
      <w:r w:rsidRPr="00642CF7">
        <w:rPr>
          <w:spacing w:val="-1"/>
        </w:rPr>
        <w:t>financed</w:t>
      </w:r>
      <w:r w:rsidRPr="00642CF7">
        <w:t xml:space="preserve"> by</w:t>
      </w:r>
      <w:r w:rsidRPr="00642CF7">
        <w:rPr>
          <w:spacing w:val="-3"/>
        </w:rPr>
        <w:t xml:space="preserve"> </w:t>
      </w:r>
      <w:r w:rsidRPr="00642CF7">
        <w:t xml:space="preserve">this </w:t>
      </w:r>
      <w:r w:rsidRPr="00642CF7">
        <w:rPr>
          <w:spacing w:val="-1"/>
        </w:rPr>
        <w:t>award</w:t>
      </w:r>
      <w:r w:rsidRPr="00642CF7">
        <w:t xml:space="preserve"> to</w:t>
      </w:r>
      <w:r w:rsidRPr="00642CF7">
        <w:rPr>
          <w:spacing w:val="-2"/>
        </w:rPr>
        <w:t xml:space="preserve"> </w:t>
      </w:r>
      <w:r w:rsidRPr="00642CF7">
        <w:t xml:space="preserve">the </w:t>
      </w:r>
      <w:r w:rsidRPr="00642CF7">
        <w:rPr>
          <w:spacing w:val="-1"/>
        </w:rPr>
        <w:t>greatest</w:t>
      </w:r>
      <w:r w:rsidRPr="00642CF7">
        <w:rPr>
          <w:spacing w:val="67"/>
        </w:rPr>
        <w:t xml:space="preserve"> </w:t>
      </w:r>
      <w:r w:rsidRPr="00642CF7">
        <w:rPr>
          <w:spacing w:val="-1"/>
        </w:rPr>
        <w:t>extent</w:t>
      </w:r>
      <w:r w:rsidRPr="00642CF7">
        <w:t xml:space="preserve"> </w:t>
      </w:r>
      <w:r w:rsidRPr="00642CF7">
        <w:rPr>
          <w:spacing w:val="-1"/>
        </w:rPr>
        <w:t>possible.</w:t>
      </w:r>
      <w:r w:rsidRPr="00642CF7">
        <w:rPr>
          <w:spacing w:val="64"/>
        </w:rPr>
        <w:t xml:space="preserve"> </w:t>
      </w:r>
      <w:r w:rsidRPr="00642CF7">
        <w:rPr>
          <w:spacing w:val="-1"/>
        </w:rPr>
        <w:t>Except</w:t>
      </w:r>
      <w:r w:rsidRPr="00642CF7">
        <w:t xml:space="preserve"> as</w:t>
      </w:r>
      <w:r w:rsidRPr="00642CF7">
        <w:rPr>
          <w:spacing w:val="-2"/>
        </w:rPr>
        <w:t xml:space="preserve"> </w:t>
      </w:r>
      <w:r w:rsidRPr="00642CF7">
        <w:rPr>
          <w:spacing w:val="-1"/>
        </w:rPr>
        <w:t>provided</w:t>
      </w:r>
      <w:r w:rsidRPr="00642CF7">
        <w:t xml:space="preserve"> in</w:t>
      </w:r>
      <w:r w:rsidRPr="00642CF7">
        <w:rPr>
          <w:spacing w:val="-2"/>
        </w:rPr>
        <w:t xml:space="preserve"> </w:t>
      </w:r>
      <w:r w:rsidRPr="00642CF7">
        <w:t xml:space="preserve">this </w:t>
      </w:r>
      <w:r w:rsidRPr="00642CF7">
        <w:rPr>
          <w:spacing w:val="-1"/>
        </w:rPr>
        <w:t>provision</w:t>
      </w:r>
      <w:r w:rsidRPr="00642CF7">
        <w:t xml:space="preserve"> or as </w:t>
      </w:r>
      <w:r w:rsidRPr="00642CF7">
        <w:rPr>
          <w:spacing w:val="-1"/>
        </w:rPr>
        <w:t>approved</w:t>
      </w:r>
      <w:r w:rsidRPr="00642CF7">
        <w:t xml:space="preserve"> in </w:t>
      </w:r>
      <w:r w:rsidRPr="00642CF7">
        <w:rPr>
          <w:spacing w:val="-1"/>
        </w:rPr>
        <w:t>writing</w:t>
      </w:r>
      <w:r w:rsidRPr="00642CF7">
        <w:rPr>
          <w:spacing w:val="-2"/>
        </w:rPr>
        <w:t xml:space="preserve"> </w:t>
      </w:r>
      <w:r w:rsidRPr="00642CF7">
        <w:t>by</w:t>
      </w:r>
      <w:r w:rsidRPr="00642CF7">
        <w:rPr>
          <w:spacing w:val="63"/>
        </w:rPr>
        <w:t xml:space="preserve"> </w:t>
      </w:r>
      <w:r w:rsidRPr="00642CF7">
        <w:t xml:space="preserve">the </w:t>
      </w:r>
      <w:r w:rsidRPr="00642CF7">
        <w:rPr>
          <w:spacing w:val="-1"/>
        </w:rPr>
        <w:t>AO,</w:t>
      </w:r>
      <w:r w:rsidRPr="00642CF7">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is not</w:t>
      </w:r>
      <w:r w:rsidRPr="00642CF7">
        <w:rPr>
          <w:spacing w:val="-2"/>
        </w:rPr>
        <w:t xml:space="preserve"> </w:t>
      </w:r>
      <w:r w:rsidRPr="00642CF7">
        <w:rPr>
          <w:spacing w:val="-1"/>
        </w:rPr>
        <w:lastRenderedPageBreak/>
        <w:t>entitled</w:t>
      </w:r>
      <w:r w:rsidRPr="00642CF7">
        <w:t xml:space="preserve"> </w:t>
      </w:r>
      <w:r w:rsidRPr="00642CF7">
        <w:rPr>
          <w:spacing w:val="-1"/>
        </w:rPr>
        <w:t>to</w:t>
      </w:r>
      <w:r w:rsidRPr="00642CF7">
        <w:t xml:space="preserve"> </w:t>
      </w:r>
      <w:r w:rsidRPr="00642CF7">
        <w:rPr>
          <w:spacing w:val="-1"/>
        </w:rPr>
        <w:t>costs</w:t>
      </w:r>
      <w:r w:rsidRPr="00642CF7">
        <w:t xml:space="preserve"> </w:t>
      </w:r>
      <w:r w:rsidRPr="00642CF7">
        <w:rPr>
          <w:spacing w:val="-1"/>
        </w:rPr>
        <w:t>incurred</w:t>
      </w:r>
      <w:r w:rsidRPr="00642CF7">
        <w:t xml:space="preserve"> </w:t>
      </w:r>
      <w:r w:rsidRPr="00642CF7">
        <w:rPr>
          <w:spacing w:val="-1"/>
        </w:rPr>
        <w:t>after</w:t>
      </w:r>
      <w:r w:rsidRPr="00642CF7">
        <w:t xml:space="preserve"> </w:t>
      </w:r>
      <w:r w:rsidRPr="00642CF7">
        <w:rPr>
          <w:spacing w:val="-1"/>
        </w:rPr>
        <w:t>the</w:t>
      </w:r>
      <w:r w:rsidRPr="00642CF7">
        <w:t xml:space="preserve"> </w:t>
      </w:r>
      <w:r w:rsidRPr="00642CF7">
        <w:rPr>
          <w:spacing w:val="-1"/>
        </w:rPr>
        <w:t>effective</w:t>
      </w:r>
      <w:r w:rsidRPr="00642CF7">
        <w:t xml:space="preserve"> </w:t>
      </w:r>
      <w:r w:rsidRPr="00642CF7">
        <w:rPr>
          <w:spacing w:val="-1"/>
        </w:rPr>
        <w:t>date of</w:t>
      </w:r>
      <w:r w:rsidRPr="00642CF7">
        <w:rPr>
          <w:spacing w:val="73"/>
        </w:rPr>
        <w:t xml:space="preserve"> </w:t>
      </w:r>
      <w:r w:rsidRPr="00642CF7">
        <w:rPr>
          <w:spacing w:val="-1"/>
        </w:rPr>
        <w:t>termination.</w:t>
      </w:r>
    </w:p>
    <w:p w14:paraId="7AABD5CB" w14:textId="77777777" w:rsidR="00275987" w:rsidRPr="00642CF7" w:rsidRDefault="00275987" w:rsidP="00275987">
      <w:pPr>
        <w:rPr>
          <w:rFonts w:eastAsia="Arial"/>
        </w:rPr>
      </w:pPr>
    </w:p>
    <w:p w14:paraId="2D35C7EE" w14:textId="77777777" w:rsidR="00275987" w:rsidRPr="00642CF7" w:rsidRDefault="00275987" w:rsidP="00275987">
      <w:pPr>
        <w:pStyle w:val="BodyText"/>
        <w:widowControl w:val="0"/>
        <w:numPr>
          <w:ilvl w:val="0"/>
          <w:numId w:val="23"/>
        </w:numPr>
        <w:tabs>
          <w:tab w:val="left" w:pos="821"/>
        </w:tabs>
        <w:overflowPunct/>
        <w:autoSpaceDE/>
        <w:autoSpaceDN/>
        <w:adjustRightInd/>
        <w:ind w:right="203"/>
        <w:textAlignment w:val="auto"/>
      </w:pPr>
      <w:r w:rsidRPr="00642CF7">
        <w:t>Within</w:t>
      </w:r>
      <w:r w:rsidRPr="00642CF7">
        <w:rPr>
          <w:spacing w:val="-2"/>
        </w:rPr>
        <w:t xml:space="preserve"> </w:t>
      </w:r>
      <w:r w:rsidRPr="00642CF7">
        <w:t xml:space="preserve">30 </w:t>
      </w:r>
      <w:r w:rsidRPr="00642CF7">
        <w:rPr>
          <w:spacing w:val="-1"/>
        </w:rPr>
        <w:t>calendar</w:t>
      </w:r>
      <w:r w:rsidRPr="00642CF7">
        <w:t xml:space="preserve"> </w:t>
      </w:r>
      <w:r w:rsidRPr="00642CF7">
        <w:rPr>
          <w:spacing w:val="-2"/>
        </w:rPr>
        <w:t>days</w:t>
      </w:r>
      <w:r w:rsidRPr="00642CF7">
        <w:t xml:space="preserve"> after</w:t>
      </w:r>
      <w:r w:rsidRPr="00642CF7">
        <w:rPr>
          <w:spacing w:val="-3"/>
        </w:rPr>
        <w:t xml:space="preserve"> </w:t>
      </w:r>
      <w:r w:rsidRPr="00642CF7">
        <w:t>the</w:t>
      </w:r>
      <w:r w:rsidRPr="00642CF7">
        <w:rPr>
          <w:spacing w:val="-2"/>
        </w:rPr>
        <w:t xml:space="preserve"> </w:t>
      </w:r>
      <w:r w:rsidRPr="00642CF7">
        <w:rPr>
          <w:spacing w:val="-1"/>
        </w:rPr>
        <w:t>effective</w:t>
      </w:r>
      <w:r w:rsidRPr="00642CF7">
        <w:t xml:space="preserve"> </w:t>
      </w:r>
      <w:r w:rsidRPr="00642CF7">
        <w:rPr>
          <w:spacing w:val="-1"/>
        </w:rPr>
        <w:t>date</w:t>
      </w:r>
      <w:r w:rsidRPr="00642CF7">
        <w:t xml:space="preserve"> </w:t>
      </w:r>
      <w:r w:rsidRPr="00642CF7">
        <w:rPr>
          <w:spacing w:val="-1"/>
        </w:rPr>
        <w:t>of</w:t>
      </w:r>
      <w:r w:rsidRPr="00642CF7">
        <w:rPr>
          <w:spacing w:val="2"/>
        </w:rPr>
        <w:t xml:space="preserve"> </w:t>
      </w:r>
      <w:r w:rsidRPr="00642CF7">
        <w:rPr>
          <w:spacing w:val="-1"/>
        </w:rPr>
        <w:t>such</w:t>
      </w:r>
      <w:r w:rsidRPr="00642CF7">
        <w:rPr>
          <w:spacing w:val="-2"/>
        </w:rPr>
        <w:t xml:space="preserve"> </w:t>
      </w:r>
      <w:r w:rsidRPr="00642CF7">
        <w:rPr>
          <w:spacing w:val="-1"/>
        </w:rPr>
        <w:t>termination,</w:t>
      </w:r>
      <w:r w:rsidRPr="00642CF7">
        <w:t xml:space="preserve"> </w:t>
      </w:r>
      <w:r w:rsidRPr="00642CF7">
        <w:rPr>
          <w:spacing w:val="-1"/>
        </w:rPr>
        <w:t>the</w:t>
      </w:r>
      <w:r w:rsidRPr="00642CF7">
        <w:t xml:space="preserve"> </w:t>
      </w:r>
      <w:r w:rsidRPr="00642CF7">
        <w:rPr>
          <w:spacing w:val="-1"/>
        </w:rPr>
        <w:t>recipient</w:t>
      </w:r>
      <w:r w:rsidRPr="00642CF7">
        <w:rPr>
          <w:spacing w:val="79"/>
        </w:rPr>
        <w:t xml:space="preserve"> </w:t>
      </w:r>
      <w:r w:rsidRPr="00642CF7">
        <w:t xml:space="preserve">must </w:t>
      </w:r>
      <w:r w:rsidRPr="00642CF7">
        <w:rPr>
          <w:spacing w:val="-1"/>
        </w:rPr>
        <w:t>repay</w:t>
      </w:r>
      <w:r w:rsidRPr="00642CF7">
        <w:rPr>
          <w:spacing w:val="-3"/>
        </w:rPr>
        <w:t xml:space="preserve"> </w:t>
      </w:r>
      <w:r w:rsidRPr="00642CF7">
        <w:t>to</w:t>
      </w:r>
      <w:r w:rsidRPr="00642CF7">
        <w:rPr>
          <w:spacing w:val="-2"/>
        </w:rPr>
        <w:t xml:space="preserve"> </w:t>
      </w:r>
      <w:r w:rsidRPr="00642CF7">
        <w:t>the</w:t>
      </w:r>
      <w:r w:rsidRPr="00642CF7">
        <w:rPr>
          <w:spacing w:val="-2"/>
        </w:rPr>
        <w:t xml:space="preserve"> </w:t>
      </w:r>
      <w:r w:rsidRPr="00642CF7">
        <w:t>U.S.</w:t>
      </w:r>
      <w:r w:rsidRPr="00642CF7">
        <w:rPr>
          <w:spacing w:val="-2"/>
        </w:rPr>
        <w:t xml:space="preserve"> </w:t>
      </w:r>
      <w:r w:rsidRPr="00642CF7">
        <w:rPr>
          <w:spacing w:val="-1"/>
        </w:rPr>
        <w:t>Government</w:t>
      </w:r>
      <w:r w:rsidRPr="00642CF7">
        <w:t xml:space="preserve"> all</w:t>
      </w:r>
      <w:r w:rsidRPr="00642CF7">
        <w:rPr>
          <w:spacing w:val="-1"/>
        </w:rPr>
        <w:t xml:space="preserve"> unexpended</w:t>
      </w:r>
      <w:r w:rsidRPr="00642CF7">
        <w:t xml:space="preserve"> </w:t>
      </w:r>
      <w:r w:rsidRPr="00642CF7">
        <w:rPr>
          <w:spacing w:val="-1"/>
        </w:rPr>
        <w:t>USAID</w:t>
      </w:r>
      <w:r w:rsidRPr="00642CF7">
        <w:rPr>
          <w:spacing w:val="-2"/>
        </w:rPr>
        <w:t xml:space="preserve"> </w:t>
      </w:r>
      <w:r w:rsidRPr="00642CF7">
        <w:t>funds</w:t>
      </w:r>
      <w:r w:rsidRPr="00642CF7">
        <w:rPr>
          <w:spacing w:val="-2"/>
        </w:rPr>
        <w:t xml:space="preserve"> </w:t>
      </w:r>
      <w:r w:rsidRPr="00642CF7">
        <w:t>as</w:t>
      </w:r>
      <w:r w:rsidRPr="00642CF7">
        <w:rPr>
          <w:spacing w:val="-3"/>
        </w:rPr>
        <w:t xml:space="preserve"> </w:t>
      </w:r>
      <w:r w:rsidRPr="00642CF7">
        <w:rPr>
          <w:spacing w:val="-1"/>
        </w:rPr>
        <w:t>of</w:t>
      </w:r>
      <w:r w:rsidRPr="00642CF7">
        <w:rPr>
          <w:spacing w:val="2"/>
        </w:rPr>
        <w:t xml:space="preserve"> </w:t>
      </w:r>
      <w:r w:rsidRPr="00642CF7">
        <w:rPr>
          <w:spacing w:val="-1"/>
        </w:rPr>
        <w:t>the</w:t>
      </w:r>
      <w:r w:rsidRPr="00642CF7">
        <w:rPr>
          <w:spacing w:val="37"/>
        </w:rPr>
        <w:t xml:space="preserve"> </w:t>
      </w:r>
      <w:r w:rsidRPr="00642CF7">
        <w:rPr>
          <w:spacing w:val="-1"/>
        </w:rPr>
        <w:t>effective</w:t>
      </w:r>
      <w:r w:rsidRPr="00642CF7">
        <w:t xml:space="preserve"> </w:t>
      </w:r>
      <w:r w:rsidRPr="00642CF7">
        <w:rPr>
          <w:spacing w:val="-1"/>
        </w:rPr>
        <w:t>date of</w:t>
      </w:r>
      <w:r w:rsidRPr="00642CF7">
        <w:rPr>
          <w:spacing w:val="2"/>
        </w:rPr>
        <w:t xml:space="preserve"> </w:t>
      </w:r>
      <w:r w:rsidRPr="00642CF7">
        <w:rPr>
          <w:spacing w:val="-1"/>
        </w:rPr>
        <w:t>termination,</w:t>
      </w:r>
      <w:r w:rsidRPr="00642CF7">
        <w:rPr>
          <w:spacing w:val="-2"/>
        </w:rPr>
        <w:t xml:space="preserve"> </w:t>
      </w:r>
      <w:r w:rsidRPr="00642CF7">
        <w:rPr>
          <w:spacing w:val="-1"/>
        </w:rPr>
        <w:t>which</w:t>
      </w:r>
      <w:r w:rsidRPr="00642CF7">
        <w:t xml:space="preserve"> are </w:t>
      </w:r>
      <w:r w:rsidRPr="00642CF7">
        <w:rPr>
          <w:spacing w:val="-1"/>
        </w:rPr>
        <w:t>not</w:t>
      </w:r>
      <w:r w:rsidRPr="00642CF7">
        <w:t xml:space="preserve"> </w:t>
      </w:r>
      <w:r w:rsidRPr="00642CF7">
        <w:rPr>
          <w:spacing w:val="-1"/>
        </w:rPr>
        <w:t>otherwise</w:t>
      </w:r>
      <w:r w:rsidRPr="00642CF7">
        <w:t xml:space="preserve"> </w:t>
      </w:r>
      <w:r w:rsidRPr="00642CF7">
        <w:rPr>
          <w:spacing w:val="-1"/>
        </w:rPr>
        <w:t>obligated</w:t>
      </w:r>
      <w:r w:rsidRPr="00642CF7">
        <w:t xml:space="preserve"> by</w:t>
      </w:r>
      <w:r w:rsidRPr="00642CF7">
        <w:rPr>
          <w:spacing w:val="-3"/>
        </w:rPr>
        <w:t xml:space="preserve"> </w:t>
      </w:r>
      <w:r w:rsidRPr="00642CF7">
        <w:t>a</w:t>
      </w:r>
      <w:r w:rsidRPr="00642CF7">
        <w:rPr>
          <w:spacing w:val="-1"/>
        </w:rPr>
        <w:t xml:space="preserve"> </w:t>
      </w:r>
      <w:r w:rsidRPr="00642CF7">
        <w:rPr>
          <w:spacing w:val="2"/>
        </w:rPr>
        <w:t>non-</w:t>
      </w:r>
      <w:r w:rsidRPr="00642CF7">
        <w:rPr>
          <w:spacing w:val="65"/>
        </w:rPr>
        <w:t xml:space="preserve"> </w:t>
      </w:r>
      <w:r w:rsidRPr="00642CF7">
        <w:rPr>
          <w:spacing w:val="-1"/>
        </w:rPr>
        <w:t>cancelable</w:t>
      </w:r>
      <w:r w:rsidRPr="00642CF7">
        <w:t xml:space="preserve"> </w:t>
      </w:r>
      <w:r w:rsidRPr="00642CF7">
        <w:rPr>
          <w:spacing w:val="-1"/>
        </w:rPr>
        <w:t>legally</w:t>
      </w:r>
      <w:r w:rsidRPr="00642CF7">
        <w:rPr>
          <w:spacing w:val="-3"/>
        </w:rPr>
        <w:t xml:space="preserve"> </w:t>
      </w:r>
      <w:r w:rsidRPr="00642CF7">
        <w:t>binding</w:t>
      </w:r>
      <w:r w:rsidRPr="00642CF7">
        <w:rPr>
          <w:spacing w:val="-1"/>
        </w:rPr>
        <w:t xml:space="preserve"> transaction</w:t>
      </w:r>
      <w:r w:rsidRPr="00642CF7">
        <w:t xml:space="preserve"> </w:t>
      </w:r>
      <w:r w:rsidRPr="00642CF7">
        <w:rPr>
          <w:spacing w:val="-1"/>
        </w:rPr>
        <w:t>applicable</w:t>
      </w:r>
      <w:r w:rsidRPr="00642CF7">
        <w:t xml:space="preserve"> to</w:t>
      </w:r>
      <w:r w:rsidRPr="00642CF7">
        <w:rPr>
          <w:spacing w:val="-1"/>
        </w:rPr>
        <w:t xml:space="preserve"> </w:t>
      </w:r>
      <w:r w:rsidRPr="00642CF7">
        <w:t>this</w:t>
      </w:r>
      <w:r w:rsidRPr="00642CF7">
        <w:rPr>
          <w:spacing w:val="-3"/>
        </w:rPr>
        <w:t xml:space="preserve"> </w:t>
      </w:r>
      <w:r w:rsidRPr="00642CF7">
        <w:rPr>
          <w:spacing w:val="-1"/>
        </w:rPr>
        <w:t>award.</w:t>
      </w:r>
    </w:p>
    <w:p w14:paraId="0343C09E" w14:textId="77777777" w:rsidR="00275987" w:rsidRPr="00642CF7" w:rsidRDefault="00275987" w:rsidP="00275987">
      <w:pPr>
        <w:rPr>
          <w:rFonts w:eastAsia="Arial"/>
        </w:rPr>
      </w:pPr>
    </w:p>
    <w:p w14:paraId="72DB2E0F" w14:textId="77447339" w:rsidR="00275987" w:rsidRPr="00642CF7" w:rsidRDefault="00275987" w:rsidP="00275987">
      <w:pPr>
        <w:pStyle w:val="BodyText"/>
        <w:widowControl w:val="0"/>
        <w:numPr>
          <w:ilvl w:val="0"/>
          <w:numId w:val="23"/>
        </w:numPr>
        <w:tabs>
          <w:tab w:val="left" w:pos="821"/>
        </w:tabs>
        <w:overflowPunct/>
        <w:autoSpaceDE/>
        <w:autoSpaceDN/>
        <w:adjustRightInd/>
        <w:ind w:right="286"/>
        <w:textAlignment w:val="auto"/>
      </w:pPr>
      <w:r w:rsidRPr="00642CF7">
        <w:rPr>
          <w:spacing w:val="-1"/>
        </w:rPr>
        <w:t>Should</w:t>
      </w:r>
      <w:r w:rsidRPr="00642CF7">
        <w:t xml:space="preserve"> </w:t>
      </w:r>
      <w:r w:rsidRPr="00642CF7">
        <w:rPr>
          <w:spacing w:val="-1"/>
        </w:rPr>
        <w:t>the</w:t>
      </w:r>
      <w:r w:rsidRPr="00642CF7">
        <w:rPr>
          <w:spacing w:val="-2"/>
        </w:rPr>
        <w:t xml:space="preserve"> </w:t>
      </w:r>
      <w:r w:rsidRPr="00642CF7">
        <w:t>funds</w:t>
      </w:r>
      <w:r w:rsidRPr="00642CF7">
        <w:rPr>
          <w:spacing w:val="-3"/>
        </w:rPr>
        <w:t xml:space="preserve"> </w:t>
      </w:r>
      <w:r w:rsidRPr="00642CF7">
        <w:t>paid</w:t>
      </w:r>
      <w:r w:rsidRPr="00642CF7">
        <w:rPr>
          <w:spacing w:val="-4"/>
        </w:rPr>
        <w:t xml:space="preserve"> </w:t>
      </w:r>
      <w:r w:rsidRPr="00642CF7">
        <w:t>by</w:t>
      </w:r>
      <w:r w:rsidRPr="00642CF7">
        <w:rPr>
          <w:spacing w:val="-3"/>
        </w:rPr>
        <w:t xml:space="preserve"> </w:t>
      </w:r>
      <w:r w:rsidRPr="00642CF7">
        <w:t xml:space="preserve">USAID to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prior</w:t>
      </w:r>
      <w:r w:rsidRPr="00642CF7">
        <w:t xml:space="preserve"> to </w:t>
      </w:r>
      <w:r w:rsidRPr="00642CF7">
        <w:rPr>
          <w:spacing w:val="-1"/>
        </w:rPr>
        <w:t>the</w:t>
      </w:r>
      <w:r w:rsidRPr="00642CF7">
        <w:rPr>
          <w:spacing w:val="-2"/>
        </w:rPr>
        <w:t xml:space="preserve"> </w:t>
      </w:r>
      <w:r w:rsidRPr="00642CF7">
        <w:rPr>
          <w:spacing w:val="-1"/>
        </w:rPr>
        <w:t>effective</w:t>
      </w:r>
      <w:r w:rsidRPr="00642CF7">
        <w:t xml:space="preserve"> </w:t>
      </w:r>
      <w:r w:rsidRPr="00642CF7">
        <w:rPr>
          <w:spacing w:val="-1"/>
        </w:rPr>
        <w:t>date of</w:t>
      </w:r>
      <w:r w:rsidRPr="00642CF7">
        <w:rPr>
          <w:spacing w:val="2"/>
        </w:rPr>
        <w:t xml:space="preserve"> </w:t>
      </w:r>
      <w:r w:rsidRPr="00642CF7">
        <w:rPr>
          <w:spacing w:val="-1"/>
        </w:rPr>
        <w:t>the</w:t>
      </w:r>
      <w:r w:rsidRPr="00642CF7">
        <w:rPr>
          <w:spacing w:val="53"/>
        </w:rPr>
        <w:t xml:space="preserve"> </w:t>
      </w:r>
      <w:r w:rsidRPr="00642CF7">
        <w:rPr>
          <w:spacing w:val="-1"/>
        </w:rPr>
        <w:t>termination</w:t>
      </w:r>
      <w:r w:rsidRPr="00642CF7">
        <w:rPr>
          <w:spacing w:val="-2"/>
        </w:rPr>
        <w:t xml:space="preserve"> </w:t>
      </w:r>
      <w:r w:rsidRPr="00642CF7">
        <w:rPr>
          <w:spacing w:val="-1"/>
        </w:rPr>
        <w:t>of</w:t>
      </w:r>
      <w:r w:rsidRPr="00642CF7">
        <w:t xml:space="preserve"> this </w:t>
      </w:r>
      <w:r w:rsidRPr="00642CF7">
        <w:rPr>
          <w:spacing w:val="-1"/>
        </w:rPr>
        <w:t>award</w:t>
      </w:r>
      <w:r w:rsidRPr="00642CF7">
        <w:t xml:space="preserve"> be </w:t>
      </w:r>
      <w:r w:rsidRPr="00642CF7">
        <w:rPr>
          <w:spacing w:val="-1"/>
        </w:rPr>
        <w:t>insufficient</w:t>
      </w:r>
      <w:r w:rsidRPr="00642CF7">
        <w:t xml:space="preserve"> </w:t>
      </w:r>
      <w:r w:rsidRPr="00642CF7">
        <w:rPr>
          <w:spacing w:val="-1"/>
        </w:rPr>
        <w:t>to</w:t>
      </w:r>
      <w:r w:rsidRPr="00642CF7">
        <w:rPr>
          <w:spacing w:val="6"/>
        </w:rPr>
        <w:t xml:space="preserve"> </w:t>
      </w:r>
      <w:r w:rsidRPr="00642CF7">
        <w:rPr>
          <w:spacing w:val="-1"/>
        </w:rPr>
        <w:t>cover</w:t>
      </w:r>
      <w:r w:rsidRPr="00642CF7">
        <w:t xml:space="preserve"> </w:t>
      </w:r>
      <w:r w:rsidRPr="00642CF7">
        <w:rPr>
          <w:spacing w:val="-1"/>
        </w:rPr>
        <w:t>legally</w:t>
      </w:r>
      <w:r w:rsidRPr="00642CF7">
        <w:rPr>
          <w:spacing w:val="-3"/>
        </w:rPr>
        <w:t xml:space="preserve"> </w:t>
      </w:r>
      <w:r w:rsidRPr="00642CF7">
        <w:t>binding</w:t>
      </w:r>
      <w:r w:rsidRPr="00642CF7">
        <w:rPr>
          <w:spacing w:val="65"/>
        </w:rPr>
        <w:t xml:space="preserve"> </w:t>
      </w:r>
      <w:r w:rsidRPr="00642CF7">
        <w:rPr>
          <w:spacing w:val="-1"/>
        </w:rPr>
        <w:t>obligations</w:t>
      </w:r>
      <w:r w:rsidRPr="00642CF7">
        <w:rPr>
          <w:spacing w:val="-2"/>
        </w:rPr>
        <w:t xml:space="preserve"> </w:t>
      </w:r>
      <w:r w:rsidRPr="00642CF7">
        <w:t>to</w:t>
      </w:r>
      <w:r w:rsidRPr="00642CF7">
        <w:rPr>
          <w:spacing w:val="75"/>
        </w:rPr>
        <w:t xml:space="preserve"> </w:t>
      </w:r>
      <w:r w:rsidRPr="00642CF7">
        <w:rPr>
          <w:spacing w:val="-1"/>
        </w:rPr>
        <w:t>third</w:t>
      </w:r>
      <w:r w:rsidRPr="00642CF7">
        <w:t xml:space="preserve"> </w:t>
      </w:r>
      <w:r w:rsidRPr="00642CF7">
        <w:rPr>
          <w:spacing w:val="-1"/>
        </w:rPr>
        <w:t>parties</w:t>
      </w:r>
      <w:r w:rsidRPr="00642CF7">
        <w:t xml:space="preserve"> by</w:t>
      </w:r>
      <w:r w:rsidRPr="00642CF7">
        <w:rPr>
          <w:spacing w:val="-3"/>
        </w:rPr>
        <w:t xml:space="preserve"> </w:t>
      </w:r>
      <w:r w:rsidRPr="00642CF7">
        <w:t xml:space="preserve">the </w:t>
      </w:r>
      <w:r w:rsidRPr="00642CF7">
        <w:rPr>
          <w:spacing w:val="-1"/>
        </w:rPr>
        <w:t>recipient,</w:t>
      </w:r>
      <w:r w:rsidRPr="00642CF7">
        <w:rPr>
          <w:spacing w:val="-2"/>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may</w:t>
      </w:r>
      <w:r w:rsidRPr="00642CF7">
        <w:rPr>
          <w:spacing w:val="-3"/>
        </w:rPr>
        <w:t xml:space="preserve"> </w:t>
      </w:r>
      <w:r w:rsidRPr="00642CF7">
        <w:t>submit to</w:t>
      </w:r>
      <w:r w:rsidRPr="00642CF7">
        <w:rPr>
          <w:spacing w:val="-2"/>
        </w:rPr>
        <w:t xml:space="preserve"> </w:t>
      </w:r>
      <w:r w:rsidRPr="00642CF7">
        <w:t xml:space="preserve">USAID </w:t>
      </w:r>
      <w:r w:rsidRPr="00642CF7">
        <w:rPr>
          <w:spacing w:val="-1"/>
        </w:rPr>
        <w:t>within</w:t>
      </w:r>
      <w:r w:rsidRPr="00642CF7">
        <w:t xml:space="preserve"> 90</w:t>
      </w:r>
      <w:r w:rsidRPr="00642CF7">
        <w:rPr>
          <w:spacing w:val="65"/>
        </w:rPr>
        <w:t xml:space="preserve"> </w:t>
      </w:r>
      <w:r w:rsidRPr="00642CF7">
        <w:rPr>
          <w:spacing w:val="-1"/>
        </w:rPr>
        <w:t>calendar</w:t>
      </w:r>
      <w:r w:rsidRPr="00642CF7">
        <w:t xml:space="preserve"> </w:t>
      </w:r>
      <w:r w:rsidRPr="00642CF7">
        <w:rPr>
          <w:spacing w:val="-1"/>
        </w:rPr>
        <w:t>days</w:t>
      </w:r>
      <w:r w:rsidRPr="00642CF7">
        <w:t xml:space="preserve"> </w:t>
      </w:r>
      <w:r w:rsidRPr="00642CF7">
        <w:rPr>
          <w:spacing w:val="-1"/>
        </w:rPr>
        <w:t>after</w:t>
      </w:r>
      <w:r w:rsidRPr="00642CF7">
        <w:t xml:space="preserve"> </w:t>
      </w:r>
      <w:r w:rsidRPr="00642CF7">
        <w:rPr>
          <w:spacing w:val="-1"/>
        </w:rPr>
        <w:t>the</w:t>
      </w:r>
      <w:r w:rsidRPr="00642CF7">
        <w:rPr>
          <w:spacing w:val="-2"/>
        </w:rPr>
        <w:t xml:space="preserve"> </w:t>
      </w:r>
      <w:r w:rsidRPr="00642CF7">
        <w:rPr>
          <w:spacing w:val="-1"/>
        </w:rPr>
        <w:t>effective</w:t>
      </w:r>
      <w:r w:rsidRPr="00642CF7">
        <w:t xml:space="preserve"> date</w:t>
      </w:r>
      <w:r w:rsidRPr="00642CF7">
        <w:rPr>
          <w:spacing w:val="-1"/>
        </w:rPr>
        <w:t xml:space="preserve"> of</w:t>
      </w:r>
      <w:r w:rsidRPr="00642CF7">
        <w:t xml:space="preserve"> a </w:t>
      </w:r>
      <w:r w:rsidRPr="00642CF7">
        <w:rPr>
          <w:spacing w:val="-1"/>
        </w:rPr>
        <w:t>termination</w:t>
      </w:r>
      <w:r w:rsidRPr="00642CF7">
        <w:rPr>
          <w:spacing w:val="-2"/>
        </w:rPr>
        <w:t xml:space="preserve"> </w:t>
      </w:r>
      <w:r w:rsidRPr="00642CF7">
        <w:t xml:space="preserve">a </w:t>
      </w:r>
      <w:r w:rsidRPr="00642CF7">
        <w:rPr>
          <w:spacing w:val="-1"/>
        </w:rPr>
        <w:t>written</w:t>
      </w:r>
      <w:r w:rsidRPr="00642CF7">
        <w:t xml:space="preserve"> claim </w:t>
      </w:r>
      <w:r w:rsidRPr="00642CF7">
        <w:rPr>
          <w:spacing w:val="-1"/>
        </w:rPr>
        <w:t>covering</w:t>
      </w:r>
      <w:r w:rsidR="00D02166">
        <w:t xml:space="preserve"> </w:t>
      </w:r>
      <w:r w:rsidRPr="00642CF7">
        <w:t xml:space="preserve">such </w:t>
      </w:r>
      <w:r w:rsidRPr="00D02166">
        <w:rPr>
          <w:spacing w:val="-1"/>
        </w:rPr>
        <w:t>recipient</w:t>
      </w:r>
      <w:r w:rsidRPr="00D02166">
        <w:rPr>
          <w:spacing w:val="-2"/>
        </w:rPr>
        <w:t xml:space="preserve"> </w:t>
      </w:r>
      <w:r w:rsidRPr="00D02166">
        <w:rPr>
          <w:spacing w:val="-1"/>
        </w:rPr>
        <w:t>obligations.</w:t>
      </w:r>
      <w:r w:rsidRPr="00D02166">
        <w:rPr>
          <w:spacing w:val="64"/>
        </w:rPr>
        <w:t xml:space="preserve"> </w:t>
      </w:r>
      <w:r w:rsidRPr="00D02166">
        <w:rPr>
          <w:spacing w:val="-1"/>
        </w:rPr>
        <w:t>The</w:t>
      </w:r>
      <w:r w:rsidRPr="00642CF7">
        <w:t xml:space="preserve"> AO</w:t>
      </w:r>
      <w:r w:rsidRPr="00D02166">
        <w:rPr>
          <w:spacing w:val="-2"/>
        </w:rPr>
        <w:t xml:space="preserve"> </w:t>
      </w:r>
      <w:r w:rsidRPr="00642CF7">
        <w:t>must</w:t>
      </w:r>
      <w:r w:rsidRPr="00D02166">
        <w:rPr>
          <w:spacing w:val="-2"/>
        </w:rPr>
        <w:t xml:space="preserve"> </w:t>
      </w:r>
      <w:r w:rsidRPr="00D02166">
        <w:rPr>
          <w:spacing w:val="-1"/>
        </w:rPr>
        <w:t>determine</w:t>
      </w:r>
      <w:r w:rsidRPr="00D02166">
        <w:rPr>
          <w:spacing w:val="1"/>
        </w:rPr>
        <w:t xml:space="preserve"> </w:t>
      </w:r>
      <w:r w:rsidRPr="00D02166">
        <w:rPr>
          <w:spacing w:val="-1"/>
        </w:rPr>
        <w:t>the</w:t>
      </w:r>
      <w:r w:rsidRPr="00D02166">
        <w:rPr>
          <w:spacing w:val="-2"/>
        </w:rPr>
        <w:t xml:space="preserve"> </w:t>
      </w:r>
      <w:r w:rsidRPr="00642CF7">
        <w:t>amount(s)</w:t>
      </w:r>
      <w:r w:rsidRPr="00D02166">
        <w:rPr>
          <w:spacing w:val="-1"/>
        </w:rPr>
        <w:t xml:space="preserve"> </w:t>
      </w:r>
      <w:r w:rsidRPr="00642CF7">
        <w:t>to</w:t>
      </w:r>
      <w:r w:rsidRPr="00D02166">
        <w:rPr>
          <w:spacing w:val="-2"/>
        </w:rPr>
        <w:t xml:space="preserve"> </w:t>
      </w:r>
      <w:r w:rsidRPr="00642CF7">
        <w:t>be</w:t>
      </w:r>
      <w:r w:rsidRPr="00D02166">
        <w:rPr>
          <w:spacing w:val="-2"/>
        </w:rPr>
        <w:t xml:space="preserve"> </w:t>
      </w:r>
      <w:r w:rsidRPr="00642CF7">
        <w:t>paid</w:t>
      </w:r>
      <w:r w:rsidRPr="00D02166">
        <w:rPr>
          <w:spacing w:val="-2"/>
        </w:rPr>
        <w:t xml:space="preserve"> </w:t>
      </w:r>
      <w:r w:rsidRPr="00642CF7">
        <w:t>by</w:t>
      </w:r>
      <w:r w:rsidRPr="00D02166">
        <w:rPr>
          <w:spacing w:val="61"/>
        </w:rPr>
        <w:t xml:space="preserve"> </w:t>
      </w:r>
      <w:r w:rsidRPr="00642CF7">
        <w:t>USAID to</w:t>
      </w:r>
      <w:r w:rsidRPr="00D02166">
        <w:rPr>
          <w:spacing w:val="-2"/>
        </w:rPr>
        <w:t xml:space="preserve"> </w:t>
      </w:r>
      <w:r w:rsidRPr="00642CF7">
        <w:t>the</w:t>
      </w:r>
      <w:r w:rsidRPr="00D02166">
        <w:rPr>
          <w:spacing w:val="-2"/>
        </w:rPr>
        <w:t xml:space="preserve"> </w:t>
      </w:r>
      <w:r w:rsidRPr="00D02166">
        <w:rPr>
          <w:spacing w:val="-1"/>
        </w:rPr>
        <w:t>recipient</w:t>
      </w:r>
      <w:r w:rsidRPr="00D02166">
        <w:rPr>
          <w:spacing w:val="-2"/>
        </w:rPr>
        <w:t xml:space="preserve"> </w:t>
      </w:r>
      <w:r w:rsidRPr="00D02166">
        <w:rPr>
          <w:spacing w:val="-1"/>
        </w:rPr>
        <w:t>under</w:t>
      </w:r>
      <w:r w:rsidRPr="00642CF7">
        <w:t xml:space="preserve"> such </w:t>
      </w:r>
      <w:r w:rsidRPr="00D02166">
        <w:rPr>
          <w:spacing w:val="-1"/>
        </w:rPr>
        <w:t>claim</w:t>
      </w:r>
      <w:r w:rsidRPr="00642CF7">
        <w:t xml:space="preserve"> in</w:t>
      </w:r>
      <w:r w:rsidRPr="00D02166">
        <w:rPr>
          <w:spacing w:val="-2"/>
        </w:rPr>
        <w:t xml:space="preserve"> </w:t>
      </w:r>
      <w:r w:rsidRPr="00D02166">
        <w:rPr>
          <w:spacing w:val="-1"/>
        </w:rPr>
        <w:t>accordance</w:t>
      </w:r>
      <w:r w:rsidRPr="00642CF7">
        <w:t xml:space="preserve"> </w:t>
      </w:r>
      <w:r w:rsidRPr="00D02166">
        <w:rPr>
          <w:spacing w:val="-1"/>
        </w:rPr>
        <w:t>with</w:t>
      </w:r>
      <w:r w:rsidRPr="00642CF7">
        <w:t xml:space="preserve"> this </w:t>
      </w:r>
      <w:r w:rsidRPr="00D02166">
        <w:rPr>
          <w:spacing w:val="-1"/>
        </w:rPr>
        <w:t>provision</w:t>
      </w:r>
      <w:r w:rsidRPr="00642CF7">
        <w:t xml:space="preserve"> </w:t>
      </w:r>
      <w:r w:rsidRPr="00D02166">
        <w:rPr>
          <w:spacing w:val="-1"/>
        </w:rPr>
        <w:t>and</w:t>
      </w:r>
      <w:r w:rsidRPr="00D02166">
        <w:rPr>
          <w:spacing w:val="55"/>
        </w:rPr>
        <w:t xml:space="preserve"> </w:t>
      </w:r>
      <w:r w:rsidRPr="00642CF7">
        <w:t xml:space="preserve">the </w:t>
      </w:r>
      <w:r w:rsidRPr="00D02166">
        <w:rPr>
          <w:spacing w:val="-1"/>
        </w:rPr>
        <w:t>Standard</w:t>
      </w:r>
      <w:r w:rsidRPr="00D02166">
        <w:rPr>
          <w:spacing w:val="-3"/>
        </w:rPr>
        <w:t xml:space="preserve"> </w:t>
      </w:r>
      <w:r w:rsidRPr="00D02166">
        <w:rPr>
          <w:spacing w:val="-1"/>
        </w:rPr>
        <w:t>Provision,</w:t>
      </w:r>
      <w:r w:rsidRPr="00642CF7">
        <w:t xml:space="preserve"> </w:t>
      </w:r>
      <w:r w:rsidRPr="00D02166">
        <w:rPr>
          <w:spacing w:val="-1"/>
        </w:rPr>
        <w:t>“Allowable</w:t>
      </w:r>
      <w:r w:rsidRPr="00642CF7">
        <w:t xml:space="preserve"> Costs.”</w:t>
      </w:r>
    </w:p>
    <w:p w14:paraId="5D82E6BD" w14:textId="77777777" w:rsidR="00275987" w:rsidRPr="00642CF7" w:rsidRDefault="00275987" w:rsidP="00275987">
      <w:pPr>
        <w:rPr>
          <w:rFonts w:eastAsia="Arial"/>
        </w:rPr>
      </w:pPr>
    </w:p>
    <w:p w14:paraId="01DAD314" w14:textId="77777777" w:rsidR="00275987" w:rsidRPr="00642CF7" w:rsidRDefault="00275987" w:rsidP="00275987">
      <w:pPr>
        <w:pStyle w:val="BodyText"/>
        <w:widowControl w:val="0"/>
        <w:numPr>
          <w:ilvl w:val="0"/>
          <w:numId w:val="23"/>
        </w:numPr>
        <w:tabs>
          <w:tab w:val="left" w:pos="821"/>
        </w:tabs>
        <w:overflowPunct/>
        <w:autoSpaceDE/>
        <w:autoSpaceDN/>
        <w:adjustRightInd/>
        <w:ind w:right="159"/>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rPr>
          <w:spacing w:val="-1"/>
        </w:rPr>
        <w:t>must,</w:t>
      </w:r>
      <w:r w:rsidRPr="00642CF7">
        <w:t xml:space="preserve"> to</w:t>
      </w:r>
      <w:r w:rsidRPr="00642CF7">
        <w:rPr>
          <w:spacing w:val="-1"/>
        </w:rPr>
        <w:t xml:space="preserve"> the</w:t>
      </w:r>
      <w:r w:rsidRPr="00642CF7">
        <w:t xml:space="preserve"> </w:t>
      </w:r>
      <w:r w:rsidRPr="00642CF7">
        <w:rPr>
          <w:spacing w:val="-1"/>
        </w:rPr>
        <w:t>greatest</w:t>
      </w:r>
      <w:r w:rsidRPr="00642CF7">
        <w:t xml:space="preserve"> </w:t>
      </w:r>
      <w:r w:rsidRPr="00642CF7">
        <w:rPr>
          <w:spacing w:val="-1"/>
        </w:rPr>
        <w:t>extent</w:t>
      </w:r>
      <w:r w:rsidRPr="00642CF7">
        <w:rPr>
          <w:spacing w:val="-2"/>
        </w:rPr>
        <w:t xml:space="preserve"> </w:t>
      </w:r>
      <w:r w:rsidRPr="00642CF7">
        <w:rPr>
          <w:spacing w:val="-1"/>
        </w:rPr>
        <w:t>possible,</w:t>
      </w:r>
      <w:r w:rsidRPr="00642CF7">
        <w:t xml:space="preserve"> </w:t>
      </w:r>
      <w:r w:rsidRPr="00642CF7">
        <w:rPr>
          <w:spacing w:val="-1"/>
        </w:rPr>
        <w:t>include</w:t>
      </w:r>
      <w:r w:rsidRPr="00642CF7">
        <w:t xml:space="preserve"> a</w:t>
      </w:r>
      <w:r w:rsidRPr="00642CF7">
        <w:rPr>
          <w:spacing w:val="-1"/>
        </w:rPr>
        <w:t xml:space="preserve"> provision</w:t>
      </w:r>
      <w:r w:rsidRPr="00642CF7">
        <w:t xml:space="preserve"> in</w:t>
      </w:r>
      <w:r w:rsidRPr="00642CF7">
        <w:rPr>
          <w:spacing w:val="-2"/>
        </w:rPr>
        <w:t xml:space="preserve"> </w:t>
      </w:r>
      <w:r w:rsidRPr="00642CF7">
        <w:t>all</w:t>
      </w:r>
      <w:r w:rsidRPr="00642CF7">
        <w:rPr>
          <w:spacing w:val="83"/>
        </w:rPr>
        <w:t xml:space="preserve"> </w:t>
      </w:r>
      <w:r w:rsidRPr="00642CF7">
        <w:rPr>
          <w:spacing w:val="-1"/>
        </w:rPr>
        <w:t>subawards,</w:t>
      </w:r>
      <w:r w:rsidRPr="00642CF7">
        <w:t xml:space="preserve"> </w:t>
      </w:r>
      <w:r w:rsidRPr="00642CF7">
        <w:rPr>
          <w:spacing w:val="-1"/>
        </w:rPr>
        <w:t>including</w:t>
      </w:r>
      <w:r w:rsidRPr="00642CF7">
        <w:rPr>
          <w:spacing w:val="-2"/>
        </w:rPr>
        <w:t xml:space="preserve"> </w:t>
      </w:r>
      <w:r w:rsidRPr="00642CF7">
        <w:rPr>
          <w:spacing w:val="-1"/>
        </w:rPr>
        <w:t>subawards</w:t>
      </w:r>
      <w:r w:rsidRPr="00642CF7">
        <w:rPr>
          <w:spacing w:val="3"/>
        </w:rPr>
        <w:t xml:space="preserve"> </w:t>
      </w:r>
      <w:r w:rsidRPr="00642CF7">
        <w:rPr>
          <w:spacing w:val="-1"/>
        </w:rPr>
        <w:t>and</w:t>
      </w:r>
      <w:r w:rsidRPr="00642CF7">
        <w:t xml:space="preserve"> </w:t>
      </w:r>
      <w:r w:rsidRPr="00642CF7">
        <w:rPr>
          <w:spacing w:val="-1"/>
        </w:rPr>
        <w:t>contracts,</w:t>
      </w:r>
      <w:r w:rsidRPr="00642CF7">
        <w:t xml:space="preserve"> </w:t>
      </w:r>
      <w:r w:rsidRPr="00642CF7">
        <w:rPr>
          <w:spacing w:val="-1"/>
        </w:rPr>
        <w:t xml:space="preserve">affording </w:t>
      </w:r>
      <w:r w:rsidRPr="00642CF7">
        <w:t>the</w:t>
      </w:r>
      <w:r w:rsidRPr="00642CF7">
        <w:rPr>
          <w:spacing w:val="-2"/>
        </w:rPr>
        <w:t xml:space="preserve"> </w:t>
      </w:r>
      <w:r w:rsidRPr="00642CF7">
        <w:rPr>
          <w:spacing w:val="-1"/>
        </w:rPr>
        <w:t>recipient</w:t>
      </w:r>
      <w:r w:rsidRPr="00642CF7">
        <w:t xml:space="preserve"> </w:t>
      </w:r>
      <w:r w:rsidRPr="00642CF7">
        <w:rPr>
          <w:spacing w:val="-1"/>
        </w:rPr>
        <w:t>the</w:t>
      </w:r>
      <w:r w:rsidRPr="00642CF7">
        <w:t xml:space="preserve"> </w:t>
      </w:r>
      <w:r w:rsidRPr="00642CF7">
        <w:rPr>
          <w:spacing w:val="-1"/>
        </w:rPr>
        <w:t>right</w:t>
      </w:r>
      <w:r w:rsidRPr="00642CF7">
        <w:t xml:space="preserve"> to</w:t>
      </w:r>
      <w:r w:rsidRPr="00642CF7">
        <w:rPr>
          <w:spacing w:val="95"/>
        </w:rPr>
        <w:t xml:space="preserve"> </w:t>
      </w:r>
      <w:r w:rsidRPr="00642CF7">
        <w:rPr>
          <w:spacing w:val="-1"/>
        </w:rPr>
        <w:t xml:space="preserve">terminate </w:t>
      </w:r>
      <w:r w:rsidRPr="00642CF7">
        <w:t>the</w:t>
      </w:r>
      <w:r w:rsidRPr="00642CF7">
        <w:rPr>
          <w:spacing w:val="-2"/>
        </w:rPr>
        <w:t xml:space="preserve"> </w:t>
      </w:r>
      <w:r w:rsidRPr="00642CF7">
        <w:rPr>
          <w:spacing w:val="-1"/>
        </w:rPr>
        <w:t>subaward</w:t>
      </w:r>
      <w:r w:rsidRPr="00642CF7">
        <w:rPr>
          <w:spacing w:val="1"/>
        </w:rPr>
        <w:t xml:space="preserve"> </w:t>
      </w:r>
      <w:r w:rsidRPr="00642CF7">
        <w:t xml:space="preserve">in </w:t>
      </w:r>
      <w:r w:rsidRPr="00642CF7">
        <w:rPr>
          <w:spacing w:val="-1"/>
        </w:rPr>
        <w:t>the</w:t>
      </w:r>
      <w:r w:rsidRPr="00642CF7">
        <w:rPr>
          <w:spacing w:val="-2"/>
        </w:rPr>
        <w:t xml:space="preserve"> </w:t>
      </w:r>
      <w:r w:rsidRPr="00642CF7">
        <w:rPr>
          <w:spacing w:val="-1"/>
        </w:rPr>
        <w:t>event</w:t>
      </w:r>
      <w:r w:rsidRPr="00642CF7">
        <w:t xml:space="preserve"> USAID</w:t>
      </w:r>
      <w:r w:rsidRPr="00642CF7">
        <w:rPr>
          <w:spacing w:val="-2"/>
        </w:rPr>
        <w:t xml:space="preserve"> </w:t>
      </w:r>
      <w:r w:rsidRPr="00642CF7">
        <w:rPr>
          <w:spacing w:val="-1"/>
        </w:rPr>
        <w:t>terminates</w:t>
      </w:r>
      <w:r w:rsidRPr="00642CF7">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including the</w:t>
      </w:r>
      <w:r w:rsidRPr="00642CF7">
        <w:rPr>
          <w:spacing w:val="79"/>
        </w:rPr>
        <w:t xml:space="preserve"> </w:t>
      </w:r>
      <w:r w:rsidRPr="00642CF7">
        <w:t>refund</w:t>
      </w:r>
      <w:r w:rsidRPr="00642CF7">
        <w:rPr>
          <w:spacing w:val="-2"/>
        </w:rPr>
        <w:t xml:space="preserve"> </w:t>
      </w:r>
      <w:r w:rsidRPr="00642CF7">
        <w:rPr>
          <w:spacing w:val="-1"/>
        </w:rPr>
        <w:t>requirement</w:t>
      </w:r>
      <w:r w:rsidRPr="00642CF7">
        <w:t xml:space="preserve"> in</w:t>
      </w:r>
      <w:r w:rsidRPr="00642CF7">
        <w:rPr>
          <w:spacing w:val="-4"/>
        </w:rPr>
        <w:t xml:space="preserve"> </w:t>
      </w:r>
      <w:r w:rsidRPr="00642CF7">
        <w:rPr>
          <w:spacing w:val="-1"/>
        </w:rPr>
        <w:t>paragraph</w:t>
      </w:r>
      <w:r w:rsidRPr="00642CF7">
        <w:t xml:space="preserve"> c.</w:t>
      </w:r>
    </w:p>
    <w:p w14:paraId="42E067C1" w14:textId="77777777" w:rsidR="00275987" w:rsidRPr="00642CF7" w:rsidRDefault="00275987" w:rsidP="00275987">
      <w:pPr>
        <w:rPr>
          <w:rFonts w:eastAsia="Arial"/>
        </w:rPr>
      </w:pPr>
    </w:p>
    <w:p w14:paraId="35F92784" w14:textId="77777777" w:rsidR="00275987" w:rsidRPr="00642CF7" w:rsidRDefault="00275987" w:rsidP="00275987">
      <w:pPr>
        <w:pStyle w:val="BodyText"/>
        <w:ind w:left="3467" w:right="3467"/>
        <w:jc w:val="center"/>
      </w:pPr>
      <w:r w:rsidRPr="00642CF7">
        <w:t>[END</w:t>
      </w:r>
      <w:r w:rsidRPr="00642CF7">
        <w:rPr>
          <w:spacing w:val="-1"/>
        </w:rPr>
        <w:t xml:space="preserve"> </w:t>
      </w:r>
      <w:r w:rsidRPr="00642CF7">
        <w:t xml:space="preserve">OF </w:t>
      </w:r>
      <w:r w:rsidRPr="00642CF7">
        <w:rPr>
          <w:spacing w:val="-1"/>
        </w:rPr>
        <w:t>PROVISION]</w:t>
      </w:r>
    </w:p>
    <w:p w14:paraId="326DB99D" w14:textId="77777777" w:rsidR="00275987" w:rsidRPr="00642CF7" w:rsidRDefault="00275987" w:rsidP="00275987">
      <w:pPr>
        <w:rPr>
          <w:rFonts w:eastAsia="Arial"/>
        </w:rPr>
      </w:pPr>
    </w:p>
    <w:p w14:paraId="36767A87" w14:textId="77777777" w:rsidR="00275987" w:rsidRPr="00642CF7" w:rsidRDefault="00275987" w:rsidP="00275987">
      <w:pPr>
        <w:spacing w:before="11"/>
        <w:rPr>
          <w:rFonts w:eastAsia="Arial"/>
        </w:rPr>
      </w:pPr>
    </w:p>
    <w:p w14:paraId="7A47533F" w14:textId="77777777" w:rsidR="00275987" w:rsidRPr="00642CF7" w:rsidRDefault="00275987" w:rsidP="00275987">
      <w:pPr>
        <w:pStyle w:val="Heading1"/>
        <w:rPr>
          <w:rFonts w:cs="Times New Roman"/>
          <w:b w:val="0"/>
          <w:bCs w:val="0"/>
        </w:rPr>
      </w:pPr>
      <w:r w:rsidRPr="00642CF7">
        <w:rPr>
          <w:rFonts w:cs="Times New Roman"/>
          <w:spacing w:val="-1"/>
        </w:rPr>
        <w:t>M11.</w:t>
      </w:r>
      <w:r w:rsidRPr="00642CF7">
        <w:rPr>
          <w:rFonts w:cs="Times New Roman"/>
        </w:rPr>
        <w:t xml:space="preserve"> </w:t>
      </w:r>
      <w:r w:rsidRPr="00642CF7">
        <w:rPr>
          <w:rFonts w:cs="Times New Roman"/>
          <w:spacing w:val="1"/>
        </w:rPr>
        <w:t xml:space="preserve"> </w:t>
      </w:r>
      <w:r w:rsidRPr="00642CF7">
        <w:rPr>
          <w:rFonts w:cs="Times New Roman"/>
          <w:spacing w:val="-1"/>
        </w:rPr>
        <w:t>RECIPIENT</w:t>
      </w:r>
      <w:r w:rsidRPr="00642CF7">
        <w:rPr>
          <w:rFonts w:cs="Times New Roman"/>
          <w:spacing w:val="-3"/>
        </w:rPr>
        <w:t xml:space="preserve"> </w:t>
      </w:r>
      <w:r w:rsidRPr="00642CF7">
        <w:rPr>
          <w:rFonts w:cs="Times New Roman"/>
          <w:spacing w:val="-2"/>
        </w:rPr>
        <w:t>AND</w:t>
      </w:r>
      <w:r w:rsidRPr="00642CF7">
        <w:rPr>
          <w:rFonts w:cs="Times New Roman"/>
          <w:spacing w:val="-1"/>
        </w:rPr>
        <w:t xml:space="preserve"> EMPLOYEE</w:t>
      </w:r>
      <w:r w:rsidRPr="00642CF7">
        <w:rPr>
          <w:rFonts w:cs="Times New Roman"/>
          <w:spacing w:val="-4"/>
        </w:rPr>
        <w:t xml:space="preserve"> </w:t>
      </w:r>
      <w:r w:rsidRPr="00642CF7">
        <w:rPr>
          <w:rFonts w:cs="Times New Roman"/>
          <w:spacing w:val="-2"/>
        </w:rPr>
        <w:t>CONDUCT</w:t>
      </w:r>
      <w:r w:rsidRPr="00642CF7">
        <w:rPr>
          <w:rFonts w:cs="Times New Roman"/>
          <w:spacing w:val="-1"/>
        </w:rPr>
        <w:t xml:space="preserve"> (AUGUST </w:t>
      </w:r>
      <w:r w:rsidRPr="00642CF7">
        <w:rPr>
          <w:rFonts w:cs="Times New Roman"/>
        </w:rPr>
        <w:t>2013)</w:t>
      </w:r>
    </w:p>
    <w:p w14:paraId="1D519FA9" w14:textId="77777777" w:rsidR="00275987" w:rsidRPr="00642CF7" w:rsidRDefault="00275987" w:rsidP="00275987">
      <w:pPr>
        <w:spacing w:before="2"/>
        <w:rPr>
          <w:rFonts w:eastAsia="Arial"/>
          <w:b/>
          <w:bCs/>
        </w:rPr>
      </w:pPr>
    </w:p>
    <w:p w14:paraId="061EB8E5" w14:textId="1F4766EC" w:rsidR="00275987" w:rsidRPr="00642CF7" w:rsidRDefault="00275987" w:rsidP="00443B62">
      <w:pPr>
        <w:pStyle w:val="BodyText"/>
        <w:widowControl w:val="0"/>
        <w:numPr>
          <w:ilvl w:val="0"/>
          <w:numId w:val="22"/>
        </w:numPr>
        <w:tabs>
          <w:tab w:val="left" w:pos="821"/>
        </w:tabs>
        <w:overflowPunct/>
        <w:autoSpaceDE/>
        <w:autoSpaceDN/>
        <w:adjustRightInd/>
        <w:ind w:right="286"/>
        <w:textAlignment w:val="auto"/>
      </w:pPr>
      <w:r w:rsidRPr="00443B62">
        <w:rPr>
          <w:color w:val="212121"/>
          <w:spacing w:val="-1"/>
        </w:rPr>
        <w:t>The</w:t>
      </w:r>
      <w:r w:rsidRPr="00443B62">
        <w:rPr>
          <w:color w:val="212121"/>
        </w:rPr>
        <w:t xml:space="preserve"> </w:t>
      </w:r>
      <w:r w:rsidRPr="00443B62">
        <w:rPr>
          <w:color w:val="212121"/>
          <w:spacing w:val="-1"/>
        </w:rPr>
        <w:t xml:space="preserve">recipient </w:t>
      </w:r>
      <w:r w:rsidRPr="00443B62">
        <w:rPr>
          <w:color w:val="212121"/>
        </w:rPr>
        <w:t>must</w:t>
      </w:r>
      <w:r w:rsidRPr="00443B62">
        <w:rPr>
          <w:color w:val="212121"/>
          <w:spacing w:val="-2"/>
        </w:rPr>
        <w:t xml:space="preserve"> </w:t>
      </w:r>
      <w:r w:rsidRPr="00443B62">
        <w:rPr>
          <w:color w:val="212121"/>
          <w:spacing w:val="-1"/>
        </w:rPr>
        <w:t>have</w:t>
      </w:r>
      <w:r w:rsidRPr="00443B62">
        <w:rPr>
          <w:color w:val="212121"/>
        </w:rPr>
        <w:t xml:space="preserve"> </w:t>
      </w:r>
      <w:r w:rsidRPr="00443B62">
        <w:rPr>
          <w:color w:val="212121"/>
          <w:spacing w:val="-1"/>
        </w:rPr>
        <w:t>written</w:t>
      </w:r>
      <w:r w:rsidRPr="00443B62">
        <w:rPr>
          <w:color w:val="212121"/>
        </w:rPr>
        <w:t xml:space="preserve"> policies </w:t>
      </w:r>
      <w:r w:rsidRPr="00443B62">
        <w:rPr>
          <w:color w:val="212121"/>
          <w:spacing w:val="-1"/>
        </w:rPr>
        <w:t>and</w:t>
      </w:r>
      <w:r w:rsidRPr="00443B62">
        <w:rPr>
          <w:color w:val="212121"/>
          <w:spacing w:val="-2"/>
        </w:rPr>
        <w:t xml:space="preserve"> </w:t>
      </w:r>
      <w:r w:rsidRPr="00443B62">
        <w:rPr>
          <w:color w:val="212121"/>
          <w:spacing w:val="-1"/>
        </w:rPr>
        <w:t>procedures</w:t>
      </w:r>
      <w:r w:rsidRPr="00443B62">
        <w:rPr>
          <w:color w:val="212121"/>
          <w:spacing w:val="-3"/>
        </w:rPr>
        <w:t xml:space="preserve"> </w:t>
      </w:r>
      <w:r w:rsidRPr="00443B62">
        <w:rPr>
          <w:color w:val="212121"/>
        </w:rPr>
        <w:t xml:space="preserve">in </w:t>
      </w:r>
      <w:r w:rsidRPr="00443B62">
        <w:rPr>
          <w:color w:val="212121"/>
          <w:spacing w:val="-1"/>
        </w:rPr>
        <w:t>place</w:t>
      </w:r>
      <w:r w:rsidRPr="00443B62">
        <w:rPr>
          <w:color w:val="212121"/>
        </w:rPr>
        <w:t xml:space="preserve"> </w:t>
      </w:r>
      <w:r w:rsidRPr="00443B62">
        <w:rPr>
          <w:color w:val="212121"/>
          <w:spacing w:val="-1"/>
        </w:rPr>
        <w:t>to</w:t>
      </w:r>
      <w:r w:rsidRPr="00443B62">
        <w:rPr>
          <w:color w:val="212121"/>
          <w:spacing w:val="7"/>
        </w:rPr>
        <w:t xml:space="preserve"> </w:t>
      </w:r>
      <w:r w:rsidRPr="00443B62">
        <w:rPr>
          <w:color w:val="212121"/>
          <w:spacing w:val="-1"/>
        </w:rPr>
        <w:t>prevent</w:t>
      </w:r>
      <w:r w:rsidRPr="00443B62">
        <w:rPr>
          <w:color w:val="212121"/>
          <w:spacing w:val="59"/>
        </w:rPr>
        <w:t xml:space="preserve"> </w:t>
      </w:r>
      <w:r w:rsidRPr="00443B62">
        <w:rPr>
          <w:color w:val="212121"/>
          <w:spacing w:val="-1"/>
        </w:rPr>
        <w:t>personal</w:t>
      </w:r>
      <w:r w:rsidRPr="00443B62">
        <w:rPr>
          <w:color w:val="212121"/>
        </w:rPr>
        <w:t xml:space="preserve"> </w:t>
      </w:r>
      <w:r w:rsidRPr="00443B62">
        <w:rPr>
          <w:color w:val="212121"/>
          <w:spacing w:val="-1"/>
        </w:rPr>
        <w:t>conflicts</w:t>
      </w:r>
      <w:r w:rsidRPr="00443B62">
        <w:rPr>
          <w:color w:val="212121"/>
          <w:spacing w:val="-2"/>
        </w:rPr>
        <w:t xml:space="preserve"> </w:t>
      </w:r>
      <w:r w:rsidRPr="00443B62">
        <w:rPr>
          <w:color w:val="212121"/>
          <w:spacing w:val="-1"/>
        </w:rPr>
        <w:t>of</w:t>
      </w:r>
      <w:r w:rsidRPr="00443B62">
        <w:rPr>
          <w:color w:val="212121"/>
          <w:spacing w:val="2"/>
        </w:rPr>
        <w:t xml:space="preserve"> </w:t>
      </w:r>
      <w:r w:rsidRPr="00443B62">
        <w:rPr>
          <w:color w:val="212121"/>
          <w:spacing w:val="-1"/>
        </w:rPr>
        <w:t>interest</w:t>
      </w:r>
      <w:r w:rsidRPr="00443B62">
        <w:rPr>
          <w:color w:val="212121"/>
        </w:rPr>
        <w:t xml:space="preserve"> </w:t>
      </w:r>
      <w:r w:rsidRPr="00443B62">
        <w:rPr>
          <w:color w:val="212121"/>
          <w:spacing w:val="-1"/>
        </w:rPr>
        <w:t>and</w:t>
      </w:r>
      <w:r w:rsidRPr="00443B62">
        <w:rPr>
          <w:color w:val="212121"/>
        </w:rPr>
        <w:t xml:space="preserve"> </w:t>
      </w:r>
      <w:r w:rsidRPr="00443B62">
        <w:rPr>
          <w:color w:val="212121"/>
          <w:spacing w:val="-1"/>
        </w:rPr>
        <w:t>to</w:t>
      </w:r>
      <w:r w:rsidRPr="00443B62">
        <w:rPr>
          <w:color w:val="212121"/>
        </w:rPr>
        <w:t xml:space="preserve"> </w:t>
      </w:r>
      <w:r w:rsidRPr="00443B62">
        <w:rPr>
          <w:color w:val="212121"/>
          <w:spacing w:val="-1"/>
        </w:rPr>
        <w:t>prevent</w:t>
      </w:r>
      <w:r w:rsidRPr="00443B62">
        <w:rPr>
          <w:color w:val="212121"/>
        </w:rPr>
        <w:t xml:space="preserve"> its</w:t>
      </w:r>
      <w:r w:rsidRPr="00443B62">
        <w:rPr>
          <w:color w:val="212121"/>
          <w:spacing w:val="-3"/>
        </w:rPr>
        <w:t xml:space="preserve"> </w:t>
      </w:r>
      <w:r w:rsidRPr="00443B62">
        <w:rPr>
          <w:color w:val="212121"/>
        </w:rPr>
        <w:t>officers,</w:t>
      </w:r>
      <w:r w:rsidRPr="00443B62">
        <w:rPr>
          <w:color w:val="212121"/>
          <w:spacing w:val="-2"/>
        </w:rPr>
        <w:t xml:space="preserve"> </w:t>
      </w:r>
      <w:r w:rsidRPr="00443B62">
        <w:rPr>
          <w:color w:val="212121"/>
          <w:spacing w:val="-1"/>
        </w:rPr>
        <w:t>employees,</w:t>
      </w:r>
      <w:r w:rsidRPr="00443B62">
        <w:rPr>
          <w:color w:val="212121"/>
        </w:rPr>
        <w:t xml:space="preserve"> </w:t>
      </w:r>
      <w:r w:rsidRPr="00443B62">
        <w:rPr>
          <w:color w:val="212121"/>
          <w:spacing w:val="-1"/>
        </w:rPr>
        <w:t>or</w:t>
      </w:r>
      <w:r w:rsidRPr="00443B62">
        <w:rPr>
          <w:color w:val="212121"/>
        </w:rPr>
        <w:t xml:space="preserve"> </w:t>
      </w:r>
      <w:r w:rsidRPr="00443B62">
        <w:rPr>
          <w:color w:val="212121"/>
          <w:spacing w:val="-1"/>
        </w:rPr>
        <w:t>agents</w:t>
      </w:r>
      <w:r w:rsidRPr="00443B62">
        <w:rPr>
          <w:color w:val="212121"/>
          <w:spacing w:val="71"/>
        </w:rPr>
        <w:t xml:space="preserve"> </w:t>
      </w:r>
      <w:r w:rsidRPr="00443B62">
        <w:rPr>
          <w:color w:val="212121"/>
          <w:spacing w:val="-1"/>
        </w:rPr>
        <w:t xml:space="preserve">from </w:t>
      </w:r>
      <w:r w:rsidRPr="00443B62">
        <w:rPr>
          <w:color w:val="212121"/>
        </w:rPr>
        <w:t>using</w:t>
      </w:r>
      <w:r w:rsidRPr="00443B62">
        <w:rPr>
          <w:color w:val="212121"/>
          <w:spacing w:val="-1"/>
        </w:rPr>
        <w:t xml:space="preserve"> </w:t>
      </w:r>
      <w:r w:rsidRPr="00443B62">
        <w:rPr>
          <w:color w:val="212121"/>
        </w:rPr>
        <w:t>their</w:t>
      </w:r>
      <w:r w:rsidRPr="00443B62">
        <w:rPr>
          <w:color w:val="212121"/>
          <w:spacing w:val="-2"/>
        </w:rPr>
        <w:t xml:space="preserve"> </w:t>
      </w:r>
      <w:r w:rsidRPr="00443B62">
        <w:rPr>
          <w:color w:val="212121"/>
          <w:spacing w:val="-1"/>
        </w:rPr>
        <w:t>positions</w:t>
      </w:r>
      <w:r w:rsidRPr="00443B62">
        <w:rPr>
          <w:color w:val="212121"/>
          <w:spacing w:val="-2"/>
        </w:rPr>
        <w:t xml:space="preserve"> </w:t>
      </w:r>
      <w:r w:rsidRPr="00443B62">
        <w:rPr>
          <w:color w:val="212121"/>
        </w:rPr>
        <w:t xml:space="preserve">for </w:t>
      </w:r>
      <w:r w:rsidRPr="00443B62">
        <w:rPr>
          <w:color w:val="212121"/>
          <w:spacing w:val="-1"/>
        </w:rPr>
        <w:t>personal</w:t>
      </w:r>
      <w:r w:rsidRPr="00443B62">
        <w:rPr>
          <w:color w:val="212121"/>
        </w:rPr>
        <w:t xml:space="preserve"> </w:t>
      </w:r>
      <w:r w:rsidRPr="00443B62">
        <w:rPr>
          <w:color w:val="212121"/>
          <w:spacing w:val="-1"/>
        </w:rPr>
        <w:t>gain</w:t>
      </w:r>
      <w:r w:rsidRPr="00443B62">
        <w:rPr>
          <w:color w:val="212121"/>
        </w:rPr>
        <w:t xml:space="preserve"> or</w:t>
      </w:r>
      <w:r w:rsidRPr="00443B62">
        <w:rPr>
          <w:color w:val="212121"/>
          <w:spacing w:val="-3"/>
        </w:rPr>
        <w:t xml:space="preserve"> </w:t>
      </w:r>
      <w:r w:rsidRPr="00443B62">
        <w:rPr>
          <w:color w:val="212121"/>
          <w:spacing w:val="-1"/>
        </w:rPr>
        <w:t>presenting</w:t>
      </w:r>
      <w:r w:rsidRPr="00443B62">
        <w:rPr>
          <w:color w:val="212121"/>
          <w:spacing w:val="-2"/>
        </w:rPr>
        <w:t xml:space="preserve"> </w:t>
      </w:r>
      <w:r w:rsidRPr="00443B62">
        <w:rPr>
          <w:color w:val="212121"/>
        </w:rPr>
        <w:t>the</w:t>
      </w:r>
      <w:r w:rsidRPr="00443B62">
        <w:rPr>
          <w:color w:val="212121"/>
          <w:spacing w:val="-2"/>
        </w:rPr>
        <w:t xml:space="preserve"> </w:t>
      </w:r>
      <w:r w:rsidRPr="00443B62">
        <w:rPr>
          <w:color w:val="212121"/>
          <w:spacing w:val="-1"/>
        </w:rPr>
        <w:t>appearance</w:t>
      </w:r>
      <w:r w:rsidRPr="00443B62">
        <w:rPr>
          <w:color w:val="212121"/>
          <w:spacing w:val="-2"/>
        </w:rPr>
        <w:t xml:space="preserve"> </w:t>
      </w:r>
      <w:r w:rsidRPr="00443B62">
        <w:rPr>
          <w:color w:val="212121"/>
          <w:spacing w:val="-1"/>
        </w:rPr>
        <w:t>of</w:t>
      </w:r>
      <w:r w:rsidRPr="00443B62">
        <w:rPr>
          <w:color w:val="212121"/>
        </w:rPr>
        <w:t xml:space="preserve"> a</w:t>
      </w:r>
      <w:r w:rsidRPr="00443B62">
        <w:rPr>
          <w:color w:val="212121"/>
          <w:spacing w:val="57"/>
        </w:rPr>
        <w:t xml:space="preserve"> </w:t>
      </w:r>
      <w:r w:rsidRPr="00443B62">
        <w:rPr>
          <w:color w:val="212121"/>
          <w:spacing w:val="-1"/>
        </w:rPr>
        <w:t>personal</w:t>
      </w:r>
      <w:r w:rsidRPr="00443B62">
        <w:rPr>
          <w:color w:val="212121"/>
        </w:rPr>
        <w:t xml:space="preserve"> </w:t>
      </w:r>
      <w:r w:rsidRPr="00443B62">
        <w:rPr>
          <w:color w:val="212121"/>
          <w:spacing w:val="-1"/>
        </w:rPr>
        <w:t>conflict</w:t>
      </w:r>
      <w:r w:rsidRPr="00443B62">
        <w:rPr>
          <w:color w:val="212121"/>
          <w:spacing w:val="-2"/>
        </w:rPr>
        <w:t xml:space="preserve"> </w:t>
      </w:r>
      <w:r w:rsidRPr="00443B62">
        <w:rPr>
          <w:color w:val="212121"/>
          <w:spacing w:val="-1"/>
        </w:rPr>
        <w:t>of</w:t>
      </w:r>
      <w:r w:rsidRPr="00443B62">
        <w:rPr>
          <w:color w:val="212121"/>
          <w:spacing w:val="2"/>
        </w:rPr>
        <w:t xml:space="preserve"> </w:t>
      </w:r>
      <w:r w:rsidRPr="00443B62">
        <w:rPr>
          <w:color w:val="212121"/>
          <w:spacing w:val="-1"/>
        </w:rPr>
        <w:t>interest.</w:t>
      </w:r>
      <w:r w:rsidRPr="00443B62">
        <w:rPr>
          <w:color w:val="212121"/>
        </w:rPr>
        <w:t xml:space="preserve"> </w:t>
      </w:r>
      <w:r w:rsidRPr="00443B62">
        <w:rPr>
          <w:color w:val="212121"/>
          <w:spacing w:val="3"/>
        </w:rPr>
        <w:t xml:space="preserve"> </w:t>
      </w:r>
      <w:r w:rsidRPr="00443B62">
        <w:rPr>
          <w:color w:val="212121"/>
        </w:rPr>
        <w:t>A</w:t>
      </w:r>
      <w:r w:rsidRPr="00443B62">
        <w:rPr>
          <w:color w:val="212121"/>
          <w:spacing w:val="-2"/>
        </w:rPr>
        <w:t xml:space="preserve"> </w:t>
      </w:r>
      <w:r w:rsidRPr="00443B62">
        <w:rPr>
          <w:color w:val="212121"/>
          <w:spacing w:val="-1"/>
        </w:rPr>
        <w:t>personal</w:t>
      </w:r>
      <w:r w:rsidRPr="00443B62">
        <w:rPr>
          <w:color w:val="212121"/>
        </w:rPr>
        <w:t xml:space="preserve"> </w:t>
      </w:r>
      <w:r w:rsidRPr="00443B62">
        <w:rPr>
          <w:color w:val="212121"/>
          <w:spacing w:val="-1"/>
        </w:rPr>
        <w:t>conflict</w:t>
      </w:r>
      <w:r w:rsidRPr="00443B62">
        <w:rPr>
          <w:color w:val="212121"/>
        </w:rPr>
        <w:t xml:space="preserve"> </w:t>
      </w:r>
      <w:r w:rsidRPr="00443B62">
        <w:rPr>
          <w:color w:val="212121"/>
          <w:spacing w:val="-1"/>
        </w:rPr>
        <w:t>of</w:t>
      </w:r>
      <w:r w:rsidRPr="00443B62">
        <w:rPr>
          <w:color w:val="212121"/>
          <w:spacing w:val="2"/>
        </w:rPr>
        <w:t xml:space="preserve"> </w:t>
      </w:r>
      <w:r w:rsidRPr="00443B62">
        <w:rPr>
          <w:color w:val="212121"/>
          <w:spacing w:val="-1"/>
        </w:rPr>
        <w:t>interest</w:t>
      </w:r>
      <w:r w:rsidRPr="00443B62">
        <w:rPr>
          <w:color w:val="212121"/>
        </w:rPr>
        <w:t xml:space="preserve"> is</w:t>
      </w:r>
      <w:r w:rsidRPr="00443B62">
        <w:rPr>
          <w:color w:val="212121"/>
          <w:spacing w:val="-2"/>
        </w:rPr>
        <w:t xml:space="preserve"> </w:t>
      </w:r>
      <w:r w:rsidRPr="00443B62">
        <w:rPr>
          <w:color w:val="212121"/>
        </w:rPr>
        <w:t xml:space="preserve">a </w:t>
      </w:r>
      <w:r w:rsidRPr="00443B62">
        <w:rPr>
          <w:color w:val="212121"/>
          <w:spacing w:val="-1"/>
        </w:rPr>
        <w:t>situation</w:t>
      </w:r>
      <w:r w:rsidRPr="00443B62">
        <w:rPr>
          <w:color w:val="212121"/>
        </w:rPr>
        <w:t xml:space="preserve"> in </w:t>
      </w:r>
      <w:r w:rsidRPr="00443B62">
        <w:rPr>
          <w:color w:val="212121"/>
          <w:spacing w:val="-1"/>
        </w:rPr>
        <w:t>which</w:t>
      </w:r>
      <w:r w:rsidRPr="00443B62">
        <w:rPr>
          <w:color w:val="212121"/>
          <w:spacing w:val="81"/>
        </w:rPr>
        <w:t xml:space="preserve"> </w:t>
      </w:r>
      <w:r w:rsidRPr="00443B62">
        <w:rPr>
          <w:color w:val="212121"/>
        </w:rPr>
        <w:t xml:space="preserve">an </w:t>
      </w:r>
      <w:r w:rsidRPr="00443B62">
        <w:rPr>
          <w:color w:val="212121"/>
          <w:spacing w:val="-1"/>
        </w:rPr>
        <w:t>officer,</w:t>
      </w:r>
      <w:r w:rsidRPr="00443B62">
        <w:rPr>
          <w:color w:val="212121"/>
        </w:rPr>
        <w:t xml:space="preserve"> </w:t>
      </w:r>
      <w:r w:rsidRPr="00443B62">
        <w:rPr>
          <w:color w:val="212121"/>
          <w:spacing w:val="-1"/>
        </w:rPr>
        <w:t>employee,</w:t>
      </w:r>
      <w:r w:rsidRPr="00443B62">
        <w:rPr>
          <w:color w:val="212121"/>
        </w:rPr>
        <w:t xml:space="preserve"> </w:t>
      </w:r>
      <w:r w:rsidRPr="00443B62">
        <w:rPr>
          <w:color w:val="212121"/>
          <w:spacing w:val="-1"/>
        </w:rPr>
        <w:t>or</w:t>
      </w:r>
      <w:r w:rsidRPr="00443B62">
        <w:rPr>
          <w:color w:val="212121"/>
        </w:rPr>
        <w:t xml:space="preserve"> </w:t>
      </w:r>
      <w:r w:rsidRPr="00443B62">
        <w:rPr>
          <w:color w:val="212121"/>
          <w:spacing w:val="-1"/>
        </w:rPr>
        <w:t>agent</w:t>
      </w:r>
      <w:r w:rsidRPr="00443B62">
        <w:rPr>
          <w:color w:val="212121"/>
        </w:rPr>
        <w:t xml:space="preserve"> </w:t>
      </w:r>
      <w:r w:rsidRPr="00443B62">
        <w:rPr>
          <w:color w:val="212121"/>
          <w:spacing w:val="-1"/>
        </w:rPr>
        <w:t>of</w:t>
      </w:r>
      <w:r w:rsidRPr="00443B62">
        <w:rPr>
          <w:color w:val="212121"/>
        </w:rPr>
        <w:t xml:space="preserve"> </w:t>
      </w:r>
      <w:r w:rsidRPr="00443B62">
        <w:rPr>
          <w:color w:val="212121"/>
          <w:spacing w:val="-1"/>
        </w:rPr>
        <w:t>the</w:t>
      </w:r>
      <w:r w:rsidRPr="00443B62">
        <w:rPr>
          <w:color w:val="212121"/>
        </w:rPr>
        <w:t xml:space="preserve"> </w:t>
      </w:r>
      <w:r w:rsidRPr="00443B62">
        <w:rPr>
          <w:color w:val="212121"/>
          <w:spacing w:val="-1"/>
        </w:rPr>
        <w:t>recipient</w:t>
      </w:r>
      <w:r w:rsidRPr="00443B62">
        <w:rPr>
          <w:color w:val="212121"/>
          <w:spacing w:val="3"/>
        </w:rPr>
        <w:t xml:space="preserve"> </w:t>
      </w:r>
      <w:r w:rsidRPr="00443B62">
        <w:rPr>
          <w:color w:val="212121"/>
        </w:rPr>
        <w:t>has a</w:t>
      </w:r>
      <w:r w:rsidRPr="00443B62">
        <w:rPr>
          <w:color w:val="212121"/>
          <w:spacing w:val="-3"/>
        </w:rPr>
        <w:t xml:space="preserve"> </w:t>
      </w:r>
      <w:r w:rsidRPr="00443B62">
        <w:rPr>
          <w:color w:val="212121"/>
        </w:rPr>
        <w:t xml:space="preserve">financial </w:t>
      </w:r>
      <w:r w:rsidRPr="00443B62">
        <w:rPr>
          <w:color w:val="212121"/>
          <w:spacing w:val="-1"/>
        </w:rPr>
        <w:t>interest,</w:t>
      </w:r>
      <w:r w:rsidRPr="00443B62">
        <w:rPr>
          <w:color w:val="212121"/>
          <w:spacing w:val="-2"/>
        </w:rPr>
        <w:t xml:space="preserve"> </w:t>
      </w:r>
      <w:r w:rsidRPr="00443B62">
        <w:rPr>
          <w:color w:val="212121"/>
          <w:spacing w:val="-1"/>
        </w:rPr>
        <w:t>personal</w:t>
      </w:r>
      <w:r w:rsidRPr="00443B62">
        <w:rPr>
          <w:color w:val="212121"/>
          <w:spacing w:val="79"/>
        </w:rPr>
        <w:t xml:space="preserve"> </w:t>
      </w:r>
      <w:r w:rsidRPr="00443B62">
        <w:rPr>
          <w:color w:val="212121"/>
          <w:spacing w:val="-1"/>
        </w:rPr>
        <w:t>activity,</w:t>
      </w:r>
      <w:r w:rsidRPr="00443B62">
        <w:rPr>
          <w:color w:val="212121"/>
        </w:rPr>
        <w:t xml:space="preserve"> or </w:t>
      </w:r>
      <w:r w:rsidRPr="00443B62">
        <w:rPr>
          <w:color w:val="212121"/>
          <w:spacing w:val="-1"/>
        </w:rPr>
        <w:t>relationship</w:t>
      </w:r>
      <w:r w:rsidRPr="00443B62">
        <w:rPr>
          <w:color w:val="212121"/>
          <w:spacing w:val="-2"/>
        </w:rPr>
        <w:t xml:space="preserve"> </w:t>
      </w:r>
      <w:r w:rsidRPr="00443B62">
        <w:rPr>
          <w:color w:val="212121"/>
        </w:rPr>
        <w:t xml:space="preserve">that </w:t>
      </w:r>
      <w:r w:rsidRPr="00443B62">
        <w:rPr>
          <w:color w:val="212121"/>
          <w:spacing w:val="-1"/>
        </w:rPr>
        <w:t>could</w:t>
      </w:r>
      <w:r w:rsidRPr="00443B62">
        <w:rPr>
          <w:color w:val="212121"/>
          <w:spacing w:val="-2"/>
        </w:rPr>
        <w:t xml:space="preserve"> </w:t>
      </w:r>
      <w:r w:rsidRPr="00443B62">
        <w:rPr>
          <w:color w:val="212121"/>
          <w:spacing w:val="-1"/>
        </w:rPr>
        <w:t>impair</w:t>
      </w:r>
      <w:r w:rsidRPr="00443B62">
        <w:rPr>
          <w:color w:val="212121"/>
          <w:spacing w:val="-2"/>
        </w:rPr>
        <w:t xml:space="preserve"> </w:t>
      </w:r>
      <w:r w:rsidRPr="00443B62">
        <w:rPr>
          <w:color w:val="212121"/>
        </w:rPr>
        <w:t>the</w:t>
      </w:r>
      <w:r w:rsidRPr="00443B62">
        <w:rPr>
          <w:color w:val="212121"/>
          <w:spacing w:val="-2"/>
        </w:rPr>
        <w:t xml:space="preserve"> </w:t>
      </w:r>
      <w:r w:rsidRPr="00443B62">
        <w:rPr>
          <w:color w:val="212121"/>
          <w:spacing w:val="-1"/>
        </w:rPr>
        <w:t>employee’s</w:t>
      </w:r>
      <w:r w:rsidRPr="00443B62">
        <w:rPr>
          <w:color w:val="212121"/>
        </w:rPr>
        <w:t xml:space="preserve"> </w:t>
      </w:r>
      <w:r w:rsidRPr="00443B62">
        <w:rPr>
          <w:color w:val="212121"/>
          <w:spacing w:val="-1"/>
        </w:rPr>
        <w:t>ability</w:t>
      </w:r>
      <w:r w:rsidRPr="00443B62">
        <w:rPr>
          <w:color w:val="212121"/>
          <w:spacing w:val="-3"/>
        </w:rPr>
        <w:t xml:space="preserve"> </w:t>
      </w:r>
      <w:r w:rsidRPr="00443B62">
        <w:rPr>
          <w:color w:val="212121"/>
        </w:rPr>
        <w:t>to act</w:t>
      </w:r>
      <w:r w:rsidRPr="00443B62">
        <w:rPr>
          <w:color w:val="212121"/>
          <w:spacing w:val="-2"/>
        </w:rPr>
        <w:t xml:space="preserve"> </w:t>
      </w:r>
      <w:r w:rsidRPr="00443B62">
        <w:rPr>
          <w:color w:val="212121"/>
          <w:spacing w:val="-1"/>
        </w:rPr>
        <w:t>impartially</w:t>
      </w:r>
      <w:r w:rsidRPr="00443B62">
        <w:rPr>
          <w:color w:val="212121"/>
          <w:spacing w:val="85"/>
        </w:rPr>
        <w:t xml:space="preserve"> </w:t>
      </w:r>
      <w:r w:rsidRPr="00443B62">
        <w:rPr>
          <w:color w:val="212121"/>
          <w:spacing w:val="-1"/>
        </w:rPr>
        <w:t>when</w:t>
      </w:r>
      <w:r w:rsidRPr="00443B62">
        <w:rPr>
          <w:color w:val="212121"/>
        </w:rPr>
        <w:t xml:space="preserve"> </w:t>
      </w:r>
      <w:r w:rsidRPr="00443B62">
        <w:rPr>
          <w:color w:val="212121"/>
          <w:spacing w:val="-1"/>
        </w:rPr>
        <w:t>performing under</w:t>
      </w:r>
      <w:r w:rsidRPr="00443B62">
        <w:rPr>
          <w:color w:val="212121"/>
        </w:rPr>
        <w:t xml:space="preserve"> the</w:t>
      </w:r>
      <w:r w:rsidRPr="00443B62">
        <w:rPr>
          <w:color w:val="212121"/>
          <w:spacing w:val="4"/>
        </w:rPr>
        <w:t xml:space="preserve"> </w:t>
      </w:r>
      <w:r w:rsidRPr="00443B62">
        <w:rPr>
          <w:color w:val="212121"/>
          <w:spacing w:val="-1"/>
        </w:rPr>
        <w:t>award. The</w:t>
      </w:r>
      <w:r w:rsidRPr="00443B62">
        <w:rPr>
          <w:color w:val="212121"/>
        </w:rPr>
        <w:t xml:space="preserve"> </w:t>
      </w:r>
      <w:r w:rsidRPr="00443B62">
        <w:rPr>
          <w:color w:val="212121"/>
          <w:spacing w:val="-1"/>
        </w:rPr>
        <w:t>recipient’s</w:t>
      </w:r>
      <w:r w:rsidRPr="00443B62">
        <w:rPr>
          <w:color w:val="212121"/>
        </w:rPr>
        <w:t xml:space="preserve"> </w:t>
      </w:r>
      <w:r w:rsidRPr="00443B62">
        <w:rPr>
          <w:color w:val="212121"/>
          <w:spacing w:val="-1"/>
        </w:rPr>
        <w:t>written</w:t>
      </w:r>
      <w:r w:rsidRPr="00443B62">
        <w:rPr>
          <w:color w:val="212121"/>
        </w:rPr>
        <w:t xml:space="preserve"> policy</w:t>
      </w:r>
      <w:r w:rsidRPr="00443B62">
        <w:rPr>
          <w:color w:val="212121"/>
          <w:spacing w:val="-3"/>
        </w:rPr>
        <w:t xml:space="preserve"> </w:t>
      </w:r>
      <w:r w:rsidRPr="00443B62">
        <w:rPr>
          <w:color w:val="212121"/>
          <w:spacing w:val="-1"/>
        </w:rPr>
        <w:t>must</w:t>
      </w:r>
      <w:r w:rsidRPr="00443B62">
        <w:rPr>
          <w:color w:val="212121"/>
        </w:rPr>
        <w:t xml:space="preserve"> </w:t>
      </w:r>
      <w:r w:rsidRPr="00443B62">
        <w:rPr>
          <w:color w:val="212121"/>
          <w:spacing w:val="-1"/>
        </w:rPr>
        <w:t>state</w:t>
      </w:r>
      <w:ins w:id="4" w:author="Molly Turner" w:date="2015-12-14T15:15:00Z">
        <w:r w:rsidR="00443B62">
          <w:rPr>
            <w:color w:val="212121"/>
            <w:spacing w:val="-1"/>
          </w:rPr>
          <w:t xml:space="preserve"> </w:t>
        </w:r>
      </w:ins>
      <w:r w:rsidRPr="00443B62">
        <w:rPr>
          <w:color w:val="212121"/>
        </w:rPr>
        <w:t>that</w:t>
      </w:r>
      <w:r w:rsidRPr="00443B62">
        <w:rPr>
          <w:color w:val="212121"/>
          <w:spacing w:val="-1"/>
        </w:rPr>
        <w:t xml:space="preserve"> </w:t>
      </w:r>
      <w:r w:rsidRPr="00443B62">
        <w:rPr>
          <w:color w:val="212121"/>
        </w:rPr>
        <w:t>an</w:t>
      </w:r>
      <w:r w:rsidRPr="00443B62">
        <w:rPr>
          <w:color w:val="212121"/>
          <w:spacing w:val="-2"/>
        </w:rPr>
        <w:t xml:space="preserve"> </w:t>
      </w:r>
      <w:r w:rsidRPr="00443B62">
        <w:rPr>
          <w:color w:val="212121"/>
          <w:spacing w:val="-1"/>
        </w:rPr>
        <w:t>employee,</w:t>
      </w:r>
      <w:r w:rsidRPr="00443B62">
        <w:rPr>
          <w:color w:val="212121"/>
          <w:spacing w:val="-2"/>
        </w:rPr>
        <w:t xml:space="preserve"> </w:t>
      </w:r>
      <w:r w:rsidRPr="00443B62">
        <w:rPr>
          <w:color w:val="212121"/>
          <w:spacing w:val="-1"/>
        </w:rPr>
        <w:t>officer,</w:t>
      </w:r>
      <w:r w:rsidRPr="00443B62">
        <w:rPr>
          <w:color w:val="212121"/>
        </w:rPr>
        <w:t xml:space="preserve"> or </w:t>
      </w:r>
      <w:r w:rsidRPr="00443B62">
        <w:rPr>
          <w:color w:val="212121"/>
          <w:spacing w:val="-1"/>
        </w:rPr>
        <w:t>agent</w:t>
      </w:r>
      <w:r w:rsidRPr="00443B62">
        <w:rPr>
          <w:color w:val="212121"/>
        </w:rPr>
        <w:t xml:space="preserve"> </w:t>
      </w:r>
      <w:r w:rsidRPr="00443B62">
        <w:rPr>
          <w:color w:val="212121"/>
          <w:spacing w:val="-1"/>
        </w:rPr>
        <w:t>of</w:t>
      </w:r>
      <w:r w:rsidRPr="00443B62">
        <w:rPr>
          <w:color w:val="212121"/>
        </w:rPr>
        <w:t xml:space="preserve"> </w:t>
      </w:r>
      <w:r w:rsidRPr="00443B62">
        <w:rPr>
          <w:color w:val="212121"/>
          <w:spacing w:val="-1"/>
        </w:rPr>
        <w:t>the</w:t>
      </w:r>
      <w:r w:rsidRPr="00443B62">
        <w:rPr>
          <w:color w:val="212121"/>
        </w:rPr>
        <w:t xml:space="preserve"> </w:t>
      </w:r>
      <w:r w:rsidRPr="00443B62">
        <w:rPr>
          <w:color w:val="212121"/>
          <w:spacing w:val="-1"/>
        </w:rPr>
        <w:t>recipient,</w:t>
      </w:r>
      <w:r w:rsidRPr="00443B62">
        <w:rPr>
          <w:color w:val="212121"/>
          <w:spacing w:val="-2"/>
        </w:rPr>
        <w:t xml:space="preserve"> </w:t>
      </w:r>
      <w:r w:rsidRPr="00443B62">
        <w:rPr>
          <w:color w:val="212121"/>
        </w:rPr>
        <w:t xml:space="preserve">or </w:t>
      </w:r>
      <w:r w:rsidRPr="00443B62">
        <w:rPr>
          <w:color w:val="212121"/>
          <w:spacing w:val="-1"/>
        </w:rPr>
        <w:t>any</w:t>
      </w:r>
      <w:r w:rsidRPr="00443B62">
        <w:rPr>
          <w:color w:val="212121"/>
          <w:spacing w:val="-3"/>
        </w:rPr>
        <w:t xml:space="preserve"> </w:t>
      </w:r>
      <w:r w:rsidRPr="00443B62">
        <w:rPr>
          <w:color w:val="212121"/>
        </w:rPr>
        <w:t>member</w:t>
      </w:r>
      <w:r w:rsidRPr="00443B62">
        <w:rPr>
          <w:color w:val="212121"/>
          <w:spacing w:val="-3"/>
        </w:rPr>
        <w:t xml:space="preserve"> </w:t>
      </w:r>
      <w:r w:rsidRPr="00443B62">
        <w:rPr>
          <w:color w:val="212121"/>
          <w:spacing w:val="-1"/>
        </w:rPr>
        <w:t>of</w:t>
      </w:r>
      <w:r w:rsidRPr="00443B62">
        <w:rPr>
          <w:color w:val="212121"/>
          <w:spacing w:val="2"/>
        </w:rPr>
        <w:t xml:space="preserve"> </w:t>
      </w:r>
      <w:r w:rsidRPr="00443B62">
        <w:rPr>
          <w:color w:val="212121"/>
          <w:spacing w:val="-1"/>
        </w:rPr>
        <w:t>an</w:t>
      </w:r>
      <w:r w:rsidRPr="00443B62">
        <w:rPr>
          <w:color w:val="212121"/>
          <w:spacing w:val="57"/>
        </w:rPr>
        <w:t xml:space="preserve"> </w:t>
      </w:r>
      <w:r w:rsidRPr="00443B62">
        <w:rPr>
          <w:color w:val="212121"/>
          <w:spacing w:val="-1"/>
        </w:rPr>
        <w:t>employee’s</w:t>
      </w:r>
      <w:r w:rsidRPr="00443B62">
        <w:rPr>
          <w:color w:val="212121"/>
        </w:rPr>
        <w:t xml:space="preserve"> </w:t>
      </w:r>
      <w:r w:rsidRPr="00443B62">
        <w:rPr>
          <w:color w:val="212121"/>
          <w:spacing w:val="-1"/>
        </w:rPr>
        <w:t xml:space="preserve">immediate </w:t>
      </w:r>
      <w:r w:rsidRPr="00443B62">
        <w:rPr>
          <w:color w:val="212121"/>
        </w:rPr>
        <w:t>family</w:t>
      </w:r>
      <w:r w:rsidRPr="00443B62">
        <w:rPr>
          <w:color w:val="212121"/>
          <w:spacing w:val="-3"/>
        </w:rPr>
        <w:t xml:space="preserve"> </w:t>
      </w:r>
      <w:r w:rsidRPr="00443B62">
        <w:rPr>
          <w:color w:val="212121"/>
          <w:spacing w:val="-1"/>
        </w:rPr>
        <w:t>cannot</w:t>
      </w:r>
      <w:r w:rsidRPr="00443B62">
        <w:rPr>
          <w:color w:val="212121"/>
        </w:rPr>
        <w:t xml:space="preserve"> </w:t>
      </w:r>
      <w:r w:rsidRPr="00443B62">
        <w:rPr>
          <w:color w:val="212121"/>
          <w:spacing w:val="-1"/>
        </w:rPr>
        <w:t>receive</w:t>
      </w:r>
      <w:r w:rsidRPr="00443B62">
        <w:rPr>
          <w:color w:val="212121"/>
        </w:rPr>
        <w:t xml:space="preserve"> a</w:t>
      </w:r>
      <w:r w:rsidRPr="00443B62">
        <w:rPr>
          <w:color w:val="212121"/>
          <w:spacing w:val="-1"/>
        </w:rPr>
        <w:t xml:space="preserve"> subaward,</w:t>
      </w:r>
      <w:r w:rsidRPr="00443B62">
        <w:rPr>
          <w:color w:val="212121"/>
        </w:rPr>
        <w:t xml:space="preserve"> or</w:t>
      </w:r>
      <w:r w:rsidRPr="00443B62">
        <w:rPr>
          <w:color w:val="212121"/>
          <w:spacing w:val="-3"/>
        </w:rPr>
        <w:t xml:space="preserve"> </w:t>
      </w:r>
      <w:r w:rsidRPr="00443B62">
        <w:rPr>
          <w:color w:val="212121"/>
          <w:spacing w:val="-1"/>
        </w:rPr>
        <w:t>have</w:t>
      </w:r>
      <w:r w:rsidRPr="00443B62">
        <w:rPr>
          <w:color w:val="212121"/>
        </w:rPr>
        <w:t xml:space="preserve"> a</w:t>
      </w:r>
      <w:r w:rsidRPr="00443B62">
        <w:rPr>
          <w:color w:val="212121"/>
          <w:spacing w:val="-1"/>
        </w:rPr>
        <w:t xml:space="preserve"> financial</w:t>
      </w:r>
      <w:r w:rsidRPr="00443B62">
        <w:rPr>
          <w:color w:val="212121"/>
          <w:spacing w:val="-2"/>
        </w:rPr>
        <w:t xml:space="preserve"> </w:t>
      </w:r>
      <w:r w:rsidRPr="00443B62">
        <w:rPr>
          <w:color w:val="212121"/>
        </w:rPr>
        <w:t>or</w:t>
      </w:r>
      <w:r w:rsidRPr="00443B62">
        <w:rPr>
          <w:color w:val="212121"/>
          <w:spacing w:val="75"/>
        </w:rPr>
        <w:t xml:space="preserve"> </w:t>
      </w:r>
      <w:r w:rsidRPr="00443B62">
        <w:rPr>
          <w:color w:val="212121"/>
        </w:rPr>
        <w:t xml:space="preserve">other </w:t>
      </w:r>
      <w:r w:rsidRPr="00443B62">
        <w:rPr>
          <w:color w:val="212121"/>
          <w:spacing w:val="-1"/>
        </w:rPr>
        <w:t>interest</w:t>
      </w:r>
      <w:r w:rsidRPr="00443B62">
        <w:rPr>
          <w:color w:val="212121"/>
          <w:spacing w:val="-2"/>
        </w:rPr>
        <w:t xml:space="preserve"> </w:t>
      </w:r>
      <w:r w:rsidRPr="00443B62">
        <w:rPr>
          <w:color w:val="212121"/>
        </w:rPr>
        <w:t xml:space="preserve">in </w:t>
      </w:r>
      <w:r w:rsidRPr="00443B62">
        <w:rPr>
          <w:color w:val="212121"/>
          <w:spacing w:val="-1"/>
        </w:rPr>
        <w:t>the</w:t>
      </w:r>
      <w:r w:rsidRPr="00443B62">
        <w:rPr>
          <w:color w:val="212121"/>
        </w:rPr>
        <w:t xml:space="preserve"> </w:t>
      </w:r>
      <w:r w:rsidRPr="00443B62">
        <w:rPr>
          <w:color w:val="212121"/>
          <w:spacing w:val="-1"/>
        </w:rPr>
        <w:t>entity</w:t>
      </w:r>
      <w:r w:rsidRPr="00443B62">
        <w:rPr>
          <w:color w:val="212121"/>
          <w:spacing w:val="-3"/>
        </w:rPr>
        <w:t xml:space="preserve"> </w:t>
      </w:r>
      <w:r w:rsidRPr="00443B62">
        <w:rPr>
          <w:color w:val="212121"/>
        </w:rPr>
        <w:t>selected</w:t>
      </w:r>
      <w:r w:rsidRPr="00443B62">
        <w:rPr>
          <w:color w:val="212121"/>
          <w:spacing w:val="-2"/>
        </w:rPr>
        <w:t xml:space="preserve"> </w:t>
      </w:r>
      <w:r w:rsidRPr="00443B62">
        <w:rPr>
          <w:color w:val="212121"/>
        </w:rPr>
        <w:t xml:space="preserve">for a </w:t>
      </w:r>
      <w:r w:rsidRPr="00443B62">
        <w:rPr>
          <w:color w:val="212121"/>
          <w:spacing w:val="-1"/>
        </w:rPr>
        <w:t>subaward</w:t>
      </w:r>
      <w:r w:rsidRPr="00443B62">
        <w:rPr>
          <w:color w:val="212121"/>
          <w:spacing w:val="2"/>
        </w:rPr>
        <w:t xml:space="preserve"> </w:t>
      </w:r>
      <w:r w:rsidRPr="00443B62">
        <w:rPr>
          <w:color w:val="212121"/>
          <w:spacing w:val="-1"/>
        </w:rPr>
        <w:t>without</w:t>
      </w:r>
      <w:r w:rsidRPr="00443B62">
        <w:rPr>
          <w:color w:val="212121"/>
        </w:rPr>
        <w:t xml:space="preserve"> disclosing</w:t>
      </w:r>
      <w:r w:rsidRPr="00443B62">
        <w:rPr>
          <w:color w:val="212121"/>
          <w:spacing w:val="-2"/>
        </w:rPr>
        <w:t xml:space="preserve"> </w:t>
      </w:r>
      <w:r w:rsidRPr="00443B62">
        <w:rPr>
          <w:color w:val="212121"/>
        </w:rPr>
        <w:t xml:space="preserve">the </w:t>
      </w:r>
      <w:r w:rsidRPr="00443B62">
        <w:rPr>
          <w:color w:val="212121"/>
          <w:spacing w:val="-1"/>
        </w:rPr>
        <w:t>conflict</w:t>
      </w:r>
      <w:r w:rsidRPr="00443B62">
        <w:rPr>
          <w:color w:val="212121"/>
          <w:spacing w:val="57"/>
        </w:rPr>
        <w:t xml:space="preserve"> </w:t>
      </w:r>
      <w:r w:rsidRPr="00443B62">
        <w:rPr>
          <w:color w:val="212121"/>
        </w:rPr>
        <w:t>and</w:t>
      </w:r>
      <w:r w:rsidRPr="00443B62">
        <w:rPr>
          <w:color w:val="212121"/>
          <w:spacing w:val="-2"/>
        </w:rPr>
        <w:t xml:space="preserve"> </w:t>
      </w:r>
      <w:r w:rsidRPr="00443B62">
        <w:rPr>
          <w:color w:val="212121"/>
          <w:spacing w:val="-1"/>
        </w:rPr>
        <w:t xml:space="preserve">following </w:t>
      </w:r>
      <w:r w:rsidRPr="00443B62">
        <w:rPr>
          <w:color w:val="212121"/>
        </w:rPr>
        <w:t xml:space="preserve">the </w:t>
      </w:r>
      <w:r w:rsidRPr="00443B62">
        <w:rPr>
          <w:color w:val="212121"/>
          <w:spacing w:val="-1"/>
        </w:rPr>
        <w:t>recipient’s</w:t>
      </w:r>
      <w:r w:rsidRPr="00443B62">
        <w:rPr>
          <w:color w:val="212121"/>
        </w:rPr>
        <w:t xml:space="preserve"> </w:t>
      </w:r>
      <w:r w:rsidRPr="00443B62">
        <w:rPr>
          <w:color w:val="212121"/>
          <w:spacing w:val="-1"/>
        </w:rPr>
        <w:t>written</w:t>
      </w:r>
      <w:r w:rsidRPr="00443B62">
        <w:rPr>
          <w:color w:val="212121"/>
        </w:rPr>
        <w:t xml:space="preserve"> policies</w:t>
      </w:r>
      <w:r w:rsidRPr="00443B62">
        <w:rPr>
          <w:color w:val="212121"/>
          <w:spacing w:val="-2"/>
        </w:rPr>
        <w:t xml:space="preserve"> </w:t>
      </w:r>
      <w:r w:rsidRPr="00443B62">
        <w:rPr>
          <w:color w:val="212121"/>
          <w:spacing w:val="-1"/>
        </w:rPr>
        <w:t>and</w:t>
      </w:r>
      <w:r w:rsidRPr="00443B62">
        <w:rPr>
          <w:color w:val="212121"/>
        </w:rPr>
        <w:t xml:space="preserve"> </w:t>
      </w:r>
      <w:r w:rsidRPr="00443B62">
        <w:rPr>
          <w:color w:val="212121"/>
          <w:spacing w:val="-1"/>
        </w:rPr>
        <w:t>procedures</w:t>
      </w:r>
      <w:r w:rsidRPr="00443B62">
        <w:rPr>
          <w:color w:val="212121"/>
          <w:spacing w:val="-2"/>
        </w:rPr>
        <w:t xml:space="preserve"> </w:t>
      </w:r>
      <w:r w:rsidRPr="00443B62">
        <w:rPr>
          <w:color w:val="212121"/>
        </w:rPr>
        <w:t>for</w:t>
      </w:r>
      <w:r w:rsidRPr="00443B62">
        <w:rPr>
          <w:color w:val="212121"/>
          <w:spacing w:val="-3"/>
        </w:rPr>
        <w:t xml:space="preserve"> </w:t>
      </w:r>
      <w:r w:rsidRPr="00443B62">
        <w:rPr>
          <w:color w:val="212121"/>
          <w:spacing w:val="-1"/>
        </w:rPr>
        <w:t>mitigating</w:t>
      </w:r>
      <w:r w:rsidRPr="00443B62">
        <w:rPr>
          <w:color w:val="212121"/>
          <w:spacing w:val="-2"/>
        </w:rPr>
        <w:t xml:space="preserve"> </w:t>
      </w:r>
      <w:r w:rsidRPr="00443B62">
        <w:rPr>
          <w:color w:val="212121"/>
        </w:rPr>
        <w:t>the</w:t>
      </w:r>
      <w:r w:rsidRPr="00443B62">
        <w:rPr>
          <w:color w:val="212121"/>
          <w:spacing w:val="69"/>
        </w:rPr>
        <w:t xml:space="preserve"> </w:t>
      </w:r>
      <w:r w:rsidRPr="00443B62">
        <w:rPr>
          <w:color w:val="212121"/>
          <w:spacing w:val="-1"/>
        </w:rPr>
        <w:t>conflict.</w:t>
      </w:r>
      <w:r w:rsidRPr="00443B62">
        <w:rPr>
          <w:color w:val="212121"/>
          <w:spacing w:val="66"/>
        </w:rPr>
        <w:t xml:space="preserve"> </w:t>
      </w:r>
      <w:r w:rsidRPr="00443B62">
        <w:rPr>
          <w:color w:val="212121"/>
        </w:rPr>
        <w:t>In</w:t>
      </w:r>
      <w:r w:rsidRPr="00443B62">
        <w:rPr>
          <w:color w:val="212121"/>
          <w:spacing w:val="-1"/>
        </w:rPr>
        <w:t xml:space="preserve"> addition,</w:t>
      </w:r>
      <w:r w:rsidRPr="00443B62">
        <w:rPr>
          <w:color w:val="212121"/>
          <w:spacing w:val="-2"/>
        </w:rPr>
        <w:t xml:space="preserve"> </w:t>
      </w:r>
      <w:r w:rsidRPr="00443B62">
        <w:rPr>
          <w:color w:val="212121"/>
          <w:spacing w:val="-1"/>
        </w:rPr>
        <w:t>the</w:t>
      </w:r>
      <w:r w:rsidRPr="00443B62">
        <w:rPr>
          <w:color w:val="212121"/>
        </w:rPr>
        <w:t xml:space="preserve"> </w:t>
      </w:r>
      <w:r w:rsidRPr="00443B62">
        <w:rPr>
          <w:color w:val="212121"/>
          <w:spacing w:val="-1"/>
        </w:rPr>
        <w:t>written</w:t>
      </w:r>
      <w:r w:rsidRPr="00443B62">
        <w:rPr>
          <w:color w:val="212121"/>
        </w:rPr>
        <w:t xml:space="preserve"> policy</w:t>
      </w:r>
      <w:r w:rsidRPr="00443B62">
        <w:rPr>
          <w:color w:val="212121"/>
          <w:spacing w:val="-3"/>
        </w:rPr>
        <w:t xml:space="preserve"> </w:t>
      </w:r>
      <w:r w:rsidRPr="00443B62">
        <w:rPr>
          <w:color w:val="212121"/>
        </w:rPr>
        <w:t xml:space="preserve">must </w:t>
      </w:r>
      <w:r w:rsidRPr="00443B62">
        <w:rPr>
          <w:color w:val="212121"/>
          <w:spacing w:val="-1"/>
        </w:rPr>
        <w:t>state</w:t>
      </w:r>
      <w:r w:rsidRPr="00443B62">
        <w:rPr>
          <w:color w:val="212121"/>
          <w:spacing w:val="1"/>
        </w:rPr>
        <w:t xml:space="preserve"> </w:t>
      </w:r>
      <w:r w:rsidRPr="00443B62">
        <w:rPr>
          <w:color w:val="212121"/>
          <w:spacing w:val="-1"/>
        </w:rPr>
        <w:t>that</w:t>
      </w:r>
      <w:r w:rsidRPr="00443B62">
        <w:rPr>
          <w:color w:val="212121"/>
          <w:spacing w:val="-2"/>
        </w:rPr>
        <w:t xml:space="preserve"> </w:t>
      </w:r>
      <w:r w:rsidRPr="00443B62">
        <w:rPr>
          <w:color w:val="212121"/>
          <w:spacing w:val="-1"/>
        </w:rPr>
        <w:t>the</w:t>
      </w:r>
      <w:r w:rsidRPr="00443B62">
        <w:rPr>
          <w:color w:val="212121"/>
        </w:rPr>
        <w:t xml:space="preserve"> </w:t>
      </w:r>
      <w:r w:rsidRPr="00443B62">
        <w:rPr>
          <w:color w:val="212121"/>
          <w:spacing w:val="-1"/>
        </w:rPr>
        <w:t>officers,</w:t>
      </w:r>
      <w:r w:rsidRPr="00443B62">
        <w:rPr>
          <w:color w:val="212121"/>
        </w:rPr>
        <w:t xml:space="preserve"> </w:t>
      </w:r>
      <w:r w:rsidRPr="00443B62">
        <w:rPr>
          <w:color w:val="212121"/>
          <w:spacing w:val="-1"/>
        </w:rPr>
        <w:t>employees,</w:t>
      </w:r>
      <w:r w:rsidRPr="00443B62">
        <w:rPr>
          <w:color w:val="212121"/>
          <w:spacing w:val="83"/>
        </w:rPr>
        <w:t xml:space="preserve"> </w:t>
      </w:r>
      <w:r w:rsidRPr="00443B62">
        <w:rPr>
          <w:color w:val="212121"/>
        </w:rPr>
        <w:t>and</w:t>
      </w:r>
      <w:r w:rsidRPr="00443B62">
        <w:rPr>
          <w:color w:val="212121"/>
          <w:spacing w:val="-2"/>
        </w:rPr>
        <w:t xml:space="preserve"> </w:t>
      </w:r>
      <w:r w:rsidRPr="00443B62">
        <w:rPr>
          <w:color w:val="212121"/>
          <w:spacing w:val="-1"/>
        </w:rPr>
        <w:t>agents</w:t>
      </w:r>
      <w:r w:rsidRPr="00443B62">
        <w:rPr>
          <w:color w:val="212121"/>
          <w:spacing w:val="-2"/>
        </w:rPr>
        <w:t xml:space="preserve"> </w:t>
      </w:r>
      <w:r w:rsidRPr="00443B62">
        <w:rPr>
          <w:color w:val="212121"/>
          <w:spacing w:val="-1"/>
        </w:rPr>
        <w:t>of</w:t>
      </w:r>
      <w:r w:rsidRPr="00443B62">
        <w:rPr>
          <w:color w:val="212121"/>
          <w:spacing w:val="2"/>
        </w:rPr>
        <w:t xml:space="preserve"> </w:t>
      </w:r>
      <w:r w:rsidRPr="00443B62">
        <w:rPr>
          <w:color w:val="212121"/>
          <w:spacing w:val="-1"/>
        </w:rPr>
        <w:t>the</w:t>
      </w:r>
      <w:r w:rsidRPr="00443B62">
        <w:rPr>
          <w:color w:val="212121"/>
        </w:rPr>
        <w:t xml:space="preserve"> </w:t>
      </w:r>
      <w:r w:rsidRPr="00443B62">
        <w:rPr>
          <w:color w:val="212121"/>
          <w:spacing w:val="-1"/>
        </w:rPr>
        <w:t>recipient</w:t>
      </w:r>
      <w:r w:rsidRPr="00443B62">
        <w:rPr>
          <w:color w:val="212121"/>
          <w:spacing w:val="-2"/>
        </w:rPr>
        <w:t xml:space="preserve"> </w:t>
      </w:r>
      <w:r w:rsidRPr="00443B62">
        <w:rPr>
          <w:color w:val="212121"/>
        </w:rPr>
        <w:t>must</w:t>
      </w:r>
      <w:r w:rsidRPr="00443B62">
        <w:rPr>
          <w:color w:val="212121"/>
          <w:spacing w:val="-2"/>
        </w:rPr>
        <w:t xml:space="preserve"> </w:t>
      </w:r>
      <w:r w:rsidRPr="00443B62">
        <w:rPr>
          <w:color w:val="212121"/>
          <w:spacing w:val="-1"/>
        </w:rPr>
        <w:t>neither</w:t>
      </w:r>
      <w:r w:rsidRPr="00443B62">
        <w:rPr>
          <w:color w:val="212121"/>
        </w:rPr>
        <w:t xml:space="preserve"> </w:t>
      </w:r>
      <w:r w:rsidRPr="00443B62">
        <w:rPr>
          <w:color w:val="212121"/>
          <w:spacing w:val="-1"/>
        </w:rPr>
        <w:t>solicit</w:t>
      </w:r>
      <w:r w:rsidRPr="00443B62">
        <w:rPr>
          <w:color w:val="212121"/>
          <w:spacing w:val="-2"/>
        </w:rPr>
        <w:t xml:space="preserve"> </w:t>
      </w:r>
      <w:r w:rsidRPr="00443B62">
        <w:rPr>
          <w:color w:val="212121"/>
        </w:rPr>
        <w:t xml:space="preserve">nor </w:t>
      </w:r>
      <w:r w:rsidRPr="00443B62">
        <w:rPr>
          <w:color w:val="212121"/>
          <w:spacing w:val="-1"/>
        </w:rPr>
        <w:t>accept</w:t>
      </w:r>
      <w:r w:rsidRPr="00443B62">
        <w:rPr>
          <w:color w:val="212121"/>
        </w:rPr>
        <w:t xml:space="preserve"> gratuities,</w:t>
      </w:r>
      <w:r w:rsidRPr="00443B62">
        <w:rPr>
          <w:color w:val="212121"/>
          <w:spacing w:val="-2"/>
        </w:rPr>
        <w:t xml:space="preserve"> </w:t>
      </w:r>
      <w:r w:rsidRPr="00443B62">
        <w:rPr>
          <w:color w:val="212121"/>
          <w:spacing w:val="-1"/>
        </w:rPr>
        <w:t>favors,</w:t>
      </w:r>
      <w:r w:rsidRPr="00443B62">
        <w:rPr>
          <w:color w:val="212121"/>
        </w:rPr>
        <w:t xml:space="preserve"> or</w:t>
      </w:r>
      <w:r w:rsidRPr="00443B62">
        <w:rPr>
          <w:color w:val="212121"/>
          <w:spacing w:val="65"/>
        </w:rPr>
        <w:t xml:space="preserve"> </w:t>
      </w:r>
      <w:r w:rsidRPr="00443B62">
        <w:rPr>
          <w:color w:val="212121"/>
          <w:spacing w:val="-1"/>
        </w:rPr>
        <w:t>anything of</w:t>
      </w:r>
      <w:r w:rsidRPr="00443B62">
        <w:rPr>
          <w:color w:val="212121"/>
        </w:rPr>
        <w:t xml:space="preserve"> monetary</w:t>
      </w:r>
      <w:r w:rsidRPr="00443B62">
        <w:rPr>
          <w:color w:val="212121"/>
          <w:spacing w:val="-4"/>
        </w:rPr>
        <w:t xml:space="preserve"> </w:t>
      </w:r>
      <w:r w:rsidRPr="00443B62">
        <w:rPr>
          <w:color w:val="212121"/>
        </w:rPr>
        <w:t>value</w:t>
      </w:r>
      <w:r w:rsidRPr="00443B62">
        <w:rPr>
          <w:color w:val="212121"/>
          <w:spacing w:val="-1"/>
        </w:rPr>
        <w:t xml:space="preserve"> from</w:t>
      </w:r>
      <w:r w:rsidRPr="00443B62">
        <w:rPr>
          <w:color w:val="212121"/>
          <w:spacing w:val="1"/>
        </w:rPr>
        <w:t xml:space="preserve"> </w:t>
      </w:r>
      <w:r w:rsidRPr="00443B62">
        <w:rPr>
          <w:color w:val="212121"/>
          <w:spacing w:val="-1"/>
        </w:rPr>
        <w:t>subrecipients</w:t>
      </w:r>
      <w:r w:rsidRPr="00443B62">
        <w:rPr>
          <w:color w:val="212121"/>
        </w:rPr>
        <w:t xml:space="preserve"> or </w:t>
      </w:r>
      <w:r w:rsidRPr="00443B62">
        <w:rPr>
          <w:color w:val="212121"/>
          <w:spacing w:val="-1"/>
        </w:rPr>
        <w:t>prospective</w:t>
      </w:r>
      <w:r w:rsidRPr="00443B62">
        <w:rPr>
          <w:color w:val="212121"/>
        </w:rPr>
        <w:t xml:space="preserve"> </w:t>
      </w:r>
      <w:r w:rsidRPr="00443B62">
        <w:rPr>
          <w:color w:val="212121"/>
          <w:spacing w:val="-1"/>
        </w:rPr>
        <w:t>subrecipients</w:t>
      </w:r>
    </w:p>
    <w:p w14:paraId="63A7D087" w14:textId="77777777" w:rsidR="00275987" w:rsidRPr="00642CF7" w:rsidRDefault="00275987" w:rsidP="00275987">
      <w:pPr>
        <w:rPr>
          <w:rFonts w:eastAsia="Arial"/>
        </w:rPr>
      </w:pPr>
    </w:p>
    <w:p w14:paraId="37F7B2BF" w14:textId="77777777" w:rsidR="00275987" w:rsidRPr="00642CF7" w:rsidRDefault="00275987" w:rsidP="00275987">
      <w:pPr>
        <w:pStyle w:val="BodyText"/>
        <w:widowControl w:val="0"/>
        <w:numPr>
          <w:ilvl w:val="0"/>
          <w:numId w:val="22"/>
        </w:numPr>
        <w:tabs>
          <w:tab w:val="left" w:pos="821"/>
        </w:tabs>
        <w:overflowPunct/>
        <w:autoSpaceDE/>
        <w:autoSpaceDN/>
        <w:adjustRightInd/>
        <w:ind w:right="362"/>
        <w:textAlignment w:val="auto"/>
      </w:pPr>
      <w:r w:rsidRPr="00642CF7">
        <w:rPr>
          <w:spacing w:val="-1"/>
        </w:rPr>
        <w:t>The</w:t>
      </w:r>
      <w:r w:rsidRPr="00642CF7">
        <w:t xml:space="preserve"> </w:t>
      </w:r>
      <w:r w:rsidRPr="00642CF7">
        <w:rPr>
          <w:spacing w:val="-1"/>
        </w:rPr>
        <w:t>recipient,</w:t>
      </w:r>
      <w:r w:rsidRPr="00642CF7">
        <w:t xml:space="preserve"> its</w:t>
      </w:r>
      <w:r w:rsidRPr="00642CF7">
        <w:rPr>
          <w:spacing w:val="-2"/>
        </w:rPr>
        <w:t xml:space="preserve"> </w:t>
      </w:r>
      <w:r w:rsidRPr="00642CF7">
        <w:rPr>
          <w:spacing w:val="-1"/>
        </w:rPr>
        <w:t>employees,</w:t>
      </w:r>
      <w:r w:rsidRPr="00642CF7">
        <w:t xml:space="preserve"> </w:t>
      </w:r>
      <w:r w:rsidRPr="00642CF7">
        <w:rPr>
          <w:spacing w:val="-1"/>
        </w:rPr>
        <w:t>and</w:t>
      </w:r>
      <w:r w:rsidRPr="00642CF7">
        <w:t xml:space="preserve"> </w:t>
      </w:r>
      <w:r w:rsidRPr="00642CF7">
        <w:rPr>
          <w:spacing w:val="-1"/>
        </w:rPr>
        <w:t>consultants</w:t>
      </w:r>
      <w:r w:rsidRPr="00642CF7">
        <w:rPr>
          <w:spacing w:val="-2"/>
        </w:rPr>
        <w:t xml:space="preserve"> </w:t>
      </w:r>
      <w:r w:rsidRPr="00642CF7">
        <w:t xml:space="preserve">are </w:t>
      </w:r>
      <w:r w:rsidRPr="00642CF7">
        <w:rPr>
          <w:spacing w:val="-1"/>
        </w:rPr>
        <w:t>prohibited</w:t>
      </w:r>
      <w:r w:rsidRPr="00642CF7">
        <w:rPr>
          <w:spacing w:val="-2"/>
        </w:rPr>
        <w:t xml:space="preserve"> </w:t>
      </w:r>
      <w:r w:rsidRPr="00642CF7">
        <w:rPr>
          <w:spacing w:val="-1"/>
        </w:rPr>
        <w:t>from</w:t>
      </w:r>
      <w:r w:rsidRPr="00642CF7">
        <w:rPr>
          <w:spacing w:val="1"/>
        </w:rPr>
        <w:t xml:space="preserve"> </w:t>
      </w:r>
      <w:r w:rsidRPr="00642CF7">
        <w:rPr>
          <w:spacing w:val="-1"/>
        </w:rPr>
        <w:t>using</w:t>
      </w:r>
      <w:r w:rsidRPr="00642CF7">
        <w:rPr>
          <w:spacing w:val="-2"/>
        </w:rPr>
        <w:t xml:space="preserve"> </w:t>
      </w:r>
      <w:r w:rsidRPr="00642CF7">
        <w:t>U.S.</w:t>
      </w:r>
      <w:r w:rsidRPr="00642CF7">
        <w:rPr>
          <w:spacing w:val="75"/>
        </w:rPr>
        <w:t xml:space="preserve"> </w:t>
      </w:r>
      <w:r w:rsidRPr="00642CF7">
        <w:rPr>
          <w:spacing w:val="-1"/>
        </w:rPr>
        <w:t>Government</w:t>
      </w:r>
      <w:r w:rsidRPr="00642CF7">
        <w:t xml:space="preserve"> </w:t>
      </w:r>
      <w:r w:rsidRPr="00642CF7">
        <w:rPr>
          <w:spacing w:val="-1"/>
        </w:rPr>
        <w:t>information</w:t>
      </w:r>
      <w:r w:rsidRPr="00642CF7">
        <w:t xml:space="preserve"> </w:t>
      </w:r>
      <w:r w:rsidRPr="00642CF7">
        <w:rPr>
          <w:spacing w:val="-1"/>
        </w:rPr>
        <w:t>technology</w:t>
      </w:r>
      <w:r w:rsidRPr="00642CF7">
        <w:rPr>
          <w:spacing w:val="-3"/>
        </w:rPr>
        <w:t xml:space="preserve"> </w:t>
      </w:r>
      <w:r w:rsidRPr="00642CF7">
        <w:t>systems (such as</w:t>
      </w:r>
      <w:r w:rsidRPr="00642CF7">
        <w:rPr>
          <w:spacing w:val="-3"/>
        </w:rPr>
        <w:t xml:space="preserve"> </w:t>
      </w:r>
      <w:r w:rsidRPr="00642CF7">
        <w:rPr>
          <w:spacing w:val="-1"/>
        </w:rPr>
        <w:t>Phoenix,</w:t>
      </w:r>
      <w:r w:rsidRPr="00642CF7">
        <w:t xml:space="preserve"> </w:t>
      </w:r>
      <w:r w:rsidRPr="00642CF7">
        <w:rPr>
          <w:spacing w:val="-1"/>
        </w:rPr>
        <w:t>GLAAS,</w:t>
      </w:r>
      <w:r w:rsidRPr="00642CF7">
        <w:t xml:space="preserve"> </w:t>
      </w:r>
      <w:r w:rsidRPr="00642CF7">
        <w:rPr>
          <w:spacing w:val="-1"/>
        </w:rPr>
        <w:t>etc.),</w:t>
      </w:r>
      <w:r w:rsidRPr="00642CF7">
        <w:rPr>
          <w:spacing w:val="65"/>
        </w:rPr>
        <w:t xml:space="preserve"> </w:t>
      </w:r>
      <w:r w:rsidRPr="00642CF7">
        <w:t>must</w:t>
      </w:r>
      <w:r w:rsidRPr="00642CF7">
        <w:rPr>
          <w:spacing w:val="-2"/>
        </w:rPr>
        <w:t xml:space="preserve"> </w:t>
      </w:r>
      <w:r w:rsidRPr="00642CF7">
        <w:t>be</w:t>
      </w:r>
      <w:r w:rsidRPr="00642CF7">
        <w:rPr>
          <w:spacing w:val="-2"/>
        </w:rPr>
        <w:t xml:space="preserve"> </w:t>
      </w:r>
      <w:r w:rsidRPr="00642CF7">
        <w:rPr>
          <w:spacing w:val="-1"/>
        </w:rPr>
        <w:t>escorted</w:t>
      </w:r>
      <w:r w:rsidRPr="00642CF7">
        <w:t xml:space="preserve"> </w:t>
      </w:r>
      <w:r w:rsidRPr="00642CF7">
        <w:rPr>
          <w:spacing w:val="-1"/>
        </w:rPr>
        <w:t>to</w:t>
      </w:r>
      <w:r w:rsidRPr="00642CF7">
        <w:t xml:space="preserve"> </w:t>
      </w:r>
      <w:r w:rsidRPr="00642CF7">
        <w:rPr>
          <w:spacing w:val="-1"/>
        </w:rPr>
        <w:t>use</w:t>
      </w:r>
      <w:r w:rsidRPr="00642CF7">
        <w:t xml:space="preserve"> U.S.</w:t>
      </w:r>
      <w:r w:rsidRPr="00642CF7">
        <w:rPr>
          <w:spacing w:val="-2"/>
        </w:rPr>
        <w:t xml:space="preserve"> </w:t>
      </w:r>
      <w:r w:rsidRPr="00642CF7">
        <w:rPr>
          <w:spacing w:val="-1"/>
        </w:rPr>
        <w:t>Government</w:t>
      </w:r>
      <w:r w:rsidRPr="00642CF7">
        <w:rPr>
          <w:spacing w:val="-2"/>
        </w:rPr>
        <w:t xml:space="preserve"> </w:t>
      </w:r>
      <w:r w:rsidRPr="00642CF7">
        <w:rPr>
          <w:spacing w:val="-1"/>
        </w:rPr>
        <w:t>facilities</w:t>
      </w:r>
      <w:r w:rsidRPr="00642CF7">
        <w:t xml:space="preserve"> (such as</w:t>
      </w:r>
      <w:r w:rsidRPr="00642CF7">
        <w:rPr>
          <w:spacing w:val="-2"/>
        </w:rPr>
        <w:t xml:space="preserve"> </w:t>
      </w:r>
      <w:r w:rsidRPr="00642CF7">
        <w:t xml:space="preserve">office </w:t>
      </w:r>
      <w:r w:rsidRPr="00642CF7">
        <w:rPr>
          <w:spacing w:val="-1"/>
        </w:rPr>
        <w:t>space</w:t>
      </w:r>
      <w:r w:rsidRPr="00642CF7">
        <w:rPr>
          <w:spacing w:val="-2"/>
        </w:rPr>
        <w:t xml:space="preserve"> </w:t>
      </w:r>
      <w:r w:rsidRPr="00642CF7">
        <w:t>or</w:t>
      </w:r>
      <w:r w:rsidRPr="00642CF7">
        <w:rPr>
          <w:spacing w:val="53"/>
        </w:rPr>
        <w:t xml:space="preserve"> </w:t>
      </w:r>
      <w:r w:rsidRPr="00642CF7">
        <w:rPr>
          <w:spacing w:val="-1"/>
        </w:rPr>
        <w:t>equipment),</w:t>
      </w:r>
      <w:r w:rsidRPr="00642CF7">
        <w:t xml:space="preserve"> </w:t>
      </w:r>
      <w:r w:rsidRPr="00642CF7">
        <w:rPr>
          <w:spacing w:val="-1"/>
        </w:rPr>
        <w:t>and</w:t>
      </w:r>
      <w:r w:rsidRPr="00642CF7">
        <w:rPr>
          <w:spacing w:val="-2"/>
        </w:rPr>
        <w:t xml:space="preserve"> </w:t>
      </w:r>
      <w:r w:rsidRPr="00642CF7">
        <w:rPr>
          <w:spacing w:val="-1"/>
        </w:rPr>
        <w:t>may</w:t>
      </w:r>
      <w:r w:rsidRPr="00642CF7">
        <w:rPr>
          <w:spacing w:val="-3"/>
        </w:rPr>
        <w:t xml:space="preserve"> </w:t>
      </w:r>
      <w:r w:rsidRPr="00642CF7">
        <w:t>not rely</w:t>
      </w:r>
      <w:r w:rsidRPr="00642CF7">
        <w:rPr>
          <w:spacing w:val="-3"/>
        </w:rPr>
        <w:t xml:space="preserve"> </w:t>
      </w:r>
      <w:r w:rsidRPr="00642CF7">
        <w:t xml:space="preserve">on </w:t>
      </w:r>
      <w:r w:rsidRPr="00642CF7">
        <w:rPr>
          <w:spacing w:val="-1"/>
        </w:rPr>
        <w:t>assistance</w:t>
      </w:r>
      <w:r w:rsidRPr="00642CF7">
        <w:rPr>
          <w:spacing w:val="-4"/>
        </w:rPr>
        <w:t xml:space="preserve"> </w:t>
      </w:r>
      <w:r w:rsidRPr="00642CF7">
        <w:t>from</w:t>
      </w:r>
      <w:r w:rsidRPr="00642CF7">
        <w:rPr>
          <w:spacing w:val="-1"/>
        </w:rPr>
        <w:t xml:space="preserve"> </w:t>
      </w:r>
      <w:r w:rsidRPr="00642CF7">
        <w:t>any</w:t>
      </w:r>
      <w:r w:rsidRPr="00642CF7">
        <w:rPr>
          <w:spacing w:val="-3"/>
        </w:rPr>
        <w:t xml:space="preserve"> </w:t>
      </w:r>
      <w:r w:rsidRPr="00642CF7">
        <w:t xml:space="preserve">U.S. </w:t>
      </w:r>
      <w:r w:rsidRPr="00642CF7">
        <w:rPr>
          <w:spacing w:val="-1"/>
        </w:rPr>
        <w:t>Government</w:t>
      </w:r>
      <w:r w:rsidRPr="00642CF7">
        <w:t xml:space="preserve"> </w:t>
      </w:r>
      <w:r w:rsidRPr="00642CF7">
        <w:rPr>
          <w:spacing w:val="-1"/>
        </w:rPr>
        <w:t>clerical</w:t>
      </w:r>
      <w:r w:rsidRPr="00642CF7">
        <w:rPr>
          <w:spacing w:val="75"/>
        </w:rPr>
        <w:t xml:space="preserve"> </w:t>
      </w:r>
      <w:r w:rsidRPr="00642CF7">
        <w:t xml:space="preserve">or </w:t>
      </w:r>
      <w:r w:rsidRPr="00642CF7">
        <w:rPr>
          <w:spacing w:val="-1"/>
        </w:rPr>
        <w:t>technical</w:t>
      </w:r>
      <w:r w:rsidRPr="00642CF7">
        <w:t xml:space="preserve"> </w:t>
      </w:r>
      <w:r w:rsidRPr="00642CF7">
        <w:rPr>
          <w:spacing w:val="-1"/>
        </w:rPr>
        <w:t>personnel</w:t>
      </w:r>
      <w:r w:rsidRPr="00642CF7">
        <w:rPr>
          <w:spacing w:val="-3"/>
        </w:rPr>
        <w:t xml:space="preserve"> </w:t>
      </w:r>
      <w:r w:rsidRPr="00642CF7">
        <w:t>in the</w:t>
      </w:r>
      <w:r w:rsidRPr="00642CF7">
        <w:rPr>
          <w:spacing w:val="-2"/>
        </w:rPr>
        <w:t xml:space="preserve"> </w:t>
      </w:r>
      <w:r w:rsidRPr="00642CF7">
        <w:rPr>
          <w:spacing w:val="-1"/>
        </w:rPr>
        <w:t>performance</w:t>
      </w:r>
      <w:r w:rsidRPr="00642CF7">
        <w:rPr>
          <w:spacing w:val="-2"/>
        </w:rPr>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except</w:t>
      </w:r>
      <w:r w:rsidRPr="00642CF7">
        <w:t xml:space="preserve"> as</w:t>
      </w:r>
      <w:r w:rsidRPr="00642CF7">
        <w:rPr>
          <w:spacing w:val="-3"/>
        </w:rPr>
        <w:t xml:space="preserve"> </w:t>
      </w:r>
      <w:r w:rsidRPr="00642CF7">
        <w:rPr>
          <w:spacing w:val="-1"/>
        </w:rPr>
        <w:t>otherwise</w:t>
      </w:r>
      <w:r w:rsidRPr="00642CF7">
        <w:rPr>
          <w:spacing w:val="67"/>
        </w:rPr>
        <w:t xml:space="preserve"> </w:t>
      </w:r>
      <w:r w:rsidRPr="00642CF7">
        <w:rPr>
          <w:spacing w:val="-1"/>
        </w:rPr>
        <w:t>provided</w:t>
      </w:r>
      <w:r w:rsidRPr="00642CF7">
        <w:t xml:space="preserve"> in </w:t>
      </w:r>
      <w:r w:rsidRPr="00642CF7">
        <w:rPr>
          <w:spacing w:val="-1"/>
        </w:rPr>
        <w:t>this</w:t>
      </w:r>
      <w:r w:rsidRPr="00642CF7">
        <w:t xml:space="preserve"> </w:t>
      </w:r>
      <w:r w:rsidRPr="00642CF7">
        <w:rPr>
          <w:spacing w:val="-1"/>
        </w:rPr>
        <w:t>award.</w:t>
      </w:r>
    </w:p>
    <w:p w14:paraId="34910BD9" w14:textId="77777777" w:rsidR="00275987" w:rsidRPr="00642CF7" w:rsidRDefault="00275987" w:rsidP="00275987">
      <w:pPr>
        <w:rPr>
          <w:rFonts w:eastAsia="Arial"/>
        </w:rPr>
      </w:pPr>
    </w:p>
    <w:p w14:paraId="3B806218" w14:textId="77777777" w:rsidR="00275987" w:rsidRPr="00642CF7" w:rsidRDefault="00275987" w:rsidP="00275987">
      <w:pPr>
        <w:pStyle w:val="BodyText"/>
        <w:widowControl w:val="0"/>
        <w:numPr>
          <w:ilvl w:val="0"/>
          <w:numId w:val="22"/>
        </w:numPr>
        <w:tabs>
          <w:tab w:val="left" w:pos="821"/>
        </w:tabs>
        <w:overflowPunct/>
        <w:autoSpaceDE/>
        <w:autoSpaceDN/>
        <w:adjustRightInd/>
        <w:ind w:right="159"/>
        <w:textAlignment w:val="auto"/>
      </w:pPr>
      <w:r w:rsidRPr="00642CF7">
        <w:rPr>
          <w:spacing w:val="-1"/>
        </w:rPr>
        <w:t>The</w:t>
      </w:r>
      <w:r w:rsidRPr="00642CF7">
        <w:t xml:space="preserve"> </w:t>
      </w:r>
      <w:r w:rsidRPr="00642CF7">
        <w:rPr>
          <w:spacing w:val="-1"/>
        </w:rPr>
        <w:t>recipient,</w:t>
      </w:r>
      <w:r w:rsidRPr="00642CF7">
        <w:t xml:space="preserve"> its</w:t>
      </w:r>
      <w:r w:rsidRPr="00642CF7">
        <w:rPr>
          <w:spacing w:val="-3"/>
        </w:rPr>
        <w:t xml:space="preserve"> </w:t>
      </w:r>
      <w:r w:rsidRPr="00642CF7">
        <w:rPr>
          <w:spacing w:val="-1"/>
        </w:rPr>
        <w:t>employees,</w:t>
      </w:r>
      <w:r w:rsidRPr="00642CF7">
        <w:t xml:space="preserve"> </w:t>
      </w:r>
      <w:r w:rsidRPr="00642CF7">
        <w:rPr>
          <w:spacing w:val="-1"/>
        </w:rPr>
        <w:t>and</w:t>
      </w:r>
      <w:r w:rsidRPr="00642CF7">
        <w:t xml:space="preserve"> </w:t>
      </w:r>
      <w:r w:rsidRPr="00642CF7">
        <w:rPr>
          <w:spacing w:val="-1"/>
        </w:rPr>
        <w:t>consultants</w:t>
      </w:r>
      <w:r w:rsidRPr="00642CF7">
        <w:rPr>
          <w:spacing w:val="2"/>
        </w:rPr>
        <w:t xml:space="preserve"> </w:t>
      </w:r>
      <w:r w:rsidRPr="00642CF7">
        <w:t xml:space="preserve">are </w:t>
      </w:r>
      <w:r w:rsidRPr="00642CF7">
        <w:rPr>
          <w:spacing w:val="-1"/>
        </w:rPr>
        <w:t>private</w:t>
      </w:r>
      <w:r w:rsidRPr="00642CF7">
        <w:rPr>
          <w:spacing w:val="1"/>
        </w:rPr>
        <w:t xml:space="preserve"> </w:t>
      </w:r>
      <w:r w:rsidRPr="00642CF7">
        <w:rPr>
          <w:spacing w:val="-1"/>
        </w:rPr>
        <w:t>individuals,</w:t>
      </w:r>
      <w:r w:rsidRPr="00642CF7">
        <w:rPr>
          <w:spacing w:val="-3"/>
        </w:rPr>
        <w:t xml:space="preserve"> </w:t>
      </w:r>
      <w:r w:rsidRPr="00642CF7">
        <w:t xml:space="preserve">are </w:t>
      </w:r>
      <w:r w:rsidRPr="00642CF7">
        <w:rPr>
          <w:spacing w:val="-1"/>
        </w:rPr>
        <w:t>not</w:t>
      </w:r>
      <w:r w:rsidRPr="00642CF7">
        <w:rPr>
          <w:spacing w:val="81"/>
        </w:rPr>
        <w:t xml:space="preserve"> </w:t>
      </w:r>
      <w:r w:rsidRPr="00642CF7">
        <w:rPr>
          <w:spacing w:val="-1"/>
        </w:rPr>
        <w:t>employees</w:t>
      </w:r>
      <w:r w:rsidRPr="00642CF7">
        <w:t xml:space="preserve"> </w:t>
      </w:r>
      <w:r w:rsidRPr="00642CF7">
        <w:rPr>
          <w:spacing w:val="-1"/>
        </w:rPr>
        <w:t>of</w:t>
      </w:r>
      <w:r w:rsidRPr="00642CF7">
        <w:t xml:space="preserve"> the</w:t>
      </w:r>
      <w:r w:rsidRPr="00642CF7">
        <w:rPr>
          <w:spacing w:val="-2"/>
        </w:rPr>
        <w:t xml:space="preserve"> </w:t>
      </w:r>
      <w:r w:rsidRPr="00642CF7">
        <w:t>U.S.</w:t>
      </w:r>
      <w:r w:rsidRPr="00642CF7">
        <w:rPr>
          <w:spacing w:val="-2"/>
        </w:rPr>
        <w:t xml:space="preserve"> </w:t>
      </w:r>
      <w:r w:rsidRPr="00642CF7">
        <w:rPr>
          <w:spacing w:val="-1"/>
        </w:rPr>
        <w:t>Government,</w:t>
      </w:r>
      <w:r w:rsidRPr="00642CF7">
        <w:rPr>
          <w:spacing w:val="-2"/>
        </w:rPr>
        <w:t xml:space="preserve"> </w:t>
      </w:r>
      <w:r w:rsidRPr="00642CF7">
        <w:t>and</w:t>
      </w:r>
      <w:r w:rsidRPr="00642CF7">
        <w:rPr>
          <w:spacing w:val="-2"/>
        </w:rPr>
        <w:t xml:space="preserve"> </w:t>
      </w:r>
      <w:r w:rsidRPr="00642CF7">
        <w:rPr>
          <w:spacing w:val="-1"/>
        </w:rPr>
        <w:t>must</w:t>
      </w:r>
      <w:r w:rsidRPr="00642CF7">
        <w:rPr>
          <w:spacing w:val="-2"/>
        </w:rPr>
        <w:t xml:space="preserve"> </w:t>
      </w:r>
      <w:r w:rsidRPr="00642CF7">
        <w:t xml:space="preserve">not </w:t>
      </w:r>
      <w:r w:rsidRPr="00642CF7">
        <w:rPr>
          <w:spacing w:val="-1"/>
        </w:rPr>
        <w:t>represent</w:t>
      </w:r>
      <w:r w:rsidRPr="00642CF7">
        <w:t xml:space="preserve"> </w:t>
      </w:r>
      <w:r w:rsidRPr="00642CF7">
        <w:rPr>
          <w:spacing w:val="-1"/>
        </w:rPr>
        <w:t>themselves</w:t>
      </w:r>
      <w:r w:rsidRPr="00642CF7">
        <w:t xml:space="preserve"> as such.</w:t>
      </w:r>
    </w:p>
    <w:p w14:paraId="473FF987" w14:textId="77777777" w:rsidR="00275987" w:rsidRPr="00642CF7" w:rsidRDefault="00275987" w:rsidP="00275987">
      <w:pPr>
        <w:spacing w:before="1"/>
        <w:rPr>
          <w:rFonts w:eastAsia="Arial"/>
        </w:rPr>
      </w:pPr>
    </w:p>
    <w:p w14:paraId="7C547C77" w14:textId="77777777" w:rsidR="00275987" w:rsidRPr="00642CF7" w:rsidRDefault="00275987" w:rsidP="00275987">
      <w:pPr>
        <w:pStyle w:val="BodyText"/>
        <w:widowControl w:val="0"/>
        <w:numPr>
          <w:ilvl w:val="0"/>
          <w:numId w:val="22"/>
        </w:numPr>
        <w:tabs>
          <w:tab w:val="left" w:pos="821"/>
        </w:tabs>
        <w:overflowPunct/>
        <w:autoSpaceDE/>
        <w:autoSpaceDN/>
        <w:adjustRightInd/>
        <w:ind w:right="512"/>
        <w:textAlignment w:val="auto"/>
      </w:pPr>
      <w:r w:rsidRPr="00642CF7">
        <w:rPr>
          <w:spacing w:val="-1"/>
        </w:rPr>
        <w:t>The</w:t>
      </w:r>
      <w:r w:rsidRPr="00642CF7">
        <w:rPr>
          <w:spacing w:val="-2"/>
        </w:rPr>
        <w:t xml:space="preserve"> </w:t>
      </w:r>
      <w:r w:rsidRPr="00642CF7">
        <w:rPr>
          <w:spacing w:val="-1"/>
        </w:rPr>
        <w:t>following requirements</w:t>
      </w:r>
      <w:r w:rsidRPr="00642CF7">
        <w:t xml:space="preserve"> in</w:t>
      </w:r>
      <w:r w:rsidRPr="00642CF7">
        <w:rPr>
          <w:spacing w:val="-2"/>
        </w:rPr>
        <w:t xml:space="preserve"> </w:t>
      </w:r>
      <w:r w:rsidRPr="00642CF7">
        <w:t>this</w:t>
      </w:r>
      <w:r w:rsidRPr="00642CF7">
        <w:rPr>
          <w:spacing w:val="-3"/>
        </w:rPr>
        <w:t xml:space="preserve"> </w:t>
      </w:r>
      <w:r w:rsidRPr="00642CF7">
        <w:rPr>
          <w:spacing w:val="-1"/>
        </w:rPr>
        <w:t>provision</w:t>
      </w:r>
      <w:r w:rsidRPr="00642CF7">
        <w:t xml:space="preserve"> </w:t>
      </w:r>
      <w:r w:rsidRPr="00642CF7">
        <w:rPr>
          <w:spacing w:val="-1"/>
        </w:rPr>
        <w:t>apply</w:t>
      </w:r>
      <w:r w:rsidRPr="00642CF7">
        <w:rPr>
          <w:spacing w:val="-3"/>
        </w:rPr>
        <w:t xml:space="preserve"> </w:t>
      </w:r>
      <w:r w:rsidRPr="00642CF7">
        <w:t xml:space="preserve">to </w:t>
      </w:r>
      <w:r w:rsidRPr="00642CF7">
        <w:rPr>
          <w:spacing w:val="-1"/>
        </w:rPr>
        <w:t>the</w:t>
      </w:r>
      <w:r w:rsidRPr="00642CF7">
        <w:t xml:space="preserve"> </w:t>
      </w:r>
      <w:r w:rsidRPr="00642CF7">
        <w:rPr>
          <w:spacing w:val="-1"/>
        </w:rPr>
        <w:t>recipient's</w:t>
      </w:r>
      <w:r w:rsidRPr="00642CF7">
        <w:t xml:space="preserve"> </w:t>
      </w:r>
      <w:r w:rsidRPr="00642CF7">
        <w:rPr>
          <w:spacing w:val="-1"/>
        </w:rPr>
        <w:t>employees</w:t>
      </w:r>
      <w:r w:rsidRPr="00642CF7">
        <w:rPr>
          <w:spacing w:val="89"/>
        </w:rPr>
        <w:t xml:space="preserve"> </w:t>
      </w:r>
      <w:r w:rsidRPr="00642CF7">
        <w:rPr>
          <w:spacing w:val="-1"/>
        </w:rPr>
        <w:t>who</w:t>
      </w:r>
      <w:r w:rsidRPr="00642CF7">
        <w:t xml:space="preserve"> are not</w:t>
      </w:r>
      <w:r w:rsidRPr="00642CF7">
        <w:rPr>
          <w:spacing w:val="-2"/>
        </w:rPr>
        <w:t xml:space="preserve"> </w:t>
      </w:r>
      <w:r w:rsidRPr="00642CF7">
        <w:rPr>
          <w:spacing w:val="-1"/>
        </w:rPr>
        <w:t>citizens</w:t>
      </w:r>
      <w:r w:rsidRPr="00642CF7">
        <w:t xml:space="preserve"> </w:t>
      </w:r>
      <w:r w:rsidRPr="00642CF7">
        <w:rPr>
          <w:spacing w:val="-1"/>
        </w:rPr>
        <w:t>of</w:t>
      </w:r>
      <w:r w:rsidRPr="00642CF7">
        <w:t xml:space="preserve"> the cooperating</w:t>
      </w:r>
      <w:r w:rsidRPr="00642CF7">
        <w:rPr>
          <w:spacing w:val="-2"/>
        </w:rPr>
        <w:t xml:space="preserve"> </w:t>
      </w:r>
      <w:r w:rsidRPr="00642CF7">
        <w:rPr>
          <w:spacing w:val="-1"/>
        </w:rPr>
        <w:t>country.</w:t>
      </w:r>
    </w:p>
    <w:p w14:paraId="5037EBEC" w14:textId="77777777" w:rsidR="00275987" w:rsidRPr="00642CF7" w:rsidRDefault="00275987" w:rsidP="00275987">
      <w:pPr>
        <w:rPr>
          <w:rFonts w:eastAsia="Arial"/>
        </w:rPr>
      </w:pPr>
    </w:p>
    <w:p w14:paraId="31A49B0A" w14:textId="1E9BB881" w:rsidR="00275987" w:rsidRPr="00642CF7" w:rsidRDefault="00275987" w:rsidP="00275987">
      <w:pPr>
        <w:pStyle w:val="BodyText"/>
        <w:widowControl w:val="0"/>
        <w:numPr>
          <w:ilvl w:val="1"/>
          <w:numId w:val="22"/>
        </w:numPr>
        <w:tabs>
          <w:tab w:val="left" w:pos="1541"/>
        </w:tabs>
        <w:overflowPunct/>
        <w:autoSpaceDE/>
        <w:autoSpaceDN/>
        <w:adjustRightInd/>
        <w:ind w:right="746"/>
        <w:textAlignment w:val="auto"/>
      </w:pPr>
      <w:r w:rsidRPr="00642CF7">
        <w:t xml:space="preserve">If </w:t>
      </w:r>
      <w:r w:rsidRPr="00D02166">
        <w:rPr>
          <w:spacing w:val="-1"/>
        </w:rPr>
        <w:t>the</w:t>
      </w:r>
      <w:r w:rsidRPr="00642CF7">
        <w:t xml:space="preserve"> </w:t>
      </w:r>
      <w:r w:rsidRPr="00D02166">
        <w:rPr>
          <w:spacing w:val="-1"/>
        </w:rPr>
        <w:t>recipient’s</w:t>
      </w:r>
      <w:r w:rsidRPr="00642CF7">
        <w:t xml:space="preserve"> </w:t>
      </w:r>
      <w:r w:rsidRPr="00D02166">
        <w:rPr>
          <w:spacing w:val="-1"/>
        </w:rPr>
        <w:t>employees</w:t>
      </w:r>
      <w:r w:rsidRPr="00642CF7">
        <w:t xml:space="preserve"> enjoy</w:t>
      </w:r>
      <w:r w:rsidRPr="00D02166">
        <w:rPr>
          <w:spacing w:val="-2"/>
        </w:rPr>
        <w:t xml:space="preserve"> </w:t>
      </w:r>
      <w:r w:rsidRPr="00D02166">
        <w:rPr>
          <w:spacing w:val="-1"/>
        </w:rPr>
        <w:t>exemptions</w:t>
      </w:r>
      <w:r w:rsidRPr="00D02166">
        <w:rPr>
          <w:spacing w:val="-3"/>
        </w:rPr>
        <w:t xml:space="preserve"> </w:t>
      </w:r>
      <w:r w:rsidRPr="00D02166">
        <w:rPr>
          <w:spacing w:val="-1"/>
        </w:rPr>
        <w:t>from</w:t>
      </w:r>
      <w:r w:rsidRPr="00D02166">
        <w:rPr>
          <w:spacing w:val="1"/>
        </w:rPr>
        <w:t xml:space="preserve"> </w:t>
      </w:r>
      <w:r w:rsidRPr="00D02166">
        <w:rPr>
          <w:spacing w:val="-1"/>
        </w:rPr>
        <w:t>import</w:t>
      </w:r>
      <w:r w:rsidRPr="00642CF7">
        <w:t xml:space="preserve"> </w:t>
      </w:r>
      <w:r w:rsidRPr="00D02166">
        <w:rPr>
          <w:spacing w:val="-1"/>
        </w:rPr>
        <w:t>limitations,</w:t>
      </w:r>
      <w:r w:rsidRPr="00D02166">
        <w:rPr>
          <w:spacing w:val="69"/>
        </w:rPr>
        <w:t xml:space="preserve"> </w:t>
      </w:r>
      <w:r w:rsidRPr="00642CF7">
        <w:t xml:space="preserve">customs </w:t>
      </w:r>
      <w:r w:rsidRPr="00D02166">
        <w:rPr>
          <w:spacing w:val="-1"/>
        </w:rPr>
        <w:t>duties</w:t>
      </w:r>
      <w:r w:rsidRPr="00D02166">
        <w:rPr>
          <w:spacing w:val="-2"/>
        </w:rPr>
        <w:t xml:space="preserve"> </w:t>
      </w:r>
      <w:r w:rsidRPr="00642CF7">
        <w:t xml:space="preserve">or </w:t>
      </w:r>
      <w:r w:rsidRPr="00D02166">
        <w:rPr>
          <w:spacing w:val="-1"/>
        </w:rPr>
        <w:t>taxes</w:t>
      </w:r>
      <w:r w:rsidRPr="00642CF7">
        <w:t xml:space="preserve"> on</w:t>
      </w:r>
      <w:r w:rsidRPr="00D02166">
        <w:rPr>
          <w:spacing w:val="-2"/>
        </w:rPr>
        <w:t xml:space="preserve"> </w:t>
      </w:r>
      <w:r w:rsidRPr="00D02166">
        <w:rPr>
          <w:spacing w:val="-1"/>
        </w:rPr>
        <w:t>personal</w:t>
      </w:r>
      <w:r w:rsidRPr="00642CF7">
        <w:t xml:space="preserve"> </w:t>
      </w:r>
      <w:r w:rsidRPr="00D02166">
        <w:rPr>
          <w:spacing w:val="-1"/>
        </w:rPr>
        <w:t>property</w:t>
      </w:r>
      <w:r w:rsidRPr="00D02166">
        <w:rPr>
          <w:spacing w:val="-3"/>
        </w:rPr>
        <w:t xml:space="preserve"> </w:t>
      </w:r>
      <w:r w:rsidRPr="00642CF7">
        <w:t xml:space="preserve">in </w:t>
      </w:r>
      <w:r w:rsidRPr="00D02166">
        <w:rPr>
          <w:spacing w:val="-1"/>
        </w:rPr>
        <w:t>connection</w:t>
      </w:r>
      <w:r w:rsidRPr="00642CF7">
        <w:t xml:space="preserve"> </w:t>
      </w:r>
      <w:r w:rsidRPr="00D02166">
        <w:rPr>
          <w:spacing w:val="-1"/>
        </w:rPr>
        <w:t>with</w:t>
      </w:r>
      <w:r w:rsidRPr="00D02166">
        <w:rPr>
          <w:spacing w:val="55"/>
        </w:rPr>
        <w:t xml:space="preserve"> </w:t>
      </w:r>
      <w:r w:rsidRPr="00D02166">
        <w:rPr>
          <w:spacing w:val="-1"/>
        </w:rPr>
        <w:t>performance</w:t>
      </w:r>
      <w:r w:rsidRPr="00642CF7">
        <w:t xml:space="preserve"> </w:t>
      </w:r>
      <w:r w:rsidRPr="00D02166">
        <w:rPr>
          <w:spacing w:val="-1"/>
        </w:rPr>
        <w:t>of</w:t>
      </w:r>
      <w:r w:rsidRPr="00642CF7">
        <w:t xml:space="preserve"> this</w:t>
      </w:r>
      <w:r w:rsidRPr="00D02166">
        <w:rPr>
          <w:spacing w:val="-3"/>
        </w:rPr>
        <w:t xml:space="preserve"> </w:t>
      </w:r>
      <w:r w:rsidRPr="00642CF7">
        <w:t xml:space="preserve">award, </w:t>
      </w:r>
      <w:r w:rsidRPr="00D02166">
        <w:rPr>
          <w:spacing w:val="-1"/>
        </w:rPr>
        <w:t>the</w:t>
      </w:r>
      <w:r w:rsidRPr="00642CF7">
        <w:t xml:space="preserve"> </w:t>
      </w:r>
      <w:r w:rsidRPr="00D02166">
        <w:rPr>
          <w:spacing w:val="-1"/>
        </w:rPr>
        <w:t>sale</w:t>
      </w:r>
      <w:r w:rsidRPr="00642CF7">
        <w:t xml:space="preserve"> </w:t>
      </w:r>
      <w:r w:rsidRPr="00D02166">
        <w:rPr>
          <w:spacing w:val="-1"/>
        </w:rPr>
        <w:t>of</w:t>
      </w:r>
      <w:r w:rsidRPr="00642CF7">
        <w:t xml:space="preserve"> such</w:t>
      </w:r>
      <w:r w:rsidRPr="00D02166">
        <w:rPr>
          <w:spacing w:val="-2"/>
        </w:rPr>
        <w:t xml:space="preserve"> </w:t>
      </w:r>
      <w:r w:rsidRPr="00D02166">
        <w:rPr>
          <w:spacing w:val="-1"/>
        </w:rPr>
        <w:t>personal</w:t>
      </w:r>
      <w:r w:rsidRPr="00D02166">
        <w:rPr>
          <w:spacing w:val="-3"/>
        </w:rPr>
        <w:t xml:space="preserve"> </w:t>
      </w:r>
      <w:r w:rsidRPr="00642CF7">
        <w:t>property</w:t>
      </w:r>
      <w:r w:rsidRPr="00D02166">
        <w:rPr>
          <w:spacing w:val="-3"/>
        </w:rPr>
        <w:t xml:space="preserve"> </w:t>
      </w:r>
      <w:r w:rsidRPr="00642CF7">
        <w:t xml:space="preserve">is </w:t>
      </w:r>
      <w:r w:rsidRPr="00D02166">
        <w:rPr>
          <w:spacing w:val="-1"/>
        </w:rPr>
        <w:t>governed</w:t>
      </w:r>
      <w:r w:rsidRPr="00D02166">
        <w:rPr>
          <w:spacing w:val="51"/>
        </w:rPr>
        <w:t xml:space="preserve"> </w:t>
      </w:r>
      <w:r w:rsidRPr="00642CF7">
        <w:t>by</w:t>
      </w:r>
      <w:r w:rsidRPr="00D02166">
        <w:rPr>
          <w:spacing w:val="-3"/>
        </w:rPr>
        <w:t xml:space="preserve"> </w:t>
      </w:r>
      <w:r w:rsidRPr="00642CF7">
        <w:t xml:space="preserve">the rules </w:t>
      </w:r>
      <w:r w:rsidRPr="00D02166">
        <w:rPr>
          <w:spacing w:val="-1"/>
        </w:rPr>
        <w:t>contained</w:t>
      </w:r>
      <w:r w:rsidRPr="00D02166">
        <w:rPr>
          <w:spacing w:val="-2"/>
        </w:rPr>
        <w:t xml:space="preserve"> </w:t>
      </w:r>
      <w:r w:rsidRPr="00642CF7">
        <w:t>in 22</w:t>
      </w:r>
      <w:r w:rsidRPr="00D02166">
        <w:rPr>
          <w:spacing w:val="4"/>
        </w:rPr>
        <w:t xml:space="preserve"> </w:t>
      </w:r>
      <w:r w:rsidRPr="00642CF7">
        <w:t>CFR</w:t>
      </w:r>
      <w:r w:rsidRPr="00D02166">
        <w:rPr>
          <w:spacing w:val="-2"/>
        </w:rPr>
        <w:t xml:space="preserve"> </w:t>
      </w:r>
      <w:r w:rsidRPr="00D02166">
        <w:rPr>
          <w:spacing w:val="-1"/>
        </w:rPr>
        <w:t>136,</w:t>
      </w:r>
      <w:r w:rsidRPr="00D02166">
        <w:rPr>
          <w:spacing w:val="-2"/>
        </w:rPr>
        <w:t xml:space="preserve"> </w:t>
      </w:r>
      <w:r w:rsidRPr="00D02166">
        <w:rPr>
          <w:spacing w:val="-1"/>
        </w:rPr>
        <w:t>including</w:t>
      </w:r>
      <w:r w:rsidRPr="00D02166">
        <w:rPr>
          <w:spacing w:val="-2"/>
        </w:rPr>
        <w:t xml:space="preserve"> </w:t>
      </w:r>
      <w:r w:rsidRPr="00642CF7">
        <w:t>a</w:t>
      </w:r>
      <w:r w:rsidRPr="00D02166">
        <w:rPr>
          <w:spacing w:val="1"/>
        </w:rPr>
        <w:t xml:space="preserve"> </w:t>
      </w:r>
      <w:r w:rsidRPr="00D02166">
        <w:rPr>
          <w:spacing w:val="-1"/>
        </w:rPr>
        <w:t xml:space="preserve">prohibition from </w:t>
      </w:r>
      <w:r w:rsidR="00D02166">
        <w:t xml:space="preserve">profiting </w:t>
      </w:r>
      <w:r w:rsidRPr="00D02166">
        <w:rPr>
          <w:spacing w:val="-1"/>
        </w:rPr>
        <w:t>from</w:t>
      </w:r>
      <w:r w:rsidRPr="00D02166">
        <w:rPr>
          <w:spacing w:val="1"/>
        </w:rPr>
        <w:t xml:space="preserve"> </w:t>
      </w:r>
      <w:r w:rsidRPr="00D02166">
        <w:rPr>
          <w:spacing w:val="-1"/>
        </w:rPr>
        <w:t>such</w:t>
      </w:r>
      <w:r w:rsidRPr="00642CF7">
        <w:t xml:space="preserve"> </w:t>
      </w:r>
      <w:r w:rsidRPr="00D02166">
        <w:rPr>
          <w:spacing w:val="-1"/>
        </w:rPr>
        <w:t>sale,</w:t>
      </w:r>
      <w:r w:rsidRPr="00D02166">
        <w:rPr>
          <w:spacing w:val="-2"/>
        </w:rPr>
        <w:t xml:space="preserve"> </w:t>
      </w:r>
      <w:r w:rsidRPr="00D02166">
        <w:rPr>
          <w:spacing w:val="-1"/>
        </w:rPr>
        <w:t>except</w:t>
      </w:r>
      <w:r w:rsidRPr="00642CF7">
        <w:t xml:space="preserve"> as this</w:t>
      </w:r>
      <w:r w:rsidRPr="00D02166">
        <w:rPr>
          <w:spacing w:val="-3"/>
        </w:rPr>
        <w:t xml:space="preserve"> </w:t>
      </w:r>
      <w:r w:rsidRPr="00642CF7">
        <w:t>may</w:t>
      </w:r>
      <w:r w:rsidRPr="00D02166">
        <w:rPr>
          <w:spacing w:val="-3"/>
        </w:rPr>
        <w:t xml:space="preserve"> </w:t>
      </w:r>
      <w:r w:rsidRPr="00642CF7">
        <w:t>conflict</w:t>
      </w:r>
      <w:r w:rsidRPr="00D02166">
        <w:rPr>
          <w:spacing w:val="-2"/>
        </w:rPr>
        <w:t xml:space="preserve"> </w:t>
      </w:r>
      <w:r w:rsidRPr="00D02166">
        <w:rPr>
          <w:spacing w:val="-1"/>
        </w:rPr>
        <w:t>with</w:t>
      </w:r>
      <w:r w:rsidRPr="00642CF7">
        <w:t xml:space="preserve"> </w:t>
      </w:r>
      <w:r w:rsidRPr="00D02166">
        <w:rPr>
          <w:spacing w:val="-1"/>
        </w:rPr>
        <w:t>host</w:t>
      </w:r>
      <w:r w:rsidRPr="00642CF7">
        <w:t xml:space="preserve"> </w:t>
      </w:r>
      <w:r w:rsidRPr="00D02166">
        <w:rPr>
          <w:spacing w:val="-1"/>
        </w:rPr>
        <w:t>government</w:t>
      </w:r>
      <w:r w:rsidRPr="00D02166">
        <w:rPr>
          <w:spacing w:val="43"/>
        </w:rPr>
        <w:t xml:space="preserve"> </w:t>
      </w:r>
      <w:r w:rsidRPr="00D02166">
        <w:rPr>
          <w:spacing w:val="-1"/>
        </w:rPr>
        <w:t>regulations.</w:t>
      </w:r>
    </w:p>
    <w:p w14:paraId="12DC949E" w14:textId="77777777" w:rsidR="00275987" w:rsidRPr="00642CF7" w:rsidRDefault="00275987" w:rsidP="00275987">
      <w:pPr>
        <w:rPr>
          <w:rFonts w:eastAsia="Arial"/>
        </w:rPr>
      </w:pPr>
    </w:p>
    <w:p w14:paraId="333E3DE7" w14:textId="77777777" w:rsidR="00275987" w:rsidRPr="00642CF7" w:rsidRDefault="00275987" w:rsidP="00275987">
      <w:pPr>
        <w:pStyle w:val="BodyText"/>
        <w:widowControl w:val="0"/>
        <w:numPr>
          <w:ilvl w:val="1"/>
          <w:numId w:val="22"/>
        </w:numPr>
        <w:tabs>
          <w:tab w:val="left" w:pos="1541"/>
        </w:tabs>
        <w:overflowPunct/>
        <w:autoSpaceDE/>
        <w:autoSpaceDN/>
        <w:adjustRightInd/>
        <w:ind w:right="159"/>
        <w:textAlignment w:val="auto"/>
      </w:pPr>
      <w:r w:rsidRPr="00642CF7">
        <w:t>Any</w:t>
      </w:r>
      <w:r w:rsidRPr="00642CF7">
        <w:rPr>
          <w:spacing w:val="-3"/>
        </w:rPr>
        <w:t xml:space="preserve"> </w:t>
      </w:r>
      <w:r w:rsidRPr="00642CF7">
        <w:t>outside</w:t>
      </w:r>
      <w:r w:rsidRPr="00642CF7">
        <w:rPr>
          <w:spacing w:val="-2"/>
        </w:rPr>
        <w:t xml:space="preserve"> </w:t>
      </w:r>
      <w:r w:rsidRPr="00642CF7">
        <w:rPr>
          <w:spacing w:val="-1"/>
        </w:rPr>
        <w:t>business</w:t>
      </w:r>
      <w:r w:rsidRPr="00642CF7">
        <w:rPr>
          <w:spacing w:val="-2"/>
        </w:rPr>
        <w:t xml:space="preserve"> </w:t>
      </w:r>
      <w:r w:rsidRPr="00642CF7">
        <w:rPr>
          <w:spacing w:val="-1"/>
        </w:rPr>
        <w:t>dealings</w:t>
      </w:r>
      <w:r w:rsidRPr="00642CF7">
        <w:t xml:space="preserve"> </w:t>
      </w:r>
      <w:r w:rsidRPr="00642CF7">
        <w:rPr>
          <w:spacing w:val="-1"/>
        </w:rPr>
        <w:t>of</w:t>
      </w:r>
      <w:r w:rsidRPr="00642CF7">
        <w:t xml:space="preserve"> the</w:t>
      </w:r>
      <w:r w:rsidRPr="00642CF7">
        <w:rPr>
          <w:spacing w:val="-2"/>
        </w:rPr>
        <w:t xml:space="preserve"> </w:t>
      </w:r>
      <w:r w:rsidRPr="00642CF7">
        <w:rPr>
          <w:spacing w:val="-1"/>
        </w:rPr>
        <w:t>recipient’s</w:t>
      </w:r>
      <w:r w:rsidRPr="00642CF7">
        <w:t xml:space="preserve"> </w:t>
      </w:r>
      <w:r w:rsidRPr="00642CF7">
        <w:rPr>
          <w:spacing w:val="-1"/>
        </w:rPr>
        <w:t>employees</w:t>
      </w:r>
      <w:r w:rsidRPr="00642CF7">
        <w:rPr>
          <w:spacing w:val="-2"/>
        </w:rPr>
        <w:t xml:space="preserve"> </w:t>
      </w:r>
      <w:r w:rsidRPr="00642CF7">
        <w:t>must</w:t>
      </w:r>
      <w:r w:rsidRPr="00642CF7">
        <w:rPr>
          <w:spacing w:val="-2"/>
        </w:rPr>
        <w:t xml:space="preserve"> </w:t>
      </w:r>
      <w:r w:rsidRPr="00642CF7">
        <w:rPr>
          <w:spacing w:val="-1"/>
        </w:rPr>
        <w:t>be</w:t>
      </w:r>
      <w:r w:rsidRPr="00642CF7">
        <w:t xml:space="preserve"> </w:t>
      </w:r>
      <w:r w:rsidRPr="00642CF7">
        <w:rPr>
          <w:spacing w:val="-1"/>
        </w:rPr>
        <w:t>legal</w:t>
      </w:r>
      <w:r w:rsidRPr="00642CF7">
        <w:rPr>
          <w:spacing w:val="71"/>
        </w:rPr>
        <w:t xml:space="preserve"> </w:t>
      </w:r>
      <w:r w:rsidRPr="00642CF7">
        <w:t>and</w:t>
      </w:r>
      <w:r w:rsidRPr="00642CF7">
        <w:rPr>
          <w:spacing w:val="-2"/>
        </w:rPr>
        <w:t xml:space="preserve"> </w:t>
      </w:r>
      <w:r w:rsidRPr="00642CF7">
        <w:t>not</w:t>
      </w:r>
      <w:r w:rsidRPr="00642CF7">
        <w:rPr>
          <w:spacing w:val="-2"/>
        </w:rPr>
        <w:t xml:space="preserve"> </w:t>
      </w:r>
      <w:r w:rsidRPr="00642CF7">
        <w:t>conflict</w:t>
      </w:r>
      <w:r w:rsidRPr="00642CF7">
        <w:rPr>
          <w:spacing w:val="-2"/>
        </w:rPr>
        <w:t xml:space="preserve"> </w:t>
      </w:r>
      <w:r w:rsidRPr="00642CF7">
        <w:t xml:space="preserve">in </w:t>
      </w:r>
      <w:r w:rsidRPr="00642CF7">
        <w:rPr>
          <w:spacing w:val="-1"/>
        </w:rPr>
        <w:t>any</w:t>
      </w:r>
      <w:r w:rsidRPr="00642CF7">
        <w:rPr>
          <w:spacing w:val="-3"/>
        </w:rPr>
        <w:t xml:space="preserve"> </w:t>
      </w:r>
      <w:r w:rsidRPr="00642CF7">
        <w:rPr>
          <w:spacing w:val="-1"/>
        </w:rPr>
        <w:t>manner</w:t>
      </w:r>
      <w:r w:rsidRPr="00642CF7">
        <w:t xml:space="preserve"> </w:t>
      </w:r>
      <w:r w:rsidRPr="00642CF7">
        <w:rPr>
          <w:spacing w:val="-1"/>
        </w:rPr>
        <w:t>with</w:t>
      </w:r>
      <w:r w:rsidRPr="00642CF7">
        <w:t xml:space="preserve"> this </w:t>
      </w:r>
      <w:r w:rsidRPr="00642CF7">
        <w:rPr>
          <w:spacing w:val="-1"/>
        </w:rPr>
        <w:t>award.</w:t>
      </w:r>
      <w:r w:rsidRPr="00642CF7">
        <w:t xml:space="preserve">  </w:t>
      </w:r>
      <w:r w:rsidRPr="00642CF7">
        <w:rPr>
          <w:spacing w:val="-1"/>
        </w:rPr>
        <w:t>Outside</w:t>
      </w:r>
      <w:r w:rsidRPr="00642CF7">
        <w:rPr>
          <w:spacing w:val="5"/>
        </w:rPr>
        <w:t xml:space="preserve"> </w:t>
      </w:r>
      <w:r w:rsidRPr="00642CF7">
        <w:rPr>
          <w:spacing w:val="-1"/>
        </w:rPr>
        <w:t>business</w:t>
      </w:r>
      <w:r w:rsidRPr="00642CF7">
        <w:t xml:space="preserve"> </w:t>
      </w:r>
      <w:r w:rsidRPr="00642CF7">
        <w:rPr>
          <w:spacing w:val="-1"/>
        </w:rPr>
        <w:t>dealings</w:t>
      </w:r>
      <w:r w:rsidRPr="00642CF7">
        <w:rPr>
          <w:spacing w:val="49"/>
        </w:rPr>
        <w:t xml:space="preserve"> </w:t>
      </w:r>
      <w:r w:rsidRPr="00642CF7">
        <w:t>include,</w:t>
      </w:r>
      <w:r w:rsidRPr="00642CF7">
        <w:rPr>
          <w:spacing w:val="-2"/>
        </w:rPr>
        <w:t xml:space="preserve"> </w:t>
      </w:r>
      <w:r w:rsidRPr="00642CF7">
        <w:t>but</w:t>
      </w:r>
      <w:r w:rsidRPr="00642CF7">
        <w:rPr>
          <w:spacing w:val="-2"/>
        </w:rPr>
        <w:t xml:space="preserve"> </w:t>
      </w:r>
      <w:r w:rsidRPr="00642CF7">
        <w:t>are</w:t>
      </w:r>
      <w:r w:rsidRPr="00642CF7">
        <w:rPr>
          <w:spacing w:val="-2"/>
        </w:rPr>
        <w:t xml:space="preserve"> </w:t>
      </w:r>
      <w:r w:rsidRPr="00642CF7">
        <w:t>not</w:t>
      </w:r>
      <w:r w:rsidRPr="00642CF7">
        <w:rPr>
          <w:spacing w:val="-2"/>
        </w:rPr>
        <w:t xml:space="preserve"> </w:t>
      </w:r>
      <w:r w:rsidRPr="00642CF7">
        <w:rPr>
          <w:spacing w:val="-1"/>
        </w:rPr>
        <w:t>limited</w:t>
      </w:r>
      <w:r w:rsidRPr="00642CF7">
        <w:t xml:space="preserve"> </w:t>
      </w:r>
      <w:r w:rsidRPr="00642CF7">
        <w:rPr>
          <w:spacing w:val="-1"/>
        </w:rPr>
        <w:t>to,</w:t>
      </w:r>
      <w:r w:rsidRPr="00642CF7">
        <w:t xml:space="preserve"> </w:t>
      </w:r>
      <w:r w:rsidRPr="00642CF7">
        <w:rPr>
          <w:spacing w:val="-1"/>
        </w:rPr>
        <w:t>any</w:t>
      </w:r>
      <w:r w:rsidRPr="00642CF7">
        <w:rPr>
          <w:spacing w:val="-3"/>
        </w:rPr>
        <w:t xml:space="preserve"> </w:t>
      </w:r>
      <w:r w:rsidRPr="00642CF7">
        <w:rPr>
          <w:spacing w:val="-1"/>
        </w:rPr>
        <w:t>investments,</w:t>
      </w:r>
      <w:r w:rsidRPr="00642CF7">
        <w:t xml:space="preserve"> </w:t>
      </w:r>
      <w:r w:rsidRPr="00642CF7">
        <w:rPr>
          <w:spacing w:val="-1"/>
        </w:rPr>
        <w:t>loans,</w:t>
      </w:r>
      <w:r w:rsidRPr="00642CF7">
        <w:t xml:space="preserve"> </w:t>
      </w:r>
      <w:r w:rsidRPr="00642CF7">
        <w:rPr>
          <w:spacing w:val="-1"/>
        </w:rPr>
        <w:t>employment,</w:t>
      </w:r>
      <w:r w:rsidRPr="00642CF7">
        <w:rPr>
          <w:spacing w:val="-2"/>
        </w:rPr>
        <w:t xml:space="preserve"> </w:t>
      </w:r>
      <w:r w:rsidRPr="00642CF7">
        <w:t>or</w:t>
      </w:r>
      <w:r w:rsidRPr="00642CF7">
        <w:rPr>
          <w:spacing w:val="57"/>
        </w:rPr>
        <w:t xml:space="preserve"> </w:t>
      </w:r>
      <w:r w:rsidRPr="00642CF7">
        <w:t>business</w:t>
      </w:r>
      <w:r w:rsidRPr="00642CF7">
        <w:rPr>
          <w:spacing w:val="-3"/>
        </w:rPr>
        <w:t xml:space="preserve"> </w:t>
      </w:r>
      <w:r w:rsidRPr="00642CF7">
        <w:rPr>
          <w:spacing w:val="-1"/>
        </w:rPr>
        <w:t>ownership</w:t>
      </w:r>
      <w:r w:rsidRPr="00642CF7">
        <w:t xml:space="preserve"> by</w:t>
      </w:r>
      <w:r w:rsidRPr="00642CF7">
        <w:rPr>
          <w:spacing w:val="-3"/>
        </w:rPr>
        <w:t xml:space="preserve"> </w:t>
      </w:r>
      <w:r w:rsidRPr="00642CF7">
        <w:t xml:space="preserve">the </w:t>
      </w:r>
      <w:r w:rsidRPr="00642CF7">
        <w:rPr>
          <w:spacing w:val="-1"/>
        </w:rPr>
        <w:t>recipient’s</w:t>
      </w:r>
      <w:r w:rsidRPr="00642CF7">
        <w:rPr>
          <w:spacing w:val="-2"/>
        </w:rPr>
        <w:t xml:space="preserve"> </w:t>
      </w:r>
      <w:r w:rsidRPr="00642CF7">
        <w:rPr>
          <w:spacing w:val="-1"/>
        </w:rPr>
        <w:t>employees,</w:t>
      </w:r>
      <w:r w:rsidRPr="00642CF7">
        <w:rPr>
          <w:spacing w:val="-2"/>
        </w:rPr>
        <w:t xml:space="preserve"> </w:t>
      </w:r>
      <w:r w:rsidRPr="00642CF7">
        <w:rPr>
          <w:spacing w:val="-1"/>
        </w:rPr>
        <w:t>other</w:t>
      </w:r>
      <w:r w:rsidRPr="00642CF7">
        <w:t xml:space="preserve"> </w:t>
      </w:r>
      <w:r w:rsidRPr="00642CF7">
        <w:rPr>
          <w:spacing w:val="-1"/>
        </w:rPr>
        <w:t>than</w:t>
      </w:r>
      <w:r w:rsidRPr="00642CF7">
        <w:t xml:space="preserve"> </w:t>
      </w:r>
      <w:r w:rsidRPr="00642CF7">
        <w:rPr>
          <w:spacing w:val="-1"/>
        </w:rPr>
        <w:t>work</w:t>
      </w:r>
      <w:r w:rsidRPr="00642CF7">
        <w:t xml:space="preserve"> to</w:t>
      </w:r>
      <w:r w:rsidRPr="00642CF7">
        <w:rPr>
          <w:spacing w:val="-2"/>
        </w:rPr>
        <w:t xml:space="preserve"> </w:t>
      </w:r>
      <w:r w:rsidRPr="00642CF7">
        <w:t>be</w:t>
      </w:r>
      <w:r w:rsidRPr="00642CF7">
        <w:rPr>
          <w:spacing w:val="67"/>
        </w:rPr>
        <w:t xml:space="preserve"> </w:t>
      </w:r>
      <w:r w:rsidRPr="00642CF7">
        <w:rPr>
          <w:spacing w:val="-1"/>
        </w:rPr>
        <w:t>performed</w:t>
      </w:r>
      <w:r w:rsidRPr="00642CF7">
        <w:rPr>
          <w:spacing w:val="-2"/>
        </w:rPr>
        <w:t xml:space="preserve"> </w:t>
      </w:r>
      <w:r w:rsidRPr="00642CF7">
        <w:rPr>
          <w:spacing w:val="-1"/>
        </w:rPr>
        <w:t>under</w:t>
      </w:r>
      <w:r w:rsidRPr="00642CF7">
        <w:t xml:space="preserve"> this</w:t>
      </w:r>
      <w:r w:rsidRPr="00642CF7">
        <w:rPr>
          <w:spacing w:val="-3"/>
        </w:rPr>
        <w:t xml:space="preserve"> </w:t>
      </w:r>
      <w:r w:rsidRPr="00642CF7">
        <w:rPr>
          <w:spacing w:val="-1"/>
        </w:rPr>
        <w:t>award.</w:t>
      </w:r>
    </w:p>
    <w:p w14:paraId="75D98BD9" w14:textId="77777777" w:rsidR="00275987" w:rsidRPr="00642CF7" w:rsidRDefault="00275987" w:rsidP="00275987">
      <w:pPr>
        <w:rPr>
          <w:rFonts w:eastAsia="Arial"/>
        </w:rPr>
      </w:pPr>
    </w:p>
    <w:p w14:paraId="35D7083B" w14:textId="77777777" w:rsidR="00275987" w:rsidRPr="00642CF7" w:rsidRDefault="00275987" w:rsidP="00275987">
      <w:pPr>
        <w:pStyle w:val="BodyText"/>
        <w:widowControl w:val="0"/>
        <w:numPr>
          <w:ilvl w:val="0"/>
          <w:numId w:val="22"/>
        </w:numPr>
        <w:tabs>
          <w:tab w:val="left" w:pos="821"/>
        </w:tabs>
        <w:overflowPunct/>
        <w:autoSpaceDE/>
        <w:autoSpaceDN/>
        <w:adjustRightInd/>
        <w:ind w:right="244"/>
        <w:textAlignment w:val="auto"/>
      </w:pPr>
      <w:r w:rsidRPr="00642CF7">
        <w:t>In</w:t>
      </w:r>
      <w:r w:rsidRPr="00642CF7">
        <w:rPr>
          <w:spacing w:val="1"/>
        </w:rPr>
        <w:t xml:space="preserve"> </w:t>
      </w:r>
      <w:r w:rsidRPr="00642CF7">
        <w:rPr>
          <w:spacing w:val="-1"/>
        </w:rPr>
        <w:t>the</w:t>
      </w:r>
      <w:r w:rsidRPr="00642CF7">
        <w:t xml:space="preserve"> </w:t>
      </w:r>
      <w:r w:rsidRPr="00642CF7">
        <w:rPr>
          <w:spacing w:val="-1"/>
        </w:rPr>
        <w:t>event</w:t>
      </w:r>
      <w:r w:rsidRPr="00642CF7">
        <w:rPr>
          <w:spacing w:val="-2"/>
        </w:rPr>
        <w:t xml:space="preserve"> </w:t>
      </w:r>
      <w:r w:rsidRPr="00642CF7">
        <w:rPr>
          <w:spacing w:val="-1"/>
        </w:rPr>
        <w:t>the</w:t>
      </w:r>
      <w:r w:rsidRPr="00642CF7">
        <w:t xml:space="preserve"> </w:t>
      </w:r>
      <w:r w:rsidRPr="00642CF7">
        <w:rPr>
          <w:spacing w:val="-1"/>
        </w:rPr>
        <w:t>conduct</w:t>
      </w:r>
      <w:r w:rsidRPr="00642CF7">
        <w:t xml:space="preserve"> </w:t>
      </w:r>
      <w:r w:rsidRPr="00642CF7">
        <w:rPr>
          <w:spacing w:val="-1"/>
        </w:rPr>
        <w:t>of</w:t>
      </w:r>
      <w:r w:rsidRPr="00642CF7">
        <w:t xml:space="preserve"> any</w:t>
      </w:r>
      <w:r w:rsidRPr="00642CF7">
        <w:rPr>
          <w:spacing w:val="-3"/>
        </w:rPr>
        <w:t xml:space="preserve"> </w:t>
      </w:r>
      <w:r w:rsidRPr="00642CF7">
        <w:t>recipient</w:t>
      </w:r>
      <w:r w:rsidRPr="00642CF7">
        <w:rPr>
          <w:spacing w:val="-2"/>
        </w:rPr>
        <w:t xml:space="preserve"> </w:t>
      </w:r>
      <w:r w:rsidRPr="00642CF7">
        <w:rPr>
          <w:spacing w:val="-1"/>
        </w:rPr>
        <w:t>employee</w:t>
      </w:r>
      <w:r w:rsidRPr="00642CF7">
        <w:t xml:space="preserve"> is not in</w:t>
      </w:r>
      <w:r w:rsidRPr="00642CF7">
        <w:rPr>
          <w:spacing w:val="-2"/>
        </w:rPr>
        <w:t xml:space="preserve"> </w:t>
      </w:r>
      <w:r w:rsidRPr="00642CF7">
        <w:t xml:space="preserve">accordance </w:t>
      </w:r>
      <w:r w:rsidRPr="00642CF7">
        <w:rPr>
          <w:spacing w:val="-1"/>
        </w:rPr>
        <w:t>with</w:t>
      </w:r>
      <w:r w:rsidRPr="00642CF7">
        <w:t xml:space="preserve"> this</w:t>
      </w:r>
      <w:r w:rsidRPr="00642CF7">
        <w:rPr>
          <w:spacing w:val="35"/>
        </w:rPr>
        <w:t xml:space="preserve"> </w:t>
      </w:r>
      <w:r w:rsidRPr="00642CF7">
        <w:rPr>
          <w:spacing w:val="-1"/>
        </w:rPr>
        <w:t>provision</w:t>
      </w:r>
      <w:r w:rsidRPr="00642CF7">
        <w:t xml:space="preserve"> or this </w:t>
      </w:r>
      <w:r w:rsidRPr="00642CF7">
        <w:rPr>
          <w:spacing w:val="-1"/>
        </w:rPr>
        <w:t>award,</w:t>
      </w:r>
      <w:r w:rsidRPr="00642CF7">
        <w:t xml:space="preserve"> the</w:t>
      </w:r>
      <w:r w:rsidRPr="00642CF7">
        <w:rPr>
          <w:spacing w:val="-2"/>
        </w:rPr>
        <w:t xml:space="preserve"> </w:t>
      </w:r>
      <w:r w:rsidRPr="00642CF7">
        <w:rPr>
          <w:spacing w:val="-1"/>
        </w:rPr>
        <w:t>recipient</w:t>
      </w:r>
      <w:r w:rsidRPr="00642CF7">
        <w:rPr>
          <w:spacing w:val="-2"/>
        </w:rPr>
        <w:t xml:space="preserve"> </w:t>
      </w:r>
      <w:r w:rsidRPr="00642CF7">
        <w:t xml:space="preserve">must </w:t>
      </w:r>
      <w:r w:rsidRPr="00642CF7">
        <w:rPr>
          <w:spacing w:val="-1"/>
        </w:rPr>
        <w:t>coordinate</w:t>
      </w:r>
      <w:r w:rsidRPr="00642CF7">
        <w:t xml:space="preserve"> </w:t>
      </w:r>
      <w:r w:rsidRPr="00642CF7">
        <w:rPr>
          <w:spacing w:val="-1"/>
        </w:rPr>
        <w:t>with</w:t>
      </w:r>
      <w:r w:rsidRPr="00642CF7">
        <w:t xml:space="preserve"> the </w:t>
      </w:r>
      <w:r w:rsidRPr="00642CF7">
        <w:rPr>
          <w:spacing w:val="-1"/>
        </w:rPr>
        <w:t>USAID</w:t>
      </w:r>
      <w:r w:rsidRPr="00642CF7">
        <w:t xml:space="preserve"> </w:t>
      </w:r>
      <w:r w:rsidRPr="00642CF7">
        <w:rPr>
          <w:spacing w:val="-1"/>
        </w:rPr>
        <w:t>Mission</w:t>
      </w:r>
      <w:r w:rsidRPr="00642CF7">
        <w:rPr>
          <w:spacing w:val="1"/>
        </w:rPr>
        <w:t xml:space="preserve"> </w:t>
      </w:r>
      <w:r w:rsidRPr="00642CF7">
        <w:t>to</w:t>
      </w:r>
      <w:r w:rsidRPr="00642CF7">
        <w:rPr>
          <w:spacing w:val="61"/>
        </w:rPr>
        <w:t xml:space="preserve"> </w:t>
      </w:r>
      <w:r w:rsidRPr="00642CF7">
        <w:rPr>
          <w:spacing w:val="-1"/>
        </w:rPr>
        <w:t>resolve</w:t>
      </w:r>
      <w:r w:rsidRPr="00642CF7">
        <w:t xml:space="preserve"> the </w:t>
      </w:r>
      <w:r w:rsidRPr="00642CF7">
        <w:rPr>
          <w:spacing w:val="-1"/>
        </w:rPr>
        <w:t>situation</w:t>
      </w:r>
      <w:r w:rsidRPr="00642CF7">
        <w:t xml:space="preserve"> </w:t>
      </w:r>
      <w:r w:rsidRPr="00642CF7">
        <w:rPr>
          <w:spacing w:val="-1"/>
        </w:rPr>
        <w:t>with</w:t>
      </w:r>
      <w:r w:rsidRPr="00642CF7">
        <w:rPr>
          <w:spacing w:val="1"/>
        </w:rPr>
        <w:t xml:space="preserve"> </w:t>
      </w:r>
      <w:r w:rsidRPr="00642CF7">
        <w:rPr>
          <w:spacing w:val="-1"/>
        </w:rPr>
        <w:t>regard</w:t>
      </w:r>
      <w:r w:rsidRPr="00642CF7">
        <w:t xml:space="preserve"> </w:t>
      </w:r>
      <w:r w:rsidRPr="00642CF7">
        <w:rPr>
          <w:spacing w:val="-1"/>
        </w:rPr>
        <w:t>to</w:t>
      </w:r>
      <w:r w:rsidRPr="00642CF7">
        <w:t xml:space="preserve"> </w:t>
      </w:r>
      <w:r w:rsidRPr="00642CF7">
        <w:rPr>
          <w:spacing w:val="-1"/>
        </w:rPr>
        <w:t>such</w:t>
      </w:r>
      <w:r w:rsidRPr="00642CF7">
        <w:t xml:space="preserve"> </w:t>
      </w:r>
      <w:r w:rsidRPr="00642CF7">
        <w:rPr>
          <w:spacing w:val="-1"/>
        </w:rPr>
        <w:t>employee</w:t>
      </w:r>
      <w:r w:rsidRPr="00642CF7">
        <w:t xml:space="preserve"> including, </w:t>
      </w:r>
      <w:r w:rsidRPr="00642CF7">
        <w:rPr>
          <w:spacing w:val="-2"/>
        </w:rPr>
        <w:t>if</w:t>
      </w:r>
      <w:r w:rsidRPr="00642CF7">
        <w:t xml:space="preserve"> </w:t>
      </w:r>
      <w:r w:rsidRPr="00642CF7">
        <w:rPr>
          <w:spacing w:val="-1"/>
        </w:rPr>
        <w:t>necessary,</w:t>
      </w:r>
      <w:r w:rsidRPr="00642CF7">
        <w:rPr>
          <w:spacing w:val="53"/>
        </w:rPr>
        <w:t xml:space="preserve"> </w:t>
      </w:r>
      <w:r w:rsidRPr="00642CF7">
        <w:rPr>
          <w:spacing w:val="-1"/>
        </w:rPr>
        <w:t>termination</w:t>
      </w:r>
      <w:r w:rsidRPr="00642CF7">
        <w:rPr>
          <w:spacing w:val="-2"/>
        </w:rPr>
        <w:t xml:space="preserve"> </w:t>
      </w:r>
      <w:r w:rsidRPr="00642CF7">
        <w:rPr>
          <w:spacing w:val="-1"/>
        </w:rPr>
        <w:t>of</w:t>
      </w:r>
      <w:r w:rsidRPr="00642CF7">
        <w:t xml:space="preserve"> the</w:t>
      </w:r>
      <w:r w:rsidRPr="00642CF7">
        <w:rPr>
          <w:spacing w:val="-2"/>
        </w:rPr>
        <w:t xml:space="preserve"> </w:t>
      </w:r>
      <w:r w:rsidRPr="00642CF7">
        <w:rPr>
          <w:spacing w:val="-1"/>
        </w:rPr>
        <w:t>employee.</w:t>
      </w:r>
      <w:r w:rsidRPr="00642CF7">
        <w:t xml:space="preserve">  In</w:t>
      </w:r>
      <w:r w:rsidRPr="00642CF7">
        <w:rPr>
          <w:spacing w:val="-2"/>
        </w:rPr>
        <w:t xml:space="preserve"> </w:t>
      </w:r>
      <w:r w:rsidRPr="00642CF7">
        <w:rPr>
          <w:spacing w:val="-1"/>
        </w:rPr>
        <w:t>the</w:t>
      </w:r>
      <w:r w:rsidRPr="00642CF7">
        <w:t xml:space="preserve"> </w:t>
      </w:r>
      <w:r w:rsidRPr="00642CF7">
        <w:rPr>
          <w:spacing w:val="-1"/>
        </w:rPr>
        <w:t>case</w:t>
      </w:r>
      <w:r w:rsidRPr="00642CF7">
        <w:t xml:space="preserve"> </w:t>
      </w:r>
      <w:r w:rsidRPr="00642CF7">
        <w:rPr>
          <w:spacing w:val="-1"/>
        </w:rPr>
        <w:t>of</w:t>
      </w:r>
      <w:r w:rsidRPr="00642CF7">
        <w:t xml:space="preserve"> </w:t>
      </w:r>
      <w:r w:rsidRPr="00642CF7">
        <w:rPr>
          <w:spacing w:val="-1"/>
        </w:rPr>
        <w:t>termination</w:t>
      </w:r>
      <w:r w:rsidRPr="00642CF7">
        <w:t xml:space="preserve"> </w:t>
      </w:r>
      <w:r w:rsidRPr="00642CF7">
        <w:rPr>
          <w:spacing w:val="-1"/>
        </w:rPr>
        <w:t>of</w:t>
      </w:r>
      <w:r w:rsidRPr="00642CF7">
        <w:t xml:space="preserve"> a</w:t>
      </w:r>
      <w:r w:rsidRPr="00642CF7">
        <w:rPr>
          <w:spacing w:val="-2"/>
        </w:rPr>
        <w:t xml:space="preserve"> </w:t>
      </w:r>
      <w:r w:rsidRPr="00642CF7">
        <w:t>non-host</w:t>
      </w:r>
      <w:r w:rsidRPr="00642CF7">
        <w:rPr>
          <w:spacing w:val="-2"/>
        </w:rPr>
        <w:t xml:space="preserve"> </w:t>
      </w:r>
      <w:r w:rsidRPr="00642CF7">
        <w:rPr>
          <w:spacing w:val="-1"/>
        </w:rPr>
        <w:t>country</w:t>
      </w:r>
      <w:r w:rsidRPr="00642CF7">
        <w:rPr>
          <w:spacing w:val="75"/>
        </w:rPr>
        <w:t xml:space="preserve"> </w:t>
      </w:r>
      <w:r w:rsidRPr="00642CF7">
        <w:rPr>
          <w:spacing w:val="-1"/>
        </w:rPr>
        <w:t>national,</w:t>
      </w:r>
      <w:r w:rsidRPr="00642CF7">
        <w:t xml:space="preserve"> </w:t>
      </w:r>
      <w:r w:rsidRPr="00642CF7">
        <w:rPr>
          <w:spacing w:val="-1"/>
        </w:rPr>
        <w:t>the</w:t>
      </w:r>
      <w:r w:rsidRPr="00642CF7">
        <w:t xml:space="preserve"> </w:t>
      </w:r>
      <w:r w:rsidRPr="00642CF7">
        <w:rPr>
          <w:spacing w:val="-1"/>
        </w:rPr>
        <w:t>recipient</w:t>
      </w:r>
      <w:r w:rsidRPr="00642CF7">
        <w:rPr>
          <w:spacing w:val="-4"/>
        </w:rPr>
        <w:t xml:space="preserve"> </w:t>
      </w:r>
      <w:r w:rsidRPr="00642CF7">
        <w:t>must</w:t>
      </w:r>
      <w:r w:rsidRPr="00642CF7">
        <w:rPr>
          <w:spacing w:val="-2"/>
        </w:rPr>
        <w:t xml:space="preserve"> </w:t>
      </w:r>
      <w:r w:rsidRPr="00642CF7">
        <w:t>use its</w:t>
      </w:r>
      <w:r w:rsidRPr="00642CF7">
        <w:rPr>
          <w:spacing w:val="-2"/>
        </w:rPr>
        <w:t xml:space="preserve"> </w:t>
      </w:r>
      <w:r w:rsidRPr="00642CF7">
        <w:rPr>
          <w:spacing w:val="-1"/>
        </w:rPr>
        <w:t>best</w:t>
      </w:r>
      <w:r w:rsidRPr="00642CF7">
        <w:t xml:space="preserve"> </w:t>
      </w:r>
      <w:r w:rsidRPr="00642CF7">
        <w:rPr>
          <w:spacing w:val="-1"/>
        </w:rPr>
        <w:t>efforts</w:t>
      </w:r>
      <w:r w:rsidRPr="00642CF7">
        <w:t xml:space="preserve"> to </w:t>
      </w:r>
      <w:r w:rsidRPr="00642CF7">
        <w:rPr>
          <w:spacing w:val="-1"/>
        </w:rPr>
        <w:t>cause</w:t>
      </w:r>
      <w:r w:rsidRPr="00642CF7">
        <w:rPr>
          <w:spacing w:val="-2"/>
        </w:rPr>
        <w:t xml:space="preserve"> </w:t>
      </w:r>
      <w:r w:rsidRPr="00642CF7">
        <w:t>the</w:t>
      </w:r>
      <w:r w:rsidRPr="00642CF7">
        <w:rPr>
          <w:spacing w:val="-2"/>
        </w:rPr>
        <w:t xml:space="preserve"> </w:t>
      </w:r>
      <w:r w:rsidRPr="00642CF7">
        <w:t>return</w:t>
      </w:r>
      <w:r w:rsidRPr="00642CF7">
        <w:rPr>
          <w:spacing w:val="-3"/>
        </w:rPr>
        <w:t xml:space="preserve"> </w:t>
      </w:r>
      <w:r w:rsidRPr="00642CF7">
        <w:rPr>
          <w:spacing w:val="-1"/>
        </w:rPr>
        <w:t>of</w:t>
      </w:r>
      <w:r w:rsidRPr="00642CF7">
        <w:t xml:space="preserve"> such</w:t>
      </w:r>
      <w:r w:rsidRPr="00642CF7">
        <w:rPr>
          <w:spacing w:val="53"/>
        </w:rPr>
        <w:t xml:space="preserve"> </w:t>
      </w:r>
      <w:r w:rsidRPr="00642CF7">
        <w:rPr>
          <w:spacing w:val="-1"/>
        </w:rPr>
        <w:t>employee</w:t>
      </w:r>
      <w:r w:rsidRPr="00642CF7">
        <w:t xml:space="preserve"> to</w:t>
      </w:r>
      <w:r w:rsidRPr="00642CF7">
        <w:rPr>
          <w:spacing w:val="-2"/>
        </w:rPr>
        <w:t xml:space="preserve"> </w:t>
      </w:r>
      <w:r w:rsidRPr="00642CF7">
        <w:t>the</w:t>
      </w:r>
      <w:r w:rsidRPr="00642CF7">
        <w:rPr>
          <w:spacing w:val="-2"/>
        </w:rPr>
        <w:t xml:space="preserve"> </w:t>
      </w:r>
      <w:r w:rsidRPr="00642CF7">
        <w:rPr>
          <w:spacing w:val="-1"/>
        </w:rPr>
        <w:t>United</w:t>
      </w:r>
      <w:r w:rsidRPr="00642CF7">
        <w:t xml:space="preserve"> States,</w:t>
      </w:r>
      <w:r w:rsidRPr="00642CF7">
        <w:rPr>
          <w:spacing w:val="-2"/>
        </w:rPr>
        <w:t xml:space="preserve"> </w:t>
      </w:r>
      <w:r w:rsidRPr="00642CF7">
        <w:t xml:space="preserve">or </w:t>
      </w:r>
      <w:r w:rsidRPr="00642CF7">
        <w:rPr>
          <w:spacing w:val="-1"/>
        </w:rPr>
        <w:t>point</w:t>
      </w:r>
      <w:r w:rsidRPr="00642CF7">
        <w:rPr>
          <w:spacing w:val="-2"/>
        </w:rPr>
        <w:t xml:space="preserve"> </w:t>
      </w:r>
      <w:r w:rsidRPr="00642CF7">
        <w:rPr>
          <w:spacing w:val="-1"/>
        </w:rPr>
        <w:t>of</w:t>
      </w:r>
      <w:r w:rsidRPr="00642CF7">
        <w:rPr>
          <w:spacing w:val="2"/>
        </w:rPr>
        <w:t xml:space="preserve"> </w:t>
      </w:r>
      <w:r w:rsidRPr="00642CF7">
        <w:rPr>
          <w:spacing w:val="-1"/>
        </w:rPr>
        <w:t>origin,</w:t>
      </w:r>
      <w:r w:rsidRPr="00642CF7">
        <w:t xml:space="preserve"> as </w:t>
      </w:r>
      <w:r w:rsidRPr="00642CF7">
        <w:rPr>
          <w:spacing w:val="-1"/>
        </w:rPr>
        <w:t>appropriate.</w:t>
      </w:r>
    </w:p>
    <w:p w14:paraId="156397C7" w14:textId="77777777" w:rsidR="00275987" w:rsidRPr="00642CF7" w:rsidRDefault="00275987" w:rsidP="00275987">
      <w:pPr>
        <w:rPr>
          <w:rFonts w:eastAsia="Arial"/>
        </w:rPr>
      </w:pPr>
    </w:p>
    <w:p w14:paraId="28C266B1" w14:textId="77777777" w:rsidR="00275987" w:rsidRPr="00642CF7" w:rsidRDefault="00275987" w:rsidP="00275987">
      <w:pPr>
        <w:pStyle w:val="BodyText"/>
        <w:widowControl w:val="0"/>
        <w:numPr>
          <w:ilvl w:val="0"/>
          <w:numId w:val="22"/>
        </w:numPr>
        <w:tabs>
          <w:tab w:val="left" w:pos="821"/>
        </w:tabs>
        <w:overflowPunct/>
        <w:autoSpaceDE/>
        <w:autoSpaceDN/>
        <w:adjustRightInd/>
        <w:ind w:right="166"/>
        <w:textAlignment w:val="auto"/>
      </w:pPr>
      <w:r w:rsidRPr="00642CF7">
        <w:rPr>
          <w:spacing w:val="-1"/>
        </w:rPr>
        <w:t>The</w:t>
      </w:r>
      <w:r w:rsidRPr="00642CF7">
        <w:t xml:space="preserve"> </w:t>
      </w:r>
      <w:r w:rsidRPr="00642CF7">
        <w:rPr>
          <w:spacing w:val="-1"/>
        </w:rPr>
        <w:t>parties</w:t>
      </w:r>
      <w:r w:rsidRPr="00642CF7">
        <w:t xml:space="preserve"> </w:t>
      </w:r>
      <w:r w:rsidRPr="00642CF7">
        <w:rPr>
          <w:spacing w:val="-1"/>
        </w:rPr>
        <w:t>recognize</w:t>
      </w:r>
      <w:r w:rsidRPr="00642CF7">
        <w:t xml:space="preserve"> </w:t>
      </w:r>
      <w:r w:rsidRPr="00642CF7">
        <w:rPr>
          <w:spacing w:val="-1"/>
        </w:rPr>
        <w:t>the</w:t>
      </w:r>
      <w:r w:rsidRPr="00642CF7">
        <w:t xml:space="preserve"> </w:t>
      </w:r>
      <w:r w:rsidRPr="00642CF7">
        <w:rPr>
          <w:spacing w:val="-1"/>
        </w:rPr>
        <w:t>rights</w:t>
      </w:r>
      <w:r w:rsidRPr="00642CF7">
        <w:t xml:space="preserve"> </w:t>
      </w:r>
      <w:r w:rsidRPr="00642CF7">
        <w:rPr>
          <w:spacing w:val="-1"/>
        </w:rPr>
        <w:t>of</w:t>
      </w:r>
      <w:r w:rsidRPr="00642CF7">
        <w:t xml:space="preserve"> the</w:t>
      </w:r>
      <w:r w:rsidRPr="00642CF7">
        <w:rPr>
          <w:spacing w:val="-2"/>
        </w:rPr>
        <w:t xml:space="preserve"> </w:t>
      </w:r>
      <w:r w:rsidRPr="00642CF7">
        <w:t xml:space="preserve">U.S. </w:t>
      </w:r>
      <w:r w:rsidRPr="00642CF7">
        <w:rPr>
          <w:spacing w:val="-1"/>
        </w:rPr>
        <w:t>Chief</w:t>
      </w:r>
      <w:r w:rsidRPr="00642CF7">
        <w:rPr>
          <w:spacing w:val="2"/>
        </w:rPr>
        <w:t xml:space="preserve"> </w:t>
      </w:r>
      <w:r w:rsidRPr="00642CF7">
        <w:rPr>
          <w:spacing w:val="-1"/>
        </w:rPr>
        <w:t>of</w:t>
      </w:r>
      <w:r w:rsidRPr="00642CF7">
        <w:t xml:space="preserve"> </w:t>
      </w:r>
      <w:r w:rsidRPr="00642CF7">
        <w:rPr>
          <w:spacing w:val="-1"/>
        </w:rPr>
        <w:t>Mission</w:t>
      </w:r>
      <w:r w:rsidRPr="00642CF7">
        <w:t xml:space="preserve"> </w:t>
      </w:r>
      <w:r w:rsidRPr="00642CF7">
        <w:rPr>
          <w:spacing w:val="-1"/>
        </w:rPr>
        <w:t>to</w:t>
      </w:r>
      <w:r w:rsidRPr="00642CF7">
        <w:t xml:space="preserve"> </w:t>
      </w:r>
      <w:r w:rsidRPr="00642CF7">
        <w:rPr>
          <w:spacing w:val="-1"/>
        </w:rPr>
        <w:t>direct</w:t>
      </w:r>
      <w:r w:rsidRPr="00642CF7">
        <w:rPr>
          <w:spacing w:val="-2"/>
        </w:rPr>
        <w:t xml:space="preserve"> </w:t>
      </w:r>
      <w:r w:rsidRPr="00642CF7">
        <w:t xml:space="preserve">the </w:t>
      </w:r>
      <w:r w:rsidRPr="00642CF7">
        <w:rPr>
          <w:spacing w:val="-1"/>
        </w:rPr>
        <w:t>removal</w:t>
      </w:r>
      <w:r w:rsidRPr="00642CF7">
        <w:rPr>
          <w:spacing w:val="59"/>
        </w:rPr>
        <w:t xml:space="preserve"> </w:t>
      </w:r>
      <w:r w:rsidRPr="00642CF7">
        <w:rPr>
          <w:spacing w:val="-1"/>
        </w:rPr>
        <w:t xml:space="preserve">from </w:t>
      </w:r>
      <w:r w:rsidRPr="00642CF7">
        <w:t xml:space="preserve">a </w:t>
      </w:r>
      <w:r w:rsidRPr="00642CF7">
        <w:rPr>
          <w:spacing w:val="-1"/>
        </w:rPr>
        <w:t>country</w:t>
      </w:r>
      <w:r w:rsidRPr="00642CF7">
        <w:rPr>
          <w:spacing w:val="-3"/>
        </w:rPr>
        <w:t xml:space="preserve"> </w:t>
      </w:r>
      <w:r w:rsidRPr="00642CF7">
        <w:rPr>
          <w:spacing w:val="-1"/>
        </w:rPr>
        <w:t>of</w:t>
      </w:r>
      <w:r w:rsidRPr="00642CF7">
        <w:rPr>
          <w:spacing w:val="2"/>
        </w:rPr>
        <w:t xml:space="preserve"> </w:t>
      </w:r>
      <w:r w:rsidRPr="00642CF7">
        <w:rPr>
          <w:spacing w:val="-1"/>
        </w:rPr>
        <w:t>any</w:t>
      </w:r>
      <w:r w:rsidRPr="00642CF7">
        <w:rPr>
          <w:spacing w:val="-3"/>
        </w:rPr>
        <w:t xml:space="preserve"> </w:t>
      </w:r>
      <w:r w:rsidRPr="00642CF7">
        <w:t>U.S.</w:t>
      </w:r>
      <w:r w:rsidRPr="00642CF7">
        <w:rPr>
          <w:spacing w:val="3"/>
        </w:rPr>
        <w:t xml:space="preserve"> </w:t>
      </w:r>
      <w:r w:rsidRPr="00642CF7">
        <w:rPr>
          <w:spacing w:val="-1"/>
        </w:rPr>
        <w:t>citizen,</w:t>
      </w:r>
      <w:r w:rsidRPr="00642CF7">
        <w:t xml:space="preserve"> or direct</w:t>
      </w:r>
      <w:r w:rsidRPr="00642CF7">
        <w:rPr>
          <w:spacing w:val="-2"/>
        </w:rPr>
        <w:t xml:space="preserve"> </w:t>
      </w:r>
      <w:r w:rsidRPr="00642CF7">
        <w:rPr>
          <w:spacing w:val="-1"/>
        </w:rPr>
        <w:t>the</w:t>
      </w:r>
      <w:r w:rsidRPr="00642CF7">
        <w:t xml:space="preserve"> </w:t>
      </w:r>
      <w:r w:rsidRPr="00642CF7">
        <w:rPr>
          <w:spacing w:val="-1"/>
        </w:rPr>
        <w:t>discharge</w:t>
      </w:r>
      <w:r w:rsidRPr="00642CF7">
        <w:rPr>
          <w:spacing w:val="-2"/>
        </w:rPr>
        <w:t xml:space="preserve"> </w:t>
      </w:r>
      <w:r w:rsidRPr="00642CF7">
        <w:rPr>
          <w:spacing w:val="-1"/>
        </w:rPr>
        <w:t>from</w:t>
      </w:r>
      <w:r w:rsidRPr="00642CF7">
        <w:rPr>
          <w:spacing w:val="1"/>
        </w:rPr>
        <w:t xml:space="preserve"> </w:t>
      </w:r>
      <w:r w:rsidRPr="00642CF7">
        <w:t>this</w:t>
      </w:r>
      <w:r w:rsidRPr="00642CF7">
        <w:rPr>
          <w:spacing w:val="-3"/>
        </w:rPr>
        <w:t xml:space="preserve"> </w:t>
      </w:r>
      <w:r w:rsidRPr="00642CF7">
        <w:rPr>
          <w:spacing w:val="-1"/>
        </w:rPr>
        <w:t>award</w:t>
      </w:r>
      <w:r w:rsidRPr="00642CF7">
        <w:t xml:space="preserve"> of any</w:t>
      </w:r>
      <w:r w:rsidRPr="00642CF7">
        <w:rPr>
          <w:spacing w:val="57"/>
        </w:rPr>
        <w:t xml:space="preserve"> </w:t>
      </w:r>
      <w:r w:rsidRPr="00642CF7">
        <w:rPr>
          <w:spacing w:val="-1"/>
        </w:rPr>
        <w:t>individual</w:t>
      </w:r>
      <w:r w:rsidRPr="00642CF7">
        <w:t xml:space="preserve"> </w:t>
      </w:r>
      <w:r w:rsidRPr="00642CF7">
        <w:rPr>
          <w:spacing w:val="-1"/>
        </w:rPr>
        <w:t>when,</w:t>
      </w:r>
      <w:r w:rsidRPr="00642CF7">
        <w:t xml:space="preserve"> at</w:t>
      </w:r>
      <w:r w:rsidRPr="00642CF7">
        <w:rPr>
          <w:spacing w:val="-2"/>
        </w:rPr>
        <w:t xml:space="preserve"> </w:t>
      </w:r>
      <w:r w:rsidRPr="00642CF7">
        <w:t>the</w:t>
      </w:r>
      <w:r w:rsidRPr="00642CF7">
        <w:rPr>
          <w:spacing w:val="-4"/>
        </w:rPr>
        <w:t xml:space="preserve"> </w:t>
      </w:r>
      <w:r w:rsidRPr="00642CF7">
        <w:rPr>
          <w:spacing w:val="-1"/>
        </w:rPr>
        <w:t>discretion</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U.S.</w:t>
      </w:r>
      <w:r w:rsidRPr="00642CF7">
        <w:rPr>
          <w:spacing w:val="-2"/>
        </w:rPr>
        <w:t xml:space="preserve"> </w:t>
      </w:r>
      <w:r w:rsidRPr="00642CF7">
        <w:rPr>
          <w:spacing w:val="-1"/>
        </w:rPr>
        <w:t>Chief</w:t>
      </w:r>
      <w:r w:rsidRPr="00642CF7">
        <w:rPr>
          <w:spacing w:val="2"/>
        </w:rPr>
        <w:t xml:space="preserve"> </w:t>
      </w:r>
      <w:r w:rsidRPr="00642CF7">
        <w:rPr>
          <w:spacing w:val="-1"/>
        </w:rPr>
        <w:t>of</w:t>
      </w:r>
      <w:r w:rsidRPr="00642CF7">
        <w:t xml:space="preserve"> </w:t>
      </w:r>
      <w:r w:rsidRPr="00642CF7">
        <w:rPr>
          <w:spacing w:val="-1"/>
        </w:rPr>
        <w:t>Mission,</w:t>
      </w:r>
      <w:r w:rsidRPr="00642CF7">
        <w:t xml:space="preserve"> it is in</w:t>
      </w:r>
      <w:r w:rsidRPr="00642CF7">
        <w:rPr>
          <w:spacing w:val="-2"/>
        </w:rPr>
        <w:t xml:space="preserve"> </w:t>
      </w:r>
      <w:r w:rsidRPr="00642CF7">
        <w:t>the</w:t>
      </w:r>
      <w:r w:rsidRPr="00642CF7">
        <w:rPr>
          <w:spacing w:val="-2"/>
        </w:rPr>
        <w:t xml:space="preserve"> </w:t>
      </w:r>
      <w:r w:rsidRPr="00642CF7">
        <w:t>best</w:t>
      </w:r>
      <w:r w:rsidRPr="00642CF7">
        <w:rPr>
          <w:spacing w:val="67"/>
        </w:rPr>
        <w:t xml:space="preserve"> </w:t>
      </w:r>
      <w:r w:rsidRPr="00642CF7">
        <w:t>interest</w:t>
      </w:r>
      <w:r w:rsidRPr="00642CF7">
        <w:rPr>
          <w:spacing w:val="-2"/>
        </w:rPr>
        <w:t xml:space="preserve"> </w:t>
      </w:r>
      <w:r w:rsidRPr="00642CF7">
        <w:rPr>
          <w:spacing w:val="-1"/>
        </w:rPr>
        <w:t>of</w:t>
      </w:r>
      <w:r w:rsidRPr="00642CF7">
        <w:rPr>
          <w:spacing w:val="2"/>
        </w:rPr>
        <w:t xml:space="preserve"> </w:t>
      </w:r>
      <w:r w:rsidRPr="00642CF7">
        <w:rPr>
          <w:spacing w:val="-1"/>
        </w:rPr>
        <w:t>the</w:t>
      </w:r>
      <w:r w:rsidRPr="00642CF7">
        <w:t xml:space="preserve"> </w:t>
      </w:r>
      <w:r w:rsidRPr="00642CF7">
        <w:rPr>
          <w:spacing w:val="-1"/>
        </w:rPr>
        <w:t>United</w:t>
      </w:r>
      <w:r w:rsidRPr="00642CF7">
        <w:rPr>
          <w:spacing w:val="-2"/>
        </w:rPr>
        <w:t xml:space="preserve"> </w:t>
      </w:r>
      <w:r w:rsidRPr="00642CF7">
        <w:t>States.</w:t>
      </w:r>
    </w:p>
    <w:p w14:paraId="44EA4D06" w14:textId="77777777" w:rsidR="00275987" w:rsidRPr="00642CF7" w:rsidRDefault="00275987" w:rsidP="00275987">
      <w:pPr>
        <w:rPr>
          <w:rFonts w:eastAsia="Arial"/>
        </w:rPr>
      </w:pPr>
    </w:p>
    <w:p w14:paraId="6B99A5E9" w14:textId="77777777" w:rsidR="00275987" w:rsidRPr="00642CF7" w:rsidRDefault="00275987" w:rsidP="00275987">
      <w:pPr>
        <w:pStyle w:val="BodyText"/>
        <w:widowControl w:val="0"/>
        <w:numPr>
          <w:ilvl w:val="0"/>
          <w:numId w:val="22"/>
        </w:numPr>
        <w:tabs>
          <w:tab w:val="left" w:pos="821"/>
        </w:tabs>
        <w:overflowPunct/>
        <w:autoSpaceDE/>
        <w:autoSpaceDN/>
        <w:adjustRightInd/>
        <w:ind w:right="454"/>
        <w:textAlignment w:val="auto"/>
      </w:pPr>
      <w:r w:rsidRPr="00642CF7">
        <w:t>This</w:t>
      </w:r>
      <w:r w:rsidRPr="00642CF7">
        <w:rPr>
          <w:spacing w:val="-3"/>
        </w:rPr>
        <w:t xml:space="preserve"> </w:t>
      </w:r>
      <w:r w:rsidRPr="00642CF7">
        <w:rPr>
          <w:spacing w:val="-1"/>
        </w:rPr>
        <w:t>provision</w:t>
      </w:r>
      <w:r w:rsidRPr="00642CF7">
        <w:rPr>
          <w:spacing w:val="2"/>
        </w:rPr>
        <w:t xml:space="preserve"> </w:t>
      </w:r>
      <w:r w:rsidRPr="00642CF7">
        <w:t xml:space="preserve">in its </w:t>
      </w:r>
      <w:r w:rsidRPr="00642CF7">
        <w:rPr>
          <w:spacing w:val="-1"/>
        </w:rPr>
        <w:t>entirety,</w:t>
      </w:r>
      <w:r w:rsidRPr="00642CF7">
        <w:t xml:space="preserve"> including</w:t>
      </w:r>
      <w:r w:rsidRPr="00642CF7">
        <w:rPr>
          <w:spacing w:val="-1"/>
        </w:rPr>
        <w:t xml:space="preserve"> </w:t>
      </w:r>
      <w:r w:rsidRPr="00642CF7">
        <w:t xml:space="preserve">this </w:t>
      </w:r>
      <w:r w:rsidRPr="00642CF7">
        <w:rPr>
          <w:spacing w:val="-1"/>
        </w:rPr>
        <w:t>paragraph</w:t>
      </w:r>
      <w:r w:rsidRPr="00642CF7">
        <w:t xml:space="preserve"> </w:t>
      </w:r>
      <w:r w:rsidRPr="00642CF7">
        <w:rPr>
          <w:spacing w:val="-1"/>
        </w:rPr>
        <w:t>g.</w:t>
      </w:r>
      <w:r w:rsidRPr="00642CF7">
        <w:t xml:space="preserve"> </w:t>
      </w:r>
      <w:r w:rsidRPr="00642CF7">
        <w:rPr>
          <w:spacing w:val="-1"/>
        </w:rPr>
        <w:t>must</w:t>
      </w:r>
      <w:r w:rsidRPr="00642CF7">
        <w:rPr>
          <w:spacing w:val="-2"/>
        </w:rPr>
        <w:t xml:space="preserve"> </w:t>
      </w:r>
      <w:r w:rsidRPr="00642CF7">
        <w:t xml:space="preserve">be </w:t>
      </w:r>
      <w:r w:rsidRPr="00642CF7">
        <w:rPr>
          <w:spacing w:val="-1"/>
        </w:rPr>
        <w:t>included</w:t>
      </w:r>
      <w:r w:rsidRPr="00642CF7">
        <w:t xml:space="preserve"> in all</w:t>
      </w:r>
      <w:r w:rsidRPr="00642CF7">
        <w:rPr>
          <w:spacing w:val="39"/>
        </w:rPr>
        <w:t xml:space="preserve"> </w:t>
      </w:r>
      <w:r w:rsidRPr="00642CF7">
        <w:rPr>
          <w:spacing w:val="-1"/>
        </w:rPr>
        <w:t>subawards.</w:t>
      </w:r>
    </w:p>
    <w:p w14:paraId="007EC778" w14:textId="77777777" w:rsidR="00275987" w:rsidRPr="00642CF7" w:rsidRDefault="00275987" w:rsidP="00275987">
      <w:pPr>
        <w:spacing w:before="2"/>
        <w:rPr>
          <w:rFonts w:eastAsia="Arial"/>
        </w:rPr>
      </w:pPr>
    </w:p>
    <w:p w14:paraId="1AB708C2" w14:textId="77777777" w:rsidR="00275987" w:rsidRPr="00642CF7" w:rsidRDefault="00275987" w:rsidP="00275987">
      <w:pPr>
        <w:pStyle w:val="BodyText"/>
        <w:ind w:left="100" w:firstLine="3818"/>
      </w:pPr>
      <w:r w:rsidRPr="00642CF7">
        <w:t>[END</w:t>
      </w:r>
      <w:r w:rsidRPr="00642CF7">
        <w:rPr>
          <w:spacing w:val="-1"/>
        </w:rPr>
        <w:t xml:space="preserve"> </w:t>
      </w:r>
      <w:r w:rsidRPr="00642CF7">
        <w:t xml:space="preserve">OF </w:t>
      </w:r>
      <w:r w:rsidRPr="00642CF7">
        <w:rPr>
          <w:spacing w:val="-1"/>
        </w:rPr>
        <w:t>PROVISION]</w:t>
      </w:r>
    </w:p>
    <w:p w14:paraId="7AD7BCDC" w14:textId="77777777" w:rsidR="00275987" w:rsidRPr="00642CF7" w:rsidRDefault="00275987" w:rsidP="00275987">
      <w:pPr>
        <w:rPr>
          <w:rFonts w:eastAsia="Arial"/>
        </w:rPr>
      </w:pPr>
    </w:p>
    <w:p w14:paraId="41754D14" w14:textId="77777777" w:rsidR="00275987" w:rsidRPr="00642CF7" w:rsidRDefault="00275987" w:rsidP="00275987">
      <w:pPr>
        <w:spacing w:before="10"/>
        <w:rPr>
          <w:rFonts w:eastAsia="Arial"/>
        </w:rPr>
      </w:pPr>
    </w:p>
    <w:p w14:paraId="4C1AD1F4" w14:textId="77777777" w:rsidR="00275987" w:rsidRPr="00642CF7" w:rsidRDefault="00275987" w:rsidP="00275987">
      <w:pPr>
        <w:pStyle w:val="Heading1"/>
        <w:rPr>
          <w:rFonts w:cs="Times New Roman"/>
          <w:b w:val="0"/>
          <w:bCs w:val="0"/>
        </w:rPr>
      </w:pPr>
      <w:r w:rsidRPr="00642CF7">
        <w:rPr>
          <w:rFonts w:cs="Times New Roman"/>
          <w:spacing w:val="-1"/>
        </w:rPr>
        <w:t>M12.</w:t>
      </w:r>
      <w:r w:rsidRPr="00642CF7">
        <w:rPr>
          <w:rFonts w:cs="Times New Roman"/>
        </w:rPr>
        <w:t xml:space="preserve"> </w:t>
      </w:r>
      <w:r w:rsidRPr="00642CF7">
        <w:rPr>
          <w:rFonts w:cs="Times New Roman"/>
          <w:spacing w:val="1"/>
        </w:rPr>
        <w:t xml:space="preserve"> </w:t>
      </w:r>
      <w:r w:rsidRPr="00642CF7">
        <w:rPr>
          <w:rFonts w:cs="Times New Roman"/>
          <w:spacing w:val="-2"/>
        </w:rPr>
        <w:t>DEBARMENT</w:t>
      </w:r>
      <w:r w:rsidRPr="00642CF7">
        <w:rPr>
          <w:rFonts w:cs="Times New Roman"/>
          <w:spacing w:val="2"/>
        </w:rPr>
        <w:t xml:space="preserve"> </w:t>
      </w:r>
      <w:r w:rsidRPr="00642CF7">
        <w:rPr>
          <w:rFonts w:cs="Times New Roman"/>
          <w:spacing w:val="-3"/>
        </w:rPr>
        <w:t>AND</w:t>
      </w:r>
      <w:r w:rsidRPr="00642CF7">
        <w:rPr>
          <w:rFonts w:cs="Times New Roman"/>
          <w:spacing w:val="-1"/>
        </w:rPr>
        <w:t xml:space="preserve"> SUSPENSION (JUNE</w:t>
      </w:r>
      <w:r w:rsidRPr="00642CF7">
        <w:rPr>
          <w:rFonts w:cs="Times New Roman"/>
          <w:spacing w:val="1"/>
        </w:rPr>
        <w:t xml:space="preserve"> </w:t>
      </w:r>
      <w:r w:rsidRPr="00642CF7">
        <w:rPr>
          <w:rFonts w:cs="Times New Roman"/>
          <w:spacing w:val="-1"/>
        </w:rPr>
        <w:t>2012)</w:t>
      </w:r>
    </w:p>
    <w:p w14:paraId="3BF567BD" w14:textId="77777777" w:rsidR="00275987" w:rsidRPr="00642CF7" w:rsidRDefault="00275987" w:rsidP="00275987">
      <w:pPr>
        <w:spacing w:before="1"/>
        <w:rPr>
          <w:rFonts w:eastAsia="Arial"/>
          <w:b/>
          <w:bCs/>
        </w:rPr>
      </w:pPr>
    </w:p>
    <w:p w14:paraId="50999F4B" w14:textId="77777777" w:rsidR="00275987" w:rsidRPr="00642CF7" w:rsidRDefault="00275987" w:rsidP="00275987">
      <w:pPr>
        <w:pStyle w:val="BodyText"/>
        <w:widowControl w:val="0"/>
        <w:numPr>
          <w:ilvl w:val="0"/>
          <w:numId w:val="21"/>
        </w:numPr>
        <w:tabs>
          <w:tab w:val="left" w:pos="821"/>
        </w:tabs>
        <w:overflowPunct/>
        <w:autoSpaceDE/>
        <w:autoSpaceDN/>
        <w:adjustRightInd/>
        <w:ind w:right="159"/>
        <w:jc w:val="left"/>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rPr>
          <w:spacing w:val="-1"/>
        </w:rPr>
        <w:t>not</w:t>
      </w:r>
      <w:r w:rsidRPr="00642CF7">
        <w:rPr>
          <w:spacing w:val="-2"/>
        </w:rPr>
        <w:t xml:space="preserve"> </w:t>
      </w:r>
      <w:r w:rsidRPr="00642CF7">
        <w:t>transact</w:t>
      </w:r>
      <w:r w:rsidRPr="00642CF7">
        <w:rPr>
          <w:spacing w:val="-2"/>
        </w:rPr>
        <w:t xml:space="preserve"> </w:t>
      </w:r>
      <w:r w:rsidRPr="00642CF7">
        <w:t xml:space="preserve">or </w:t>
      </w:r>
      <w:r w:rsidRPr="00642CF7">
        <w:rPr>
          <w:spacing w:val="-1"/>
        </w:rPr>
        <w:t>conduct</w:t>
      </w:r>
      <w:r w:rsidRPr="00642CF7">
        <w:rPr>
          <w:spacing w:val="-2"/>
        </w:rPr>
        <w:t xml:space="preserve"> </w:t>
      </w:r>
      <w:r w:rsidRPr="00642CF7">
        <w:t xml:space="preserve">business </w:t>
      </w:r>
      <w:r w:rsidRPr="00642CF7">
        <w:rPr>
          <w:spacing w:val="-1"/>
        </w:rPr>
        <w:t>under</w:t>
      </w:r>
      <w:r w:rsidRPr="00642CF7">
        <w:t xml:space="preserve"> </w:t>
      </w:r>
      <w:r w:rsidRPr="00642CF7">
        <w:rPr>
          <w:spacing w:val="-1"/>
        </w:rPr>
        <w:t>this</w:t>
      </w:r>
      <w:r w:rsidRPr="00642CF7">
        <w:t xml:space="preserve"> </w:t>
      </w:r>
      <w:r w:rsidRPr="00642CF7">
        <w:rPr>
          <w:spacing w:val="-1"/>
        </w:rPr>
        <w:t>award</w:t>
      </w:r>
      <w:r w:rsidRPr="00642CF7">
        <w:t xml:space="preserve"> </w:t>
      </w:r>
      <w:r w:rsidRPr="00642CF7">
        <w:rPr>
          <w:spacing w:val="-1"/>
        </w:rPr>
        <w:t>with</w:t>
      </w:r>
      <w:r w:rsidRPr="00642CF7">
        <w:t xml:space="preserve"> any</w:t>
      </w:r>
      <w:r w:rsidRPr="00642CF7">
        <w:rPr>
          <w:spacing w:val="55"/>
        </w:rPr>
        <w:t xml:space="preserve"> </w:t>
      </w:r>
      <w:r w:rsidRPr="00642CF7">
        <w:rPr>
          <w:spacing w:val="-1"/>
        </w:rPr>
        <w:t>individual</w:t>
      </w:r>
      <w:r w:rsidRPr="00642CF7">
        <w:t xml:space="preserve"> or </w:t>
      </w:r>
      <w:r w:rsidRPr="00642CF7">
        <w:rPr>
          <w:spacing w:val="-1"/>
        </w:rPr>
        <w:t>entity</w:t>
      </w:r>
      <w:r w:rsidRPr="00642CF7">
        <w:t xml:space="preserve"> that</w:t>
      </w:r>
      <w:r w:rsidRPr="00642CF7">
        <w:rPr>
          <w:spacing w:val="-2"/>
        </w:rPr>
        <w:t xml:space="preserve"> </w:t>
      </w:r>
      <w:r w:rsidRPr="00642CF7">
        <w:t xml:space="preserve">has </w:t>
      </w:r>
      <w:r w:rsidRPr="00642CF7">
        <w:rPr>
          <w:spacing w:val="-1"/>
        </w:rPr>
        <w:t>an</w:t>
      </w:r>
      <w:r w:rsidRPr="00642CF7">
        <w:t xml:space="preserve"> </w:t>
      </w:r>
      <w:r w:rsidRPr="00642CF7">
        <w:rPr>
          <w:spacing w:val="-1"/>
        </w:rPr>
        <w:t>active</w:t>
      </w:r>
      <w:r w:rsidRPr="00642CF7">
        <w:t xml:space="preserve"> </w:t>
      </w:r>
      <w:r w:rsidRPr="00642CF7">
        <w:rPr>
          <w:spacing w:val="-1"/>
        </w:rPr>
        <w:t>exclusion</w:t>
      </w:r>
      <w:r w:rsidRPr="00642CF7">
        <w:t xml:space="preserve"> on</w:t>
      </w:r>
      <w:r w:rsidRPr="00642CF7">
        <w:rPr>
          <w:spacing w:val="-2"/>
        </w:rPr>
        <w:t xml:space="preserve"> </w:t>
      </w:r>
      <w:r w:rsidRPr="00642CF7">
        <w:rPr>
          <w:spacing w:val="-1"/>
        </w:rPr>
        <w:t>the</w:t>
      </w:r>
      <w:r w:rsidRPr="00642CF7">
        <w:t xml:space="preserve"> </w:t>
      </w:r>
      <w:r w:rsidRPr="00642CF7">
        <w:rPr>
          <w:spacing w:val="-1"/>
        </w:rPr>
        <w:t>System</w:t>
      </w:r>
      <w:r w:rsidRPr="00642CF7">
        <w:rPr>
          <w:spacing w:val="-3"/>
        </w:rPr>
        <w:t xml:space="preserve"> </w:t>
      </w:r>
      <w:r w:rsidRPr="00642CF7">
        <w:t xml:space="preserve">for </w:t>
      </w:r>
      <w:r w:rsidRPr="00642CF7">
        <w:rPr>
          <w:spacing w:val="-1"/>
        </w:rPr>
        <w:t>Award</w:t>
      </w:r>
      <w:r w:rsidRPr="00642CF7">
        <w:rPr>
          <w:spacing w:val="65"/>
        </w:rPr>
        <w:t xml:space="preserve"> </w:t>
      </w:r>
      <w:r w:rsidRPr="00642CF7">
        <w:rPr>
          <w:spacing w:val="-1"/>
        </w:rPr>
        <w:t>Management</w:t>
      </w:r>
      <w:r w:rsidRPr="00642CF7">
        <w:rPr>
          <w:spacing w:val="2"/>
        </w:rPr>
        <w:t xml:space="preserve"> </w:t>
      </w:r>
      <w:r w:rsidRPr="00642CF7">
        <w:rPr>
          <w:spacing w:val="-1"/>
        </w:rPr>
        <w:t>(SAM)</w:t>
      </w:r>
      <w:r w:rsidRPr="00642CF7">
        <w:t xml:space="preserve"> </w:t>
      </w:r>
      <w:r w:rsidRPr="00642CF7">
        <w:rPr>
          <w:spacing w:val="-1"/>
        </w:rPr>
        <w:t>(</w:t>
      </w:r>
      <w:hyperlink r:id="rId20">
        <w:r w:rsidRPr="00642CF7">
          <w:rPr>
            <w:color w:val="0000FF"/>
            <w:spacing w:val="-1"/>
            <w:u w:val="single" w:color="0000FF"/>
          </w:rPr>
          <w:t>www.sam.gov</w:t>
        </w:r>
      </w:hyperlink>
      <w:r w:rsidRPr="00642CF7">
        <w:rPr>
          <w:spacing w:val="-1"/>
        </w:rPr>
        <w:t xml:space="preserve">) </w:t>
      </w:r>
      <w:r w:rsidRPr="00642CF7">
        <w:t>unless</w:t>
      </w:r>
      <w:r w:rsidRPr="00642CF7">
        <w:rPr>
          <w:spacing w:val="-2"/>
        </w:rPr>
        <w:t xml:space="preserve"> </w:t>
      </w:r>
      <w:r w:rsidRPr="00642CF7">
        <w:rPr>
          <w:spacing w:val="-1"/>
        </w:rPr>
        <w:t>prior</w:t>
      </w:r>
      <w:r w:rsidRPr="00642CF7">
        <w:t xml:space="preserve"> </w:t>
      </w:r>
      <w:r w:rsidRPr="00642CF7">
        <w:rPr>
          <w:spacing w:val="-1"/>
        </w:rPr>
        <w:t>approval</w:t>
      </w:r>
      <w:r w:rsidRPr="00642CF7">
        <w:t xml:space="preserve"> is </w:t>
      </w:r>
      <w:r w:rsidRPr="00642CF7">
        <w:rPr>
          <w:spacing w:val="-1"/>
        </w:rPr>
        <w:t>received</w:t>
      </w:r>
      <w:r w:rsidRPr="00642CF7">
        <w:rPr>
          <w:spacing w:val="-2"/>
        </w:rPr>
        <w:t xml:space="preserve"> </w:t>
      </w:r>
      <w:r w:rsidRPr="00642CF7">
        <w:rPr>
          <w:spacing w:val="-1"/>
        </w:rPr>
        <w:t>from</w:t>
      </w:r>
      <w:r w:rsidRPr="00642CF7">
        <w:rPr>
          <w:spacing w:val="1"/>
        </w:rPr>
        <w:t xml:space="preserve"> </w:t>
      </w:r>
      <w:r w:rsidRPr="00642CF7">
        <w:rPr>
          <w:spacing w:val="-1"/>
        </w:rPr>
        <w:t>the</w:t>
      </w:r>
      <w:r w:rsidRPr="00642CF7">
        <w:rPr>
          <w:spacing w:val="69"/>
        </w:rPr>
        <w:t xml:space="preserve"> </w:t>
      </w:r>
      <w:r w:rsidRPr="00642CF7">
        <w:rPr>
          <w:spacing w:val="-1"/>
        </w:rPr>
        <w:t>Agreement</w:t>
      </w:r>
      <w:r w:rsidRPr="00642CF7">
        <w:t xml:space="preserve"> </w:t>
      </w:r>
      <w:r w:rsidRPr="00642CF7">
        <w:rPr>
          <w:spacing w:val="-1"/>
        </w:rPr>
        <w:t>Officer.</w:t>
      </w:r>
      <w:r w:rsidRPr="00642CF7">
        <w:rPr>
          <w:spacing w:val="-3"/>
        </w:rPr>
        <w:t xml:space="preserve"> </w:t>
      </w:r>
      <w:r w:rsidRPr="00642CF7">
        <w:rPr>
          <w:spacing w:val="-1"/>
        </w:rPr>
        <w:t>The</w:t>
      </w:r>
      <w:r w:rsidRPr="00642CF7">
        <w:t xml:space="preserve"> list contains</w:t>
      </w:r>
      <w:r w:rsidRPr="00642CF7">
        <w:rPr>
          <w:spacing w:val="-2"/>
        </w:rPr>
        <w:t xml:space="preserve"> </w:t>
      </w:r>
      <w:r w:rsidRPr="00642CF7">
        <w:rPr>
          <w:spacing w:val="-1"/>
        </w:rPr>
        <w:t>those</w:t>
      </w:r>
      <w:r w:rsidRPr="00642CF7">
        <w:t xml:space="preserve"> </w:t>
      </w:r>
      <w:r w:rsidRPr="00642CF7">
        <w:rPr>
          <w:spacing w:val="-1"/>
        </w:rPr>
        <w:t>individuals</w:t>
      </w:r>
      <w:r w:rsidRPr="00642CF7">
        <w:t xml:space="preserve"> and</w:t>
      </w:r>
      <w:r w:rsidRPr="00642CF7">
        <w:rPr>
          <w:spacing w:val="-2"/>
        </w:rPr>
        <w:t xml:space="preserve"> </w:t>
      </w:r>
      <w:r w:rsidRPr="00642CF7">
        <w:rPr>
          <w:spacing w:val="-1"/>
        </w:rPr>
        <w:t>entities</w:t>
      </w:r>
      <w:r w:rsidRPr="00642CF7">
        <w:t xml:space="preserve"> </w:t>
      </w:r>
      <w:r w:rsidRPr="00642CF7">
        <w:rPr>
          <w:spacing w:val="-1"/>
        </w:rPr>
        <w:t>that</w:t>
      </w:r>
      <w:r w:rsidRPr="00642CF7">
        <w:t xml:space="preserve"> </w:t>
      </w:r>
      <w:r w:rsidRPr="00642CF7">
        <w:rPr>
          <w:spacing w:val="-1"/>
        </w:rPr>
        <w:t>the</w:t>
      </w:r>
      <w:r w:rsidRPr="00642CF7">
        <w:t xml:space="preserve"> </w:t>
      </w:r>
      <w:r w:rsidRPr="00642CF7">
        <w:rPr>
          <w:spacing w:val="-1"/>
        </w:rPr>
        <w:t>U.S.</w:t>
      </w:r>
      <w:r w:rsidRPr="00642CF7">
        <w:rPr>
          <w:spacing w:val="69"/>
        </w:rPr>
        <w:t xml:space="preserve"> </w:t>
      </w:r>
      <w:r w:rsidRPr="00642CF7">
        <w:rPr>
          <w:spacing w:val="-1"/>
        </w:rPr>
        <w:t>Government</w:t>
      </w:r>
      <w:r w:rsidRPr="00642CF7">
        <w:t xml:space="preserve"> </w:t>
      </w:r>
      <w:r w:rsidRPr="00642CF7">
        <w:rPr>
          <w:spacing w:val="-1"/>
        </w:rPr>
        <w:t>has</w:t>
      </w:r>
      <w:r w:rsidRPr="00642CF7">
        <w:t xml:space="preserve"> </w:t>
      </w:r>
      <w:r w:rsidRPr="00642CF7">
        <w:rPr>
          <w:spacing w:val="-1"/>
        </w:rPr>
        <w:t>suspended</w:t>
      </w:r>
      <w:r w:rsidRPr="00642CF7">
        <w:t xml:space="preserve"> or</w:t>
      </w:r>
      <w:r w:rsidRPr="00642CF7">
        <w:rPr>
          <w:spacing w:val="-3"/>
        </w:rPr>
        <w:t xml:space="preserve"> </w:t>
      </w:r>
      <w:r w:rsidRPr="00642CF7">
        <w:rPr>
          <w:spacing w:val="-1"/>
        </w:rPr>
        <w:t>debarred</w:t>
      </w:r>
      <w:r w:rsidRPr="00642CF7">
        <w:rPr>
          <w:spacing w:val="-2"/>
        </w:rPr>
        <w:t xml:space="preserve"> </w:t>
      </w:r>
      <w:r w:rsidRPr="00642CF7">
        <w:rPr>
          <w:spacing w:val="-1"/>
        </w:rPr>
        <w:t>based</w:t>
      </w:r>
      <w:r w:rsidRPr="00642CF7">
        <w:t xml:space="preserve"> </w:t>
      </w:r>
      <w:r w:rsidRPr="00642CF7">
        <w:rPr>
          <w:spacing w:val="-1"/>
        </w:rPr>
        <w:t>on</w:t>
      </w:r>
      <w:r w:rsidRPr="00642CF7">
        <w:rPr>
          <w:spacing w:val="-2"/>
        </w:rPr>
        <w:t xml:space="preserve"> </w:t>
      </w:r>
      <w:r w:rsidRPr="00642CF7">
        <w:t>misconduct</w:t>
      </w:r>
      <w:r w:rsidRPr="00642CF7">
        <w:rPr>
          <w:spacing w:val="-2"/>
        </w:rPr>
        <w:t xml:space="preserve"> </w:t>
      </w:r>
      <w:r w:rsidRPr="00642CF7">
        <w:t>or a</w:t>
      </w:r>
      <w:r w:rsidRPr="00642CF7">
        <w:rPr>
          <w:spacing w:val="39"/>
        </w:rPr>
        <w:t xml:space="preserve"> </w:t>
      </w:r>
      <w:r w:rsidRPr="00642CF7">
        <w:rPr>
          <w:spacing w:val="-1"/>
        </w:rPr>
        <w:t>determination</w:t>
      </w:r>
      <w:r w:rsidRPr="00642CF7">
        <w:rPr>
          <w:spacing w:val="-2"/>
        </w:rPr>
        <w:t xml:space="preserve"> </w:t>
      </w:r>
      <w:r w:rsidRPr="00642CF7">
        <w:t>by</w:t>
      </w:r>
      <w:r w:rsidRPr="00642CF7">
        <w:rPr>
          <w:spacing w:val="-3"/>
        </w:rPr>
        <w:t xml:space="preserve"> </w:t>
      </w:r>
      <w:r w:rsidRPr="00642CF7">
        <w:t xml:space="preserve">the U.S. </w:t>
      </w:r>
      <w:r w:rsidRPr="00642CF7">
        <w:rPr>
          <w:spacing w:val="-1"/>
        </w:rPr>
        <w:t>Government</w:t>
      </w:r>
      <w:r w:rsidRPr="00642CF7">
        <w:t xml:space="preserve"> </w:t>
      </w:r>
      <w:r w:rsidRPr="00642CF7">
        <w:rPr>
          <w:spacing w:val="-1"/>
        </w:rPr>
        <w:t>that</w:t>
      </w:r>
      <w:r w:rsidRPr="00642CF7">
        <w:t xml:space="preserve"> </w:t>
      </w:r>
      <w:r w:rsidRPr="00642CF7">
        <w:rPr>
          <w:spacing w:val="-2"/>
        </w:rPr>
        <w:t>the</w:t>
      </w:r>
      <w:r w:rsidRPr="00642CF7">
        <w:t xml:space="preserve"> </w:t>
      </w:r>
      <w:r w:rsidRPr="00642CF7">
        <w:rPr>
          <w:spacing w:val="-1"/>
        </w:rPr>
        <w:t>person</w:t>
      </w:r>
      <w:r w:rsidRPr="00642CF7">
        <w:t xml:space="preserve"> or</w:t>
      </w:r>
      <w:r w:rsidRPr="00642CF7">
        <w:rPr>
          <w:spacing w:val="-3"/>
        </w:rPr>
        <w:t xml:space="preserve"> </w:t>
      </w:r>
      <w:r w:rsidRPr="00642CF7">
        <w:t>entity</w:t>
      </w:r>
      <w:r w:rsidRPr="00642CF7">
        <w:rPr>
          <w:spacing w:val="-2"/>
        </w:rPr>
        <w:t xml:space="preserve"> </w:t>
      </w:r>
      <w:r w:rsidRPr="00642CF7">
        <w:rPr>
          <w:spacing w:val="-1"/>
        </w:rPr>
        <w:t>cannot</w:t>
      </w:r>
      <w:r w:rsidRPr="00642CF7">
        <w:t xml:space="preserve"> </w:t>
      </w:r>
      <w:r w:rsidRPr="00642CF7">
        <w:rPr>
          <w:spacing w:val="-1"/>
        </w:rPr>
        <w:t>be</w:t>
      </w:r>
      <w:r w:rsidRPr="00642CF7">
        <w:t xml:space="preserve"> </w:t>
      </w:r>
      <w:r w:rsidRPr="00642CF7">
        <w:rPr>
          <w:spacing w:val="-1"/>
        </w:rPr>
        <w:t>trusted</w:t>
      </w:r>
      <w:r w:rsidRPr="00642CF7">
        <w:rPr>
          <w:spacing w:val="65"/>
        </w:rPr>
        <w:t xml:space="preserve"> </w:t>
      </w:r>
      <w:r w:rsidRPr="00642CF7">
        <w:t>to</w:t>
      </w:r>
      <w:r w:rsidRPr="00642CF7">
        <w:rPr>
          <w:spacing w:val="1"/>
        </w:rPr>
        <w:t xml:space="preserve"> </w:t>
      </w:r>
      <w:r w:rsidRPr="00642CF7">
        <w:rPr>
          <w:spacing w:val="-1"/>
        </w:rPr>
        <w:t>safeguard</w:t>
      </w:r>
      <w:r w:rsidRPr="00642CF7">
        <w:t xml:space="preserve"> </w:t>
      </w:r>
      <w:r w:rsidRPr="00642CF7">
        <w:rPr>
          <w:spacing w:val="-1"/>
        </w:rPr>
        <w:t>U.S.</w:t>
      </w:r>
      <w:r w:rsidRPr="00642CF7">
        <w:t xml:space="preserve"> </w:t>
      </w:r>
      <w:r w:rsidRPr="00642CF7">
        <w:rPr>
          <w:spacing w:val="-1"/>
        </w:rPr>
        <w:t>Government</w:t>
      </w:r>
      <w:r w:rsidRPr="00642CF7">
        <w:rPr>
          <w:spacing w:val="-2"/>
        </w:rPr>
        <w:t xml:space="preserve"> </w:t>
      </w:r>
      <w:r w:rsidRPr="00642CF7">
        <w:rPr>
          <w:spacing w:val="-1"/>
        </w:rPr>
        <w:t>funds.</w:t>
      </w:r>
      <w:r w:rsidRPr="00642CF7">
        <w:rPr>
          <w:spacing w:val="64"/>
        </w:rPr>
        <w:t xml:space="preserve"> </w:t>
      </w:r>
      <w:r w:rsidRPr="00642CF7">
        <w:rPr>
          <w:spacing w:val="-1"/>
        </w:rPr>
        <w:t>Suspended</w:t>
      </w:r>
      <w:r w:rsidRPr="00642CF7">
        <w:t xml:space="preserve"> or </w:t>
      </w:r>
      <w:r w:rsidRPr="00642CF7">
        <w:rPr>
          <w:spacing w:val="-1"/>
        </w:rPr>
        <w:t>debarred</w:t>
      </w:r>
      <w:r w:rsidRPr="00642CF7">
        <w:t xml:space="preserve"> </w:t>
      </w:r>
      <w:r w:rsidRPr="00642CF7">
        <w:rPr>
          <w:spacing w:val="-1"/>
        </w:rPr>
        <w:t>entities</w:t>
      </w:r>
      <w:r w:rsidRPr="00642CF7">
        <w:t xml:space="preserve"> or</w:t>
      </w:r>
      <w:r w:rsidRPr="00642CF7">
        <w:rPr>
          <w:spacing w:val="63"/>
        </w:rPr>
        <w:t xml:space="preserve"> </w:t>
      </w:r>
      <w:r w:rsidRPr="00642CF7">
        <w:rPr>
          <w:spacing w:val="-1"/>
        </w:rPr>
        <w:t>individuals</w:t>
      </w:r>
      <w:r w:rsidRPr="00642CF7">
        <w:t xml:space="preserve"> are </w:t>
      </w:r>
      <w:r w:rsidRPr="00642CF7">
        <w:rPr>
          <w:spacing w:val="-1"/>
        </w:rPr>
        <w:t>excluded</w:t>
      </w:r>
      <w:r w:rsidRPr="00642CF7">
        <w:rPr>
          <w:spacing w:val="-2"/>
        </w:rPr>
        <w:t xml:space="preserve"> </w:t>
      </w:r>
      <w:r w:rsidRPr="00642CF7">
        <w:rPr>
          <w:spacing w:val="-1"/>
        </w:rPr>
        <w:t>from</w:t>
      </w:r>
      <w:r w:rsidRPr="00642CF7">
        <w:rPr>
          <w:spacing w:val="1"/>
        </w:rPr>
        <w:t xml:space="preserve"> </w:t>
      </w:r>
      <w:r w:rsidRPr="00642CF7">
        <w:rPr>
          <w:spacing w:val="-1"/>
        </w:rPr>
        <w:t xml:space="preserve">receiving </w:t>
      </w:r>
      <w:r w:rsidRPr="00642CF7">
        <w:t>any</w:t>
      </w:r>
      <w:r w:rsidRPr="00642CF7">
        <w:rPr>
          <w:spacing w:val="-3"/>
        </w:rPr>
        <w:t xml:space="preserve"> </w:t>
      </w:r>
      <w:r w:rsidRPr="00642CF7">
        <w:t>new</w:t>
      </w:r>
      <w:r w:rsidRPr="00642CF7">
        <w:rPr>
          <w:spacing w:val="-1"/>
        </w:rPr>
        <w:t xml:space="preserve"> work</w:t>
      </w:r>
      <w:r w:rsidRPr="00642CF7">
        <w:t xml:space="preserve"> or any</w:t>
      </w:r>
      <w:r w:rsidRPr="00642CF7">
        <w:rPr>
          <w:spacing w:val="-3"/>
        </w:rPr>
        <w:t xml:space="preserve"> </w:t>
      </w:r>
      <w:r w:rsidRPr="00642CF7">
        <w:rPr>
          <w:spacing w:val="-1"/>
        </w:rPr>
        <w:t>additional</w:t>
      </w:r>
      <w:r w:rsidRPr="00642CF7">
        <w:t xml:space="preserve"> U.S.</w:t>
      </w:r>
      <w:r w:rsidRPr="00642CF7">
        <w:rPr>
          <w:spacing w:val="77"/>
        </w:rPr>
        <w:t xml:space="preserve"> </w:t>
      </w:r>
      <w:r w:rsidRPr="00642CF7">
        <w:rPr>
          <w:spacing w:val="-1"/>
        </w:rPr>
        <w:t>Government</w:t>
      </w:r>
      <w:r w:rsidRPr="00642CF7">
        <w:rPr>
          <w:spacing w:val="-2"/>
        </w:rPr>
        <w:t xml:space="preserve"> </w:t>
      </w:r>
      <w:r w:rsidRPr="00642CF7">
        <w:t>funding</w:t>
      </w:r>
      <w:r w:rsidRPr="00642CF7">
        <w:rPr>
          <w:spacing w:val="-3"/>
        </w:rPr>
        <w:t xml:space="preserve"> </w:t>
      </w:r>
      <w:r w:rsidRPr="00642CF7">
        <w:rPr>
          <w:spacing w:val="-1"/>
        </w:rPr>
        <w:t>for</w:t>
      </w:r>
      <w:r w:rsidRPr="00642CF7">
        <w:t xml:space="preserve"> the </w:t>
      </w:r>
      <w:r w:rsidRPr="00642CF7">
        <w:rPr>
          <w:spacing w:val="-1"/>
        </w:rPr>
        <w:t>duration</w:t>
      </w:r>
      <w:r w:rsidRPr="00642CF7">
        <w:t xml:space="preserve"> </w:t>
      </w:r>
      <w:r w:rsidRPr="00642CF7">
        <w:rPr>
          <w:spacing w:val="-1"/>
        </w:rPr>
        <w:t>of</w:t>
      </w:r>
      <w:r w:rsidRPr="00642CF7">
        <w:t xml:space="preserve"> </w:t>
      </w:r>
      <w:r w:rsidRPr="00642CF7">
        <w:rPr>
          <w:spacing w:val="-1"/>
        </w:rPr>
        <w:t>the</w:t>
      </w:r>
      <w:r w:rsidRPr="00642CF7">
        <w:t xml:space="preserve"> exclusion </w:t>
      </w:r>
      <w:r w:rsidRPr="00642CF7">
        <w:rPr>
          <w:spacing w:val="-1"/>
        </w:rPr>
        <w:t>period.</w:t>
      </w:r>
      <w:r w:rsidRPr="00642CF7">
        <w:rPr>
          <w:spacing w:val="-2"/>
        </w:rPr>
        <w:t xml:space="preserve"> </w:t>
      </w:r>
      <w:r w:rsidRPr="00642CF7">
        <w:rPr>
          <w:spacing w:val="-1"/>
        </w:rPr>
        <w:t>If</w:t>
      </w:r>
      <w:r w:rsidRPr="00642CF7">
        <w:rPr>
          <w:spacing w:val="2"/>
        </w:rPr>
        <w:t xml:space="preserve"> </w:t>
      </w:r>
      <w:r w:rsidRPr="00642CF7">
        <w:rPr>
          <w:spacing w:val="-1"/>
        </w:rPr>
        <w:t>the</w:t>
      </w:r>
      <w:r w:rsidRPr="00642CF7">
        <w:t xml:space="preserve"> </w:t>
      </w:r>
      <w:r w:rsidRPr="00642CF7">
        <w:rPr>
          <w:spacing w:val="-1"/>
        </w:rPr>
        <w:t>recipient</w:t>
      </w:r>
      <w:r w:rsidRPr="00642CF7">
        <w:rPr>
          <w:spacing w:val="-2"/>
        </w:rPr>
        <w:t xml:space="preserve"> </w:t>
      </w:r>
      <w:r w:rsidRPr="00642CF7">
        <w:t>has</w:t>
      </w:r>
      <w:r w:rsidRPr="00642CF7">
        <w:rPr>
          <w:spacing w:val="67"/>
        </w:rPr>
        <w:t xml:space="preserve"> </w:t>
      </w:r>
      <w:r w:rsidRPr="00642CF7">
        <w:t>any</w:t>
      </w:r>
      <w:r w:rsidRPr="00642CF7">
        <w:rPr>
          <w:spacing w:val="-3"/>
        </w:rPr>
        <w:t xml:space="preserve"> </w:t>
      </w:r>
      <w:r w:rsidRPr="00642CF7">
        <w:rPr>
          <w:spacing w:val="-1"/>
        </w:rPr>
        <w:t>questions</w:t>
      </w:r>
      <w:r w:rsidRPr="00642CF7">
        <w:t xml:space="preserve"> </w:t>
      </w:r>
      <w:r w:rsidRPr="00642CF7">
        <w:rPr>
          <w:spacing w:val="-1"/>
        </w:rPr>
        <w:t>about</w:t>
      </w:r>
      <w:r w:rsidRPr="00642CF7">
        <w:t xml:space="preserve"> </w:t>
      </w:r>
      <w:r w:rsidRPr="00642CF7">
        <w:rPr>
          <w:spacing w:val="-1"/>
        </w:rPr>
        <w:t>listings</w:t>
      </w:r>
      <w:r w:rsidRPr="00642CF7">
        <w:t xml:space="preserve"> in the</w:t>
      </w:r>
      <w:r w:rsidRPr="00642CF7">
        <w:rPr>
          <w:spacing w:val="-2"/>
        </w:rPr>
        <w:t xml:space="preserve"> </w:t>
      </w:r>
      <w:r w:rsidRPr="00642CF7">
        <w:t xml:space="preserve">system, </w:t>
      </w:r>
      <w:r w:rsidRPr="00642CF7">
        <w:rPr>
          <w:spacing w:val="-1"/>
        </w:rPr>
        <w:t>these</w:t>
      </w:r>
      <w:r w:rsidRPr="00642CF7">
        <w:t xml:space="preserve"> must </w:t>
      </w:r>
      <w:r w:rsidRPr="00642CF7">
        <w:rPr>
          <w:spacing w:val="-1"/>
        </w:rPr>
        <w:t>be</w:t>
      </w:r>
      <w:r w:rsidRPr="00642CF7">
        <w:t xml:space="preserve"> </w:t>
      </w:r>
      <w:r w:rsidRPr="00642CF7">
        <w:rPr>
          <w:spacing w:val="-1"/>
        </w:rPr>
        <w:t>directed</w:t>
      </w:r>
      <w:r w:rsidRPr="00642CF7">
        <w:rPr>
          <w:spacing w:val="-2"/>
        </w:rPr>
        <w:t xml:space="preserve"> </w:t>
      </w:r>
      <w:r w:rsidRPr="00642CF7">
        <w:t>to</w:t>
      </w:r>
      <w:r w:rsidRPr="00642CF7">
        <w:rPr>
          <w:spacing w:val="-1"/>
        </w:rPr>
        <w:t xml:space="preserve"> </w:t>
      </w:r>
      <w:r w:rsidRPr="00642CF7">
        <w:t>the</w:t>
      </w:r>
      <w:r w:rsidRPr="00642CF7">
        <w:rPr>
          <w:spacing w:val="39"/>
        </w:rPr>
        <w:t xml:space="preserve"> </w:t>
      </w:r>
      <w:r w:rsidRPr="00642CF7">
        <w:rPr>
          <w:spacing w:val="-1"/>
        </w:rPr>
        <w:t>Agreement</w:t>
      </w:r>
      <w:r w:rsidRPr="00642CF7">
        <w:t xml:space="preserve"> </w:t>
      </w:r>
      <w:r w:rsidRPr="00642CF7">
        <w:rPr>
          <w:spacing w:val="-1"/>
        </w:rPr>
        <w:t>Officer.</w:t>
      </w:r>
    </w:p>
    <w:p w14:paraId="3080CDB9" w14:textId="77777777" w:rsidR="00275987" w:rsidRPr="00642CF7" w:rsidRDefault="00275987" w:rsidP="00275987">
      <w:pPr>
        <w:rPr>
          <w:rFonts w:eastAsia="Arial"/>
        </w:rPr>
      </w:pPr>
    </w:p>
    <w:p w14:paraId="0BD8E3D0" w14:textId="373054FB" w:rsidR="00275987" w:rsidRPr="00642CF7" w:rsidRDefault="00275987" w:rsidP="00D02166">
      <w:pPr>
        <w:pStyle w:val="BodyText"/>
        <w:widowControl w:val="0"/>
        <w:numPr>
          <w:ilvl w:val="0"/>
          <w:numId w:val="21"/>
        </w:numPr>
        <w:tabs>
          <w:tab w:val="left" w:pos="821"/>
        </w:tabs>
        <w:overflowPunct/>
        <w:autoSpaceDE/>
        <w:autoSpaceDN/>
        <w:adjustRightInd/>
        <w:ind w:right="210" w:hanging="720"/>
        <w:jc w:val="left"/>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comply</w:t>
      </w:r>
      <w:r w:rsidRPr="00642CF7">
        <w:rPr>
          <w:spacing w:val="-3"/>
        </w:rPr>
        <w:t xml:space="preserve"> </w:t>
      </w:r>
      <w:r w:rsidRPr="00642CF7">
        <w:rPr>
          <w:spacing w:val="-1"/>
        </w:rPr>
        <w:t>with</w:t>
      </w:r>
      <w:r w:rsidRPr="00642CF7">
        <w:t xml:space="preserve"> Subpart C</w:t>
      </w:r>
      <w:r w:rsidRPr="00642CF7">
        <w:rPr>
          <w:spacing w:val="-3"/>
        </w:rPr>
        <w:t xml:space="preserve"> </w:t>
      </w:r>
      <w:r w:rsidRPr="00642CF7">
        <w:rPr>
          <w:spacing w:val="-1"/>
        </w:rPr>
        <w:t>of</w:t>
      </w:r>
      <w:r w:rsidRPr="00642CF7">
        <w:t xml:space="preserve"> 2 CFR</w:t>
      </w:r>
      <w:r w:rsidRPr="00642CF7">
        <w:rPr>
          <w:spacing w:val="-1"/>
        </w:rPr>
        <w:t xml:space="preserve"> Section</w:t>
      </w:r>
      <w:r w:rsidRPr="00642CF7">
        <w:rPr>
          <w:spacing w:val="-2"/>
        </w:rPr>
        <w:t xml:space="preserve"> </w:t>
      </w:r>
      <w:r w:rsidRPr="00642CF7">
        <w:t>180,</w:t>
      </w:r>
      <w:r w:rsidRPr="00642CF7">
        <w:rPr>
          <w:spacing w:val="-2"/>
        </w:rPr>
        <w:t xml:space="preserve"> </w:t>
      </w:r>
      <w:r w:rsidRPr="00642CF7">
        <w:rPr>
          <w:spacing w:val="-1"/>
        </w:rPr>
        <w:t>as</w:t>
      </w:r>
      <w:r w:rsidRPr="00642CF7">
        <w:rPr>
          <w:spacing w:val="33"/>
        </w:rPr>
        <w:t xml:space="preserve"> </w:t>
      </w:r>
      <w:r w:rsidRPr="00642CF7">
        <w:rPr>
          <w:spacing w:val="-1"/>
        </w:rPr>
        <w:t>supplemented</w:t>
      </w:r>
      <w:r w:rsidRPr="00642CF7">
        <w:t xml:space="preserve"> by</w:t>
      </w:r>
      <w:r w:rsidRPr="00642CF7">
        <w:rPr>
          <w:spacing w:val="-3"/>
        </w:rPr>
        <w:t xml:space="preserve"> </w:t>
      </w:r>
      <w:r w:rsidRPr="00642CF7">
        <w:t>2</w:t>
      </w:r>
      <w:r w:rsidRPr="00642CF7">
        <w:rPr>
          <w:spacing w:val="1"/>
        </w:rPr>
        <w:t xml:space="preserve"> </w:t>
      </w:r>
      <w:r w:rsidRPr="00642CF7">
        <w:rPr>
          <w:spacing w:val="-1"/>
        </w:rPr>
        <w:t>CFR</w:t>
      </w:r>
      <w:r w:rsidRPr="00642CF7">
        <w:t xml:space="preserve"> 780.</w:t>
      </w:r>
      <w:r w:rsidRPr="00642CF7">
        <w:rPr>
          <w:spacing w:val="65"/>
        </w:rPr>
        <w:t xml:space="preserve"> </w:t>
      </w:r>
      <w:r w:rsidRPr="00642CF7">
        <w:t>USAID</w:t>
      </w:r>
      <w:r w:rsidRPr="00642CF7">
        <w:rPr>
          <w:spacing w:val="-2"/>
        </w:rPr>
        <w:t xml:space="preserve"> </w:t>
      </w:r>
      <w:r w:rsidRPr="00642CF7">
        <w:t>may</w:t>
      </w:r>
      <w:r w:rsidRPr="00642CF7">
        <w:rPr>
          <w:spacing w:val="-3"/>
        </w:rPr>
        <w:t xml:space="preserve"> </w:t>
      </w:r>
      <w:r w:rsidRPr="00642CF7">
        <w:rPr>
          <w:spacing w:val="-1"/>
        </w:rPr>
        <w:t>disallow</w:t>
      </w:r>
      <w:r w:rsidRPr="00642CF7">
        <w:rPr>
          <w:spacing w:val="-3"/>
        </w:rPr>
        <w:t xml:space="preserve"> </w:t>
      </w:r>
      <w:r w:rsidRPr="00642CF7">
        <w:t xml:space="preserve">costs, </w:t>
      </w:r>
      <w:r w:rsidRPr="00642CF7">
        <w:rPr>
          <w:spacing w:val="-1"/>
        </w:rPr>
        <w:t>annul</w:t>
      </w:r>
      <w:r w:rsidRPr="00642CF7">
        <w:t xml:space="preserve"> or</w:t>
      </w:r>
      <w:r w:rsidRPr="00642CF7">
        <w:rPr>
          <w:spacing w:val="3"/>
        </w:rPr>
        <w:t xml:space="preserve"> </w:t>
      </w:r>
      <w:r w:rsidRPr="00642CF7">
        <w:rPr>
          <w:spacing w:val="-1"/>
        </w:rPr>
        <w:t>terminate</w:t>
      </w:r>
      <w:r w:rsidRPr="00642CF7">
        <w:rPr>
          <w:spacing w:val="1"/>
        </w:rPr>
        <w:t xml:space="preserve"> </w:t>
      </w:r>
      <w:r w:rsidRPr="00642CF7">
        <w:rPr>
          <w:spacing w:val="-1"/>
        </w:rPr>
        <w:t>the</w:t>
      </w:r>
      <w:r w:rsidRPr="00642CF7">
        <w:rPr>
          <w:spacing w:val="61"/>
        </w:rPr>
        <w:t xml:space="preserve"> </w:t>
      </w:r>
      <w:r w:rsidRPr="00642CF7">
        <w:rPr>
          <w:spacing w:val="-1"/>
        </w:rPr>
        <w:t>transaction,</w:t>
      </w:r>
      <w:r w:rsidRPr="00642CF7">
        <w:rPr>
          <w:spacing w:val="-2"/>
        </w:rPr>
        <w:t xml:space="preserve"> </w:t>
      </w:r>
      <w:r w:rsidRPr="00642CF7">
        <w:rPr>
          <w:spacing w:val="-1"/>
        </w:rPr>
        <w:t>debar</w:t>
      </w:r>
      <w:r w:rsidRPr="00642CF7">
        <w:t xml:space="preserve"> or </w:t>
      </w:r>
      <w:r w:rsidRPr="00642CF7">
        <w:rPr>
          <w:spacing w:val="-1"/>
        </w:rPr>
        <w:lastRenderedPageBreak/>
        <w:t>suspend</w:t>
      </w:r>
      <w:r w:rsidRPr="00642CF7">
        <w:t xml:space="preserve"> </w:t>
      </w:r>
      <w:r w:rsidRPr="00642CF7">
        <w:rPr>
          <w:spacing w:val="-1"/>
        </w:rPr>
        <w:t>the</w:t>
      </w:r>
      <w:r w:rsidRPr="00642CF7">
        <w:t xml:space="preserve"> </w:t>
      </w:r>
      <w:r w:rsidRPr="00642CF7">
        <w:rPr>
          <w:spacing w:val="-1"/>
        </w:rPr>
        <w:t>recipient,</w:t>
      </w:r>
      <w:r w:rsidRPr="00642CF7">
        <w:t xml:space="preserve"> </w:t>
      </w:r>
      <w:r w:rsidRPr="00642CF7">
        <w:rPr>
          <w:spacing w:val="-1"/>
        </w:rPr>
        <w:t>or</w:t>
      </w:r>
      <w:r w:rsidRPr="00642CF7">
        <w:t xml:space="preserve"> take other </w:t>
      </w:r>
      <w:r w:rsidRPr="00642CF7">
        <w:rPr>
          <w:spacing w:val="-1"/>
        </w:rPr>
        <w:t>remedies</w:t>
      </w:r>
      <w:r w:rsidRPr="00642CF7">
        <w:rPr>
          <w:spacing w:val="-2"/>
        </w:rPr>
        <w:t xml:space="preserve"> </w:t>
      </w:r>
      <w:r w:rsidRPr="00642CF7">
        <w:t>as</w:t>
      </w:r>
      <w:r w:rsidRPr="00642CF7">
        <w:rPr>
          <w:spacing w:val="57"/>
        </w:rPr>
        <w:t xml:space="preserve"> </w:t>
      </w:r>
      <w:r w:rsidRPr="00642CF7">
        <w:rPr>
          <w:spacing w:val="-1"/>
        </w:rPr>
        <w:t>appropriate,</w:t>
      </w:r>
      <w:r w:rsidRPr="00642CF7">
        <w:t xml:space="preserve"> </w:t>
      </w:r>
      <w:r w:rsidRPr="00642CF7">
        <w:rPr>
          <w:spacing w:val="-2"/>
        </w:rPr>
        <w:t>if</w:t>
      </w:r>
      <w:r w:rsidRPr="00642CF7">
        <w:t xml:space="preserve"> </w:t>
      </w:r>
      <w:r w:rsidRPr="00642CF7">
        <w:rPr>
          <w:spacing w:val="-1"/>
        </w:rPr>
        <w:t>the</w:t>
      </w:r>
      <w:r w:rsidRPr="00642CF7">
        <w:t xml:space="preserve"> </w:t>
      </w:r>
      <w:r w:rsidRPr="00642CF7">
        <w:rPr>
          <w:spacing w:val="-1"/>
        </w:rPr>
        <w:t>recipient</w:t>
      </w:r>
      <w:r w:rsidRPr="00642CF7">
        <w:t xml:space="preserve"> </w:t>
      </w:r>
      <w:r w:rsidRPr="00642CF7">
        <w:rPr>
          <w:spacing w:val="-1"/>
        </w:rPr>
        <w:t>violates</w:t>
      </w:r>
      <w:r w:rsidRPr="00642CF7">
        <w:t xml:space="preserve"> </w:t>
      </w:r>
      <w:r w:rsidRPr="00642CF7">
        <w:rPr>
          <w:spacing w:val="-1"/>
        </w:rPr>
        <w:t>this</w:t>
      </w:r>
      <w:r w:rsidRPr="00642CF7">
        <w:t xml:space="preserve"> </w:t>
      </w:r>
      <w:r w:rsidRPr="00642CF7">
        <w:rPr>
          <w:spacing w:val="-1"/>
        </w:rPr>
        <w:t>provision.</w:t>
      </w:r>
      <w:r w:rsidRPr="00642CF7">
        <w:t xml:space="preserve"> </w:t>
      </w:r>
      <w:r w:rsidRPr="00642CF7">
        <w:rPr>
          <w:spacing w:val="-1"/>
        </w:rPr>
        <w:t>Although</w:t>
      </w:r>
      <w:r w:rsidRPr="00642CF7">
        <w:rPr>
          <w:spacing w:val="-2"/>
        </w:rPr>
        <w:t xml:space="preserve"> </w:t>
      </w:r>
      <w:r w:rsidRPr="00642CF7">
        <w:t>doing</w:t>
      </w:r>
      <w:r w:rsidRPr="00642CF7">
        <w:rPr>
          <w:spacing w:val="-1"/>
        </w:rPr>
        <w:t xml:space="preserve"> </w:t>
      </w:r>
      <w:r w:rsidRPr="00642CF7">
        <w:t>so</w:t>
      </w:r>
      <w:r w:rsidRPr="00642CF7">
        <w:rPr>
          <w:spacing w:val="-1"/>
        </w:rPr>
        <w:t xml:space="preserve"> </w:t>
      </w:r>
      <w:r w:rsidRPr="00642CF7">
        <w:t>is not</w:t>
      </w:r>
      <w:r w:rsidRPr="00642CF7">
        <w:rPr>
          <w:spacing w:val="73"/>
        </w:rPr>
        <w:t xml:space="preserve"> </w:t>
      </w:r>
      <w:r w:rsidRPr="00642CF7">
        <w:rPr>
          <w:spacing w:val="-1"/>
        </w:rPr>
        <w:t>automatic,</w:t>
      </w:r>
      <w:r w:rsidRPr="00642CF7">
        <w:t xml:space="preserve"> USAID</w:t>
      </w:r>
      <w:r w:rsidRPr="00642CF7">
        <w:rPr>
          <w:spacing w:val="-2"/>
        </w:rPr>
        <w:t xml:space="preserve"> </w:t>
      </w:r>
      <w:r w:rsidRPr="00642CF7">
        <w:t>may</w:t>
      </w:r>
      <w:r w:rsidRPr="00642CF7">
        <w:rPr>
          <w:spacing w:val="-3"/>
        </w:rPr>
        <w:t xml:space="preserve"> </w:t>
      </w:r>
      <w:r w:rsidRPr="00642CF7">
        <w:rPr>
          <w:spacing w:val="-1"/>
        </w:rPr>
        <w:t xml:space="preserve">terminate </w:t>
      </w:r>
      <w:r w:rsidRPr="00642CF7">
        <w:t>this</w:t>
      </w:r>
      <w:r w:rsidRPr="00642CF7">
        <w:rPr>
          <w:spacing w:val="-3"/>
        </w:rPr>
        <w:t xml:space="preserve"> </w:t>
      </w:r>
      <w:r w:rsidRPr="00642CF7">
        <w:rPr>
          <w:spacing w:val="-1"/>
        </w:rPr>
        <w:t>award</w:t>
      </w:r>
      <w:r w:rsidRPr="00642CF7">
        <w:t xml:space="preserve"> if a </w:t>
      </w:r>
      <w:r w:rsidRPr="00642CF7">
        <w:rPr>
          <w:spacing w:val="-1"/>
        </w:rPr>
        <w:t>recipient</w:t>
      </w:r>
      <w:r w:rsidRPr="00642CF7">
        <w:t xml:space="preserve"> or</w:t>
      </w:r>
      <w:r w:rsidRPr="00642CF7">
        <w:rPr>
          <w:spacing w:val="-3"/>
        </w:rPr>
        <w:t xml:space="preserve"> </w:t>
      </w:r>
      <w:r w:rsidRPr="00642CF7">
        <w:t>any</w:t>
      </w:r>
      <w:r w:rsidRPr="00642CF7">
        <w:rPr>
          <w:spacing w:val="-3"/>
        </w:rPr>
        <w:t xml:space="preserve"> </w:t>
      </w:r>
      <w:r w:rsidRPr="00642CF7">
        <w:rPr>
          <w:spacing w:val="-1"/>
        </w:rPr>
        <w:t>of</w:t>
      </w:r>
      <w:r w:rsidRPr="00642CF7">
        <w:rPr>
          <w:spacing w:val="2"/>
        </w:rPr>
        <w:t xml:space="preserve"> </w:t>
      </w:r>
      <w:r w:rsidRPr="00642CF7">
        <w:rPr>
          <w:spacing w:val="-1"/>
        </w:rPr>
        <w:t>its</w:t>
      </w:r>
      <w:r w:rsidRPr="00642CF7">
        <w:t xml:space="preserve"> principals</w:t>
      </w:r>
      <w:r w:rsidR="00D02166">
        <w:t xml:space="preserve"> </w:t>
      </w:r>
      <w:r w:rsidRPr="00D02166">
        <w:rPr>
          <w:spacing w:val="-1"/>
        </w:rPr>
        <w:t>meet</w:t>
      </w:r>
      <w:r w:rsidRPr="00642CF7">
        <w:t xml:space="preserve"> </w:t>
      </w:r>
      <w:r w:rsidRPr="00D02166">
        <w:rPr>
          <w:spacing w:val="-1"/>
        </w:rPr>
        <w:t xml:space="preserve">any </w:t>
      </w:r>
      <w:r w:rsidRPr="00642CF7">
        <w:t xml:space="preserve">of </w:t>
      </w:r>
      <w:r w:rsidRPr="00D02166">
        <w:rPr>
          <w:spacing w:val="-1"/>
        </w:rPr>
        <w:t>the</w:t>
      </w:r>
      <w:r w:rsidRPr="00642CF7">
        <w:t xml:space="preserve"> </w:t>
      </w:r>
      <w:r w:rsidRPr="00D02166">
        <w:rPr>
          <w:spacing w:val="-1"/>
        </w:rPr>
        <w:t>conditions</w:t>
      </w:r>
      <w:r w:rsidRPr="00642CF7">
        <w:t xml:space="preserve"> </w:t>
      </w:r>
      <w:r w:rsidRPr="00D02166">
        <w:rPr>
          <w:spacing w:val="-1"/>
        </w:rPr>
        <w:t>listed</w:t>
      </w:r>
      <w:r w:rsidRPr="00642CF7">
        <w:t xml:space="preserve"> in </w:t>
      </w:r>
      <w:r w:rsidRPr="00D02166">
        <w:rPr>
          <w:spacing w:val="-1"/>
        </w:rPr>
        <w:t>paragraph</w:t>
      </w:r>
      <w:r w:rsidRPr="00D02166">
        <w:rPr>
          <w:spacing w:val="-2"/>
        </w:rPr>
        <w:t xml:space="preserve"> </w:t>
      </w:r>
      <w:r w:rsidRPr="00642CF7">
        <w:t xml:space="preserve">c. </w:t>
      </w:r>
      <w:r w:rsidRPr="00D02166">
        <w:rPr>
          <w:spacing w:val="-1"/>
        </w:rPr>
        <w:t>below.</w:t>
      </w:r>
      <w:r w:rsidRPr="00642CF7">
        <w:t xml:space="preserve">  If such</w:t>
      </w:r>
      <w:r w:rsidRPr="00D02166">
        <w:rPr>
          <w:spacing w:val="-2"/>
        </w:rPr>
        <w:t xml:space="preserve"> </w:t>
      </w:r>
      <w:r w:rsidRPr="00642CF7">
        <w:t>a</w:t>
      </w:r>
      <w:r w:rsidRPr="00D02166">
        <w:rPr>
          <w:spacing w:val="1"/>
        </w:rPr>
        <w:t xml:space="preserve"> </w:t>
      </w:r>
      <w:r w:rsidRPr="00D02166">
        <w:rPr>
          <w:spacing w:val="-1"/>
        </w:rPr>
        <w:t>situation</w:t>
      </w:r>
      <w:r w:rsidRPr="00642CF7">
        <w:t xml:space="preserve"> </w:t>
      </w:r>
      <w:r w:rsidRPr="00D02166">
        <w:rPr>
          <w:spacing w:val="-1"/>
        </w:rPr>
        <w:t>arises,</w:t>
      </w:r>
      <w:r w:rsidRPr="00D02166">
        <w:rPr>
          <w:spacing w:val="69"/>
        </w:rPr>
        <w:t xml:space="preserve"> </w:t>
      </w:r>
      <w:r w:rsidRPr="00642CF7">
        <w:t xml:space="preserve">USAID </w:t>
      </w:r>
      <w:r w:rsidRPr="00D02166">
        <w:rPr>
          <w:spacing w:val="-1"/>
        </w:rPr>
        <w:t>will</w:t>
      </w:r>
      <w:r w:rsidRPr="00642CF7">
        <w:t xml:space="preserve"> consider </w:t>
      </w:r>
      <w:r w:rsidRPr="00D02166">
        <w:rPr>
          <w:spacing w:val="-1"/>
        </w:rPr>
        <w:t>the</w:t>
      </w:r>
      <w:r w:rsidRPr="00642CF7">
        <w:t xml:space="preserve"> </w:t>
      </w:r>
      <w:r w:rsidRPr="00D02166">
        <w:rPr>
          <w:spacing w:val="-1"/>
        </w:rPr>
        <w:t>totality</w:t>
      </w:r>
      <w:r w:rsidRPr="00D02166">
        <w:rPr>
          <w:spacing w:val="-2"/>
        </w:rPr>
        <w:t xml:space="preserve"> </w:t>
      </w:r>
      <w:r w:rsidRPr="00642CF7">
        <w:t xml:space="preserve">of </w:t>
      </w:r>
      <w:r w:rsidRPr="00D02166">
        <w:rPr>
          <w:spacing w:val="-1"/>
        </w:rPr>
        <w:t>circumstances—including the</w:t>
      </w:r>
      <w:r w:rsidRPr="00642CF7">
        <w:t xml:space="preserve"> </w:t>
      </w:r>
      <w:r w:rsidRPr="00D02166">
        <w:rPr>
          <w:spacing w:val="-1"/>
        </w:rPr>
        <w:t>recipient’s</w:t>
      </w:r>
      <w:r w:rsidRPr="00D02166">
        <w:rPr>
          <w:spacing w:val="81"/>
        </w:rPr>
        <w:t xml:space="preserve"> </w:t>
      </w:r>
      <w:r w:rsidRPr="00D02166">
        <w:rPr>
          <w:spacing w:val="-1"/>
        </w:rPr>
        <w:t>response</w:t>
      </w:r>
      <w:r w:rsidRPr="00642CF7">
        <w:t xml:space="preserve"> to</w:t>
      </w:r>
      <w:r w:rsidRPr="00D02166">
        <w:rPr>
          <w:spacing w:val="-2"/>
        </w:rPr>
        <w:t xml:space="preserve"> </w:t>
      </w:r>
      <w:r w:rsidRPr="00D02166">
        <w:rPr>
          <w:spacing w:val="-1"/>
        </w:rPr>
        <w:t>the</w:t>
      </w:r>
      <w:r w:rsidRPr="00642CF7">
        <w:t xml:space="preserve"> </w:t>
      </w:r>
      <w:r w:rsidRPr="00D02166">
        <w:rPr>
          <w:spacing w:val="-1"/>
        </w:rPr>
        <w:t>situation</w:t>
      </w:r>
      <w:r w:rsidRPr="00642CF7">
        <w:t xml:space="preserve"> </w:t>
      </w:r>
      <w:r w:rsidRPr="00D02166">
        <w:rPr>
          <w:spacing w:val="-1"/>
        </w:rPr>
        <w:t>and</w:t>
      </w:r>
      <w:r w:rsidRPr="00D02166">
        <w:rPr>
          <w:spacing w:val="-2"/>
        </w:rPr>
        <w:t xml:space="preserve"> </w:t>
      </w:r>
      <w:r w:rsidRPr="00642CF7">
        <w:t>any</w:t>
      </w:r>
      <w:r w:rsidRPr="00D02166">
        <w:rPr>
          <w:spacing w:val="-3"/>
        </w:rPr>
        <w:t xml:space="preserve"> </w:t>
      </w:r>
      <w:r w:rsidRPr="00D02166">
        <w:rPr>
          <w:spacing w:val="-1"/>
        </w:rPr>
        <w:t>additional</w:t>
      </w:r>
      <w:r w:rsidRPr="00642CF7">
        <w:t xml:space="preserve"> </w:t>
      </w:r>
      <w:r w:rsidRPr="00D02166">
        <w:rPr>
          <w:spacing w:val="-1"/>
        </w:rPr>
        <w:t>information</w:t>
      </w:r>
      <w:r w:rsidRPr="00642CF7">
        <w:t xml:space="preserve"> submitted—when USAID</w:t>
      </w:r>
      <w:r w:rsidRPr="00D02166">
        <w:rPr>
          <w:spacing w:val="55"/>
        </w:rPr>
        <w:t xml:space="preserve"> </w:t>
      </w:r>
      <w:r w:rsidRPr="00D02166">
        <w:rPr>
          <w:spacing w:val="-1"/>
        </w:rPr>
        <w:t>determines</w:t>
      </w:r>
      <w:r w:rsidRPr="00642CF7">
        <w:t xml:space="preserve"> its</w:t>
      </w:r>
      <w:r w:rsidRPr="00D02166">
        <w:rPr>
          <w:spacing w:val="-2"/>
        </w:rPr>
        <w:t xml:space="preserve"> </w:t>
      </w:r>
      <w:r w:rsidRPr="00D02166">
        <w:rPr>
          <w:spacing w:val="-1"/>
        </w:rPr>
        <w:t>response.</w:t>
      </w:r>
    </w:p>
    <w:p w14:paraId="1AA85AE9" w14:textId="77777777" w:rsidR="00275987" w:rsidRPr="00642CF7" w:rsidRDefault="00275987" w:rsidP="00275987">
      <w:pPr>
        <w:rPr>
          <w:rFonts w:eastAsia="Arial"/>
        </w:rPr>
      </w:pPr>
    </w:p>
    <w:p w14:paraId="47B466E6" w14:textId="77777777" w:rsidR="00275987" w:rsidRPr="00642CF7" w:rsidRDefault="00275987" w:rsidP="00275987">
      <w:pPr>
        <w:pStyle w:val="BodyText"/>
        <w:widowControl w:val="0"/>
        <w:numPr>
          <w:ilvl w:val="0"/>
          <w:numId w:val="21"/>
        </w:numPr>
        <w:tabs>
          <w:tab w:val="left" w:pos="821"/>
        </w:tabs>
        <w:overflowPunct/>
        <w:autoSpaceDE/>
        <w:autoSpaceDN/>
        <w:adjustRightInd/>
        <w:ind w:right="203" w:hanging="720"/>
        <w:jc w:val="left"/>
        <w:textAlignment w:val="auto"/>
      </w:pPr>
      <w:r w:rsidRPr="00642CF7">
        <w:rPr>
          <w:spacing w:val="-1"/>
        </w:rPr>
        <w:t>The</w:t>
      </w:r>
      <w:r w:rsidRPr="00642CF7">
        <w:t xml:space="preserve"> </w:t>
      </w:r>
      <w:r w:rsidRPr="00642CF7">
        <w:rPr>
          <w:spacing w:val="-1"/>
        </w:rPr>
        <w:t>recipient</w:t>
      </w:r>
      <w:r w:rsidRPr="00642CF7">
        <w:rPr>
          <w:spacing w:val="-2"/>
        </w:rPr>
        <w:t xml:space="preserve"> </w:t>
      </w:r>
      <w:r w:rsidRPr="00642CF7">
        <w:t>must</w:t>
      </w:r>
      <w:r w:rsidRPr="00642CF7">
        <w:rPr>
          <w:spacing w:val="-2"/>
        </w:rPr>
        <w:t xml:space="preserve"> </w:t>
      </w:r>
      <w:r w:rsidRPr="00642CF7">
        <w:t>notify</w:t>
      </w:r>
      <w:r w:rsidRPr="00642CF7">
        <w:rPr>
          <w:spacing w:val="-3"/>
        </w:rPr>
        <w:t xml:space="preserve"> </w:t>
      </w:r>
      <w:r w:rsidRPr="00642CF7">
        <w:t>the</w:t>
      </w:r>
      <w:r w:rsidRPr="00642CF7">
        <w:rPr>
          <w:spacing w:val="-2"/>
        </w:rPr>
        <w:t xml:space="preserve"> </w:t>
      </w:r>
      <w:r w:rsidRPr="00642CF7">
        <w:rPr>
          <w:spacing w:val="-1"/>
        </w:rPr>
        <w:t>Agreement</w:t>
      </w:r>
      <w:r w:rsidRPr="00642CF7">
        <w:rPr>
          <w:spacing w:val="-2"/>
        </w:rPr>
        <w:t xml:space="preserve"> </w:t>
      </w:r>
      <w:r w:rsidRPr="00642CF7">
        <w:rPr>
          <w:spacing w:val="-1"/>
        </w:rPr>
        <w:t>Officer</w:t>
      </w:r>
      <w:r w:rsidRPr="00642CF7">
        <w:t xml:space="preserve"> </w:t>
      </w:r>
      <w:r w:rsidRPr="00642CF7">
        <w:rPr>
          <w:spacing w:val="-1"/>
        </w:rPr>
        <w:t>immediately</w:t>
      </w:r>
      <w:r w:rsidRPr="00642CF7">
        <w:rPr>
          <w:spacing w:val="-3"/>
        </w:rPr>
        <w:t xml:space="preserve"> </w:t>
      </w:r>
      <w:r w:rsidRPr="00642CF7">
        <w:t>upon</w:t>
      </w:r>
      <w:r w:rsidRPr="00642CF7">
        <w:rPr>
          <w:spacing w:val="-2"/>
        </w:rPr>
        <w:t xml:space="preserve"> </w:t>
      </w:r>
      <w:r w:rsidRPr="00642CF7">
        <w:rPr>
          <w:spacing w:val="-1"/>
        </w:rPr>
        <w:t xml:space="preserve">learning </w:t>
      </w:r>
      <w:r w:rsidRPr="00642CF7">
        <w:t>that</w:t>
      </w:r>
      <w:r w:rsidRPr="00642CF7">
        <w:rPr>
          <w:spacing w:val="-2"/>
        </w:rPr>
        <w:t xml:space="preserve"> </w:t>
      </w:r>
      <w:r w:rsidRPr="00642CF7">
        <w:t>it</w:t>
      </w:r>
      <w:r w:rsidRPr="00642CF7">
        <w:rPr>
          <w:spacing w:val="77"/>
        </w:rPr>
        <w:t xml:space="preserve"> </w:t>
      </w:r>
      <w:r w:rsidRPr="00642CF7">
        <w:t>or any</w:t>
      </w:r>
      <w:r w:rsidRPr="00642CF7">
        <w:rPr>
          <w:spacing w:val="-3"/>
        </w:rPr>
        <w:t xml:space="preserve"> </w:t>
      </w:r>
      <w:r w:rsidRPr="00642CF7">
        <w:rPr>
          <w:spacing w:val="-1"/>
        </w:rPr>
        <w:t>of</w:t>
      </w:r>
      <w:r w:rsidRPr="00642CF7">
        <w:rPr>
          <w:spacing w:val="2"/>
        </w:rPr>
        <w:t xml:space="preserve"> </w:t>
      </w:r>
      <w:r w:rsidRPr="00642CF7">
        <w:t>its</w:t>
      </w:r>
      <w:r w:rsidRPr="00642CF7">
        <w:rPr>
          <w:spacing w:val="-2"/>
        </w:rPr>
        <w:t xml:space="preserve"> </w:t>
      </w:r>
      <w:r w:rsidRPr="00642CF7">
        <w:rPr>
          <w:spacing w:val="-1"/>
        </w:rPr>
        <w:t>principals,</w:t>
      </w:r>
      <w:r w:rsidRPr="00642CF7">
        <w:rPr>
          <w:spacing w:val="-2"/>
        </w:rPr>
        <w:t xml:space="preserve"> </w:t>
      </w:r>
      <w:r w:rsidRPr="00642CF7">
        <w:t xml:space="preserve">at </w:t>
      </w:r>
      <w:r w:rsidRPr="00642CF7">
        <w:rPr>
          <w:spacing w:val="-1"/>
        </w:rPr>
        <w:t>any</w:t>
      </w:r>
      <w:r w:rsidRPr="00642CF7">
        <w:rPr>
          <w:spacing w:val="-3"/>
        </w:rPr>
        <w:t xml:space="preserve"> </w:t>
      </w:r>
      <w:r w:rsidRPr="00642CF7">
        <w:t xml:space="preserve">time </w:t>
      </w:r>
      <w:r w:rsidRPr="00642CF7">
        <w:rPr>
          <w:spacing w:val="-1"/>
        </w:rPr>
        <w:t>prior</w:t>
      </w:r>
      <w:r w:rsidRPr="00642CF7">
        <w:t xml:space="preserve"> </w:t>
      </w:r>
      <w:r w:rsidRPr="00642CF7">
        <w:rPr>
          <w:spacing w:val="-2"/>
        </w:rPr>
        <w:t>to</w:t>
      </w:r>
      <w:r w:rsidRPr="00642CF7">
        <w:t xml:space="preserve"> or</w:t>
      </w:r>
      <w:r w:rsidRPr="00642CF7">
        <w:rPr>
          <w:spacing w:val="-3"/>
        </w:rPr>
        <w:t xml:space="preserve"> </w:t>
      </w:r>
      <w:r w:rsidRPr="00642CF7">
        <w:rPr>
          <w:spacing w:val="-1"/>
        </w:rPr>
        <w:t>during</w:t>
      </w:r>
      <w:r w:rsidRPr="00642CF7">
        <w:rPr>
          <w:spacing w:val="-2"/>
        </w:rPr>
        <w:t xml:space="preserve"> </w:t>
      </w:r>
      <w:r w:rsidRPr="00642CF7">
        <w:t>the</w:t>
      </w:r>
      <w:r w:rsidRPr="00642CF7">
        <w:rPr>
          <w:spacing w:val="-2"/>
        </w:rPr>
        <w:t xml:space="preserve"> </w:t>
      </w:r>
      <w:r w:rsidRPr="00642CF7">
        <w:rPr>
          <w:spacing w:val="-1"/>
        </w:rPr>
        <w:t>duration</w:t>
      </w:r>
      <w:r w:rsidRPr="00642CF7">
        <w:rPr>
          <w:spacing w:val="-2"/>
        </w:rPr>
        <w:t xml:space="preserve"> </w:t>
      </w:r>
      <w:r w:rsidRPr="00642CF7">
        <w:rPr>
          <w:spacing w:val="-1"/>
        </w:rPr>
        <w:t>of</w:t>
      </w:r>
      <w:r w:rsidRPr="00642CF7">
        <w:rPr>
          <w:spacing w:val="2"/>
        </w:rPr>
        <w:t xml:space="preserve"> </w:t>
      </w:r>
      <w:r w:rsidRPr="00642CF7">
        <w:rPr>
          <w:spacing w:val="-1"/>
        </w:rPr>
        <w:t>this</w:t>
      </w:r>
      <w:r w:rsidRPr="00642CF7">
        <w:t xml:space="preserve"> </w:t>
      </w:r>
      <w:r w:rsidRPr="00642CF7">
        <w:rPr>
          <w:spacing w:val="-1"/>
        </w:rPr>
        <w:t>award:</w:t>
      </w:r>
    </w:p>
    <w:p w14:paraId="6EDC5F9E" w14:textId="77777777" w:rsidR="00275987" w:rsidRPr="00642CF7" w:rsidRDefault="00275987" w:rsidP="00275987">
      <w:pPr>
        <w:spacing w:before="2"/>
        <w:rPr>
          <w:rFonts w:eastAsia="Arial"/>
        </w:rPr>
      </w:pPr>
    </w:p>
    <w:p w14:paraId="174D16FA" w14:textId="77777777" w:rsidR="00275987" w:rsidRPr="00642CF7" w:rsidRDefault="00275987" w:rsidP="00275987">
      <w:pPr>
        <w:pStyle w:val="BodyText"/>
        <w:widowControl w:val="0"/>
        <w:numPr>
          <w:ilvl w:val="1"/>
          <w:numId w:val="21"/>
        </w:numPr>
        <w:tabs>
          <w:tab w:val="left" w:pos="1181"/>
        </w:tabs>
        <w:overflowPunct/>
        <w:autoSpaceDE/>
        <w:autoSpaceDN/>
        <w:adjustRightInd/>
        <w:spacing w:line="275" w:lineRule="auto"/>
        <w:ind w:right="716"/>
        <w:textAlignment w:val="auto"/>
      </w:pPr>
      <w:r w:rsidRPr="00642CF7">
        <w:t xml:space="preserve">Are </w:t>
      </w:r>
      <w:r w:rsidRPr="00642CF7">
        <w:rPr>
          <w:spacing w:val="-1"/>
        </w:rPr>
        <w:t>presently</w:t>
      </w:r>
      <w:r w:rsidRPr="00642CF7">
        <w:rPr>
          <w:spacing w:val="-3"/>
        </w:rPr>
        <w:t xml:space="preserve"> </w:t>
      </w:r>
      <w:r w:rsidRPr="00642CF7">
        <w:rPr>
          <w:spacing w:val="-1"/>
        </w:rPr>
        <w:t>excluded</w:t>
      </w:r>
      <w:r w:rsidRPr="00642CF7">
        <w:rPr>
          <w:spacing w:val="-2"/>
        </w:rPr>
        <w:t xml:space="preserve"> </w:t>
      </w:r>
      <w:r w:rsidRPr="00642CF7">
        <w:t xml:space="preserve">or </w:t>
      </w:r>
      <w:r w:rsidRPr="00642CF7">
        <w:rPr>
          <w:spacing w:val="-1"/>
        </w:rPr>
        <w:t xml:space="preserve">disqualified from doing </w:t>
      </w:r>
      <w:r w:rsidRPr="00642CF7">
        <w:t xml:space="preserve">business </w:t>
      </w:r>
      <w:r w:rsidRPr="00642CF7">
        <w:rPr>
          <w:spacing w:val="-1"/>
        </w:rPr>
        <w:t>with</w:t>
      </w:r>
      <w:r w:rsidRPr="00642CF7">
        <w:t xml:space="preserve"> any</w:t>
      </w:r>
      <w:r w:rsidRPr="00642CF7">
        <w:rPr>
          <w:spacing w:val="-5"/>
        </w:rPr>
        <w:t xml:space="preserve"> </w:t>
      </w:r>
      <w:r w:rsidRPr="00642CF7">
        <w:t>U.S.</w:t>
      </w:r>
      <w:r w:rsidRPr="00642CF7">
        <w:rPr>
          <w:spacing w:val="69"/>
        </w:rPr>
        <w:t xml:space="preserve"> </w:t>
      </w:r>
      <w:r w:rsidRPr="00642CF7">
        <w:rPr>
          <w:spacing w:val="-1"/>
        </w:rPr>
        <w:t>Government</w:t>
      </w:r>
      <w:r w:rsidRPr="00642CF7">
        <w:t xml:space="preserve"> </w:t>
      </w:r>
      <w:r w:rsidRPr="00642CF7">
        <w:rPr>
          <w:spacing w:val="-1"/>
        </w:rPr>
        <w:t>entity;</w:t>
      </w:r>
    </w:p>
    <w:p w14:paraId="40686C7E" w14:textId="77777777" w:rsidR="00275987" w:rsidRPr="00576536" w:rsidRDefault="00275987" w:rsidP="00275987">
      <w:pPr>
        <w:spacing w:before="1"/>
        <w:rPr>
          <w:rFonts w:eastAsia="Arial"/>
        </w:rPr>
      </w:pPr>
    </w:p>
    <w:p w14:paraId="0116F36C" w14:textId="77777777" w:rsidR="00275987" w:rsidRPr="00576536" w:rsidRDefault="00275987" w:rsidP="00275987">
      <w:pPr>
        <w:pStyle w:val="BodyText"/>
        <w:widowControl w:val="0"/>
        <w:numPr>
          <w:ilvl w:val="0"/>
          <w:numId w:val="21"/>
        </w:numPr>
        <w:tabs>
          <w:tab w:val="left" w:pos="821"/>
        </w:tabs>
        <w:overflowPunct/>
        <w:autoSpaceDE/>
        <w:autoSpaceDN/>
        <w:adjustRightInd/>
        <w:ind w:right="0" w:hanging="720"/>
        <w:jc w:val="left"/>
        <w:textAlignment w:val="auto"/>
        <w:rPr>
          <w:szCs w:val="24"/>
        </w:rPr>
      </w:pPr>
      <w:r w:rsidRPr="00576536">
        <w:rPr>
          <w:spacing w:val="-1"/>
          <w:szCs w:val="24"/>
        </w:rPr>
        <w:t>Principal</w:t>
      </w:r>
      <w:r w:rsidRPr="00576536">
        <w:rPr>
          <w:szCs w:val="24"/>
        </w:rPr>
        <w:t xml:space="preserve"> </w:t>
      </w:r>
      <w:r w:rsidRPr="00576536">
        <w:rPr>
          <w:spacing w:val="-1"/>
          <w:szCs w:val="24"/>
        </w:rPr>
        <w:t>means—</w:t>
      </w:r>
    </w:p>
    <w:p w14:paraId="68851AF2" w14:textId="77777777" w:rsidR="00275987" w:rsidRPr="00576536" w:rsidRDefault="00275987" w:rsidP="00275987">
      <w:pPr>
        <w:spacing w:before="10"/>
        <w:rPr>
          <w:rFonts w:eastAsia="Arial"/>
        </w:rPr>
      </w:pPr>
    </w:p>
    <w:p w14:paraId="5567B644" w14:textId="77777777" w:rsidR="00275987" w:rsidRPr="00576536" w:rsidRDefault="00275987" w:rsidP="00275987">
      <w:pPr>
        <w:pStyle w:val="BodyText"/>
        <w:widowControl w:val="0"/>
        <w:numPr>
          <w:ilvl w:val="1"/>
          <w:numId w:val="21"/>
        </w:numPr>
        <w:tabs>
          <w:tab w:val="left" w:pos="1181"/>
        </w:tabs>
        <w:overflowPunct/>
        <w:autoSpaceDE/>
        <w:autoSpaceDN/>
        <w:adjustRightInd/>
        <w:ind w:left="820" w:right="322" w:firstLine="0"/>
        <w:textAlignment w:val="auto"/>
        <w:rPr>
          <w:szCs w:val="24"/>
        </w:rPr>
      </w:pPr>
      <w:r w:rsidRPr="00576536">
        <w:rPr>
          <w:szCs w:val="24"/>
        </w:rPr>
        <w:t xml:space="preserve">An </w:t>
      </w:r>
      <w:r w:rsidRPr="00576536">
        <w:rPr>
          <w:spacing w:val="-1"/>
          <w:szCs w:val="24"/>
        </w:rPr>
        <w:t>officer,</w:t>
      </w:r>
      <w:r w:rsidRPr="00576536">
        <w:rPr>
          <w:szCs w:val="24"/>
        </w:rPr>
        <w:t xml:space="preserve"> </w:t>
      </w:r>
      <w:r w:rsidRPr="00576536">
        <w:rPr>
          <w:spacing w:val="-1"/>
          <w:szCs w:val="24"/>
        </w:rPr>
        <w:t>director,</w:t>
      </w:r>
      <w:r w:rsidRPr="00576536">
        <w:rPr>
          <w:spacing w:val="-3"/>
          <w:szCs w:val="24"/>
        </w:rPr>
        <w:t xml:space="preserve"> </w:t>
      </w:r>
      <w:r w:rsidRPr="00576536">
        <w:rPr>
          <w:spacing w:val="-1"/>
          <w:szCs w:val="24"/>
        </w:rPr>
        <w:t>owner,</w:t>
      </w:r>
      <w:r w:rsidRPr="00576536">
        <w:rPr>
          <w:szCs w:val="24"/>
        </w:rPr>
        <w:t xml:space="preserve"> partner,</w:t>
      </w:r>
      <w:r w:rsidRPr="00576536">
        <w:rPr>
          <w:spacing w:val="-3"/>
          <w:szCs w:val="24"/>
        </w:rPr>
        <w:t xml:space="preserve"> </w:t>
      </w:r>
      <w:r w:rsidRPr="00576536">
        <w:rPr>
          <w:spacing w:val="-1"/>
          <w:szCs w:val="24"/>
        </w:rPr>
        <w:t>principal</w:t>
      </w:r>
      <w:r w:rsidRPr="00576536">
        <w:rPr>
          <w:szCs w:val="24"/>
        </w:rPr>
        <w:t xml:space="preserve"> </w:t>
      </w:r>
      <w:r w:rsidRPr="00576536">
        <w:rPr>
          <w:spacing w:val="-1"/>
          <w:szCs w:val="24"/>
        </w:rPr>
        <w:t>investigator,</w:t>
      </w:r>
      <w:r w:rsidRPr="00576536">
        <w:rPr>
          <w:szCs w:val="24"/>
        </w:rPr>
        <w:t xml:space="preserve"> or </w:t>
      </w:r>
      <w:r w:rsidRPr="00576536">
        <w:rPr>
          <w:spacing w:val="-1"/>
          <w:szCs w:val="24"/>
        </w:rPr>
        <w:t>other</w:t>
      </w:r>
      <w:r w:rsidRPr="00576536">
        <w:rPr>
          <w:spacing w:val="-4"/>
          <w:szCs w:val="24"/>
        </w:rPr>
        <w:t xml:space="preserve"> </w:t>
      </w:r>
      <w:r w:rsidRPr="00576536">
        <w:rPr>
          <w:szCs w:val="24"/>
        </w:rPr>
        <w:t>person</w:t>
      </w:r>
      <w:r w:rsidRPr="00576536">
        <w:rPr>
          <w:spacing w:val="73"/>
          <w:szCs w:val="24"/>
        </w:rPr>
        <w:t xml:space="preserve"> </w:t>
      </w:r>
      <w:r w:rsidRPr="00576536">
        <w:rPr>
          <w:spacing w:val="-1"/>
          <w:szCs w:val="24"/>
        </w:rPr>
        <w:t>within</w:t>
      </w:r>
      <w:r w:rsidRPr="00576536">
        <w:rPr>
          <w:szCs w:val="24"/>
        </w:rPr>
        <w:t xml:space="preserve"> a </w:t>
      </w:r>
      <w:r w:rsidRPr="00576536">
        <w:rPr>
          <w:spacing w:val="-1"/>
          <w:szCs w:val="24"/>
        </w:rPr>
        <w:t>participant</w:t>
      </w:r>
      <w:r w:rsidRPr="00576536">
        <w:rPr>
          <w:szCs w:val="24"/>
        </w:rPr>
        <w:t xml:space="preserve"> </w:t>
      </w:r>
      <w:r w:rsidRPr="00576536">
        <w:rPr>
          <w:spacing w:val="-1"/>
          <w:szCs w:val="24"/>
        </w:rPr>
        <w:t>with</w:t>
      </w:r>
      <w:r w:rsidRPr="00576536">
        <w:rPr>
          <w:szCs w:val="24"/>
        </w:rPr>
        <w:t xml:space="preserve"> </w:t>
      </w:r>
      <w:r w:rsidRPr="00576536">
        <w:rPr>
          <w:spacing w:val="-1"/>
          <w:szCs w:val="24"/>
        </w:rPr>
        <w:t>management</w:t>
      </w:r>
      <w:r w:rsidRPr="00576536">
        <w:rPr>
          <w:szCs w:val="24"/>
        </w:rPr>
        <w:t xml:space="preserve"> or </w:t>
      </w:r>
      <w:r w:rsidRPr="00576536">
        <w:rPr>
          <w:spacing w:val="-1"/>
          <w:szCs w:val="24"/>
        </w:rPr>
        <w:t>supervisory</w:t>
      </w:r>
      <w:r w:rsidRPr="00576536">
        <w:rPr>
          <w:spacing w:val="-3"/>
          <w:szCs w:val="24"/>
        </w:rPr>
        <w:t xml:space="preserve"> </w:t>
      </w:r>
      <w:r w:rsidRPr="00576536">
        <w:rPr>
          <w:szCs w:val="24"/>
        </w:rPr>
        <w:t>responsibilities related</w:t>
      </w:r>
      <w:r w:rsidRPr="00576536">
        <w:rPr>
          <w:spacing w:val="-2"/>
          <w:szCs w:val="24"/>
        </w:rPr>
        <w:t xml:space="preserve"> </w:t>
      </w:r>
      <w:r w:rsidRPr="00576536">
        <w:rPr>
          <w:szCs w:val="24"/>
        </w:rPr>
        <w:t>to</w:t>
      </w:r>
      <w:r w:rsidRPr="00576536">
        <w:rPr>
          <w:spacing w:val="-2"/>
          <w:szCs w:val="24"/>
        </w:rPr>
        <w:t xml:space="preserve"> </w:t>
      </w:r>
      <w:r w:rsidRPr="00576536">
        <w:rPr>
          <w:szCs w:val="24"/>
        </w:rPr>
        <w:t>a</w:t>
      </w:r>
      <w:r w:rsidRPr="00576536">
        <w:rPr>
          <w:spacing w:val="45"/>
          <w:szCs w:val="24"/>
        </w:rPr>
        <w:t xml:space="preserve"> </w:t>
      </w:r>
      <w:r w:rsidRPr="00576536">
        <w:rPr>
          <w:spacing w:val="-1"/>
          <w:szCs w:val="24"/>
        </w:rPr>
        <w:t>covered</w:t>
      </w:r>
      <w:r w:rsidRPr="00576536">
        <w:rPr>
          <w:szCs w:val="24"/>
        </w:rPr>
        <w:t xml:space="preserve"> </w:t>
      </w:r>
      <w:r w:rsidRPr="00576536">
        <w:rPr>
          <w:spacing w:val="-1"/>
          <w:szCs w:val="24"/>
        </w:rPr>
        <w:t>transaction;</w:t>
      </w:r>
      <w:r w:rsidRPr="00576536">
        <w:rPr>
          <w:spacing w:val="-2"/>
          <w:szCs w:val="24"/>
        </w:rPr>
        <w:t xml:space="preserve"> </w:t>
      </w:r>
      <w:r w:rsidRPr="00576536">
        <w:rPr>
          <w:szCs w:val="24"/>
        </w:rPr>
        <w:t>or</w:t>
      </w:r>
    </w:p>
    <w:p w14:paraId="06C839C8" w14:textId="77777777" w:rsidR="00275987" w:rsidRPr="00576536" w:rsidRDefault="00275987" w:rsidP="00275987">
      <w:pPr>
        <w:rPr>
          <w:rFonts w:eastAsia="Arial"/>
        </w:rPr>
      </w:pPr>
    </w:p>
    <w:p w14:paraId="4A5D506C" w14:textId="77777777" w:rsidR="00275987" w:rsidRPr="00576536" w:rsidRDefault="00275987" w:rsidP="00275987">
      <w:pPr>
        <w:pStyle w:val="BodyText"/>
        <w:widowControl w:val="0"/>
        <w:numPr>
          <w:ilvl w:val="1"/>
          <w:numId w:val="21"/>
        </w:numPr>
        <w:tabs>
          <w:tab w:val="left" w:pos="1181"/>
        </w:tabs>
        <w:overflowPunct/>
        <w:autoSpaceDE/>
        <w:autoSpaceDN/>
        <w:adjustRightInd/>
        <w:ind w:left="820" w:right="445" w:firstLine="0"/>
        <w:textAlignment w:val="auto"/>
        <w:rPr>
          <w:szCs w:val="24"/>
        </w:rPr>
      </w:pPr>
      <w:r w:rsidRPr="00576536">
        <w:rPr>
          <w:szCs w:val="24"/>
        </w:rPr>
        <w:t xml:space="preserve">A </w:t>
      </w:r>
      <w:r w:rsidRPr="00576536">
        <w:rPr>
          <w:spacing w:val="-1"/>
          <w:szCs w:val="24"/>
        </w:rPr>
        <w:t>consultant</w:t>
      </w:r>
      <w:r w:rsidRPr="00576536">
        <w:rPr>
          <w:szCs w:val="24"/>
        </w:rPr>
        <w:t xml:space="preserve"> or </w:t>
      </w:r>
      <w:r w:rsidRPr="00576536">
        <w:rPr>
          <w:spacing w:val="-1"/>
          <w:szCs w:val="24"/>
        </w:rPr>
        <w:t>other</w:t>
      </w:r>
      <w:r w:rsidRPr="00576536">
        <w:rPr>
          <w:szCs w:val="24"/>
        </w:rPr>
        <w:t xml:space="preserve"> </w:t>
      </w:r>
      <w:r w:rsidRPr="00576536">
        <w:rPr>
          <w:spacing w:val="-1"/>
          <w:szCs w:val="24"/>
        </w:rPr>
        <w:t>person,</w:t>
      </w:r>
      <w:r w:rsidRPr="00576536">
        <w:rPr>
          <w:szCs w:val="24"/>
        </w:rPr>
        <w:t xml:space="preserve"> </w:t>
      </w:r>
      <w:r w:rsidRPr="00576536">
        <w:rPr>
          <w:spacing w:val="-1"/>
          <w:szCs w:val="24"/>
        </w:rPr>
        <w:t>whether</w:t>
      </w:r>
      <w:r w:rsidRPr="00576536">
        <w:rPr>
          <w:spacing w:val="-3"/>
          <w:szCs w:val="24"/>
        </w:rPr>
        <w:t xml:space="preserve"> </w:t>
      </w:r>
      <w:r w:rsidRPr="00576536">
        <w:rPr>
          <w:szCs w:val="24"/>
        </w:rPr>
        <w:t>or</w:t>
      </w:r>
      <w:r w:rsidRPr="00576536">
        <w:rPr>
          <w:spacing w:val="-3"/>
          <w:szCs w:val="24"/>
        </w:rPr>
        <w:t xml:space="preserve"> </w:t>
      </w:r>
      <w:r w:rsidRPr="00576536">
        <w:rPr>
          <w:szCs w:val="24"/>
        </w:rPr>
        <w:t>not</w:t>
      </w:r>
      <w:r w:rsidRPr="00576536">
        <w:rPr>
          <w:spacing w:val="-2"/>
          <w:szCs w:val="24"/>
        </w:rPr>
        <w:t xml:space="preserve"> </w:t>
      </w:r>
      <w:r w:rsidRPr="00576536">
        <w:rPr>
          <w:spacing w:val="-1"/>
          <w:szCs w:val="24"/>
        </w:rPr>
        <w:t>employed</w:t>
      </w:r>
      <w:r w:rsidRPr="00576536">
        <w:rPr>
          <w:szCs w:val="24"/>
        </w:rPr>
        <w:t xml:space="preserve"> by</w:t>
      </w:r>
      <w:r w:rsidRPr="00576536">
        <w:rPr>
          <w:spacing w:val="-3"/>
          <w:szCs w:val="24"/>
        </w:rPr>
        <w:t xml:space="preserve"> </w:t>
      </w:r>
      <w:r w:rsidRPr="00576536">
        <w:rPr>
          <w:szCs w:val="24"/>
        </w:rPr>
        <w:t>the</w:t>
      </w:r>
      <w:r w:rsidRPr="00576536">
        <w:rPr>
          <w:spacing w:val="-2"/>
          <w:szCs w:val="24"/>
        </w:rPr>
        <w:t xml:space="preserve"> </w:t>
      </w:r>
      <w:r w:rsidRPr="00576536">
        <w:rPr>
          <w:szCs w:val="24"/>
        </w:rPr>
        <w:t>participant</w:t>
      </w:r>
      <w:r w:rsidRPr="00576536">
        <w:rPr>
          <w:spacing w:val="-2"/>
          <w:szCs w:val="24"/>
        </w:rPr>
        <w:t xml:space="preserve"> </w:t>
      </w:r>
      <w:r w:rsidRPr="00576536">
        <w:rPr>
          <w:szCs w:val="24"/>
        </w:rPr>
        <w:t>or</w:t>
      </w:r>
      <w:r w:rsidRPr="00576536">
        <w:rPr>
          <w:spacing w:val="57"/>
          <w:szCs w:val="24"/>
        </w:rPr>
        <w:t xml:space="preserve"> </w:t>
      </w:r>
      <w:r w:rsidRPr="00576536">
        <w:rPr>
          <w:szCs w:val="24"/>
        </w:rPr>
        <w:t xml:space="preserve">paid </w:t>
      </w:r>
      <w:r w:rsidRPr="00576536">
        <w:rPr>
          <w:spacing w:val="-1"/>
          <w:szCs w:val="24"/>
        </w:rPr>
        <w:t>with</w:t>
      </w:r>
      <w:r w:rsidRPr="00576536">
        <w:rPr>
          <w:szCs w:val="24"/>
        </w:rPr>
        <w:t xml:space="preserve"> </w:t>
      </w:r>
      <w:r w:rsidRPr="00576536">
        <w:rPr>
          <w:spacing w:val="-1"/>
          <w:szCs w:val="24"/>
        </w:rPr>
        <w:t>Federal</w:t>
      </w:r>
      <w:r w:rsidRPr="00576536">
        <w:rPr>
          <w:spacing w:val="-3"/>
          <w:szCs w:val="24"/>
        </w:rPr>
        <w:t xml:space="preserve"> </w:t>
      </w:r>
      <w:r w:rsidRPr="00576536">
        <w:rPr>
          <w:spacing w:val="-1"/>
          <w:szCs w:val="24"/>
        </w:rPr>
        <w:t>funds,</w:t>
      </w:r>
      <w:r w:rsidRPr="00576536">
        <w:rPr>
          <w:szCs w:val="24"/>
        </w:rPr>
        <w:t xml:space="preserve"> who—</w:t>
      </w:r>
    </w:p>
    <w:p w14:paraId="78E323DC" w14:textId="77777777" w:rsidR="00275987" w:rsidRPr="00576536" w:rsidRDefault="00275987" w:rsidP="00275987">
      <w:pPr>
        <w:rPr>
          <w:rFonts w:eastAsia="Arial"/>
        </w:rPr>
      </w:pPr>
    </w:p>
    <w:p w14:paraId="3CE3ACF4" w14:textId="77777777" w:rsidR="00275987" w:rsidRPr="00576536" w:rsidRDefault="00275987" w:rsidP="00275987">
      <w:pPr>
        <w:pStyle w:val="BodyText"/>
        <w:widowControl w:val="0"/>
        <w:numPr>
          <w:ilvl w:val="2"/>
          <w:numId w:val="21"/>
        </w:numPr>
        <w:tabs>
          <w:tab w:val="left" w:pos="1901"/>
        </w:tabs>
        <w:overflowPunct/>
        <w:autoSpaceDE/>
        <w:autoSpaceDN/>
        <w:adjustRightInd/>
        <w:ind w:right="0"/>
        <w:textAlignment w:val="auto"/>
        <w:rPr>
          <w:szCs w:val="24"/>
        </w:rPr>
      </w:pPr>
      <w:r w:rsidRPr="00576536">
        <w:rPr>
          <w:szCs w:val="24"/>
        </w:rPr>
        <w:t>Is in a</w:t>
      </w:r>
      <w:r w:rsidRPr="00576536">
        <w:rPr>
          <w:spacing w:val="-2"/>
          <w:szCs w:val="24"/>
        </w:rPr>
        <w:t xml:space="preserve"> </w:t>
      </w:r>
      <w:r w:rsidRPr="00576536">
        <w:rPr>
          <w:spacing w:val="-1"/>
          <w:szCs w:val="24"/>
        </w:rPr>
        <w:t>position</w:t>
      </w:r>
      <w:r w:rsidRPr="00576536">
        <w:rPr>
          <w:szCs w:val="24"/>
        </w:rPr>
        <w:t xml:space="preserve"> </w:t>
      </w:r>
      <w:r w:rsidRPr="00576536">
        <w:rPr>
          <w:spacing w:val="-1"/>
          <w:szCs w:val="24"/>
        </w:rPr>
        <w:t>to</w:t>
      </w:r>
      <w:r w:rsidRPr="00576536">
        <w:rPr>
          <w:szCs w:val="24"/>
        </w:rPr>
        <w:t xml:space="preserve"> </w:t>
      </w:r>
      <w:r w:rsidRPr="00576536">
        <w:rPr>
          <w:spacing w:val="-1"/>
          <w:szCs w:val="24"/>
        </w:rPr>
        <w:t>handle</w:t>
      </w:r>
      <w:r w:rsidRPr="00576536">
        <w:rPr>
          <w:szCs w:val="24"/>
        </w:rPr>
        <w:t xml:space="preserve"> </w:t>
      </w:r>
      <w:r w:rsidRPr="00576536">
        <w:rPr>
          <w:spacing w:val="-1"/>
          <w:szCs w:val="24"/>
        </w:rPr>
        <w:t>Federal</w:t>
      </w:r>
      <w:r w:rsidRPr="00576536">
        <w:rPr>
          <w:spacing w:val="-3"/>
          <w:szCs w:val="24"/>
        </w:rPr>
        <w:t xml:space="preserve"> </w:t>
      </w:r>
      <w:r w:rsidRPr="00576536">
        <w:rPr>
          <w:szCs w:val="24"/>
        </w:rPr>
        <w:t>funds;</w:t>
      </w:r>
    </w:p>
    <w:p w14:paraId="056ED433" w14:textId="77777777" w:rsidR="00275987" w:rsidRPr="00576536" w:rsidRDefault="00275987" w:rsidP="00275987">
      <w:pPr>
        <w:pStyle w:val="BodyText"/>
        <w:widowControl w:val="0"/>
        <w:numPr>
          <w:ilvl w:val="2"/>
          <w:numId w:val="21"/>
        </w:numPr>
        <w:tabs>
          <w:tab w:val="left" w:pos="1901"/>
        </w:tabs>
        <w:overflowPunct/>
        <w:autoSpaceDE/>
        <w:autoSpaceDN/>
        <w:adjustRightInd/>
        <w:ind w:right="0"/>
        <w:textAlignment w:val="auto"/>
        <w:rPr>
          <w:szCs w:val="24"/>
        </w:rPr>
      </w:pPr>
      <w:r w:rsidRPr="00576536">
        <w:rPr>
          <w:szCs w:val="24"/>
        </w:rPr>
        <w:t>Is in a</w:t>
      </w:r>
      <w:r w:rsidRPr="00576536">
        <w:rPr>
          <w:spacing w:val="-2"/>
          <w:szCs w:val="24"/>
        </w:rPr>
        <w:t xml:space="preserve"> </w:t>
      </w:r>
      <w:r w:rsidRPr="00576536">
        <w:rPr>
          <w:spacing w:val="-1"/>
          <w:szCs w:val="24"/>
        </w:rPr>
        <w:t>position</w:t>
      </w:r>
      <w:r w:rsidRPr="00576536">
        <w:rPr>
          <w:szCs w:val="24"/>
        </w:rPr>
        <w:t xml:space="preserve"> </w:t>
      </w:r>
      <w:r w:rsidRPr="00576536">
        <w:rPr>
          <w:spacing w:val="-1"/>
          <w:szCs w:val="24"/>
        </w:rPr>
        <w:t>to</w:t>
      </w:r>
      <w:r w:rsidRPr="00576536">
        <w:rPr>
          <w:szCs w:val="24"/>
        </w:rPr>
        <w:t xml:space="preserve"> </w:t>
      </w:r>
      <w:r w:rsidRPr="00576536">
        <w:rPr>
          <w:spacing w:val="-1"/>
          <w:szCs w:val="24"/>
        </w:rPr>
        <w:t>influence</w:t>
      </w:r>
      <w:r w:rsidRPr="00576536">
        <w:rPr>
          <w:szCs w:val="24"/>
        </w:rPr>
        <w:t xml:space="preserve"> or </w:t>
      </w:r>
      <w:r w:rsidRPr="00576536">
        <w:rPr>
          <w:spacing w:val="-1"/>
          <w:szCs w:val="24"/>
        </w:rPr>
        <w:t>control</w:t>
      </w:r>
      <w:r w:rsidRPr="00576536">
        <w:rPr>
          <w:spacing w:val="-2"/>
          <w:szCs w:val="24"/>
        </w:rPr>
        <w:t xml:space="preserve"> </w:t>
      </w:r>
      <w:r w:rsidRPr="00576536">
        <w:rPr>
          <w:szCs w:val="24"/>
        </w:rPr>
        <w:t>the</w:t>
      </w:r>
      <w:r w:rsidRPr="00576536">
        <w:rPr>
          <w:spacing w:val="-2"/>
          <w:szCs w:val="24"/>
        </w:rPr>
        <w:t xml:space="preserve"> </w:t>
      </w:r>
      <w:r w:rsidRPr="00576536">
        <w:rPr>
          <w:szCs w:val="24"/>
        </w:rPr>
        <w:t>use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those</w:t>
      </w:r>
      <w:r w:rsidRPr="00576536">
        <w:rPr>
          <w:spacing w:val="-2"/>
          <w:szCs w:val="24"/>
        </w:rPr>
        <w:t xml:space="preserve"> </w:t>
      </w:r>
      <w:r w:rsidRPr="00576536">
        <w:rPr>
          <w:spacing w:val="-1"/>
          <w:szCs w:val="24"/>
        </w:rPr>
        <w:t>funds;</w:t>
      </w:r>
      <w:r w:rsidRPr="00576536">
        <w:rPr>
          <w:spacing w:val="-2"/>
          <w:szCs w:val="24"/>
        </w:rPr>
        <w:t xml:space="preserve"> </w:t>
      </w:r>
      <w:r w:rsidRPr="00576536">
        <w:rPr>
          <w:szCs w:val="24"/>
        </w:rPr>
        <w:t>or,</w:t>
      </w:r>
    </w:p>
    <w:p w14:paraId="07CF6DEA" w14:textId="77777777" w:rsidR="00275987" w:rsidRPr="00576536" w:rsidRDefault="00275987" w:rsidP="00275987">
      <w:pPr>
        <w:pStyle w:val="BodyText"/>
        <w:widowControl w:val="0"/>
        <w:numPr>
          <w:ilvl w:val="2"/>
          <w:numId w:val="21"/>
        </w:numPr>
        <w:tabs>
          <w:tab w:val="left" w:pos="1925"/>
        </w:tabs>
        <w:overflowPunct/>
        <w:autoSpaceDE/>
        <w:autoSpaceDN/>
        <w:adjustRightInd/>
        <w:spacing w:before="2" w:line="275" w:lineRule="auto"/>
        <w:ind w:right="362"/>
        <w:textAlignment w:val="auto"/>
        <w:rPr>
          <w:szCs w:val="24"/>
        </w:rPr>
      </w:pPr>
      <w:r w:rsidRPr="00576536">
        <w:rPr>
          <w:spacing w:val="-1"/>
          <w:szCs w:val="24"/>
        </w:rPr>
        <w:t>chnical</w:t>
      </w:r>
      <w:r w:rsidRPr="00576536">
        <w:rPr>
          <w:szCs w:val="24"/>
        </w:rPr>
        <w:t xml:space="preserve"> or </w:t>
      </w:r>
      <w:r w:rsidRPr="00576536">
        <w:rPr>
          <w:spacing w:val="-1"/>
          <w:szCs w:val="24"/>
        </w:rPr>
        <w:t>professional</w:t>
      </w:r>
      <w:r w:rsidRPr="00576536">
        <w:rPr>
          <w:szCs w:val="24"/>
        </w:rPr>
        <w:t xml:space="preserve"> </w:t>
      </w:r>
      <w:r w:rsidRPr="00576536">
        <w:rPr>
          <w:spacing w:val="-1"/>
          <w:szCs w:val="24"/>
        </w:rPr>
        <w:t>position</w:t>
      </w:r>
      <w:r w:rsidRPr="00576536">
        <w:rPr>
          <w:szCs w:val="24"/>
        </w:rPr>
        <w:t xml:space="preserve"> </w:t>
      </w:r>
      <w:r w:rsidRPr="00576536">
        <w:rPr>
          <w:spacing w:val="-1"/>
          <w:szCs w:val="24"/>
        </w:rPr>
        <w:t>capable</w:t>
      </w:r>
      <w:r w:rsidRPr="00576536">
        <w:rPr>
          <w:szCs w:val="24"/>
        </w:rPr>
        <w:t xml:space="preserve"> </w:t>
      </w:r>
      <w:r w:rsidRPr="00576536">
        <w:rPr>
          <w:spacing w:val="-1"/>
          <w:szCs w:val="24"/>
        </w:rPr>
        <w:t>of</w:t>
      </w:r>
      <w:r w:rsidRPr="00576536">
        <w:rPr>
          <w:szCs w:val="24"/>
        </w:rPr>
        <w:t xml:space="preserve"> </w:t>
      </w:r>
      <w:r w:rsidRPr="00576536">
        <w:rPr>
          <w:spacing w:val="-1"/>
          <w:szCs w:val="24"/>
        </w:rPr>
        <w:t>substantially</w:t>
      </w:r>
      <w:r w:rsidRPr="00576536">
        <w:rPr>
          <w:szCs w:val="24"/>
        </w:rPr>
        <w:t xml:space="preserve"> influencing</w:t>
      </w:r>
      <w:r w:rsidRPr="00576536">
        <w:rPr>
          <w:spacing w:val="56"/>
          <w:szCs w:val="24"/>
        </w:rPr>
        <w:t xml:space="preserve"> </w:t>
      </w:r>
      <w:r w:rsidRPr="00576536">
        <w:rPr>
          <w:spacing w:val="-1"/>
          <w:szCs w:val="24"/>
        </w:rPr>
        <w:t>the</w:t>
      </w:r>
      <w:r w:rsidRPr="00576536">
        <w:rPr>
          <w:spacing w:val="-2"/>
          <w:szCs w:val="24"/>
        </w:rPr>
        <w:t xml:space="preserve"> </w:t>
      </w:r>
      <w:r w:rsidRPr="00576536">
        <w:rPr>
          <w:spacing w:val="-1"/>
          <w:szCs w:val="24"/>
        </w:rPr>
        <w:t>development</w:t>
      </w:r>
      <w:r w:rsidRPr="00576536">
        <w:rPr>
          <w:szCs w:val="24"/>
        </w:rPr>
        <w:t xml:space="preserve"> or</w:t>
      </w:r>
      <w:r w:rsidRPr="00576536">
        <w:rPr>
          <w:spacing w:val="-3"/>
          <w:szCs w:val="24"/>
        </w:rPr>
        <w:t xml:space="preserve"> </w:t>
      </w:r>
      <w:r w:rsidRPr="00576536">
        <w:rPr>
          <w:spacing w:val="-1"/>
          <w:szCs w:val="24"/>
        </w:rPr>
        <w:t>outcome</w:t>
      </w:r>
      <w:r w:rsidRPr="00576536">
        <w:rPr>
          <w:szCs w:val="24"/>
        </w:rPr>
        <w:t xml:space="preserve"> </w:t>
      </w:r>
      <w:r w:rsidRPr="00576536">
        <w:rPr>
          <w:spacing w:val="-1"/>
          <w:szCs w:val="24"/>
        </w:rPr>
        <w:t>of</w:t>
      </w:r>
      <w:r w:rsidRPr="00576536">
        <w:rPr>
          <w:szCs w:val="24"/>
        </w:rPr>
        <w:t xml:space="preserve"> an</w:t>
      </w:r>
      <w:r w:rsidRPr="00576536">
        <w:rPr>
          <w:spacing w:val="-2"/>
          <w:szCs w:val="24"/>
        </w:rPr>
        <w:t xml:space="preserve"> </w:t>
      </w:r>
      <w:r w:rsidRPr="00576536">
        <w:rPr>
          <w:spacing w:val="-1"/>
          <w:szCs w:val="24"/>
        </w:rPr>
        <w:t>activity</w:t>
      </w:r>
      <w:r w:rsidRPr="00576536">
        <w:rPr>
          <w:szCs w:val="24"/>
        </w:rPr>
        <w:t xml:space="preserve"> </w:t>
      </w:r>
      <w:r w:rsidRPr="00576536">
        <w:rPr>
          <w:spacing w:val="-1"/>
          <w:szCs w:val="24"/>
        </w:rPr>
        <w:t>required</w:t>
      </w:r>
      <w:r w:rsidRPr="00576536">
        <w:rPr>
          <w:szCs w:val="24"/>
        </w:rPr>
        <w:t xml:space="preserve"> to </w:t>
      </w:r>
      <w:r w:rsidRPr="00576536">
        <w:rPr>
          <w:spacing w:val="-1"/>
          <w:szCs w:val="24"/>
        </w:rPr>
        <w:t>perform</w:t>
      </w:r>
      <w:r w:rsidRPr="00576536">
        <w:rPr>
          <w:spacing w:val="-2"/>
          <w:szCs w:val="24"/>
        </w:rPr>
        <w:t xml:space="preserve"> </w:t>
      </w:r>
      <w:r w:rsidRPr="00576536">
        <w:rPr>
          <w:spacing w:val="-1"/>
          <w:szCs w:val="24"/>
        </w:rPr>
        <w:t>the</w:t>
      </w:r>
      <w:r w:rsidRPr="00576536">
        <w:rPr>
          <w:spacing w:val="57"/>
          <w:szCs w:val="24"/>
        </w:rPr>
        <w:t xml:space="preserve"> </w:t>
      </w:r>
      <w:r w:rsidRPr="00576536">
        <w:rPr>
          <w:spacing w:val="-1"/>
          <w:szCs w:val="24"/>
        </w:rPr>
        <w:t>covered</w:t>
      </w:r>
      <w:r w:rsidRPr="00576536">
        <w:rPr>
          <w:szCs w:val="24"/>
        </w:rPr>
        <w:t xml:space="preserve"> </w:t>
      </w:r>
      <w:r w:rsidRPr="00576536">
        <w:rPr>
          <w:spacing w:val="-1"/>
          <w:szCs w:val="24"/>
        </w:rPr>
        <w:t>transaction.</w:t>
      </w:r>
    </w:p>
    <w:p w14:paraId="3BB86520" w14:textId="77777777" w:rsidR="00275987" w:rsidRPr="00576536" w:rsidRDefault="00275987" w:rsidP="00275987">
      <w:pPr>
        <w:pStyle w:val="BodyText"/>
        <w:widowControl w:val="0"/>
        <w:numPr>
          <w:ilvl w:val="0"/>
          <w:numId w:val="21"/>
        </w:numPr>
        <w:tabs>
          <w:tab w:val="left" w:pos="821"/>
        </w:tabs>
        <w:overflowPunct/>
        <w:autoSpaceDE/>
        <w:autoSpaceDN/>
        <w:adjustRightInd/>
        <w:spacing w:before="200"/>
        <w:ind w:left="100" w:right="658" w:firstLine="0"/>
        <w:jc w:val="left"/>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include</w:t>
      </w:r>
      <w:r w:rsidRPr="00576536">
        <w:rPr>
          <w:spacing w:val="-2"/>
          <w:szCs w:val="24"/>
        </w:rPr>
        <w:t xml:space="preserve"> </w:t>
      </w:r>
      <w:r w:rsidRPr="00576536">
        <w:rPr>
          <w:szCs w:val="24"/>
        </w:rPr>
        <w:t xml:space="preserve">this </w:t>
      </w:r>
      <w:r w:rsidRPr="00576536">
        <w:rPr>
          <w:spacing w:val="-1"/>
          <w:szCs w:val="24"/>
        </w:rPr>
        <w:t>provision</w:t>
      </w:r>
      <w:r w:rsidRPr="00576536">
        <w:rPr>
          <w:szCs w:val="24"/>
        </w:rPr>
        <w:t xml:space="preserve"> in its</w:t>
      </w:r>
      <w:r w:rsidRPr="00576536">
        <w:rPr>
          <w:spacing w:val="-2"/>
          <w:szCs w:val="24"/>
        </w:rPr>
        <w:t xml:space="preserve"> </w:t>
      </w:r>
      <w:r w:rsidRPr="00576536">
        <w:rPr>
          <w:szCs w:val="24"/>
        </w:rPr>
        <w:t>entirety</w:t>
      </w:r>
      <w:r w:rsidRPr="00576536">
        <w:rPr>
          <w:spacing w:val="-2"/>
          <w:szCs w:val="24"/>
        </w:rPr>
        <w:t xml:space="preserve"> </w:t>
      </w:r>
      <w:r w:rsidRPr="00576536">
        <w:rPr>
          <w:spacing w:val="-1"/>
          <w:szCs w:val="24"/>
        </w:rPr>
        <w:t>except</w:t>
      </w:r>
      <w:r w:rsidRPr="00576536">
        <w:rPr>
          <w:spacing w:val="-2"/>
          <w:szCs w:val="24"/>
        </w:rPr>
        <w:t xml:space="preserve"> </w:t>
      </w:r>
      <w:r w:rsidRPr="00576536">
        <w:rPr>
          <w:szCs w:val="24"/>
        </w:rPr>
        <w:t xml:space="preserve">for </w:t>
      </w:r>
      <w:r w:rsidRPr="00576536">
        <w:rPr>
          <w:spacing w:val="-1"/>
          <w:szCs w:val="24"/>
        </w:rPr>
        <w:t>paragraphs</w:t>
      </w:r>
      <w:r w:rsidRPr="00576536">
        <w:rPr>
          <w:spacing w:val="61"/>
          <w:szCs w:val="24"/>
        </w:rPr>
        <w:t xml:space="preserve"> </w:t>
      </w:r>
      <w:r w:rsidRPr="00576536">
        <w:rPr>
          <w:spacing w:val="-1"/>
          <w:szCs w:val="24"/>
        </w:rPr>
        <w:t>c.(2)-(4)</w:t>
      </w:r>
      <w:r w:rsidRPr="00576536">
        <w:rPr>
          <w:szCs w:val="24"/>
        </w:rPr>
        <w:t xml:space="preserve"> in any</w:t>
      </w:r>
      <w:r w:rsidRPr="00576536">
        <w:rPr>
          <w:spacing w:val="-3"/>
          <w:szCs w:val="24"/>
        </w:rPr>
        <w:t xml:space="preserve"> </w:t>
      </w:r>
      <w:r w:rsidRPr="00576536">
        <w:rPr>
          <w:spacing w:val="-1"/>
          <w:szCs w:val="24"/>
        </w:rPr>
        <w:t>subawards</w:t>
      </w:r>
      <w:r w:rsidRPr="00576536">
        <w:rPr>
          <w:szCs w:val="24"/>
        </w:rPr>
        <w:t xml:space="preserve"> or </w:t>
      </w:r>
      <w:r w:rsidRPr="00576536">
        <w:rPr>
          <w:spacing w:val="-1"/>
          <w:szCs w:val="24"/>
        </w:rPr>
        <w:t>contracts</w:t>
      </w:r>
      <w:r w:rsidRPr="00576536">
        <w:rPr>
          <w:szCs w:val="24"/>
        </w:rPr>
        <w:t xml:space="preserve"> </w:t>
      </w:r>
      <w:r w:rsidRPr="00576536">
        <w:rPr>
          <w:spacing w:val="-1"/>
          <w:szCs w:val="24"/>
        </w:rPr>
        <w:t>entered</w:t>
      </w:r>
      <w:r w:rsidRPr="00576536">
        <w:rPr>
          <w:szCs w:val="24"/>
        </w:rPr>
        <w:t xml:space="preserve"> into</w:t>
      </w:r>
      <w:r w:rsidRPr="00576536">
        <w:rPr>
          <w:spacing w:val="-1"/>
          <w:szCs w:val="24"/>
        </w:rPr>
        <w:t xml:space="preserve"> under</w:t>
      </w:r>
      <w:r w:rsidRPr="00576536">
        <w:rPr>
          <w:szCs w:val="24"/>
        </w:rPr>
        <w:t xml:space="preserve"> </w:t>
      </w:r>
      <w:r w:rsidRPr="00576536">
        <w:rPr>
          <w:spacing w:val="-1"/>
          <w:szCs w:val="24"/>
        </w:rPr>
        <w:t>this</w:t>
      </w:r>
      <w:r w:rsidRPr="00576536">
        <w:rPr>
          <w:szCs w:val="24"/>
        </w:rPr>
        <w:t xml:space="preserve"> </w:t>
      </w:r>
      <w:r w:rsidRPr="00576536">
        <w:rPr>
          <w:spacing w:val="-1"/>
          <w:szCs w:val="24"/>
        </w:rPr>
        <w:t>award.</w:t>
      </w:r>
    </w:p>
    <w:p w14:paraId="2C0C6287" w14:textId="77777777" w:rsidR="00275987" w:rsidRPr="00576536" w:rsidRDefault="00275987" w:rsidP="00275987">
      <w:pPr>
        <w:rPr>
          <w:rFonts w:eastAsia="Arial"/>
        </w:rPr>
      </w:pPr>
    </w:p>
    <w:p w14:paraId="722CB014" w14:textId="77777777" w:rsidR="00275987" w:rsidRPr="00576536" w:rsidRDefault="00275987" w:rsidP="00275987">
      <w:pPr>
        <w:pStyle w:val="BodyText"/>
        <w:ind w:left="3532" w:right="3467"/>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376BE3B4" w14:textId="77777777" w:rsidR="00275987" w:rsidRDefault="00275987" w:rsidP="00275987">
      <w:pPr>
        <w:spacing w:before="1"/>
        <w:rPr>
          <w:rFonts w:eastAsia="Arial"/>
        </w:rPr>
      </w:pPr>
    </w:p>
    <w:p w14:paraId="5438FF98" w14:textId="77777777" w:rsidR="00D02166" w:rsidRPr="00576536" w:rsidRDefault="00D02166" w:rsidP="00275987">
      <w:pPr>
        <w:spacing w:before="1"/>
        <w:rPr>
          <w:rFonts w:eastAsia="Arial"/>
        </w:rPr>
      </w:pPr>
    </w:p>
    <w:p w14:paraId="410B54B8" w14:textId="77777777" w:rsidR="00275987" w:rsidRPr="00576536" w:rsidRDefault="00275987" w:rsidP="00275987">
      <w:pPr>
        <w:pStyle w:val="Heading1"/>
        <w:rPr>
          <w:rFonts w:cs="Times New Roman"/>
          <w:b w:val="0"/>
          <w:bCs w:val="0"/>
        </w:rPr>
      </w:pPr>
      <w:r w:rsidRPr="00576536">
        <w:rPr>
          <w:rFonts w:cs="Times New Roman"/>
          <w:spacing w:val="-1"/>
        </w:rPr>
        <w:t>M13.</w:t>
      </w:r>
      <w:r w:rsidRPr="00576536">
        <w:rPr>
          <w:rFonts w:cs="Times New Roman"/>
        </w:rPr>
        <w:t xml:space="preserve"> </w:t>
      </w:r>
      <w:r w:rsidRPr="00576536">
        <w:rPr>
          <w:rFonts w:cs="Times New Roman"/>
          <w:spacing w:val="1"/>
        </w:rPr>
        <w:t xml:space="preserve"> </w:t>
      </w:r>
      <w:r w:rsidRPr="00576536">
        <w:rPr>
          <w:rFonts w:cs="Times New Roman"/>
          <w:spacing w:val="-1"/>
        </w:rPr>
        <w:t>DISPUTES</w:t>
      </w:r>
      <w:r w:rsidRPr="00576536">
        <w:rPr>
          <w:rFonts w:cs="Times New Roman"/>
          <w:spacing w:val="-4"/>
        </w:rPr>
        <w:t xml:space="preserve"> </w:t>
      </w:r>
      <w:r w:rsidRPr="00576536">
        <w:rPr>
          <w:rFonts w:cs="Times New Roman"/>
          <w:spacing w:val="-2"/>
        </w:rPr>
        <w:t>AND</w:t>
      </w:r>
      <w:r w:rsidRPr="00576536">
        <w:rPr>
          <w:rFonts w:cs="Times New Roman"/>
          <w:spacing w:val="2"/>
        </w:rPr>
        <w:t xml:space="preserve"> </w:t>
      </w:r>
      <w:r w:rsidRPr="00576536">
        <w:rPr>
          <w:rFonts w:cs="Times New Roman"/>
          <w:spacing w:val="-2"/>
        </w:rPr>
        <w:t>APPEALS</w:t>
      </w:r>
      <w:r w:rsidRPr="00576536">
        <w:rPr>
          <w:rFonts w:cs="Times New Roman"/>
          <w:spacing w:val="1"/>
        </w:rPr>
        <w:t xml:space="preserve"> </w:t>
      </w:r>
      <w:r w:rsidRPr="00576536">
        <w:rPr>
          <w:rFonts w:cs="Times New Roman"/>
          <w:spacing w:val="-1"/>
        </w:rPr>
        <w:t>(DECEMBER 2014)</w:t>
      </w:r>
    </w:p>
    <w:p w14:paraId="6ABDF8FF" w14:textId="77777777" w:rsidR="00275987" w:rsidRPr="00576536" w:rsidRDefault="00275987" w:rsidP="00275987">
      <w:pPr>
        <w:spacing w:before="10"/>
        <w:rPr>
          <w:rFonts w:eastAsia="Arial"/>
          <w:b/>
          <w:bCs/>
        </w:rPr>
      </w:pPr>
    </w:p>
    <w:p w14:paraId="15064CE5" w14:textId="77777777" w:rsidR="00275987" w:rsidRPr="00576536" w:rsidRDefault="00275987" w:rsidP="00275987">
      <w:pPr>
        <w:pStyle w:val="BodyText"/>
        <w:widowControl w:val="0"/>
        <w:numPr>
          <w:ilvl w:val="0"/>
          <w:numId w:val="20"/>
        </w:numPr>
        <w:tabs>
          <w:tab w:val="left" w:pos="821"/>
        </w:tabs>
        <w:overflowPunct/>
        <w:autoSpaceDE/>
        <w:autoSpaceDN/>
        <w:adjustRightInd/>
        <w:ind w:right="632"/>
        <w:jc w:val="left"/>
        <w:textAlignment w:val="auto"/>
        <w:rPr>
          <w:szCs w:val="24"/>
        </w:rPr>
      </w:pPr>
      <w:r w:rsidRPr="00576536">
        <w:rPr>
          <w:szCs w:val="24"/>
        </w:rPr>
        <w:t>Any</w:t>
      </w:r>
      <w:r w:rsidRPr="00576536">
        <w:rPr>
          <w:spacing w:val="-3"/>
          <w:szCs w:val="24"/>
        </w:rPr>
        <w:t xml:space="preserve"> </w:t>
      </w:r>
      <w:r w:rsidRPr="00576536">
        <w:rPr>
          <w:szCs w:val="24"/>
        </w:rPr>
        <w:t>dispute</w:t>
      </w:r>
      <w:r w:rsidRPr="00576536">
        <w:rPr>
          <w:spacing w:val="-1"/>
          <w:szCs w:val="24"/>
        </w:rPr>
        <w:t xml:space="preserve"> under</w:t>
      </w:r>
      <w:r w:rsidRPr="00576536">
        <w:rPr>
          <w:szCs w:val="24"/>
        </w:rPr>
        <w:t xml:space="preserve"> </w:t>
      </w:r>
      <w:r w:rsidRPr="00576536">
        <w:rPr>
          <w:spacing w:val="-1"/>
          <w:szCs w:val="24"/>
        </w:rPr>
        <w:t>this</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will</w:t>
      </w:r>
      <w:r w:rsidRPr="00576536">
        <w:rPr>
          <w:szCs w:val="24"/>
        </w:rPr>
        <w:t xml:space="preserve"> be decided</w:t>
      </w:r>
      <w:r w:rsidRPr="00576536">
        <w:rPr>
          <w:spacing w:val="-2"/>
          <w:szCs w:val="24"/>
        </w:rPr>
        <w:t xml:space="preserve"> </w:t>
      </w:r>
      <w:r w:rsidRPr="00576536">
        <w:rPr>
          <w:szCs w:val="24"/>
        </w:rPr>
        <w:t>by</w:t>
      </w:r>
      <w:r w:rsidRPr="00576536">
        <w:rPr>
          <w:spacing w:val="-3"/>
          <w:szCs w:val="24"/>
        </w:rPr>
        <w:t xml:space="preserve"> </w:t>
      </w:r>
      <w:r w:rsidRPr="00576536">
        <w:rPr>
          <w:szCs w:val="24"/>
        </w:rPr>
        <w:t xml:space="preserve">the </w:t>
      </w:r>
      <w:r w:rsidRPr="00576536">
        <w:rPr>
          <w:spacing w:val="-1"/>
          <w:szCs w:val="24"/>
        </w:rPr>
        <w:t>Agreement</w:t>
      </w:r>
      <w:r w:rsidRPr="00576536">
        <w:rPr>
          <w:szCs w:val="24"/>
        </w:rPr>
        <w:t xml:space="preserve"> </w:t>
      </w:r>
      <w:r w:rsidRPr="00576536">
        <w:rPr>
          <w:spacing w:val="-1"/>
          <w:szCs w:val="24"/>
        </w:rPr>
        <w:t>Officer</w:t>
      </w:r>
      <w:r w:rsidRPr="00576536">
        <w:rPr>
          <w:szCs w:val="24"/>
        </w:rPr>
        <w:t xml:space="preserve"> </w:t>
      </w:r>
      <w:r w:rsidRPr="00576536">
        <w:rPr>
          <w:spacing w:val="-1"/>
          <w:szCs w:val="24"/>
        </w:rPr>
        <w:t>(AO).</w:t>
      </w:r>
      <w:r w:rsidRPr="00576536">
        <w:rPr>
          <w:spacing w:val="51"/>
          <w:szCs w:val="24"/>
        </w:rPr>
        <w:t xml:space="preserve"> </w:t>
      </w:r>
      <w:r w:rsidRPr="00576536">
        <w:rPr>
          <w:spacing w:val="-1"/>
          <w:szCs w:val="24"/>
        </w:rPr>
        <w:t>The</w:t>
      </w:r>
      <w:r w:rsidRPr="00576536">
        <w:rPr>
          <w:szCs w:val="24"/>
        </w:rPr>
        <w:t xml:space="preserve"> AO</w:t>
      </w:r>
      <w:r w:rsidRPr="00576536">
        <w:rPr>
          <w:spacing w:val="-2"/>
          <w:szCs w:val="24"/>
        </w:rPr>
        <w:t xml:space="preserve"> </w:t>
      </w:r>
      <w:r w:rsidRPr="00576536">
        <w:rPr>
          <w:szCs w:val="24"/>
        </w:rPr>
        <w:t>must</w:t>
      </w:r>
      <w:r w:rsidRPr="00576536">
        <w:rPr>
          <w:spacing w:val="-2"/>
          <w:szCs w:val="24"/>
        </w:rPr>
        <w:t xml:space="preserve"> </w:t>
      </w:r>
      <w:r w:rsidRPr="00576536">
        <w:rPr>
          <w:szCs w:val="24"/>
        </w:rPr>
        <w:t xml:space="preserve">furnish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 xml:space="preserve">a </w:t>
      </w:r>
      <w:r w:rsidRPr="00576536">
        <w:rPr>
          <w:spacing w:val="-1"/>
          <w:szCs w:val="24"/>
        </w:rPr>
        <w:t>written</w:t>
      </w:r>
      <w:r w:rsidRPr="00576536">
        <w:rPr>
          <w:szCs w:val="24"/>
        </w:rPr>
        <w:t xml:space="preserve"> copy</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decision.</w:t>
      </w:r>
    </w:p>
    <w:p w14:paraId="163D4DA2" w14:textId="77777777" w:rsidR="00275987" w:rsidRPr="00576536" w:rsidRDefault="00275987" w:rsidP="00275987">
      <w:pPr>
        <w:spacing w:before="1"/>
        <w:rPr>
          <w:rFonts w:eastAsia="Arial"/>
        </w:rPr>
      </w:pPr>
    </w:p>
    <w:p w14:paraId="48D80A7B" w14:textId="77777777" w:rsidR="00275987" w:rsidRPr="00576536" w:rsidRDefault="00275987" w:rsidP="00275987">
      <w:pPr>
        <w:pStyle w:val="BodyText"/>
        <w:widowControl w:val="0"/>
        <w:numPr>
          <w:ilvl w:val="0"/>
          <w:numId w:val="20"/>
        </w:numPr>
        <w:tabs>
          <w:tab w:val="left" w:pos="821"/>
        </w:tabs>
        <w:overflowPunct/>
        <w:autoSpaceDE/>
        <w:autoSpaceDN/>
        <w:adjustRightInd/>
        <w:spacing w:before="69"/>
        <w:ind w:right="244" w:hanging="653"/>
        <w:jc w:val="left"/>
        <w:textAlignment w:val="auto"/>
        <w:rPr>
          <w:szCs w:val="24"/>
        </w:rPr>
      </w:pPr>
      <w:r w:rsidRPr="00576536">
        <w:rPr>
          <w:szCs w:val="24"/>
        </w:rPr>
        <w:t xml:space="preserve">Decisions </w:t>
      </w:r>
      <w:r w:rsidRPr="00576536">
        <w:rPr>
          <w:spacing w:val="-1"/>
          <w:szCs w:val="24"/>
        </w:rPr>
        <w:t>of</w:t>
      </w:r>
      <w:r w:rsidRPr="00576536">
        <w:rPr>
          <w:szCs w:val="24"/>
        </w:rPr>
        <w:t xml:space="preserve"> the</w:t>
      </w:r>
      <w:r w:rsidRPr="00576536">
        <w:rPr>
          <w:spacing w:val="-2"/>
          <w:szCs w:val="24"/>
        </w:rPr>
        <w:t xml:space="preserve"> </w:t>
      </w:r>
      <w:r w:rsidRPr="00576536">
        <w:rPr>
          <w:szCs w:val="24"/>
        </w:rPr>
        <w:t>AO</w:t>
      </w:r>
      <w:r w:rsidRPr="00576536">
        <w:rPr>
          <w:spacing w:val="-2"/>
          <w:szCs w:val="24"/>
        </w:rPr>
        <w:t xml:space="preserve"> </w:t>
      </w:r>
      <w:r w:rsidRPr="00576536">
        <w:rPr>
          <w:szCs w:val="24"/>
        </w:rPr>
        <w:t>are</w:t>
      </w:r>
      <w:r w:rsidRPr="00576536">
        <w:rPr>
          <w:spacing w:val="-2"/>
          <w:szCs w:val="24"/>
        </w:rPr>
        <w:t xml:space="preserve"> </w:t>
      </w:r>
      <w:r w:rsidRPr="00576536">
        <w:rPr>
          <w:szCs w:val="24"/>
        </w:rPr>
        <w:t>final</w:t>
      </w:r>
      <w:r w:rsidRPr="00576536">
        <w:rPr>
          <w:spacing w:val="-3"/>
          <w:szCs w:val="24"/>
        </w:rPr>
        <w:t xml:space="preserve"> </w:t>
      </w:r>
      <w:r w:rsidRPr="00576536">
        <w:rPr>
          <w:szCs w:val="24"/>
        </w:rPr>
        <w:t>unless</w:t>
      </w:r>
      <w:r w:rsidRPr="00576536">
        <w:rPr>
          <w:spacing w:val="-2"/>
          <w:szCs w:val="24"/>
        </w:rPr>
        <w:t xml:space="preserve"> </w:t>
      </w:r>
      <w:r w:rsidRPr="00576536">
        <w:rPr>
          <w:szCs w:val="24"/>
        </w:rPr>
        <w:t>the</w:t>
      </w:r>
      <w:r w:rsidRPr="00576536">
        <w:rPr>
          <w:spacing w:val="-2"/>
          <w:szCs w:val="24"/>
        </w:rPr>
        <w:t xml:space="preserve"> </w:t>
      </w:r>
      <w:r w:rsidRPr="00576536">
        <w:rPr>
          <w:szCs w:val="24"/>
        </w:rPr>
        <w:t>recipient</w:t>
      </w:r>
      <w:r w:rsidRPr="00576536">
        <w:rPr>
          <w:spacing w:val="-2"/>
          <w:szCs w:val="24"/>
        </w:rPr>
        <w:t xml:space="preserve"> </w:t>
      </w:r>
      <w:r w:rsidRPr="00576536">
        <w:rPr>
          <w:spacing w:val="-1"/>
          <w:szCs w:val="24"/>
        </w:rPr>
        <w:t>appeals</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decision</w:t>
      </w:r>
      <w:r w:rsidRPr="00576536">
        <w:rPr>
          <w:szCs w:val="24"/>
        </w:rPr>
        <w:t xml:space="preserve"> to</w:t>
      </w:r>
      <w:r w:rsidRPr="00576536">
        <w:rPr>
          <w:spacing w:val="38"/>
          <w:szCs w:val="24"/>
        </w:rPr>
        <w:t xml:space="preserve"> </w:t>
      </w:r>
      <w:r w:rsidRPr="00576536">
        <w:rPr>
          <w:spacing w:val="-1"/>
          <w:szCs w:val="24"/>
        </w:rPr>
        <w:t>USAID’s</w:t>
      </w:r>
      <w:r w:rsidRPr="00576536">
        <w:rPr>
          <w:szCs w:val="24"/>
        </w:rPr>
        <w:t xml:space="preserve"> Deputy</w:t>
      </w:r>
      <w:r w:rsidRPr="00576536">
        <w:rPr>
          <w:spacing w:val="-2"/>
          <w:szCs w:val="24"/>
        </w:rPr>
        <w:t xml:space="preserve"> </w:t>
      </w:r>
      <w:r w:rsidRPr="00576536">
        <w:rPr>
          <w:spacing w:val="-1"/>
          <w:szCs w:val="24"/>
        </w:rPr>
        <w:t>Assistant</w:t>
      </w:r>
      <w:r w:rsidRPr="00576536">
        <w:rPr>
          <w:szCs w:val="24"/>
        </w:rPr>
        <w:t xml:space="preserve"> </w:t>
      </w:r>
      <w:r w:rsidRPr="00576536">
        <w:rPr>
          <w:spacing w:val="-1"/>
          <w:szCs w:val="24"/>
        </w:rPr>
        <w:t>Administrator,</w:t>
      </w:r>
      <w:r w:rsidRPr="00576536">
        <w:rPr>
          <w:spacing w:val="-3"/>
          <w:szCs w:val="24"/>
        </w:rPr>
        <w:t xml:space="preserve"> </w:t>
      </w:r>
      <w:r w:rsidRPr="00576536">
        <w:rPr>
          <w:spacing w:val="-1"/>
          <w:szCs w:val="24"/>
        </w:rPr>
        <w:t>Bureau</w:t>
      </w:r>
      <w:r w:rsidRPr="00576536">
        <w:rPr>
          <w:spacing w:val="-2"/>
          <w:szCs w:val="24"/>
        </w:rPr>
        <w:t xml:space="preserve"> </w:t>
      </w:r>
      <w:r w:rsidRPr="00576536">
        <w:rPr>
          <w:szCs w:val="24"/>
        </w:rPr>
        <w:t>for Management.</w:t>
      </w:r>
      <w:r w:rsidRPr="00576536">
        <w:rPr>
          <w:spacing w:val="64"/>
          <w:szCs w:val="24"/>
        </w:rPr>
        <w:t xml:space="preserve"> </w:t>
      </w:r>
      <w:r w:rsidRPr="00576536">
        <w:rPr>
          <w:spacing w:val="-1"/>
          <w:szCs w:val="24"/>
        </w:rPr>
        <w:t>Any</w:t>
      </w:r>
      <w:r w:rsidRPr="00576536">
        <w:rPr>
          <w:spacing w:val="-3"/>
          <w:szCs w:val="24"/>
        </w:rPr>
        <w:t xml:space="preserve"> </w:t>
      </w:r>
      <w:r w:rsidRPr="00576536">
        <w:rPr>
          <w:szCs w:val="24"/>
        </w:rPr>
        <w:t>appeal</w:t>
      </w:r>
      <w:r w:rsidRPr="00576536">
        <w:rPr>
          <w:spacing w:val="61"/>
          <w:szCs w:val="24"/>
        </w:rPr>
        <w:t xml:space="preserve"> </w:t>
      </w:r>
      <w:r w:rsidRPr="00576536">
        <w:rPr>
          <w:spacing w:val="-1"/>
          <w:szCs w:val="24"/>
        </w:rPr>
        <w:t>made</w:t>
      </w:r>
      <w:r w:rsidRPr="00576536">
        <w:rPr>
          <w:szCs w:val="24"/>
        </w:rPr>
        <w:t xml:space="preserve"> </w:t>
      </w:r>
      <w:r w:rsidRPr="00576536">
        <w:rPr>
          <w:spacing w:val="-1"/>
          <w:szCs w:val="24"/>
        </w:rPr>
        <w:t>under</w:t>
      </w:r>
      <w:r w:rsidRPr="00576536">
        <w:rPr>
          <w:szCs w:val="24"/>
        </w:rPr>
        <w:t xml:space="preserve"> this </w:t>
      </w:r>
      <w:r w:rsidRPr="00576536">
        <w:rPr>
          <w:spacing w:val="-1"/>
          <w:szCs w:val="24"/>
        </w:rPr>
        <w:t>provision</w:t>
      </w:r>
      <w:r w:rsidRPr="00576536">
        <w:rPr>
          <w:spacing w:val="1"/>
          <w:szCs w:val="24"/>
        </w:rPr>
        <w:t xml:space="preserve"> </w:t>
      </w:r>
      <w:r w:rsidRPr="00576536">
        <w:rPr>
          <w:szCs w:val="24"/>
        </w:rPr>
        <w:t>must</w:t>
      </w:r>
      <w:r w:rsidRPr="00576536">
        <w:rPr>
          <w:spacing w:val="-2"/>
          <w:szCs w:val="24"/>
        </w:rPr>
        <w:t xml:space="preserve"> </w:t>
      </w:r>
      <w:r w:rsidRPr="00576536">
        <w:rPr>
          <w:szCs w:val="24"/>
        </w:rPr>
        <w:t>be in</w:t>
      </w:r>
      <w:r w:rsidRPr="00576536">
        <w:rPr>
          <w:spacing w:val="-2"/>
          <w:szCs w:val="24"/>
        </w:rPr>
        <w:t xml:space="preserve"> </w:t>
      </w:r>
      <w:r w:rsidRPr="00576536">
        <w:rPr>
          <w:spacing w:val="-1"/>
          <w:szCs w:val="24"/>
        </w:rPr>
        <w:t>writing,</w:t>
      </w:r>
      <w:r w:rsidRPr="00576536">
        <w:rPr>
          <w:spacing w:val="3"/>
          <w:szCs w:val="24"/>
        </w:rPr>
        <w:t xml:space="preserve"> </w:t>
      </w:r>
      <w:r w:rsidRPr="00576536">
        <w:rPr>
          <w:spacing w:val="-1"/>
          <w:szCs w:val="24"/>
        </w:rPr>
        <w:t>postmarked</w:t>
      </w:r>
      <w:r w:rsidRPr="00576536">
        <w:rPr>
          <w:spacing w:val="-2"/>
          <w:szCs w:val="24"/>
        </w:rPr>
        <w:t xml:space="preserve"> </w:t>
      </w:r>
      <w:r w:rsidRPr="00576536">
        <w:rPr>
          <w:spacing w:val="-1"/>
          <w:szCs w:val="24"/>
        </w:rPr>
        <w:t>within</w:t>
      </w:r>
      <w:r w:rsidRPr="00576536">
        <w:rPr>
          <w:szCs w:val="24"/>
        </w:rPr>
        <w:t xml:space="preserve"> 30 </w:t>
      </w:r>
      <w:r w:rsidRPr="00576536">
        <w:rPr>
          <w:spacing w:val="-1"/>
          <w:szCs w:val="24"/>
        </w:rPr>
        <w:t>calendar</w:t>
      </w:r>
      <w:r w:rsidRPr="00576536">
        <w:rPr>
          <w:spacing w:val="53"/>
          <w:szCs w:val="24"/>
        </w:rPr>
        <w:t xml:space="preserve"> </w:t>
      </w:r>
      <w:r w:rsidRPr="00576536">
        <w:rPr>
          <w:spacing w:val="-1"/>
          <w:szCs w:val="24"/>
        </w:rPr>
        <w:t>days</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receipt</w:t>
      </w:r>
      <w:r w:rsidRPr="00576536">
        <w:rPr>
          <w:szCs w:val="24"/>
        </w:rPr>
        <w:t xml:space="preserve"> </w:t>
      </w:r>
      <w:r w:rsidRPr="00576536">
        <w:rPr>
          <w:spacing w:val="-1"/>
          <w:szCs w:val="24"/>
        </w:rPr>
        <w:t>of</w:t>
      </w:r>
      <w:r w:rsidRPr="00576536">
        <w:rPr>
          <w:szCs w:val="24"/>
        </w:rPr>
        <w:t xml:space="preserve"> </w:t>
      </w:r>
      <w:r w:rsidRPr="00576536">
        <w:rPr>
          <w:spacing w:val="-1"/>
          <w:szCs w:val="24"/>
        </w:rPr>
        <w:t>the</w:t>
      </w:r>
      <w:r w:rsidRPr="00576536">
        <w:rPr>
          <w:szCs w:val="24"/>
        </w:rPr>
        <w:t xml:space="preserve"> </w:t>
      </w:r>
      <w:r w:rsidRPr="00576536">
        <w:rPr>
          <w:spacing w:val="-1"/>
          <w:szCs w:val="24"/>
        </w:rPr>
        <w:t>AO’s</w:t>
      </w:r>
      <w:r w:rsidRPr="00576536">
        <w:rPr>
          <w:szCs w:val="24"/>
        </w:rPr>
        <w:t xml:space="preserve"> decision;</w:t>
      </w:r>
      <w:r w:rsidRPr="00576536">
        <w:rPr>
          <w:spacing w:val="-2"/>
          <w:szCs w:val="24"/>
        </w:rPr>
        <w:t xml:space="preserve"> </w:t>
      </w:r>
      <w:r w:rsidRPr="00576536">
        <w:rPr>
          <w:spacing w:val="-1"/>
          <w:szCs w:val="24"/>
        </w:rPr>
        <w:t>include</w:t>
      </w:r>
      <w:r w:rsidRPr="00576536">
        <w:rPr>
          <w:szCs w:val="24"/>
        </w:rPr>
        <w:t xml:space="preserve"> </w:t>
      </w:r>
      <w:r w:rsidRPr="00576536">
        <w:rPr>
          <w:spacing w:val="-1"/>
          <w:szCs w:val="24"/>
        </w:rPr>
        <w:t>all</w:t>
      </w:r>
      <w:r w:rsidRPr="00576536">
        <w:rPr>
          <w:szCs w:val="24"/>
        </w:rPr>
        <w:t xml:space="preserve"> </w:t>
      </w:r>
      <w:r w:rsidRPr="00576536">
        <w:rPr>
          <w:spacing w:val="-1"/>
          <w:szCs w:val="24"/>
        </w:rPr>
        <w:t>relevant</w:t>
      </w:r>
      <w:r w:rsidRPr="00576536">
        <w:rPr>
          <w:szCs w:val="24"/>
        </w:rPr>
        <w:t xml:space="preserve"> </w:t>
      </w:r>
      <w:r w:rsidRPr="00576536">
        <w:rPr>
          <w:spacing w:val="-1"/>
          <w:szCs w:val="24"/>
        </w:rPr>
        <w:t>and</w:t>
      </w:r>
      <w:r w:rsidRPr="00576536">
        <w:rPr>
          <w:szCs w:val="24"/>
        </w:rPr>
        <w:t xml:space="preserve"> </w:t>
      </w:r>
      <w:r w:rsidRPr="00576536">
        <w:rPr>
          <w:spacing w:val="-1"/>
          <w:szCs w:val="24"/>
        </w:rPr>
        <w:t>material</w:t>
      </w:r>
      <w:r w:rsidRPr="00576536">
        <w:rPr>
          <w:spacing w:val="-3"/>
          <w:szCs w:val="24"/>
        </w:rPr>
        <w:t xml:space="preserve"> </w:t>
      </w:r>
      <w:r w:rsidRPr="00576536">
        <w:rPr>
          <w:szCs w:val="24"/>
        </w:rPr>
        <w:t>evidence;</w:t>
      </w:r>
      <w:r w:rsidRPr="00576536">
        <w:rPr>
          <w:spacing w:val="71"/>
          <w:szCs w:val="24"/>
        </w:rPr>
        <w:t xml:space="preserve"> </w:t>
      </w:r>
      <w:r w:rsidRPr="00576536">
        <w:rPr>
          <w:szCs w:val="24"/>
        </w:rPr>
        <w:t>and</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addressed</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the</w:t>
      </w:r>
      <w:r w:rsidRPr="00576536">
        <w:rPr>
          <w:spacing w:val="4"/>
          <w:szCs w:val="24"/>
        </w:rPr>
        <w:t xml:space="preserve"> </w:t>
      </w:r>
      <w:r w:rsidRPr="00576536">
        <w:rPr>
          <w:spacing w:val="-1"/>
          <w:szCs w:val="24"/>
        </w:rPr>
        <w:t>Deputy</w:t>
      </w:r>
      <w:r w:rsidRPr="00576536">
        <w:rPr>
          <w:spacing w:val="-2"/>
          <w:szCs w:val="24"/>
        </w:rPr>
        <w:t xml:space="preserve"> </w:t>
      </w:r>
      <w:r w:rsidRPr="00576536">
        <w:rPr>
          <w:szCs w:val="24"/>
        </w:rPr>
        <w:t>Assistant</w:t>
      </w:r>
      <w:r w:rsidRPr="00576536">
        <w:rPr>
          <w:spacing w:val="-2"/>
          <w:szCs w:val="24"/>
        </w:rPr>
        <w:t xml:space="preserve"> </w:t>
      </w:r>
      <w:r w:rsidRPr="00576536">
        <w:rPr>
          <w:spacing w:val="-1"/>
          <w:szCs w:val="24"/>
        </w:rPr>
        <w:t>Administrator,</w:t>
      </w:r>
      <w:r w:rsidRPr="00576536">
        <w:rPr>
          <w:szCs w:val="24"/>
        </w:rPr>
        <w:t xml:space="preserve"> </w:t>
      </w:r>
      <w:r w:rsidRPr="00576536">
        <w:rPr>
          <w:spacing w:val="-1"/>
          <w:szCs w:val="24"/>
        </w:rPr>
        <w:t>Bureau</w:t>
      </w:r>
      <w:r w:rsidRPr="00576536">
        <w:rPr>
          <w:spacing w:val="-2"/>
          <w:szCs w:val="24"/>
        </w:rPr>
        <w:t xml:space="preserve"> </w:t>
      </w:r>
      <w:r w:rsidRPr="00576536">
        <w:rPr>
          <w:szCs w:val="24"/>
        </w:rPr>
        <w:t>for</w:t>
      </w:r>
      <w:r w:rsidRPr="00576536">
        <w:rPr>
          <w:spacing w:val="55"/>
          <w:szCs w:val="24"/>
        </w:rPr>
        <w:t xml:space="preserve"> </w:t>
      </w:r>
      <w:r w:rsidRPr="00576536">
        <w:rPr>
          <w:spacing w:val="-1"/>
          <w:szCs w:val="24"/>
        </w:rPr>
        <w:t>Management,</w:t>
      </w:r>
      <w:r w:rsidRPr="00576536">
        <w:rPr>
          <w:spacing w:val="-2"/>
          <w:szCs w:val="24"/>
        </w:rPr>
        <w:t xml:space="preserve"> </w:t>
      </w:r>
      <w:r w:rsidRPr="00576536">
        <w:rPr>
          <w:szCs w:val="24"/>
        </w:rPr>
        <w:t>U.S.</w:t>
      </w:r>
      <w:r w:rsidRPr="00576536">
        <w:rPr>
          <w:spacing w:val="-2"/>
          <w:szCs w:val="24"/>
        </w:rPr>
        <w:t xml:space="preserve"> </w:t>
      </w:r>
      <w:r w:rsidRPr="00576536">
        <w:rPr>
          <w:spacing w:val="-1"/>
          <w:szCs w:val="24"/>
        </w:rPr>
        <w:t>Agency</w:t>
      </w:r>
      <w:r w:rsidRPr="00576536">
        <w:rPr>
          <w:spacing w:val="-3"/>
          <w:szCs w:val="24"/>
        </w:rPr>
        <w:t xml:space="preserve"> </w:t>
      </w:r>
      <w:r w:rsidRPr="00576536">
        <w:rPr>
          <w:szCs w:val="24"/>
        </w:rPr>
        <w:t xml:space="preserve">for </w:t>
      </w:r>
      <w:r w:rsidRPr="00576536">
        <w:rPr>
          <w:spacing w:val="-1"/>
          <w:szCs w:val="24"/>
        </w:rPr>
        <w:t>International</w:t>
      </w:r>
      <w:r w:rsidRPr="00576536">
        <w:rPr>
          <w:spacing w:val="-3"/>
          <w:szCs w:val="24"/>
        </w:rPr>
        <w:t xml:space="preserve"> </w:t>
      </w:r>
      <w:r w:rsidRPr="00576536">
        <w:rPr>
          <w:spacing w:val="-1"/>
          <w:szCs w:val="24"/>
        </w:rPr>
        <w:t>Development,</w:t>
      </w:r>
      <w:r w:rsidRPr="00576536">
        <w:rPr>
          <w:szCs w:val="24"/>
        </w:rPr>
        <w:t xml:space="preserve"> </w:t>
      </w:r>
      <w:r w:rsidRPr="00576536">
        <w:rPr>
          <w:spacing w:val="-1"/>
          <w:szCs w:val="24"/>
        </w:rPr>
        <w:t>Management</w:t>
      </w:r>
      <w:r w:rsidRPr="00576536">
        <w:rPr>
          <w:szCs w:val="24"/>
        </w:rPr>
        <w:t xml:space="preserve"> </w:t>
      </w:r>
      <w:r w:rsidRPr="00576536">
        <w:rPr>
          <w:spacing w:val="-1"/>
          <w:szCs w:val="24"/>
        </w:rPr>
        <w:t>Bureau,</w:t>
      </w:r>
      <w:r w:rsidRPr="00576536">
        <w:rPr>
          <w:spacing w:val="75"/>
          <w:szCs w:val="24"/>
        </w:rPr>
        <w:t xml:space="preserve"> </w:t>
      </w:r>
      <w:r w:rsidRPr="00576536">
        <w:rPr>
          <w:spacing w:val="-1"/>
          <w:szCs w:val="24"/>
        </w:rPr>
        <w:t>1300</w:t>
      </w:r>
      <w:r w:rsidRPr="00576536">
        <w:rPr>
          <w:szCs w:val="24"/>
        </w:rPr>
        <w:t xml:space="preserve"> </w:t>
      </w:r>
      <w:r w:rsidRPr="00576536">
        <w:rPr>
          <w:spacing w:val="-1"/>
          <w:szCs w:val="24"/>
        </w:rPr>
        <w:t>Pennsylvania</w:t>
      </w:r>
      <w:r w:rsidRPr="00576536">
        <w:rPr>
          <w:szCs w:val="24"/>
        </w:rPr>
        <w:t xml:space="preserve"> Ave, NW,</w:t>
      </w:r>
      <w:r w:rsidRPr="00576536">
        <w:rPr>
          <w:spacing w:val="-9"/>
          <w:szCs w:val="24"/>
        </w:rPr>
        <w:t xml:space="preserve"> </w:t>
      </w:r>
      <w:r w:rsidRPr="00576536">
        <w:rPr>
          <w:szCs w:val="24"/>
        </w:rPr>
        <w:t xml:space="preserve">Washington, D.C. </w:t>
      </w:r>
      <w:r w:rsidRPr="00576536">
        <w:rPr>
          <w:spacing w:val="-1"/>
          <w:szCs w:val="24"/>
        </w:rPr>
        <w:t>20523.</w:t>
      </w:r>
      <w:r w:rsidRPr="00576536">
        <w:rPr>
          <w:spacing w:val="64"/>
          <w:szCs w:val="24"/>
        </w:rPr>
        <w:t xml:space="preserve"> </w:t>
      </w:r>
      <w:r w:rsidRPr="00576536">
        <w:rPr>
          <w:szCs w:val="24"/>
        </w:rPr>
        <w:t xml:space="preserve">A </w:t>
      </w:r>
      <w:r w:rsidRPr="00576536">
        <w:rPr>
          <w:spacing w:val="-1"/>
          <w:szCs w:val="24"/>
        </w:rPr>
        <w:t>copy</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2"/>
          <w:szCs w:val="24"/>
        </w:rPr>
        <w:t>the</w:t>
      </w:r>
      <w:r w:rsidRPr="00576536">
        <w:rPr>
          <w:szCs w:val="24"/>
        </w:rPr>
        <w:t xml:space="preserve"> </w:t>
      </w:r>
      <w:r w:rsidRPr="00576536">
        <w:rPr>
          <w:spacing w:val="-1"/>
          <w:szCs w:val="24"/>
        </w:rPr>
        <w:t>appeal</w:t>
      </w:r>
      <w:r w:rsidRPr="00576536">
        <w:rPr>
          <w:spacing w:val="51"/>
          <w:szCs w:val="24"/>
        </w:rPr>
        <w:t xml:space="preserve"> </w:t>
      </w:r>
      <w:r w:rsidRPr="00576536">
        <w:rPr>
          <w:szCs w:val="24"/>
        </w:rPr>
        <w:t>must</w:t>
      </w:r>
      <w:r w:rsidRPr="00576536">
        <w:rPr>
          <w:spacing w:val="-2"/>
          <w:szCs w:val="24"/>
        </w:rPr>
        <w:t xml:space="preserve"> </w:t>
      </w:r>
      <w:r w:rsidRPr="00576536">
        <w:rPr>
          <w:szCs w:val="24"/>
        </w:rPr>
        <w:t xml:space="preserve">be </w:t>
      </w:r>
      <w:r w:rsidRPr="00576536">
        <w:rPr>
          <w:spacing w:val="-1"/>
          <w:szCs w:val="24"/>
        </w:rPr>
        <w:t>concurrently</w:t>
      </w:r>
      <w:r w:rsidRPr="00576536">
        <w:rPr>
          <w:spacing w:val="-3"/>
          <w:szCs w:val="24"/>
        </w:rPr>
        <w:t xml:space="preserve"> </w:t>
      </w:r>
      <w:r w:rsidRPr="00576536">
        <w:rPr>
          <w:szCs w:val="24"/>
        </w:rPr>
        <w:t>furnished</w:t>
      </w:r>
      <w:r w:rsidRPr="00576536">
        <w:rPr>
          <w:spacing w:val="-2"/>
          <w:szCs w:val="24"/>
        </w:rPr>
        <w:t xml:space="preserve"> </w:t>
      </w:r>
      <w:r w:rsidRPr="00576536">
        <w:rPr>
          <w:szCs w:val="24"/>
        </w:rPr>
        <w:t>to</w:t>
      </w:r>
      <w:r w:rsidRPr="00576536">
        <w:rPr>
          <w:spacing w:val="-2"/>
          <w:szCs w:val="24"/>
        </w:rPr>
        <w:t xml:space="preserve"> </w:t>
      </w:r>
      <w:r w:rsidRPr="00576536">
        <w:rPr>
          <w:szCs w:val="24"/>
        </w:rPr>
        <w:t>the</w:t>
      </w:r>
      <w:r w:rsidRPr="00576536">
        <w:rPr>
          <w:spacing w:val="3"/>
          <w:szCs w:val="24"/>
        </w:rPr>
        <w:t xml:space="preserve"> </w:t>
      </w:r>
      <w:r w:rsidRPr="00576536">
        <w:rPr>
          <w:szCs w:val="24"/>
        </w:rPr>
        <w:t>AO.</w:t>
      </w:r>
      <w:r w:rsidRPr="00576536">
        <w:rPr>
          <w:spacing w:val="65"/>
          <w:szCs w:val="24"/>
        </w:rPr>
        <w:t xml:space="preserve"> </w:t>
      </w:r>
      <w:r w:rsidRPr="00576536">
        <w:rPr>
          <w:spacing w:val="-2"/>
          <w:szCs w:val="24"/>
        </w:rPr>
        <w:t>No</w:t>
      </w:r>
      <w:r w:rsidRPr="00576536">
        <w:rPr>
          <w:szCs w:val="24"/>
        </w:rPr>
        <w:t xml:space="preserve"> </w:t>
      </w:r>
      <w:r w:rsidRPr="00576536">
        <w:rPr>
          <w:spacing w:val="-1"/>
          <w:szCs w:val="24"/>
        </w:rPr>
        <w:t>hearing</w:t>
      </w:r>
      <w:r w:rsidRPr="00576536">
        <w:rPr>
          <w:spacing w:val="-2"/>
          <w:szCs w:val="24"/>
        </w:rPr>
        <w:t xml:space="preserve"> </w:t>
      </w:r>
      <w:r w:rsidRPr="00576536">
        <w:rPr>
          <w:spacing w:val="-1"/>
          <w:szCs w:val="24"/>
        </w:rPr>
        <w:t>will</w:t>
      </w:r>
      <w:r w:rsidRPr="00576536">
        <w:rPr>
          <w:szCs w:val="24"/>
        </w:rPr>
        <w:t xml:space="preserve"> be </w:t>
      </w:r>
      <w:r w:rsidRPr="00576536">
        <w:rPr>
          <w:spacing w:val="-1"/>
          <w:szCs w:val="24"/>
        </w:rPr>
        <w:t>provided.</w:t>
      </w:r>
    </w:p>
    <w:p w14:paraId="2316E73A" w14:textId="77777777" w:rsidR="00275987" w:rsidRPr="00576536" w:rsidRDefault="00275987" w:rsidP="00275987">
      <w:pPr>
        <w:rPr>
          <w:rFonts w:eastAsia="Arial"/>
        </w:rPr>
      </w:pPr>
    </w:p>
    <w:p w14:paraId="40B16E0B" w14:textId="77777777" w:rsidR="00275987" w:rsidRPr="00576536" w:rsidRDefault="00275987" w:rsidP="00275987">
      <w:pPr>
        <w:pStyle w:val="BodyText"/>
        <w:widowControl w:val="0"/>
        <w:numPr>
          <w:ilvl w:val="0"/>
          <w:numId w:val="20"/>
        </w:numPr>
        <w:tabs>
          <w:tab w:val="left" w:pos="821"/>
        </w:tabs>
        <w:overflowPunct/>
        <w:autoSpaceDE/>
        <w:autoSpaceDN/>
        <w:adjustRightInd/>
        <w:ind w:right="159"/>
        <w:jc w:val="left"/>
        <w:textAlignment w:val="auto"/>
        <w:rPr>
          <w:szCs w:val="24"/>
        </w:rPr>
      </w:pPr>
      <w:r w:rsidRPr="00576536">
        <w:rPr>
          <w:szCs w:val="24"/>
        </w:rPr>
        <w:t xml:space="preserve">A </w:t>
      </w:r>
      <w:r w:rsidRPr="00576536">
        <w:rPr>
          <w:spacing w:val="-1"/>
          <w:szCs w:val="24"/>
        </w:rPr>
        <w:t>decision</w:t>
      </w:r>
      <w:r w:rsidRPr="00576536">
        <w:rPr>
          <w:szCs w:val="24"/>
        </w:rPr>
        <w:t xml:space="preserve"> </w:t>
      </w:r>
      <w:r w:rsidRPr="00576536">
        <w:rPr>
          <w:spacing w:val="-1"/>
          <w:szCs w:val="24"/>
        </w:rPr>
        <w:t>under</w:t>
      </w:r>
      <w:r w:rsidRPr="00576536">
        <w:rPr>
          <w:szCs w:val="24"/>
        </w:rPr>
        <w:t xml:space="preserve"> </w:t>
      </w:r>
      <w:r w:rsidRPr="00576536">
        <w:rPr>
          <w:spacing w:val="-1"/>
          <w:szCs w:val="24"/>
        </w:rPr>
        <w:t>this</w:t>
      </w:r>
      <w:r w:rsidRPr="00576536">
        <w:rPr>
          <w:szCs w:val="24"/>
        </w:rPr>
        <w:t xml:space="preserve"> </w:t>
      </w:r>
      <w:r w:rsidRPr="00576536">
        <w:rPr>
          <w:spacing w:val="-1"/>
          <w:szCs w:val="24"/>
        </w:rPr>
        <w:t>provision</w:t>
      </w:r>
      <w:r w:rsidRPr="00576536">
        <w:rPr>
          <w:szCs w:val="24"/>
        </w:rPr>
        <w:t xml:space="preserve"> by</w:t>
      </w:r>
      <w:r w:rsidRPr="00576536">
        <w:rPr>
          <w:spacing w:val="-3"/>
          <w:szCs w:val="24"/>
        </w:rPr>
        <w:t xml:space="preserve"> </w:t>
      </w:r>
      <w:r w:rsidRPr="00576536">
        <w:rPr>
          <w:szCs w:val="24"/>
        </w:rPr>
        <w:t>the</w:t>
      </w:r>
      <w:r w:rsidRPr="00576536">
        <w:rPr>
          <w:spacing w:val="5"/>
          <w:szCs w:val="24"/>
        </w:rPr>
        <w:t xml:space="preserve"> </w:t>
      </w:r>
      <w:r w:rsidRPr="00576536">
        <w:rPr>
          <w:spacing w:val="-1"/>
          <w:szCs w:val="24"/>
        </w:rPr>
        <w:t>Deputy</w:t>
      </w:r>
      <w:r w:rsidRPr="00576536">
        <w:rPr>
          <w:spacing w:val="-2"/>
          <w:szCs w:val="24"/>
        </w:rPr>
        <w:t xml:space="preserve"> </w:t>
      </w:r>
      <w:r w:rsidRPr="00576536">
        <w:rPr>
          <w:szCs w:val="24"/>
        </w:rPr>
        <w:t>Assistant</w:t>
      </w:r>
      <w:r w:rsidRPr="00576536">
        <w:rPr>
          <w:spacing w:val="-2"/>
          <w:szCs w:val="24"/>
        </w:rPr>
        <w:t xml:space="preserve"> </w:t>
      </w:r>
      <w:r w:rsidRPr="00576536">
        <w:rPr>
          <w:spacing w:val="-1"/>
          <w:szCs w:val="24"/>
        </w:rPr>
        <w:t>Administrator,</w:t>
      </w:r>
      <w:r w:rsidRPr="00576536">
        <w:rPr>
          <w:szCs w:val="24"/>
        </w:rPr>
        <w:t xml:space="preserve"> </w:t>
      </w:r>
      <w:r w:rsidRPr="00576536">
        <w:rPr>
          <w:spacing w:val="-1"/>
          <w:szCs w:val="24"/>
        </w:rPr>
        <w:t>Bureau</w:t>
      </w:r>
      <w:r w:rsidRPr="00576536">
        <w:rPr>
          <w:spacing w:val="-2"/>
          <w:szCs w:val="24"/>
        </w:rPr>
        <w:t xml:space="preserve"> </w:t>
      </w:r>
      <w:r w:rsidRPr="00576536">
        <w:rPr>
          <w:szCs w:val="24"/>
        </w:rPr>
        <w:t>for</w:t>
      </w:r>
      <w:r w:rsidRPr="00576536">
        <w:rPr>
          <w:spacing w:val="71"/>
          <w:szCs w:val="24"/>
        </w:rPr>
        <w:t xml:space="preserve"> </w:t>
      </w:r>
      <w:r w:rsidRPr="00576536">
        <w:rPr>
          <w:spacing w:val="-1"/>
          <w:szCs w:val="24"/>
        </w:rPr>
        <w:t>Management</w:t>
      </w:r>
      <w:r w:rsidRPr="00576536">
        <w:rPr>
          <w:spacing w:val="2"/>
          <w:szCs w:val="24"/>
        </w:rPr>
        <w:t xml:space="preserve"> </w:t>
      </w:r>
      <w:r w:rsidRPr="00576536">
        <w:rPr>
          <w:szCs w:val="24"/>
        </w:rPr>
        <w:t>is</w:t>
      </w:r>
      <w:r w:rsidRPr="00576536">
        <w:rPr>
          <w:spacing w:val="-3"/>
          <w:szCs w:val="24"/>
        </w:rPr>
        <w:t xml:space="preserve"> </w:t>
      </w:r>
      <w:r w:rsidRPr="00576536">
        <w:rPr>
          <w:spacing w:val="-1"/>
          <w:szCs w:val="24"/>
        </w:rPr>
        <w:t>final.</w:t>
      </w:r>
    </w:p>
    <w:p w14:paraId="71D76AE5" w14:textId="77777777" w:rsidR="00275987" w:rsidRPr="00576536" w:rsidRDefault="00275987" w:rsidP="00275987">
      <w:pPr>
        <w:spacing w:before="1"/>
        <w:rPr>
          <w:rFonts w:eastAsia="Arial"/>
        </w:rPr>
      </w:pPr>
    </w:p>
    <w:p w14:paraId="702CB74B" w14:textId="77777777" w:rsidR="00275987" w:rsidRPr="00576536" w:rsidRDefault="00275987" w:rsidP="00275987">
      <w:pPr>
        <w:pStyle w:val="BodyText"/>
        <w:widowControl w:val="0"/>
        <w:numPr>
          <w:ilvl w:val="0"/>
          <w:numId w:val="20"/>
        </w:numPr>
        <w:tabs>
          <w:tab w:val="left" w:pos="821"/>
        </w:tabs>
        <w:overflowPunct/>
        <w:autoSpaceDE/>
        <w:autoSpaceDN/>
        <w:adjustRightInd/>
        <w:ind w:right="159"/>
        <w:jc w:val="left"/>
        <w:textAlignment w:val="auto"/>
        <w:rPr>
          <w:szCs w:val="24"/>
        </w:rPr>
      </w:pPr>
      <w:r w:rsidRPr="00576536">
        <w:rPr>
          <w:spacing w:val="-1"/>
          <w:szCs w:val="24"/>
        </w:rPr>
        <w:t xml:space="preserve">Notwithstanding </w:t>
      </w:r>
      <w:r w:rsidRPr="00576536">
        <w:rPr>
          <w:szCs w:val="24"/>
        </w:rPr>
        <w:t>any</w:t>
      </w:r>
      <w:r w:rsidRPr="00576536">
        <w:rPr>
          <w:spacing w:val="-3"/>
          <w:szCs w:val="24"/>
        </w:rPr>
        <w:t xml:space="preserve"> </w:t>
      </w:r>
      <w:r w:rsidRPr="00576536">
        <w:rPr>
          <w:spacing w:val="-1"/>
          <w:szCs w:val="24"/>
        </w:rPr>
        <w:t>other</w:t>
      </w:r>
      <w:r w:rsidRPr="00576536">
        <w:rPr>
          <w:szCs w:val="24"/>
        </w:rPr>
        <w:t xml:space="preserve"> </w:t>
      </w:r>
      <w:r w:rsidRPr="00576536">
        <w:rPr>
          <w:spacing w:val="-1"/>
          <w:szCs w:val="24"/>
        </w:rPr>
        <w:t>term</w:t>
      </w:r>
      <w:r w:rsidRPr="00576536">
        <w:rPr>
          <w:spacing w:val="1"/>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subawardees</w:t>
      </w:r>
      <w:r w:rsidRPr="00576536">
        <w:rPr>
          <w:spacing w:val="-2"/>
          <w:szCs w:val="24"/>
        </w:rPr>
        <w:t xml:space="preserve"> </w:t>
      </w:r>
      <w:r w:rsidRPr="00576536">
        <w:rPr>
          <w:szCs w:val="24"/>
        </w:rPr>
        <w:t>and</w:t>
      </w:r>
      <w:r w:rsidRPr="00576536">
        <w:rPr>
          <w:spacing w:val="-2"/>
          <w:szCs w:val="24"/>
        </w:rPr>
        <w:t xml:space="preserve"> </w:t>
      </w:r>
      <w:r w:rsidRPr="00576536">
        <w:rPr>
          <w:spacing w:val="-1"/>
          <w:szCs w:val="24"/>
        </w:rPr>
        <w:t>contractors</w:t>
      </w:r>
      <w:r w:rsidRPr="00576536">
        <w:rPr>
          <w:szCs w:val="24"/>
        </w:rPr>
        <w:t xml:space="preserve"> </w:t>
      </w:r>
      <w:r w:rsidRPr="00576536">
        <w:rPr>
          <w:spacing w:val="-1"/>
          <w:szCs w:val="24"/>
        </w:rPr>
        <w:t>have</w:t>
      </w:r>
      <w:r w:rsidRPr="00576536">
        <w:rPr>
          <w:spacing w:val="83"/>
          <w:szCs w:val="24"/>
        </w:rPr>
        <w:t xml:space="preserve"> </w:t>
      </w:r>
      <w:r w:rsidRPr="00576536">
        <w:rPr>
          <w:szCs w:val="24"/>
        </w:rPr>
        <w:t xml:space="preserve">no </w:t>
      </w:r>
      <w:r w:rsidRPr="00576536">
        <w:rPr>
          <w:spacing w:val="-1"/>
          <w:szCs w:val="24"/>
        </w:rPr>
        <w:t>right</w:t>
      </w:r>
      <w:r w:rsidRPr="00576536">
        <w:rPr>
          <w:szCs w:val="24"/>
        </w:rPr>
        <w:t xml:space="preserve"> to</w:t>
      </w:r>
      <w:r w:rsidRPr="00576536">
        <w:rPr>
          <w:spacing w:val="1"/>
          <w:szCs w:val="24"/>
        </w:rPr>
        <w:t xml:space="preserve"> </w:t>
      </w:r>
      <w:r w:rsidRPr="00576536">
        <w:rPr>
          <w:spacing w:val="-1"/>
          <w:szCs w:val="24"/>
        </w:rPr>
        <w:t>submit</w:t>
      </w:r>
      <w:r w:rsidRPr="00576536">
        <w:rPr>
          <w:szCs w:val="24"/>
        </w:rPr>
        <w:t xml:space="preserve"> </w:t>
      </w:r>
      <w:r w:rsidRPr="00576536">
        <w:rPr>
          <w:spacing w:val="-1"/>
          <w:szCs w:val="24"/>
        </w:rPr>
        <w:t>claims</w:t>
      </w:r>
      <w:r w:rsidRPr="00576536">
        <w:rPr>
          <w:szCs w:val="24"/>
        </w:rPr>
        <w:t xml:space="preserve"> directly</w:t>
      </w:r>
      <w:r w:rsidRPr="00576536">
        <w:rPr>
          <w:spacing w:val="-3"/>
          <w:szCs w:val="24"/>
        </w:rPr>
        <w:t xml:space="preserve"> </w:t>
      </w:r>
      <w:r w:rsidRPr="00576536">
        <w:rPr>
          <w:szCs w:val="24"/>
        </w:rPr>
        <w:t xml:space="preserve">to </w:t>
      </w:r>
      <w:r w:rsidRPr="00576536">
        <w:rPr>
          <w:spacing w:val="-1"/>
          <w:szCs w:val="24"/>
        </w:rPr>
        <w:t>USAID</w:t>
      </w:r>
      <w:r w:rsidRPr="00576536">
        <w:rPr>
          <w:szCs w:val="24"/>
        </w:rPr>
        <w:t xml:space="preserve"> </w:t>
      </w:r>
      <w:r w:rsidRPr="00576536">
        <w:rPr>
          <w:spacing w:val="-1"/>
          <w:szCs w:val="24"/>
        </w:rPr>
        <w:t>and</w:t>
      </w:r>
      <w:r w:rsidRPr="00576536">
        <w:rPr>
          <w:szCs w:val="24"/>
        </w:rPr>
        <w:t xml:space="preserve"> </w:t>
      </w:r>
      <w:r w:rsidRPr="00576536">
        <w:rPr>
          <w:spacing w:val="-1"/>
          <w:szCs w:val="24"/>
        </w:rPr>
        <w:t>USAID</w:t>
      </w:r>
      <w:r w:rsidRPr="00576536">
        <w:rPr>
          <w:szCs w:val="24"/>
        </w:rPr>
        <w:t xml:space="preserve"> assumes</w:t>
      </w:r>
      <w:r w:rsidRPr="00576536">
        <w:rPr>
          <w:spacing w:val="-3"/>
          <w:szCs w:val="24"/>
        </w:rPr>
        <w:t xml:space="preserve"> </w:t>
      </w:r>
      <w:r w:rsidRPr="00576536">
        <w:rPr>
          <w:szCs w:val="24"/>
        </w:rPr>
        <w:t>no</w:t>
      </w:r>
      <w:r w:rsidRPr="00576536">
        <w:rPr>
          <w:spacing w:val="-2"/>
          <w:szCs w:val="24"/>
        </w:rPr>
        <w:t xml:space="preserve"> </w:t>
      </w:r>
      <w:r w:rsidRPr="00576536">
        <w:rPr>
          <w:szCs w:val="24"/>
        </w:rPr>
        <w:t>liability</w:t>
      </w:r>
      <w:r w:rsidRPr="00576536">
        <w:rPr>
          <w:spacing w:val="-3"/>
          <w:szCs w:val="24"/>
        </w:rPr>
        <w:t xml:space="preserve"> </w:t>
      </w:r>
      <w:r w:rsidRPr="00576536">
        <w:rPr>
          <w:spacing w:val="1"/>
          <w:szCs w:val="24"/>
        </w:rPr>
        <w:t>for</w:t>
      </w:r>
      <w:r w:rsidRPr="00576536">
        <w:rPr>
          <w:spacing w:val="43"/>
          <w:szCs w:val="24"/>
        </w:rPr>
        <w:t xml:space="preserve"> </w:t>
      </w:r>
      <w:r w:rsidRPr="00576536">
        <w:rPr>
          <w:szCs w:val="24"/>
        </w:rPr>
        <w:t>any</w:t>
      </w:r>
      <w:r w:rsidRPr="00576536">
        <w:rPr>
          <w:spacing w:val="-3"/>
          <w:szCs w:val="24"/>
        </w:rPr>
        <w:t xml:space="preserve"> </w:t>
      </w:r>
      <w:r w:rsidRPr="00576536">
        <w:rPr>
          <w:spacing w:val="-1"/>
          <w:szCs w:val="24"/>
        </w:rPr>
        <w:t>third</w:t>
      </w:r>
      <w:r w:rsidRPr="00576536">
        <w:rPr>
          <w:szCs w:val="24"/>
        </w:rPr>
        <w:t xml:space="preserve"> party</w:t>
      </w:r>
      <w:r w:rsidRPr="00576536">
        <w:rPr>
          <w:spacing w:val="-3"/>
          <w:szCs w:val="24"/>
        </w:rPr>
        <w:t xml:space="preserve"> </w:t>
      </w:r>
      <w:r w:rsidRPr="00576536">
        <w:rPr>
          <w:szCs w:val="24"/>
        </w:rPr>
        <w:t>claims</w:t>
      </w:r>
      <w:r w:rsidRPr="00576536">
        <w:rPr>
          <w:spacing w:val="-2"/>
          <w:szCs w:val="24"/>
        </w:rPr>
        <w:t xml:space="preserve"> </w:t>
      </w:r>
      <w:r w:rsidRPr="00576536">
        <w:rPr>
          <w:spacing w:val="-1"/>
          <w:szCs w:val="24"/>
        </w:rPr>
        <w:t>against</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p>
    <w:p w14:paraId="7E80ABDB" w14:textId="77777777" w:rsidR="00275987" w:rsidRPr="00576536" w:rsidRDefault="00275987" w:rsidP="00275987">
      <w:pPr>
        <w:rPr>
          <w:rFonts w:eastAsia="Arial"/>
        </w:rPr>
      </w:pPr>
    </w:p>
    <w:p w14:paraId="294DFB41" w14:textId="77777777" w:rsidR="00275987" w:rsidRPr="00576536" w:rsidRDefault="00275987" w:rsidP="00275987">
      <w:pPr>
        <w:pStyle w:val="BodyText"/>
        <w:ind w:left="3467" w:right="3467"/>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2FACA87B" w14:textId="77777777" w:rsidR="00275987" w:rsidRPr="00576536" w:rsidRDefault="00275987" w:rsidP="00275987">
      <w:pPr>
        <w:rPr>
          <w:rFonts w:eastAsia="Arial"/>
        </w:rPr>
      </w:pPr>
    </w:p>
    <w:p w14:paraId="0DC8558C" w14:textId="77777777" w:rsidR="00275987" w:rsidRPr="00576536" w:rsidRDefault="00275987" w:rsidP="00275987">
      <w:pPr>
        <w:spacing w:before="11"/>
        <w:rPr>
          <w:rFonts w:eastAsia="Arial"/>
        </w:rPr>
      </w:pPr>
    </w:p>
    <w:p w14:paraId="59868DAF" w14:textId="77777777" w:rsidR="00275987" w:rsidRPr="00576536" w:rsidRDefault="00275987" w:rsidP="00275987">
      <w:pPr>
        <w:pStyle w:val="Heading1"/>
        <w:rPr>
          <w:rFonts w:cs="Times New Roman"/>
          <w:b w:val="0"/>
          <w:bCs w:val="0"/>
        </w:rPr>
      </w:pPr>
      <w:r w:rsidRPr="00576536">
        <w:rPr>
          <w:rFonts w:cs="Times New Roman"/>
          <w:spacing w:val="-1"/>
        </w:rPr>
        <w:t>M14.</w:t>
      </w:r>
      <w:r w:rsidRPr="00576536">
        <w:rPr>
          <w:rFonts w:cs="Times New Roman"/>
        </w:rPr>
        <w:t xml:space="preserve"> </w:t>
      </w:r>
      <w:r w:rsidRPr="00576536">
        <w:rPr>
          <w:rFonts w:cs="Times New Roman"/>
          <w:spacing w:val="1"/>
        </w:rPr>
        <w:t xml:space="preserve"> </w:t>
      </w:r>
      <w:r w:rsidRPr="00576536">
        <w:rPr>
          <w:rFonts w:cs="Times New Roman"/>
          <w:spacing w:val="-1"/>
        </w:rPr>
        <w:t>PREVENTING</w:t>
      </w:r>
      <w:r w:rsidRPr="00576536">
        <w:rPr>
          <w:rFonts w:cs="Times New Roman"/>
          <w:spacing w:val="2"/>
        </w:rPr>
        <w:t xml:space="preserve"> </w:t>
      </w:r>
      <w:r w:rsidRPr="00576536">
        <w:rPr>
          <w:rFonts w:cs="Times New Roman"/>
          <w:spacing w:val="-1"/>
        </w:rPr>
        <w:t>TERRORIST</w:t>
      </w:r>
      <w:r w:rsidRPr="00576536">
        <w:rPr>
          <w:rFonts w:cs="Times New Roman"/>
        </w:rPr>
        <w:t xml:space="preserve"> </w:t>
      </w:r>
      <w:r w:rsidRPr="00576536">
        <w:rPr>
          <w:rFonts w:cs="Times New Roman"/>
          <w:spacing w:val="-2"/>
        </w:rPr>
        <w:t>FINANCING</w:t>
      </w:r>
      <w:r w:rsidRPr="00576536">
        <w:rPr>
          <w:rFonts w:cs="Times New Roman"/>
          <w:spacing w:val="-22"/>
        </w:rPr>
        <w:t xml:space="preserve"> </w:t>
      </w:r>
      <w:r w:rsidRPr="00576536">
        <w:rPr>
          <w:rFonts w:cs="Times New Roman"/>
          <w:spacing w:val="-1"/>
        </w:rPr>
        <w:t>(AUGUST</w:t>
      </w:r>
      <w:r w:rsidRPr="00576536">
        <w:rPr>
          <w:rFonts w:cs="Times New Roman"/>
          <w:spacing w:val="1"/>
        </w:rPr>
        <w:t xml:space="preserve"> </w:t>
      </w:r>
      <w:r w:rsidRPr="00576536">
        <w:rPr>
          <w:rFonts w:cs="Times New Roman"/>
        </w:rPr>
        <w:t>2013)</w:t>
      </w:r>
    </w:p>
    <w:p w14:paraId="19F66AC3" w14:textId="77777777" w:rsidR="00275987" w:rsidRPr="00576536" w:rsidRDefault="00275987" w:rsidP="00275987">
      <w:pPr>
        <w:spacing w:before="1"/>
        <w:rPr>
          <w:rFonts w:eastAsia="Arial"/>
          <w:b/>
          <w:bCs/>
        </w:rPr>
      </w:pPr>
    </w:p>
    <w:p w14:paraId="1D6A7BCE" w14:textId="77777777" w:rsidR="00275987" w:rsidRPr="00576536" w:rsidRDefault="00275987" w:rsidP="00275987">
      <w:pPr>
        <w:widowControl w:val="0"/>
        <w:numPr>
          <w:ilvl w:val="0"/>
          <w:numId w:val="19"/>
        </w:numPr>
        <w:tabs>
          <w:tab w:val="left" w:pos="821"/>
        </w:tabs>
        <w:ind w:right="293"/>
        <w:rPr>
          <w:rFonts w:eastAsia="Arial"/>
        </w:rPr>
      </w:pPr>
      <w:r w:rsidRPr="00576536">
        <w:rPr>
          <w:spacing w:val="-1"/>
        </w:rPr>
        <w:t>The</w:t>
      </w:r>
      <w:r w:rsidRPr="00576536">
        <w:t xml:space="preserve"> </w:t>
      </w:r>
      <w:r w:rsidRPr="00576536">
        <w:rPr>
          <w:spacing w:val="-1"/>
        </w:rPr>
        <w:t>recipient</w:t>
      </w:r>
      <w:r w:rsidRPr="00576536">
        <w:rPr>
          <w:spacing w:val="-2"/>
        </w:rPr>
        <w:t xml:space="preserve"> </w:t>
      </w:r>
      <w:r w:rsidRPr="00576536">
        <w:t>must</w:t>
      </w:r>
      <w:r w:rsidRPr="00576536">
        <w:rPr>
          <w:spacing w:val="-2"/>
        </w:rPr>
        <w:t xml:space="preserve"> </w:t>
      </w:r>
      <w:r w:rsidRPr="00576536">
        <w:rPr>
          <w:spacing w:val="-1"/>
        </w:rPr>
        <w:t>not</w:t>
      </w:r>
      <w:r w:rsidRPr="00576536">
        <w:rPr>
          <w:spacing w:val="-2"/>
        </w:rPr>
        <w:t xml:space="preserve"> </w:t>
      </w:r>
      <w:r w:rsidRPr="00576536">
        <w:rPr>
          <w:spacing w:val="-1"/>
        </w:rPr>
        <w:t>engage</w:t>
      </w:r>
      <w:r w:rsidRPr="00576536">
        <w:t xml:space="preserve"> in </w:t>
      </w:r>
      <w:r w:rsidRPr="00576536">
        <w:rPr>
          <w:spacing w:val="-1"/>
        </w:rPr>
        <w:t>transactions</w:t>
      </w:r>
      <w:r w:rsidRPr="00576536">
        <w:rPr>
          <w:spacing w:val="-3"/>
        </w:rPr>
        <w:t xml:space="preserve"> </w:t>
      </w:r>
      <w:r w:rsidRPr="00576536">
        <w:rPr>
          <w:spacing w:val="-1"/>
        </w:rPr>
        <w:t>with,</w:t>
      </w:r>
      <w:r w:rsidRPr="00576536">
        <w:t xml:space="preserve"> or </w:t>
      </w:r>
      <w:r w:rsidRPr="00576536">
        <w:rPr>
          <w:spacing w:val="-1"/>
        </w:rPr>
        <w:t>provide</w:t>
      </w:r>
      <w:r w:rsidRPr="00576536">
        <w:rPr>
          <w:spacing w:val="1"/>
        </w:rPr>
        <w:t xml:space="preserve"> </w:t>
      </w:r>
      <w:r w:rsidRPr="00576536">
        <w:rPr>
          <w:spacing w:val="-1"/>
        </w:rPr>
        <w:t>resources</w:t>
      </w:r>
      <w:r w:rsidRPr="00576536">
        <w:t xml:space="preserve"> or</w:t>
      </w:r>
      <w:r w:rsidRPr="00576536">
        <w:rPr>
          <w:spacing w:val="69"/>
        </w:rPr>
        <w:t xml:space="preserve"> </w:t>
      </w:r>
      <w:r w:rsidRPr="00576536">
        <w:rPr>
          <w:spacing w:val="-1"/>
        </w:rPr>
        <w:t>support</w:t>
      </w:r>
      <w:r w:rsidRPr="00576536">
        <w:t xml:space="preserve"> to,</w:t>
      </w:r>
      <w:r w:rsidRPr="00576536">
        <w:rPr>
          <w:spacing w:val="-1"/>
        </w:rPr>
        <w:t xml:space="preserve"> individuals</w:t>
      </w:r>
      <w:r w:rsidRPr="00576536">
        <w:rPr>
          <w:spacing w:val="-3"/>
        </w:rPr>
        <w:t xml:space="preserve"> </w:t>
      </w:r>
      <w:r w:rsidRPr="00576536">
        <w:t>and</w:t>
      </w:r>
      <w:r w:rsidRPr="00576536">
        <w:rPr>
          <w:spacing w:val="-2"/>
        </w:rPr>
        <w:t xml:space="preserve"> </w:t>
      </w:r>
      <w:r w:rsidRPr="00576536">
        <w:rPr>
          <w:spacing w:val="-1"/>
        </w:rPr>
        <w:t>organizations</w:t>
      </w:r>
      <w:r w:rsidRPr="00576536">
        <w:t xml:space="preserve"> </w:t>
      </w:r>
      <w:r w:rsidRPr="00576536">
        <w:rPr>
          <w:spacing w:val="-1"/>
        </w:rPr>
        <w:t>associated</w:t>
      </w:r>
      <w:r w:rsidRPr="00576536">
        <w:t xml:space="preserve"> </w:t>
      </w:r>
      <w:r w:rsidRPr="00576536">
        <w:rPr>
          <w:spacing w:val="-1"/>
        </w:rPr>
        <w:t>with</w:t>
      </w:r>
      <w:r w:rsidRPr="00576536">
        <w:t xml:space="preserve"> </w:t>
      </w:r>
      <w:r w:rsidRPr="00576536">
        <w:rPr>
          <w:spacing w:val="-1"/>
        </w:rPr>
        <w:t>terrorism</w:t>
      </w:r>
      <w:r w:rsidRPr="00576536">
        <w:rPr>
          <w:spacing w:val="7"/>
        </w:rPr>
        <w:t xml:space="preserve"> </w:t>
      </w:r>
      <w:r w:rsidRPr="00576536">
        <w:rPr>
          <w:spacing w:val="-1"/>
        </w:rPr>
        <w:t>including</w:t>
      </w:r>
      <w:r w:rsidRPr="00576536">
        <w:rPr>
          <w:spacing w:val="85"/>
        </w:rPr>
        <w:t xml:space="preserve"> </w:t>
      </w:r>
      <w:r w:rsidRPr="00576536">
        <w:t>those</w:t>
      </w:r>
      <w:r w:rsidRPr="00576536">
        <w:rPr>
          <w:spacing w:val="-1"/>
        </w:rPr>
        <w:t xml:space="preserve"> individuals</w:t>
      </w:r>
      <w:r w:rsidRPr="00576536">
        <w:t xml:space="preserve"> or </w:t>
      </w:r>
      <w:r w:rsidRPr="00576536">
        <w:rPr>
          <w:spacing w:val="-1"/>
        </w:rPr>
        <w:t>entities</w:t>
      </w:r>
      <w:r w:rsidRPr="00576536">
        <w:t xml:space="preserve"> </w:t>
      </w:r>
      <w:r w:rsidRPr="00576536">
        <w:rPr>
          <w:spacing w:val="-1"/>
        </w:rPr>
        <w:t>that</w:t>
      </w:r>
      <w:r w:rsidRPr="00576536">
        <w:t xml:space="preserve"> </w:t>
      </w:r>
      <w:r w:rsidRPr="00576536">
        <w:rPr>
          <w:spacing w:val="-1"/>
        </w:rPr>
        <w:t>appear</w:t>
      </w:r>
      <w:r w:rsidRPr="00576536">
        <w:t xml:space="preserve"> on</w:t>
      </w:r>
      <w:r w:rsidRPr="00576536">
        <w:rPr>
          <w:spacing w:val="-1"/>
        </w:rPr>
        <w:t xml:space="preserve"> the</w:t>
      </w:r>
      <w:r w:rsidRPr="00576536">
        <w:rPr>
          <w:spacing w:val="-2"/>
        </w:rPr>
        <w:t xml:space="preserve"> </w:t>
      </w:r>
      <w:r w:rsidRPr="00576536">
        <w:t>Specially</w:t>
      </w:r>
      <w:r w:rsidRPr="00576536">
        <w:rPr>
          <w:spacing w:val="-3"/>
        </w:rPr>
        <w:t xml:space="preserve"> </w:t>
      </w:r>
      <w:r w:rsidRPr="00576536">
        <w:rPr>
          <w:spacing w:val="-1"/>
        </w:rPr>
        <w:t>Designated</w:t>
      </w:r>
      <w:r w:rsidRPr="00576536">
        <w:rPr>
          <w:spacing w:val="-2"/>
        </w:rPr>
        <w:t xml:space="preserve"> </w:t>
      </w:r>
      <w:r w:rsidRPr="00576536">
        <w:t>Nationals</w:t>
      </w:r>
      <w:r w:rsidRPr="00576536">
        <w:rPr>
          <w:spacing w:val="63"/>
        </w:rPr>
        <w:t xml:space="preserve"> </w:t>
      </w:r>
      <w:r w:rsidRPr="00576536">
        <w:t>and</w:t>
      </w:r>
      <w:r w:rsidRPr="00576536">
        <w:rPr>
          <w:spacing w:val="-2"/>
        </w:rPr>
        <w:t xml:space="preserve"> </w:t>
      </w:r>
      <w:r w:rsidRPr="00576536">
        <w:rPr>
          <w:spacing w:val="-1"/>
        </w:rPr>
        <w:t>Blocked</w:t>
      </w:r>
      <w:r w:rsidRPr="00576536">
        <w:t xml:space="preserve"> </w:t>
      </w:r>
      <w:r w:rsidRPr="00576536">
        <w:rPr>
          <w:spacing w:val="-1"/>
        </w:rPr>
        <w:t>Persons</w:t>
      </w:r>
      <w:r w:rsidRPr="00576536">
        <w:rPr>
          <w:spacing w:val="-2"/>
        </w:rPr>
        <w:t xml:space="preserve"> </w:t>
      </w:r>
      <w:r w:rsidRPr="00576536">
        <w:t xml:space="preserve">List </w:t>
      </w:r>
      <w:r w:rsidRPr="00576536">
        <w:rPr>
          <w:spacing w:val="-1"/>
        </w:rPr>
        <w:t>maintained</w:t>
      </w:r>
      <w:r w:rsidRPr="00576536">
        <w:rPr>
          <w:spacing w:val="-2"/>
        </w:rPr>
        <w:t xml:space="preserve"> </w:t>
      </w:r>
      <w:r w:rsidRPr="00576536">
        <w:t>by</w:t>
      </w:r>
      <w:r w:rsidRPr="00576536">
        <w:rPr>
          <w:spacing w:val="-3"/>
        </w:rPr>
        <w:t xml:space="preserve"> </w:t>
      </w:r>
      <w:r w:rsidRPr="00576536">
        <w:t>the</w:t>
      </w:r>
      <w:r w:rsidRPr="00576536">
        <w:rPr>
          <w:spacing w:val="-2"/>
        </w:rPr>
        <w:t xml:space="preserve"> </w:t>
      </w:r>
      <w:r w:rsidRPr="00576536">
        <w:t>U.S.</w:t>
      </w:r>
      <w:r w:rsidRPr="00576536">
        <w:rPr>
          <w:spacing w:val="-1"/>
        </w:rPr>
        <w:t xml:space="preserve"> </w:t>
      </w:r>
      <w:r w:rsidRPr="00576536">
        <w:t>Treasury</w:t>
      </w:r>
      <w:r w:rsidRPr="00576536">
        <w:rPr>
          <w:spacing w:val="-4"/>
        </w:rPr>
        <w:t xml:space="preserve"> </w:t>
      </w:r>
      <w:r w:rsidRPr="00576536">
        <w:t>(online</w:t>
      </w:r>
      <w:r w:rsidRPr="00576536">
        <w:rPr>
          <w:spacing w:val="-2"/>
        </w:rPr>
        <w:t xml:space="preserve"> </w:t>
      </w:r>
      <w:r w:rsidRPr="00576536">
        <w:t>at</w:t>
      </w:r>
      <w:proofErr w:type="gramStart"/>
      <w:r w:rsidRPr="00576536">
        <w:t xml:space="preserve">: </w:t>
      </w:r>
      <w:r w:rsidRPr="00576536">
        <w:rPr>
          <w:b/>
          <w:color w:val="0000FF"/>
        </w:rPr>
        <w:t xml:space="preserve"> </w:t>
      </w:r>
      <w:proofErr w:type="gramEnd"/>
      <w:r w:rsidRPr="00576536">
        <w:fldChar w:fldCharType="begin"/>
      </w:r>
      <w:r w:rsidRPr="00576536">
        <w:instrText xml:space="preserve"> HYPERLINK "http://www.treasury.gov/resource-center/sanctions/SDN-List/Pages/default.aspx" \h </w:instrText>
      </w:r>
      <w:r w:rsidRPr="00576536">
        <w:fldChar w:fldCharType="separate"/>
      </w:r>
      <w:r w:rsidRPr="00576536">
        <w:rPr>
          <w:b/>
          <w:color w:val="0000FF"/>
          <w:spacing w:val="-1"/>
          <w:u w:val="thick" w:color="0000FF"/>
        </w:rPr>
        <w:t>http://www.treasury.gov/resource-center/sanctions/SDN-</w:t>
      </w:r>
      <w:r w:rsidRPr="00576536">
        <w:rPr>
          <w:b/>
          <w:color w:val="0000FF"/>
          <w:spacing w:val="-1"/>
          <w:u w:val="thick" w:color="0000FF"/>
        </w:rPr>
        <w:fldChar w:fldCharType="end"/>
      </w:r>
      <w:r w:rsidRPr="00576536">
        <w:rPr>
          <w:b/>
          <w:color w:val="0000FF"/>
        </w:rPr>
        <w:t xml:space="preserve"> </w:t>
      </w:r>
      <w:hyperlink r:id="rId21">
        <w:r w:rsidRPr="00576536">
          <w:rPr>
            <w:b/>
            <w:color w:val="0000FF"/>
          </w:rPr>
          <w:t xml:space="preserve"> </w:t>
        </w:r>
        <w:r w:rsidRPr="00576536">
          <w:rPr>
            <w:b/>
            <w:color w:val="0000FF"/>
            <w:spacing w:val="-1"/>
            <w:u w:val="thick" w:color="0000FF"/>
          </w:rPr>
          <w:t>List/Pages/default.aspx</w:t>
        </w:r>
      </w:hyperlink>
      <w:r w:rsidRPr="00576536">
        <w:rPr>
          <w:spacing w:val="-1"/>
        </w:rPr>
        <w:t>)</w:t>
      </w:r>
      <w:r w:rsidRPr="00576536">
        <w:t xml:space="preserve"> or the</w:t>
      </w:r>
      <w:r w:rsidRPr="00576536">
        <w:rPr>
          <w:spacing w:val="-2"/>
        </w:rPr>
        <w:t xml:space="preserve"> </w:t>
      </w:r>
      <w:r w:rsidRPr="00576536">
        <w:rPr>
          <w:spacing w:val="-1"/>
        </w:rPr>
        <w:t>United</w:t>
      </w:r>
      <w:r w:rsidRPr="00576536">
        <w:t xml:space="preserve"> </w:t>
      </w:r>
      <w:r w:rsidRPr="00576536">
        <w:rPr>
          <w:spacing w:val="-1"/>
        </w:rPr>
        <w:t>Nations</w:t>
      </w:r>
      <w:r w:rsidRPr="00576536">
        <w:t xml:space="preserve"> </w:t>
      </w:r>
      <w:r w:rsidRPr="00576536">
        <w:rPr>
          <w:spacing w:val="-1"/>
        </w:rPr>
        <w:t>Security</w:t>
      </w:r>
      <w:r w:rsidRPr="00576536">
        <w:rPr>
          <w:spacing w:val="-2"/>
        </w:rPr>
        <w:t xml:space="preserve"> </w:t>
      </w:r>
      <w:r w:rsidRPr="00576536">
        <w:rPr>
          <w:spacing w:val="-1"/>
        </w:rPr>
        <w:t>designation</w:t>
      </w:r>
      <w:r w:rsidRPr="00576536">
        <w:t xml:space="preserve"> list (online</w:t>
      </w:r>
      <w:r w:rsidRPr="00576536">
        <w:rPr>
          <w:spacing w:val="81"/>
        </w:rPr>
        <w:t xml:space="preserve"> </w:t>
      </w:r>
      <w:r w:rsidRPr="00576536">
        <w:t>at:</w:t>
      </w:r>
      <w:r w:rsidRPr="00576536">
        <w:rPr>
          <w:spacing w:val="1"/>
        </w:rPr>
        <w:t xml:space="preserve"> </w:t>
      </w:r>
      <w:hyperlink r:id="rId22">
        <w:r w:rsidRPr="00576536">
          <w:rPr>
            <w:b/>
            <w:color w:val="0000FF"/>
            <w:spacing w:val="-1"/>
            <w:u w:val="thick" w:color="0000FF"/>
          </w:rPr>
          <w:t>http://www.un.org/sc/committees/1267/aq_sanctions_list.shtml</w:t>
        </w:r>
      </w:hyperlink>
      <w:r w:rsidRPr="00576536">
        <w:rPr>
          <w:spacing w:val="-1"/>
        </w:rPr>
        <w:t>).</w:t>
      </w:r>
    </w:p>
    <w:p w14:paraId="191C53D2" w14:textId="77777777" w:rsidR="00275987" w:rsidRPr="00576536" w:rsidRDefault="00275987" w:rsidP="00275987">
      <w:pPr>
        <w:spacing w:before="11"/>
        <w:rPr>
          <w:rFonts w:eastAsia="Arial"/>
        </w:rPr>
      </w:pPr>
    </w:p>
    <w:p w14:paraId="6EC86BCA" w14:textId="77777777" w:rsidR="00275987" w:rsidRPr="00576536" w:rsidRDefault="00275987" w:rsidP="00275987">
      <w:pPr>
        <w:pStyle w:val="BodyText"/>
        <w:widowControl w:val="0"/>
        <w:numPr>
          <w:ilvl w:val="0"/>
          <w:numId w:val="19"/>
        </w:numPr>
        <w:tabs>
          <w:tab w:val="left" w:pos="821"/>
        </w:tabs>
        <w:overflowPunct/>
        <w:autoSpaceDE/>
        <w:autoSpaceDN/>
        <w:adjustRightInd/>
        <w:spacing w:before="69"/>
        <w:ind w:right="203"/>
        <w:textAlignment w:val="auto"/>
        <w:rPr>
          <w:szCs w:val="24"/>
        </w:rPr>
      </w:pPr>
      <w:r w:rsidRPr="00576536">
        <w:rPr>
          <w:szCs w:val="24"/>
        </w:rPr>
        <w:t>This</w:t>
      </w:r>
      <w:r w:rsidRPr="00576536">
        <w:rPr>
          <w:spacing w:val="-3"/>
          <w:szCs w:val="24"/>
        </w:rPr>
        <w:t xml:space="preserve"> </w:t>
      </w:r>
      <w:r w:rsidRPr="00576536">
        <w:rPr>
          <w:spacing w:val="-1"/>
          <w:szCs w:val="24"/>
        </w:rPr>
        <w:t>provision</w:t>
      </w:r>
      <w:r w:rsidRPr="00576536">
        <w:rPr>
          <w:szCs w:val="24"/>
        </w:rPr>
        <w:t xml:space="preserve"> </w:t>
      </w:r>
      <w:r w:rsidRPr="00576536">
        <w:rPr>
          <w:spacing w:val="-1"/>
          <w:szCs w:val="24"/>
        </w:rPr>
        <w:t>must</w:t>
      </w:r>
      <w:r w:rsidRPr="00576536">
        <w:rPr>
          <w:szCs w:val="24"/>
        </w:rPr>
        <w:t xml:space="preserve"> </w:t>
      </w:r>
      <w:r w:rsidRPr="00576536">
        <w:rPr>
          <w:spacing w:val="-1"/>
          <w:szCs w:val="24"/>
        </w:rPr>
        <w:t>be</w:t>
      </w:r>
      <w:r w:rsidRPr="00576536">
        <w:rPr>
          <w:spacing w:val="-2"/>
          <w:szCs w:val="24"/>
        </w:rPr>
        <w:t xml:space="preserve"> </w:t>
      </w:r>
      <w:r w:rsidRPr="00576536">
        <w:rPr>
          <w:spacing w:val="-1"/>
          <w:szCs w:val="24"/>
        </w:rPr>
        <w:t>included</w:t>
      </w:r>
      <w:r w:rsidRPr="00576536">
        <w:rPr>
          <w:szCs w:val="24"/>
        </w:rPr>
        <w:t xml:space="preserve"> in</w:t>
      </w:r>
      <w:r w:rsidRPr="00576536">
        <w:rPr>
          <w:spacing w:val="-2"/>
          <w:szCs w:val="24"/>
        </w:rPr>
        <w:t xml:space="preserve"> </w:t>
      </w:r>
      <w:r w:rsidRPr="00576536">
        <w:rPr>
          <w:szCs w:val="24"/>
        </w:rPr>
        <w:t>all</w:t>
      </w:r>
      <w:r w:rsidRPr="00576536">
        <w:rPr>
          <w:spacing w:val="3"/>
          <w:szCs w:val="24"/>
        </w:rPr>
        <w:t xml:space="preserve"> </w:t>
      </w:r>
      <w:r w:rsidRPr="00576536">
        <w:rPr>
          <w:spacing w:val="-1"/>
          <w:szCs w:val="24"/>
        </w:rPr>
        <w:t>subawards</w:t>
      </w:r>
      <w:r w:rsidRPr="00576536">
        <w:rPr>
          <w:szCs w:val="24"/>
        </w:rPr>
        <w:t xml:space="preserve"> and </w:t>
      </w:r>
      <w:r w:rsidRPr="00576536">
        <w:rPr>
          <w:spacing w:val="-1"/>
          <w:szCs w:val="24"/>
        </w:rPr>
        <w:t>contracts</w:t>
      </w:r>
      <w:r w:rsidRPr="00576536">
        <w:rPr>
          <w:szCs w:val="24"/>
        </w:rPr>
        <w:t xml:space="preserve"> </w:t>
      </w:r>
      <w:r w:rsidRPr="00576536">
        <w:rPr>
          <w:spacing w:val="-1"/>
          <w:szCs w:val="24"/>
        </w:rPr>
        <w:t>issued</w:t>
      </w:r>
      <w:r w:rsidRPr="00576536">
        <w:rPr>
          <w:szCs w:val="24"/>
        </w:rPr>
        <w:t xml:space="preserve"> </w:t>
      </w:r>
      <w:r w:rsidRPr="00576536">
        <w:rPr>
          <w:spacing w:val="-1"/>
          <w:szCs w:val="24"/>
        </w:rPr>
        <w:t>under</w:t>
      </w:r>
      <w:r w:rsidRPr="00576536">
        <w:rPr>
          <w:spacing w:val="-3"/>
          <w:szCs w:val="24"/>
        </w:rPr>
        <w:t xml:space="preserve"> </w:t>
      </w:r>
      <w:r w:rsidRPr="00576536">
        <w:rPr>
          <w:szCs w:val="24"/>
        </w:rPr>
        <w:t>this</w:t>
      </w:r>
      <w:r w:rsidRPr="00576536">
        <w:rPr>
          <w:spacing w:val="71"/>
          <w:szCs w:val="24"/>
        </w:rPr>
        <w:t xml:space="preserve"> </w:t>
      </w:r>
      <w:r w:rsidRPr="00576536">
        <w:rPr>
          <w:spacing w:val="-1"/>
          <w:szCs w:val="24"/>
        </w:rPr>
        <w:t>award.</w:t>
      </w:r>
    </w:p>
    <w:p w14:paraId="19DC0FAF" w14:textId="77777777" w:rsidR="00275987" w:rsidRPr="00576536" w:rsidRDefault="00275987" w:rsidP="00275987">
      <w:pPr>
        <w:rPr>
          <w:rFonts w:eastAsia="Arial"/>
        </w:rPr>
      </w:pPr>
    </w:p>
    <w:p w14:paraId="2A52643F" w14:textId="77777777" w:rsidR="00275987" w:rsidRPr="00576536" w:rsidRDefault="00275987" w:rsidP="00275987">
      <w:pPr>
        <w:pStyle w:val="BodyText"/>
        <w:ind w:left="3467" w:right="3467"/>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35DC9D27" w14:textId="77777777" w:rsidR="00275987" w:rsidRPr="00576536" w:rsidRDefault="00275987" w:rsidP="00275987">
      <w:pPr>
        <w:rPr>
          <w:rFonts w:eastAsia="Arial"/>
        </w:rPr>
      </w:pPr>
    </w:p>
    <w:p w14:paraId="6B85B9F5" w14:textId="77777777" w:rsidR="00275987" w:rsidRPr="00576536" w:rsidRDefault="00275987" w:rsidP="00275987">
      <w:pPr>
        <w:spacing w:before="4"/>
        <w:rPr>
          <w:rFonts w:eastAsia="Arial"/>
        </w:rPr>
      </w:pPr>
    </w:p>
    <w:p w14:paraId="043BCF37" w14:textId="77777777" w:rsidR="00275987" w:rsidRPr="00576536" w:rsidRDefault="00275987" w:rsidP="00275987">
      <w:pPr>
        <w:pStyle w:val="Heading1"/>
        <w:spacing w:before="65"/>
        <w:rPr>
          <w:rFonts w:cs="Times New Roman"/>
          <w:spacing w:val="-1"/>
        </w:rPr>
      </w:pPr>
      <w:r w:rsidRPr="00576536">
        <w:rPr>
          <w:rFonts w:cs="Times New Roman"/>
          <w:spacing w:val="-1"/>
        </w:rPr>
        <w:t>M15.</w:t>
      </w:r>
      <w:r w:rsidRPr="00576536">
        <w:rPr>
          <w:rFonts w:cs="Times New Roman"/>
        </w:rPr>
        <w:t xml:space="preserve"> </w:t>
      </w:r>
      <w:r w:rsidRPr="00576536">
        <w:rPr>
          <w:rFonts w:cs="Times New Roman"/>
          <w:spacing w:val="1"/>
        </w:rPr>
        <w:t xml:space="preserve"> </w:t>
      </w:r>
      <w:r w:rsidRPr="00576536">
        <w:rPr>
          <w:rFonts w:cs="Times New Roman"/>
          <w:spacing w:val="-2"/>
        </w:rPr>
        <w:t>TRAFFICKING</w:t>
      </w:r>
      <w:r w:rsidRPr="00576536">
        <w:rPr>
          <w:rFonts w:cs="Times New Roman"/>
        </w:rPr>
        <w:t xml:space="preserve"> IN</w:t>
      </w:r>
      <w:r w:rsidRPr="00576536">
        <w:rPr>
          <w:rFonts w:cs="Times New Roman"/>
          <w:spacing w:val="-3"/>
        </w:rPr>
        <w:t xml:space="preserve"> </w:t>
      </w:r>
      <w:r w:rsidRPr="00576536">
        <w:rPr>
          <w:rFonts w:cs="Times New Roman"/>
          <w:spacing w:val="-1"/>
        </w:rPr>
        <w:t>PERSONS</w:t>
      </w:r>
      <w:r w:rsidRPr="00576536">
        <w:rPr>
          <w:rFonts w:cs="Times New Roman"/>
          <w:spacing w:val="-2"/>
        </w:rPr>
        <w:t xml:space="preserve"> </w:t>
      </w:r>
      <w:r w:rsidRPr="00576536">
        <w:rPr>
          <w:rFonts w:cs="Times New Roman"/>
        </w:rPr>
        <w:t>(July</w:t>
      </w:r>
      <w:r w:rsidRPr="00576536">
        <w:rPr>
          <w:rFonts w:cs="Times New Roman"/>
          <w:spacing w:val="-6"/>
        </w:rPr>
        <w:t xml:space="preserve"> </w:t>
      </w:r>
      <w:r w:rsidRPr="00576536">
        <w:rPr>
          <w:rFonts w:cs="Times New Roman"/>
          <w:spacing w:val="-1"/>
        </w:rPr>
        <w:t>2015)</w:t>
      </w:r>
    </w:p>
    <w:p w14:paraId="058910FB" w14:textId="77777777" w:rsidR="00275987" w:rsidRPr="00576536" w:rsidRDefault="00275987" w:rsidP="00275987">
      <w:pPr>
        <w:pStyle w:val="Heading1"/>
        <w:spacing w:before="65"/>
        <w:rPr>
          <w:rFonts w:cs="Times New Roman"/>
          <w:b w:val="0"/>
          <w:bCs w:val="0"/>
        </w:rPr>
      </w:pPr>
    </w:p>
    <w:p w14:paraId="765D0FCC" w14:textId="77777777" w:rsidR="00275987" w:rsidRPr="00576536" w:rsidRDefault="00275987" w:rsidP="00275987">
      <w:pPr>
        <w:spacing w:line="245" w:lineRule="exact"/>
        <w:ind w:left="810" w:hanging="810"/>
        <w:rPr>
          <w:rFonts w:eastAsia="Arial"/>
        </w:rPr>
      </w:pPr>
      <w:r w:rsidRPr="00576536">
        <w:rPr>
          <w:spacing w:val="-1"/>
        </w:rPr>
        <w:t xml:space="preserve">a. </w:t>
      </w:r>
      <w:r w:rsidRPr="00576536">
        <w:rPr>
          <w:spacing w:val="-1"/>
        </w:rPr>
        <w:tab/>
      </w:r>
      <w:proofErr w:type="gramStart"/>
      <w:r w:rsidRPr="00576536">
        <w:rPr>
          <w:spacing w:val="-1"/>
        </w:rPr>
        <w:t>The</w:t>
      </w:r>
      <w:r w:rsidRPr="00576536">
        <w:t xml:space="preserve"> </w:t>
      </w:r>
      <w:r w:rsidRPr="00576536">
        <w:rPr>
          <w:spacing w:val="1"/>
        </w:rPr>
        <w:t xml:space="preserve"> </w:t>
      </w:r>
      <w:r w:rsidRPr="00576536">
        <w:rPr>
          <w:spacing w:val="-1"/>
        </w:rPr>
        <w:t>recipient</w:t>
      </w:r>
      <w:proofErr w:type="gramEnd"/>
      <w:r w:rsidRPr="00576536">
        <w:rPr>
          <w:spacing w:val="-1"/>
        </w:rPr>
        <w:t>,</w:t>
      </w:r>
      <w:r w:rsidRPr="00576536">
        <w:t xml:space="preserve"> </w:t>
      </w:r>
      <w:r w:rsidRPr="00576536">
        <w:rPr>
          <w:spacing w:val="-1"/>
        </w:rPr>
        <w:t>subawardee,</w:t>
      </w:r>
      <w:r w:rsidRPr="00576536">
        <w:rPr>
          <w:spacing w:val="-2"/>
        </w:rPr>
        <w:t xml:space="preserve"> </w:t>
      </w:r>
      <w:r w:rsidRPr="00576536">
        <w:t xml:space="preserve">or </w:t>
      </w:r>
      <w:r w:rsidRPr="00576536">
        <w:rPr>
          <w:spacing w:val="-1"/>
        </w:rPr>
        <w:t>contractor,</w:t>
      </w:r>
      <w:r w:rsidRPr="00576536">
        <w:rPr>
          <w:spacing w:val="-3"/>
        </w:rPr>
        <w:t xml:space="preserve"> </w:t>
      </w:r>
      <w:r w:rsidRPr="00576536">
        <w:t>at</w:t>
      </w:r>
      <w:r w:rsidRPr="00576536">
        <w:rPr>
          <w:spacing w:val="-2"/>
        </w:rPr>
        <w:t xml:space="preserve"> </w:t>
      </w:r>
      <w:r w:rsidRPr="00576536">
        <w:t>any</w:t>
      </w:r>
      <w:r w:rsidRPr="00576536">
        <w:rPr>
          <w:spacing w:val="-3"/>
        </w:rPr>
        <w:t xml:space="preserve"> </w:t>
      </w:r>
      <w:r w:rsidRPr="00576536">
        <w:t xml:space="preserve">tier, or </w:t>
      </w:r>
      <w:r w:rsidRPr="00576536">
        <w:rPr>
          <w:spacing w:val="-1"/>
        </w:rPr>
        <w:t>their</w:t>
      </w:r>
      <w:r w:rsidRPr="00576536">
        <w:rPr>
          <w:spacing w:val="-2"/>
        </w:rPr>
        <w:t xml:space="preserve"> </w:t>
      </w:r>
      <w:r w:rsidRPr="00576536">
        <w:rPr>
          <w:spacing w:val="-1"/>
        </w:rPr>
        <w:t>employees,</w:t>
      </w:r>
      <w:r w:rsidRPr="00576536">
        <w:t xml:space="preserve"> labor</w:t>
      </w:r>
    </w:p>
    <w:p w14:paraId="6B34022A" w14:textId="77777777" w:rsidR="00275987" w:rsidRPr="00576536" w:rsidRDefault="00275987" w:rsidP="00275987">
      <w:pPr>
        <w:spacing w:line="271" w:lineRule="exact"/>
        <w:ind w:firstLine="720"/>
        <w:rPr>
          <w:rFonts w:eastAsia="Arial"/>
        </w:rPr>
      </w:pPr>
      <w:proofErr w:type="gramStart"/>
      <w:r w:rsidRPr="00576536">
        <w:t>recruiters</w:t>
      </w:r>
      <w:proofErr w:type="gramEnd"/>
      <w:r w:rsidRPr="00576536">
        <w:t>, brokers</w:t>
      </w:r>
      <w:r w:rsidRPr="00576536">
        <w:rPr>
          <w:spacing w:val="-3"/>
        </w:rPr>
        <w:t xml:space="preserve"> </w:t>
      </w:r>
      <w:r w:rsidRPr="00576536">
        <w:t xml:space="preserve">or </w:t>
      </w:r>
      <w:r w:rsidRPr="00576536">
        <w:rPr>
          <w:spacing w:val="-1"/>
        </w:rPr>
        <w:t>other</w:t>
      </w:r>
      <w:r w:rsidRPr="00576536">
        <w:t xml:space="preserve"> </w:t>
      </w:r>
      <w:r w:rsidRPr="00576536">
        <w:rPr>
          <w:spacing w:val="-1"/>
        </w:rPr>
        <w:t>agents,</w:t>
      </w:r>
      <w:r w:rsidRPr="00576536">
        <w:rPr>
          <w:spacing w:val="-2"/>
        </w:rPr>
        <w:t xml:space="preserve"> </w:t>
      </w:r>
      <w:r w:rsidRPr="00576536">
        <w:t>must</w:t>
      </w:r>
      <w:r w:rsidRPr="00576536">
        <w:rPr>
          <w:spacing w:val="-2"/>
        </w:rPr>
        <w:t xml:space="preserve"> </w:t>
      </w:r>
      <w:r w:rsidRPr="00576536">
        <w:rPr>
          <w:spacing w:val="-1"/>
        </w:rPr>
        <w:t>not</w:t>
      </w:r>
      <w:r w:rsidRPr="00576536">
        <w:t xml:space="preserve"> </w:t>
      </w:r>
      <w:r w:rsidRPr="00576536">
        <w:rPr>
          <w:spacing w:val="-1"/>
        </w:rPr>
        <w:t>engage</w:t>
      </w:r>
      <w:r w:rsidRPr="00576536">
        <w:t xml:space="preserve"> in:</w:t>
      </w:r>
    </w:p>
    <w:p w14:paraId="4543E53E" w14:textId="77777777" w:rsidR="00275987" w:rsidRPr="00576536" w:rsidRDefault="00275987" w:rsidP="00275987">
      <w:pPr>
        <w:pStyle w:val="BodyText"/>
        <w:widowControl w:val="0"/>
        <w:numPr>
          <w:ilvl w:val="1"/>
          <w:numId w:val="19"/>
        </w:numPr>
        <w:tabs>
          <w:tab w:val="left" w:pos="1272"/>
        </w:tabs>
        <w:overflowPunct/>
        <w:autoSpaceDE/>
        <w:autoSpaceDN/>
        <w:adjustRightInd/>
        <w:spacing w:before="69"/>
        <w:ind w:right="322" w:hanging="451"/>
        <w:textAlignment w:val="auto"/>
        <w:rPr>
          <w:szCs w:val="24"/>
        </w:rPr>
      </w:pPr>
      <w:r w:rsidRPr="00576536">
        <w:rPr>
          <w:szCs w:val="24"/>
        </w:rPr>
        <w:t>Trafficking</w:t>
      </w:r>
      <w:r w:rsidRPr="00576536">
        <w:rPr>
          <w:spacing w:val="-2"/>
          <w:szCs w:val="24"/>
        </w:rPr>
        <w:t xml:space="preserve"> </w:t>
      </w:r>
      <w:r w:rsidRPr="00576536">
        <w:rPr>
          <w:szCs w:val="24"/>
        </w:rPr>
        <w:t>in</w:t>
      </w:r>
      <w:r w:rsidRPr="00576536">
        <w:rPr>
          <w:spacing w:val="-2"/>
          <w:szCs w:val="24"/>
        </w:rPr>
        <w:t xml:space="preserve"> </w:t>
      </w:r>
      <w:r w:rsidRPr="00576536">
        <w:rPr>
          <w:spacing w:val="-1"/>
          <w:szCs w:val="24"/>
        </w:rPr>
        <w:t>persons</w:t>
      </w:r>
      <w:r w:rsidRPr="00576536">
        <w:rPr>
          <w:szCs w:val="24"/>
        </w:rPr>
        <w:t xml:space="preserve"> (as </w:t>
      </w:r>
      <w:r w:rsidRPr="00576536">
        <w:rPr>
          <w:spacing w:val="-1"/>
          <w:szCs w:val="24"/>
        </w:rPr>
        <w:t>defined</w:t>
      </w:r>
      <w:r w:rsidRPr="00576536">
        <w:rPr>
          <w:spacing w:val="-2"/>
          <w:szCs w:val="24"/>
        </w:rPr>
        <w:t xml:space="preserve"> </w:t>
      </w:r>
      <w:r w:rsidRPr="00576536">
        <w:rPr>
          <w:szCs w:val="24"/>
        </w:rPr>
        <w:t xml:space="preserve">in </w:t>
      </w:r>
      <w:r w:rsidRPr="00576536">
        <w:rPr>
          <w:spacing w:val="-1"/>
          <w:szCs w:val="24"/>
        </w:rPr>
        <w:t>the</w:t>
      </w:r>
      <w:r w:rsidRPr="00576536">
        <w:rPr>
          <w:spacing w:val="-2"/>
          <w:szCs w:val="24"/>
        </w:rPr>
        <w:t xml:space="preserve"> </w:t>
      </w:r>
      <w:r w:rsidRPr="00576536">
        <w:rPr>
          <w:spacing w:val="-1"/>
          <w:szCs w:val="24"/>
        </w:rPr>
        <w:t>Protocol</w:t>
      </w:r>
      <w:r w:rsidRPr="00576536">
        <w:rPr>
          <w:szCs w:val="24"/>
        </w:rPr>
        <w:t xml:space="preserve"> to</w:t>
      </w:r>
      <w:r w:rsidRPr="00576536">
        <w:rPr>
          <w:spacing w:val="1"/>
          <w:szCs w:val="24"/>
        </w:rPr>
        <w:t xml:space="preserve"> </w:t>
      </w:r>
      <w:r w:rsidRPr="00576536">
        <w:rPr>
          <w:spacing w:val="-1"/>
          <w:szCs w:val="24"/>
        </w:rPr>
        <w:t>Prevent,</w:t>
      </w:r>
      <w:r w:rsidRPr="00576536">
        <w:rPr>
          <w:szCs w:val="24"/>
        </w:rPr>
        <w:t xml:space="preserve"> </w:t>
      </w:r>
      <w:r w:rsidRPr="00576536">
        <w:rPr>
          <w:spacing w:val="-1"/>
          <w:szCs w:val="24"/>
        </w:rPr>
        <w:t>Suppress,</w:t>
      </w:r>
      <w:r w:rsidRPr="00576536">
        <w:rPr>
          <w:szCs w:val="24"/>
        </w:rPr>
        <w:t xml:space="preserve"> </w:t>
      </w:r>
      <w:r w:rsidRPr="00576536">
        <w:rPr>
          <w:spacing w:val="-1"/>
          <w:szCs w:val="24"/>
        </w:rPr>
        <w:t>and</w:t>
      </w:r>
      <w:r w:rsidRPr="00576536">
        <w:rPr>
          <w:spacing w:val="47"/>
          <w:szCs w:val="24"/>
        </w:rPr>
        <w:t xml:space="preserve"> </w:t>
      </w:r>
      <w:r w:rsidRPr="00576536">
        <w:rPr>
          <w:szCs w:val="24"/>
        </w:rPr>
        <w:t>Punish</w:t>
      </w:r>
      <w:r w:rsidRPr="00576536">
        <w:rPr>
          <w:spacing w:val="-2"/>
          <w:szCs w:val="24"/>
        </w:rPr>
        <w:t xml:space="preserve"> </w:t>
      </w:r>
      <w:r w:rsidRPr="00576536">
        <w:rPr>
          <w:spacing w:val="-1"/>
          <w:szCs w:val="24"/>
        </w:rPr>
        <w:t>Trafficking</w:t>
      </w:r>
      <w:r w:rsidRPr="00576536">
        <w:rPr>
          <w:spacing w:val="-2"/>
          <w:szCs w:val="24"/>
        </w:rPr>
        <w:t xml:space="preserve"> </w:t>
      </w:r>
      <w:r w:rsidRPr="00576536">
        <w:rPr>
          <w:szCs w:val="24"/>
        </w:rPr>
        <w:t xml:space="preserve">in </w:t>
      </w:r>
      <w:r w:rsidRPr="00576536">
        <w:rPr>
          <w:spacing w:val="-1"/>
          <w:szCs w:val="24"/>
        </w:rPr>
        <w:t>Persons,</w:t>
      </w:r>
      <w:r w:rsidRPr="00576536">
        <w:rPr>
          <w:spacing w:val="-2"/>
          <w:szCs w:val="24"/>
        </w:rPr>
        <w:t xml:space="preserve"> </w:t>
      </w:r>
      <w:r w:rsidRPr="00576536">
        <w:rPr>
          <w:spacing w:val="-1"/>
          <w:szCs w:val="24"/>
        </w:rPr>
        <w:t>especially</w:t>
      </w:r>
      <w:r w:rsidRPr="00576536">
        <w:rPr>
          <w:spacing w:val="-7"/>
          <w:szCs w:val="24"/>
        </w:rPr>
        <w:t xml:space="preserve"> </w:t>
      </w:r>
      <w:r w:rsidRPr="00576536">
        <w:rPr>
          <w:spacing w:val="1"/>
          <w:szCs w:val="24"/>
        </w:rPr>
        <w:t>Women</w:t>
      </w:r>
      <w:r w:rsidRPr="00576536">
        <w:rPr>
          <w:spacing w:val="-2"/>
          <w:szCs w:val="24"/>
        </w:rPr>
        <w:t xml:space="preserve"> </w:t>
      </w:r>
      <w:r w:rsidRPr="00576536">
        <w:rPr>
          <w:spacing w:val="-1"/>
          <w:szCs w:val="24"/>
        </w:rPr>
        <w:t>and</w:t>
      </w:r>
      <w:r w:rsidRPr="00576536">
        <w:rPr>
          <w:szCs w:val="24"/>
        </w:rPr>
        <w:t xml:space="preserve"> Children,</w:t>
      </w:r>
      <w:r w:rsidRPr="00576536">
        <w:rPr>
          <w:spacing w:val="55"/>
          <w:szCs w:val="24"/>
        </w:rPr>
        <w:t xml:space="preserve"> </w:t>
      </w:r>
      <w:r w:rsidRPr="00576536">
        <w:rPr>
          <w:spacing w:val="-1"/>
          <w:szCs w:val="24"/>
        </w:rPr>
        <w:t>supplementing</w:t>
      </w:r>
      <w:r w:rsidRPr="00576536">
        <w:rPr>
          <w:spacing w:val="-2"/>
          <w:szCs w:val="24"/>
        </w:rPr>
        <w:t xml:space="preserve"> </w:t>
      </w:r>
      <w:r w:rsidRPr="00576536">
        <w:rPr>
          <w:spacing w:val="-1"/>
          <w:szCs w:val="24"/>
        </w:rPr>
        <w:t>the</w:t>
      </w:r>
      <w:r w:rsidRPr="00576536">
        <w:rPr>
          <w:szCs w:val="24"/>
        </w:rPr>
        <w:t xml:space="preserve"> UN</w:t>
      </w:r>
      <w:r w:rsidRPr="00576536">
        <w:rPr>
          <w:spacing w:val="-3"/>
          <w:szCs w:val="24"/>
        </w:rPr>
        <w:t xml:space="preserve"> </w:t>
      </w:r>
      <w:r w:rsidRPr="00576536">
        <w:rPr>
          <w:spacing w:val="-1"/>
          <w:szCs w:val="24"/>
        </w:rPr>
        <w:t>Convention</w:t>
      </w:r>
      <w:r w:rsidRPr="00576536">
        <w:rPr>
          <w:spacing w:val="-2"/>
          <w:szCs w:val="24"/>
        </w:rPr>
        <w:t xml:space="preserve"> </w:t>
      </w:r>
      <w:r w:rsidRPr="00576536">
        <w:rPr>
          <w:spacing w:val="-1"/>
          <w:szCs w:val="24"/>
        </w:rPr>
        <w:t>against</w:t>
      </w:r>
      <w:r w:rsidRPr="00576536">
        <w:rPr>
          <w:spacing w:val="-2"/>
          <w:szCs w:val="24"/>
        </w:rPr>
        <w:t xml:space="preserve"> </w:t>
      </w:r>
      <w:r w:rsidRPr="00576536">
        <w:rPr>
          <w:spacing w:val="-1"/>
          <w:szCs w:val="24"/>
        </w:rPr>
        <w:t>Transnational</w:t>
      </w:r>
      <w:r w:rsidRPr="00576536">
        <w:rPr>
          <w:szCs w:val="24"/>
        </w:rPr>
        <w:t xml:space="preserve"> </w:t>
      </w:r>
      <w:r w:rsidRPr="00576536">
        <w:rPr>
          <w:spacing w:val="-1"/>
          <w:szCs w:val="24"/>
        </w:rPr>
        <w:t>Organized</w:t>
      </w:r>
      <w:r w:rsidRPr="00576536">
        <w:rPr>
          <w:szCs w:val="24"/>
        </w:rPr>
        <w:t xml:space="preserve"> </w:t>
      </w:r>
      <w:r w:rsidRPr="00576536">
        <w:rPr>
          <w:spacing w:val="-1"/>
          <w:szCs w:val="24"/>
        </w:rPr>
        <w:t>Crime)</w:t>
      </w:r>
      <w:r w:rsidRPr="00576536">
        <w:rPr>
          <w:spacing w:val="79"/>
          <w:szCs w:val="24"/>
        </w:rPr>
        <w:t xml:space="preserve"> </w:t>
      </w:r>
      <w:r w:rsidRPr="00576536">
        <w:rPr>
          <w:spacing w:val="-1"/>
          <w:szCs w:val="24"/>
        </w:rPr>
        <w:t>during</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period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this</w:t>
      </w:r>
      <w:r w:rsidRPr="00576536">
        <w:rPr>
          <w:szCs w:val="24"/>
        </w:rPr>
        <w:t xml:space="preserve"> </w:t>
      </w:r>
      <w:r w:rsidRPr="00576536">
        <w:rPr>
          <w:spacing w:val="-1"/>
          <w:szCs w:val="24"/>
        </w:rPr>
        <w:t>award;</w:t>
      </w:r>
    </w:p>
    <w:p w14:paraId="170BF769" w14:textId="77777777" w:rsidR="00275987" w:rsidRPr="00576536" w:rsidRDefault="00275987" w:rsidP="00275987">
      <w:pPr>
        <w:spacing w:before="1"/>
        <w:rPr>
          <w:rFonts w:eastAsia="Arial"/>
        </w:rPr>
      </w:pPr>
    </w:p>
    <w:p w14:paraId="411F399B" w14:textId="77777777" w:rsidR="00275987" w:rsidRPr="00576536" w:rsidRDefault="00275987" w:rsidP="00275987">
      <w:pPr>
        <w:pStyle w:val="BodyText"/>
        <w:widowControl w:val="0"/>
        <w:numPr>
          <w:ilvl w:val="1"/>
          <w:numId w:val="19"/>
        </w:numPr>
        <w:tabs>
          <w:tab w:val="left" w:pos="1272"/>
        </w:tabs>
        <w:overflowPunct/>
        <w:autoSpaceDE/>
        <w:autoSpaceDN/>
        <w:adjustRightInd/>
        <w:ind w:right="0" w:hanging="451"/>
        <w:textAlignment w:val="auto"/>
        <w:rPr>
          <w:szCs w:val="24"/>
        </w:rPr>
      </w:pPr>
      <w:r w:rsidRPr="00576536">
        <w:rPr>
          <w:spacing w:val="-1"/>
          <w:szCs w:val="24"/>
        </w:rPr>
        <w:t>Procurement</w:t>
      </w:r>
      <w:r w:rsidRPr="00576536">
        <w:rPr>
          <w:spacing w:val="-2"/>
          <w:szCs w:val="24"/>
        </w:rPr>
        <w:t xml:space="preserve"> </w:t>
      </w:r>
      <w:r w:rsidRPr="00576536">
        <w:rPr>
          <w:spacing w:val="-1"/>
          <w:szCs w:val="24"/>
        </w:rPr>
        <w:t>of</w:t>
      </w:r>
      <w:r w:rsidRPr="00576536">
        <w:rPr>
          <w:spacing w:val="2"/>
          <w:szCs w:val="24"/>
        </w:rPr>
        <w:t xml:space="preserve"> </w:t>
      </w:r>
      <w:r w:rsidRPr="00576536">
        <w:rPr>
          <w:szCs w:val="24"/>
        </w:rPr>
        <w:t>a</w:t>
      </w:r>
      <w:r w:rsidRPr="00576536">
        <w:rPr>
          <w:spacing w:val="1"/>
          <w:szCs w:val="24"/>
        </w:rPr>
        <w:t xml:space="preserve"> </w:t>
      </w:r>
      <w:r w:rsidRPr="00576536">
        <w:rPr>
          <w:spacing w:val="-1"/>
          <w:szCs w:val="24"/>
        </w:rPr>
        <w:t>commercial</w:t>
      </w:r>
      <w:r w:rsidRPr="00576536">
        <w:rPr>
          <w:szCs w:val="24"/>
        </w:rPr>
        <w:t xml:space="preserve"> sex</w:t>
      </w:r>
      <w:r w:rsidRPr="00576536">
        <w:rPr>
          <w:spacing w:val="-1"/>
          <w:szCs w:val="24"/>
        </w:rPr>
        <w:t xml:space="preserve"> </w:t>
      </w:r>
      <w:r w:rsidRPr="00576536">
        <w:rPr>
          <w:szCs w:val="24"/>
        </w:rPr>
        <w:t>act</w:t>
      </w:r>
      <w:r w:rsidRPr="00576536">
        <w:rPr>
          <w:spacing w:val="-1"/>
          <w:szCs w:val="24"/>
        </w:rPr>
        <w:t xml:space="preserve"> during</w:t>
      </w:r>
      <w:r w:rsidRPr="00576536">
        <w:rPr>
          <w:spacing w:val="-4"/>
          <w:szCs w:val="24"/>
        </w:rPr>
        <w:t xml:space="preserve"> </w:t>
      </w:r>
      <w:r w:rsidRPr="00576536">
        <w:rPr>
          <w:szCs w:val="24"/>
        </w:rPr>
        <w:t>the</w:t>
      </w:r>
      <w:r w:rsidRPr="00576536">
        <w:rPr>
          <w:spacing w:val="-2"/>
          <w:szCs w:val="24"/>
        </w:rPr>
        <w:t xml:space="preserve"> </w:t>
      </w:r>
      <w:r w:rsidRPr="00576536">
        <w:rPr>
          <w:spacing w:val="-1"/>
          <w:szCs w:val="24"/>
        </w:rPr>
        <w:t>period</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this</w:t>
      </w:r>
      <w:r w:rsidRPr="00576536">
        <w:rPr>
          <w:szCs w:val="24"/>
        </w:rPr>
        <w:t xml:space="preserve"> </w:t>
      </w:r>
      <w:r w:rsidRPr="00576536">
        <w:rPr>
          <w:spacing w:val="-1"/>
          <w:szCs w:val="24"/>
        </w:rPr>
        <w:t>award;</w:t>
      </w:r>
    </w:p>
    <w:p w14:paraId="65F1CD91" w14:textId="77777777" w:rsidR="00275987" w:rsidRPr="00576536" w:rsidRDefault="00275987" w:rsidP="00275987">
      <w:pPr>
        <w:spacing w:before="7"/>
        <w:rPr>
          <w:rFonts w:eastAsia="Arial"/>
        </w:rPr>
      </w:pPr>
    </w:p>
    <w:p w14:paraId="086820DA" w14:textId="77777777" w:rsidR="00275987" w:rsidRPr="00576536" w:rsidRDefault="00275987" w:rsidP="00275987">
      <w:pPr>
        <w:pStyle w:val="BodyText"/>
        <w:widowControl w:val="0"/>
        <w:numPr>
          <w:ilvl w:val="1"/>
          <w:numId w:val="19"/>
        </w:numPr>
        <w:tabs>
          <w:tab w:val="left" w:pos="1272"/>
        </w:tabs>
        <w:overflowPunct/>
        <w:autoSpaceDE/>
        <w:autoSpaceDN/>
        <w:adjustRightInd/>
        <w:ind w:right="0" w:hanging="451"/>
        <w:textAlignment w:val="auto"/>
        <w:rPr>
          <w:szCs w:val="24"/>
        </w:rPr>
      </w:pPr>
      <w:r w:rsidRPr="00576536">
        <w:rPr>
          <w:szCs w:val="24"/>
        </w:rPr>
        <w:t xml:space="preserve">Use </w:t>
      </w:r>
      <w:r w:rsidRPr="00576536">
        <w:rPr>
          <w:spacing w:val="-1"/>
          <w:szCs w:val="24"/>
        </w:rPr>
        <w:t>of</w:t>
      </w:r>
      <w:r w:rsidRPr="00576536">
        <w:rPr>
          <w:szCs w:val="24"/>
        </w:rPr>
        <w:t xml:space="preserve"> forced </w:t>
      </w:r>
      <w:r w:rsidRPr="00576536">
        <w:rPr>
          <w:spacing w:val="-1"/>
          <w:szCs w:val="24"/>
        </w:rPr>
        <w:t>labor</w:t>
      </w:r>
      <w:r w:rsidRPr="00576536">
        <w:rPr>
          <w:szCs w:val="24"/>
        </w:rPr>
        <w:t xml:space="preserve"> in</w:t>
      </w:r>
      <w:r w:rsidRPr="00576536">
        <w:rPr>
          <w:spacing w:val="-3"/>
          <w:szCs w:val="24"/>
        </w:rPr>
        <w:t xml:space="preserve"> </w:t>
      </w:r>
      <w:r w:rsidRPr="00576536">
        <w:rPr>
          <w:spacing w:val="-1"/>
          <w:szCs w:val="24"/>
        </w:rPr>
        <w:t>the</w:t>
      </w:r>
      <w:r w:rsidRPr="00576536">
        <w:rPr>
          <w:szCs w:val="24"/>
        </w:rPr>
        <w:t xml:space="preserve"> </w:t>
      </w:r>
      <w:r w:rsidRPr="00576536">
        <w:rPr>
          <w:spacing w:val="-1"/>
          <w:szCs w:val="24"/>
        </w:rPr>
        <w:t>performance</w:t>
      </w:r>
      <w:r w:rsidRPr="00576536">
        <w:rPr>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zCs w:val="24"/>
        </w:rPr>
        <w:t>award,</w:t>
      </w:r>
    </w:p>
    <w:p w14:paraId="1DC0F143" w14:textId="77777777" w:rsidR="00275987" w:rsidRPr="00576536" w:rsidRDefault="00275987" w:rsidP="00275987">
      <w:pPr>
        <w:pStyle w:val="BodyText"/>
        <w:tabs>
          <w:tab w:val="left" w:pos="1272"/>
        </w:tabs>
        <w:rPr>
          <w:szCs w:val="24"/>
        </w:rPr>
      </w:pPr>
    </w:p>
    <w:p w14:paraId="0DF4554F" w14:textId="77777777" w:rsidR="00275987" w:rsidRPr="00576536" w:rsidRDefault="00275987" w:rsidP="00275987">
      <w:pPr>
        <w:pStyle w:val="ListParagraph"/>
        <w:widowControl w:val="0"/>
        <w:numPr>
          <w:ilvl w:val="1"/>
          <w:numId w:val="19"/>
        </w:numPr>
        <w:ind w:right="5"/>
        <w:contextualSpacing w:val="0"/>
      </w:pPr>
      <w:r w:rsidRPr="00576536">
        <w:t xml:space="preserve">Acts </w:t>
      </w:r>
      <w:r w:rsidRPr="00576536">
        <w:rPr>
          <w:spacing w:val="-1"/>
        </w:rPr>
        <w:t>that directly</w:t>
      </w:r>
      <w:r w:rsidRPr="00576536">
        <w:rPr>
          <w:spacing w:val="-3"/>
        </w:rPr>
        <w:t xml:space="preserve"> </w:t>
      </w:r>
      <w:r w:rsidRPr="00576536">
        <w:rPr>
          <w:spacing w:val="-1"/>
        </w:rPr>
        <w:t>support</w:t>
      </w:r>
      <w:r w:rsidRPr="00576536">
        <w:t xml:space="preserve"> or </w:t>
      </w:r>
      <w:r w:rsidRPr="00576536">
        <w:rPr>
          <w:spacing w:val="-1"/>
        </w:rPr>
        <w:t>advance</w:t>
      </w:r>
      <w:r w:rsidRPr="00576536">
        <w:t xml:space="preserve"> </w:t>
      </w:r>
      <w:r w:rsidRPr="00576536">
        <w:rPr>
          <w:spacing w:val="-1"/>
        </w:rPr>
        <w:t>trafficking</w:t>
      </w:r>
      <w:r w:rsidRPr="00576536">
        <w:rPr>
          <w:spacing w:val="-2"/>
        </w:rPr>
        <w:t xml:space="preserve"> </w:t>
      </w:r>
      <w:r w:rsidRPr="00576536">
        <w:t xml:space="preserve">in </w:t>
      </w:r>
      <w:r w:rsidRPr="00576536">
        <w:rPr>
          <w:spacing w:val="-1"/>
        </w:rPr>
        <w:t>persons,</w:t>
      </w:r>
      <w:r w:rsidRPr="00576536">
        <w:t xml:space="preserve"> </w:t>
      </w:r>
      <w:r w:rsidRPr="00576536">
        <w:rPr>
          <w:spacing w:val="-1"/>
        </w:rPr>
        <w:t>including</w:t>
      </w:r>
      <w:r w:rsidRPr="00576536">
        <w:rPr>
          <w:spacing w:val="-2"/>
        </w:rPr>
        <w:t xml:space="preserve"> </w:t>
      </w:r>
      <w:r w:rsidRPr="00576536">
        <w:t>the</w:t>
      </w:r>
      <w:r w:rsidRPr="00576536">
        <w:rPr>
          <w:spacing w:val="71"/>
        </w:rPr>
        <w:t xml:space="preserve"> </w:t>
      </w:r>
      <w:r w:rsidRPr="00576536">
        <w:rPr>
          <w:spacing w:val="-1"/>
        </w:rPr>
        <w:t xml:space="preserve">following </w:t>
      </w:r>
      <w:r w:rsidRPr="00576536">
        <w:t>acts:</w:t>
      </w:r>
    </w:p>
    <w:p w14:paraId="7179737D" w14:textId="77777777" w:rsidR="00275987" w:rsidRPr="00576536" w:rsidRDefault="00275987" w:rsidP="00275987">
      <w:pPr>
        <w:ind w:right="5"/>
        <w:rPr>
          <w:spacing w:val="-1"/>
        </w:rPr>
      </w:pPr>
    </w:p>
    <w:p w14:paraId="5B5080AA" w14:textId="77777777" w:rsidR="00275987" w:rsidRPr="00576536" w:rsidRDefault="00275987" w:rsidP="00275987">
      <w:pPr>
        <w:pStyle w:val="ListParagraph"/>
        <w:ind w:left="1440" w:right="5"/>
        <w:rPr>
          <w:spacing w:val="-1"/>
        </w:rPr>
      </w:pPr>
      <w:r w:rsidRPr="00576536">
        <w:rPr>
          <w:spacing w:val="-1"/>
        </w:rPr>
        <w:t>i. Destroying,</w:t>
      </w:r>
      <w:r w:rsidRPr="00576536">
        <w:t xml:space="preserve"> </w:t>
      </w:r>
      <w:r w:rsidRPr="00576536">
        <w:rPr>
          <w:spacing w:val="-1"/>
        </w:rPr>
        <w:t>concealing,</w:t>
      </w:r>
      <w:r w:rsidRPr="00576536">
        <w:t xml:space="preserve"> </w:t>
      </w:r>
      <w:r w:rsidRPr="00576536">
        <w:rPr>
          <w:spacing w:val="-1"/>
        </w:rPr>
        <w:t>confiscating,</w:t>
      </w:r>
      <w:r w:rsidRPr="00576536">
        <w:t xml:space="preserve"> or </w:t>
      </w:r>
      <w:r w:rsidRPr="00576536">
        <w:rPr>
          <w:spacing w:val="-1"/>
        </w:rPr>
        <w:t>otherwise</w:t>
      </w:r>
      <w:r w:rsidRPr="00576536">
        <w:t xml:space="preserve"> </w:t>
      </w:r>
      <w:r w:rsidRPr="00576536">
        <w:rPr>
          <w:spacing w:val="-1"/>
        </w:rPr>
        <w:t xml:space="preserve">denying </w:t>
      </w:r>
      <w:r w:rsidRPr="00576536">
        <w:t xml:space="preserve">an </w:t>
      </w:r>
      <w:proofErr w:type="gramStart"/>
      <w:r w:rsidRPr="00576536">
        <w:rPr>
          <w:spacing w:val="-1"/>
        </w:rPr>
        <w:t>employee</w:t>
      </w:r>
      <w:r w:rsidRPr="00576536">
        <w:rPr>
          <w:spacing w:val="65"/>
        </w:rPr>
        <w:t xml:space="preserve">  </w:t>
      </w:r>
      <w:r w:rsidRPr="00576536">
        <w:t>access</w:t>
      </w:r>
      <w:proofErr w:type="gramEnd"/>
      <w:r w:rsidRPr="00576536">
        <w:t xml:space="preserve"> </w:t>
      </w:r>
      <w:r w:rsidRPr="00576536">
        <w:rPr>
          <w:spacing w:val="-1"/>
        </w:rPr>
        <w:t>to</w:t>
      </w:r>
      <w:r w:rsidRPr="00576536">
        <w:t xml:space="preserve"> </w:t>
      </w:r>
      <w:r w:rsidRPr="00576536">
        <w:rPr>
          <w:spacing w:val="-1"/>
        </w:rPr>
        <w:t>that</w:t>
      </w:r>
      <w:r w:rsidRPr="00576536">
        <w:rPr>
          <w:spacing w:val="-2"/>
        </w:rPr>
        <w:t xml:space="preserve"> </w:t>
      </w:r>
      <w:r w:rsidRPr="00576536">
        <w:rPr>
          <w:spacing w:val="-1"/>
        </w:rPr>
        <w:t>employee's</w:t>
      </w:r>
      <w:r w:rsidRPr="00576536">
        <w:t xml:space="preserve"> </w:t>
      </w:r>
      <w:r w:rsidRPr="00576536">
        <w:rPr>
          <w:spacing w:val="-1"/>
        </w:rPr>
        <w:t>identity</w:t>
      </w:r>
      <w:r w:rsidRPr="00576536">
        <w:rPr>
          <w:spacing w:val="-2"/>
        </w:rPr>
        <w:t xml:space="preserve"> </w:t>
      </w:r>
      <w:r w:rsidRPr="00576536">
        <w:t xml:space="preserve">or </w:t>
      </w:r>
      <w:r w:rsidRPr="00576536">
        <w:rPr>
          <w:spacing w:val="-1"/>
        </w:rPr>
        <w:t>immigration</w:t>
      </w:r>
      <w:r w:rsidRPr="00576536">
        <w:t xml:space="preserve"> </w:t>
      </w:r>
      <w:r w:rsidRPr="00576536">
        <w:rPr>
          <w:spacing w:val="-1"/>
        </w:rPr>
        <w:t>documents;</w:t>
      </w:r>
    </w:p>
    <w:p w14:paraId="3A64D625" w14:textId="77777777" w:rsidR="00275987" w:rsidRPr="00576536" w:rsidRDefault="00275987" w:rsidP="00275987">
      <w:pPr>
        <w:pStyle w:val="ListParagraph"/>
        <w:ind w:left="1440" w:right="5"/>
        <w:rPr>
          <w:spacing w:val="-1"/>
        </w:rPr>
      </w:pPr>
    </w:p>
    <w:p w14:paraId="497821DB" w14:textId="77777777" w:rsidR="00275987" w:rsidRPr="00576536" w:rsidRDefault="00275987" w:rsidP="00275987">
      <w:pPr>
        <w:pStyle w:val="ListParagraph"/>
        <w:ind w:left="1367" w:right="1"/>
        <w:rPr>
          <w:spacing w:val="-1"/>
        </w:rPr>
      </w:pPr>
      <w:r w:rsidRPr="00576536">
        <w:rPr>
          <w:spacing w:val="-1"/>
        </w:rPr>
        <w:t>ii.</w:t>
      </w:r>
      <w:r w:rsidRPr="00576536">
        <w:t xml:space="preserve"> </w:t>
      </w:r>
      <w:r w:rsidRPr="00576536">
        <w:rPr>
          <w:spacing w:val="46"/>
        </w:rPr>
        <w:t xml:space="preserve"> </w:t>
      </w:r>
      <w:r w:rsidRPr="00576536">
        <w:rPr>
          <w:spacing w:val="-1"/>
        </w:rPr>
        <w:t>Failing</w:t>
      </w:r>
      <w:r w:rsidRPr="00576536">
        <w:rPr>
          <w:spacing w:val="-2"/>
        </w:rPr>
        <w:t xml:space="preserve"> </w:t>
      </w:r>
      <w:r w:rsidRPr="00576536">
        <w:t xml:space="preserve">to </w:t>
      </w:r>
      <w:r w:rsidRPr="00576536">
        <w:rPr>
          <w:spacing w:val="-1"/>
        </w:rPr>
        <w:t>provide</w:t>
      </w:r>
      <w:r w:rsidRPr="00576536">
        <w:rPr>
          <w:spacing w:val="1"/>
        </w:rPr>
        <w:t xml:space="preserve"> </w:t>
      </w:r>
      <w:r w:rsidRPr="00576536">
        <w:rPr>
          <w:spacing w:val="-1"/>
        </w:rPr>
        <w:t>return</w:t>
      </w:r>
      <w:r w:rsidRPr="00576536">
        <w:t xml:space="preserve"> </w:t>
      </w:r>
      <w:r w:rsidRPr="00576536">
        <w:rPr>
          <w:spacing w:val="-1"/>
        </w:rPr>
        <w:t>transportation</w:t>
      </w:r>
      <w:r w:rsidRPr="00576536">
        <w:rPr>
          <w:spacing w:val="3"/>
        </w:rPr>
        <w:t xml:space="preserve"> </w:t>
      </w:r>
      <w:r w:rsidRPr="00576536">
        <w:t>or pay</w:t>
      </w:r>
      <w:r w:rsidRPr="00576536">
        <w:rPr>
          <w:spacing w:val="-3"/>
        </w:rPr>
        <w:t xml:space="preserve"> </w:t>
      </w:r>
      <w:r w:rsidRPr="00576536">
        <w:t>for return</w:t>
      </w:r>
      <w:r w:rsidRPr="00576536">
        <w:rPr>
          <w:spacing w:val="-3"/>
        </w:rPr>
        <w:t xml:space="preserve"> </w:t>
      </w:r>
      <w:r w:rsidRPr="00576536">
        <w:rPr>
          <w:spacing w:val="-1"/>
        </w:rPr>
        <w:t>transportation</w:t>
      </w:r>
      <w:r w:rsidRPr="00576536">
        <w:rPr>
          <w:spacing w:val="63"/>
        </w:rPr>
        <w:t xml:space="preserve"> </w:t>
      </w:r>
      <w:r w:rsidRPr="00576536">
        <w:t>costs to</w:t>
      </w:r>
      <w:r w:rsidRPr="00576536">
        <w:rPr>
          <w:spacing w:val="-1"/>
        </w:rPr>
        <w:t xml:space="preserve"> </w:t>
      </w:r>
      <w:r w:rsidRPr="00576536">
        <w:t>an</w:t>
      </w:r>
      <w:r w:rsidRPr="00576536">
        <w:rPr>
          <w:spacing w:val="-2"/>
        </w:rPr>
        <w:t xml:space="preserve"> </w:t>
      </w:r>
      <w:r w:rsidRPr="00576536">
        <w:rPr>
          <w:spacing w:val="-1"/>
        </w:rPr>
        <w:t>employee</w:t>
      </w:r>
      <w:r w:rsidRPr="00576536">
        <w:rPr>
          <w:spacing w:val="-2"/>
        </w:rPr>
        <w:t xml:space="preserve"> </w:t>
      </w:r>
      <w:r w:rsidRPr="00576536">
        <w:t>from</w:t>
      </w:r>
      <w:r w:rsidRPr="00576536">
        <w:rPr>
          <w:spacing w:val="2"/>
        </w:rPr>
        <w:t xml:space="preserve"> </w:t>
      </w:r>
      <w:r w:rsidRPr="00576536">
        <w:t>a</w:t>
      </w:r>
      <w:r w:rsidRPr="00576536">
        <w:rPr>
          <w:spacing w:val="-1"/>
        </w:rPr>
        <w:t xml:space="preserve"> country</w:t>
      </w:r>
      <w:r w:rsidRPr="00576536">
        <w:rPr>
          <w:spacing w:val="-3"/>
        </w:rPr>
        <w:t xml:space="preserve"> </w:t>
      </w:r>
      <w:r w:rsidRPr="00576536">
        <w:t>outside</w:t>
      </w:r>
      <w:r w:rsidRPr="00576536">
        <w:rPr>
          <w:spacing w:val="-2"/>
        </w:rPr>
        <w:t xml:space="preserve"> </w:t>
      </w:r>
      <w:r w:rsidRPr="00576536">
        <w:rPr>
          <w:spacing w:val="-1"/>
        </w:rPr>
        <w:t>the</w:t>
      </w:r>
      <w:r w:rsidRPr="00576536">
        <w:t xml:space="preserve"> </w:t>
      </w:r>
      <w:r w:rsidRPr="00576536">
        <w:rPr>
          <w:spacing w:val="-1"/>
        </w:rPr>
        <w:t>United</w:t>
      </w:r>
      <w:r w:rsidRPr="00576536">
        <w:t xml:space="preserve"> </w:t>
      </w:r>
      <w:r w:rsidRPr="00576536">
        <w:rPr>
          <w:spacing w:val="-1"/>
        </w:rPr>
        <w:t>States</w:t>
      </w:r>
      <w:r w:rsidRPr="00576536">
        <w:t xml:space="preserve"> to</w:t>
      </w:r>
      <w:r w:rsidRPr="00576536">
        <w:rPr>
          <w:spacing w:val="-2"/>
        </w:rPr>
        <w:t xml:space="preserve"> </w:t>
      </w:r>
      <w:r w:rsidRPr="00576536">
        <w:rPr>
          <w:spacing w:val="-1"/>
        </w:rPr>
        <w:t>the</w:t>
      </w:r>
      <w:r w:rsidRPr="00576536">
        <w:rPr>
          <w:spacing w:val="45"/>
        </w:rPr>
        <w:t xml:space="preserve"> </w:t>
      </w:r>
      <w:r w:rsidRPr="00576536">
        <w:t>country</w:t>
      </w:r>
      <w:r w:rsidRPr="00576536">
        <w:rPr>
          <w:spacing w:val="-3"/>
        </w:rPr>
        <w:t xml:space="preserve"> </w:t>
      </w:r>
      <w:r w:rsidRPr="00576536">
        <w:rPr>
          <w:spacing w:val="-1"/>
        </w:rPr>
        <w:t>from</w:t>
      </w:r>
      <w:r w:rsidRPr="00576536">
        <w:rPr>
          <w:spacing w:val="1"/>
        </w:rPr>
        <w:t xml:space="preserve"> </w:t>
      </w:r>
      <w:r w:rsidRPr="00576536">
        <w:rPr>
          <w:spacing w:val="-1"/>
        </w:rPr>
        <w:t>which</w:t>
      </w:r>
      <w:r w:rsidRPr="00576536">
        <w:t xml:space="preserve"> </w:t>
      </w:r>
      <w:r w:rsidRPr="00576536">
        <w:rPr>
          <w:spacing w:val="-1"/>
        </w:rPr>
        <w:t>the</w:t>
      </w:r>
      <w:r w:rsidRPr="00576536">
        <w:rPr>
          <w:spacing w:val="-2"/>
        </w:rPr>
        <w:t xml:space="preserve"> </w:t>
      </w:r>
      <w:r w:rsidRPr="00576536">
        <w:rPr>
          <w:spacing w:val="-1"/>
        </w:rPr>
        <w:lastRenderedPageBreak/>
        <w:t>employee</w:t>
      </w:r>
      <w:r w:rsidRPr="00576536">
        <w:t xml:space="preserve"> </w:t>
      </w:r>
      <w:r w:rsidRPr="00576536">
        <w:rPr>
          <w:spacing w:val="-1"/>
        </w:rPr>
        <w:t>was</w:t>
      </w:r>
      <w:r w:rsidRPr="00576536">
        <w:t xml:space="preserve"> recruited </w:t>
      </w:r>
      <w:r w:rsidRPr="00576536">
        <w:rPr>
          <w:spacing w:val="-1"/>
        </w:rPr>
        <w:t>upon</w:t>
      </w:r>
      <w:r w:rsidRPr="00576536">
        <w:rPr>
          <w:spacing w:val="-2"/>
        </w:rPr>
        <w:t xml:space="preserve"> </w:t>
      </w:r>
      <w:r w:rsidRPr="00576536">
        <w:rPr>
          <w:spacing w:val="-1"/>
        </w:rPr>
        <w:t>the</w:t>
      </w:r>
      <w:r w:rsidRPr="00576536">
        <w:t xml:space="preserve"> </w:t>
      </w:r>
      <w:r w:rsidRPr="00576536">
        <w:rPr>
          <w:spacing w:val="-1"/>
        </w:rPr>
        <w:t>end</w:t>
      </w:r>
      <w:r w:rsidRPr="00576536">
        <w:rPr>
          <w:spacing w:val="-2"/>
        </w:rPr>
        <w:t xml:space="preserve"> </w:t>
      </w:r>
      <w:r w:rsidRPr="00576536">
        <w:rPr>
          <w:spacing w:val="-1"/>
        </w:rPr>
        <w:t>of</w:t>
      </w:r>
      <w:r w:rsidRPr="00576536">
        <w:rPr>
          <w:spacing w:val="37"/>
        </w:rPr>
        <w:t xml:space="preserve"> </w:t>
      </w:r>
      <w:r w:rsidRPr="00576536">
        <w:rPr>
          <w:spacing w:val="-1"/>
        </w:rPr>
        <w:t>employment</w:t>
      </w:r>
      <w:r w:rsidRPr="00576536">
        <w:t xml:space="preserve"> </w:t>
      </w:r>
      <w:r w:rsidRPr="00576536">
        <w:rPr>
          <w:spacing w:val="-2"/>
        </w:rPr>
        <w:t>if</w:t>
      </w:r>
      <w:r w:rsidRPr="00576536">
        <w:t xml:space="preserve"> </w:t>
      </w:r>
      <w:r w:rsidRPr="00576536">
        <w:rPr>
          <w:spacing w:val="-1"/>
        </w:rPr>
        <w:t>requested</w:t>
      </w:r>
      <w:r w:rsidRPr="00576536">
        <w:t xml:space="preserve"> by</w:t>
      </w:r>
      <w:r w:rsidRPr="00576536">
        <w:rPr>
          <w:spacing w:val="-3"/>
        </w:rPr>
        <w:t xml:space="preserve"> </w:t>
      </w:r>
      <w:r w:rsidRPr="00576536">
        <w:rPr>
          <w:spacing w:val="-1"/>
        </w:rPr>
        <w:t>the</w:t>
      </w:r>
      <w:r w:rsidRPr="00576536">
        <w:t xml:space="preserve"> </w:t>
      </w:r>
      <w:r w:rsidRPr="00576536">
        <w:rPr>
          <w:spacing w:val="-1"/>
        </w:rPr>
        <w:t>employee,</w:t>
      </w:r>
      <w:r w:rsidRPr="00576536">
        <w:rPr>
          <w:spacing w:val="-2"/>
        </w:rPr>
        <w:t xml:space="preserve"> </w:t>
      </w:r>
      <w:r w:rsidRPr="00576536">
        <w:rPr>
          <w:spacing w:val="-1"/>
        </w:rPr>
        <w:t>unless:</w:t>
      </w:r>
    </w:p>
    <w:p w14:paraId="20B7B54A" w14:textId="77777777" w:rsidR="00275987" w:rsidRPr="00576536" w:rsidRDefault="00275987" w:rsidP="00275987">
      <w:pPr>
        <w:pStyle w:val="ListParagraph"/>
        <w:ind w:left="1367" w:right="1"/>
        <w:rPr>
          <w:spacing w:val="-1"/>
        </w:rPr>
      </w:pPr>
    </w:p>
    <w:p w14:paraId="42B28C7C" w14:textId="77777777" w:rsidR="00275987" w:rsidRPr="00576536" w:rsidRDefault="00275987" w:rsidP="00275987">
      <w:pPr>
        <w:pStyle w:val="ListParagraph"/>
        <w:widowControl w:val="0"/>
        <w:numPr>
          <w:ilvl w:val="0"/>
          <w:numId w:val="33"/>
        </w:numPr>
        <w:contextualSpacing w:val="0"/>
      </w:pPr>
      <w:proofErr w:type="gramStart"/>
      <w:r w:rsidRPr="00576536">
        <w:rPr>
          <w:spacing w:val="-1"/>
        </w:rPr>
        <w:t>exempted</w:t>
      </w:r>
      <w:proofErr w:type="gramEnd"/>
      <w:r w:rsidRPr="00576536">
        <w:rPr>
          <w:spacing w:val="-2"/>
        </w:rPr>
        <w:t xml:space="preserve"> </w:t>
      </w:r>
      <w:r w:rsidRPr="00576536">
        <w:rPr>
          <w:spacing w:val="-1"/>
        </w:rPr>
        <w:t>from</w:t>
      </w:r>
      <w:r w:rsidRPr="00576536">
        <w:rPr>
          <w:spacing w:val="1"/>
        </w:rPr>
        <w:t xml:space="preserve"> </w:t>
      </w:r>
      <w:r w:rsidRPr="00576536">
        <w:rPr>
          <w:spacing w:val="-1"/>
        </w:rPr>
        <w:t>the</w:t>
      </w:r>
      <w:r w:rsidRPr="00576536">
        <w:t xml:space="preserve"> </w:t>
      </w:r>
      <w:r w:rsidRPr="00576536">
        <w:rPr>
          <w:spacing w:val="-1"/>
        </w:rPr>
        <w:t>requirement</w:t>
      </w:r>
      <w:r w:rsidRPr="00576536">
        <w:t xml:space="preserve"> </w:t>
      </w:r>
      <w:r w:rsidRPr="00576536">
        <w:rPr>
          <w:spacing w:val="-1"/>
        </w:rPr>
        <w:t>to</w:t>
      </w:r>
      <w:r w:rsidRPr="00576536">
        <w:t xml:space="preserve"> </w:t>
      </w:r>
      <w:r w:rsidRPr="00576536">
        <w:rPr>
          <w:spacing w:val="-1"/>
        </w:rPr>
        <w:t>provide</w:t>
      </w:r>
      <w:r w:rsidRPr="00576536">
        <w:rPr>
          <w:spacing w:val="4"/>
        </w:rPr>
        <w:t xml:space="preserve"> </w:t>
      </w:r>
      <w:r w:rsidRPr="00576536">
        <w:t>or pay</w:t>
      </w:r>
      <w:r w:rsidRPr="00576536">
        <w:rPr>
          <w:spacing w:val="-3"/>
        </w:rPr>
        <w:t xml:space="preserve"> </w:t>
      </w:r>
      <w:r w:rsidRPr="00576536">
        <w:t xml:space="preserve">for such </w:t>
      </w:r>
      <w:r w:rsidRPr="00576536">
        <w:rPr>
          <w:spacing w:val="-1"/>
        </w:rPr>
        <w:t>return</w:t>
      </w:r>
      <w:r w:rsidRPr="00576536">
        <w:rPr>
          <w:spacing w:val="47"/>
        </w:rPr>
        <w:t xml:space="preserve"> </w:t>
      </w:r>
      <w:r w:rsidRPr="00576536">
        <w:rPr>
          <w:spacing w:val="-1"/>
        </w:rPr>
        <w:t>transportation</w:t>
      </w:r>
      <w:r w:rsidRPr="00576536">
        <w:rPr>
          <w:spacing w:val="-2"/>
        </w:rPr>
        <w:t xml:space="preserve"> </w:t>
      </w:r>
      <w:r w:rsidRPr="00576536">
        <w:t>by</w:t>
      </w:r>
      <w:r w:rsidRPr="00576536">
        <w:rPr>
          <w:spacing w:val="-3"/>
        </w:rPr>
        <w:t xml:space="preserve"> </w:t>
      </w:r>
      <w:r w:rsidRPr="00576536">
        <w:rPr>
          <w:spacing w:val="-1"/>
        </w:rPr>
        <w:t>USAID</w:t>
      </w:r>
      <w:r w:rsidRPr="00576536">
        <w:t xml:space="preserve"> </w:t>
      </w:r>
      <w:r w:rsidRPr="00576536">
        <w:rPr>
          <w:spacing w:val="-1"/>
        </w:rPr>
        <w:t>under</w:t>
      </w:r>
      <w:r w:rsidRPr="00576536">
        <w:t xml:space="preserve"> this </w:t>
      </w:r>
      <w:r w:rsidRPr="00576536">
        <w:rPr>
          <w:spacing w:val="-1"/>
        </w:rPr>
        <w:t>award;</w:t>
      </w:r>
      <w:r w:rsidRPr="00576536">
        <w:t xml:space="preserve"> or</w:t>
      </w:r>
    </w:p>
    <w:p w14:paraId="56C43827" w14:textId="77777777" w:rsidR="00275987" w:rsidRPr="00576536" w:rsidRDefault="00275987" w:rsidP="00275987">
      <w:pPr>
        <w:pStyle w:val="ListParagraph"/>
        <w:widowControl w:val="0"/>
        <w:numPr>
          <w:ilvl w:val="0"/>
          <w:numId w:val="33"/>
        </w:numPr>
        <w:ind w:right="6"/>
        <w:contextualSpacing w:val="0"/>
        <w:rPr>
          <w:rFonts w:eastAsia="Arial"/>
        </w:rPr>
      </w:pPr>
      <w:proofErr w:type="gramStart"/>
      <w:r w:rsidRPr="00576536">
        <w:t>the</w:t>
      </w:r>
      <w:proofErr w:type="gramEnd"/>
      <w:r w:rsidRPr="00576536">
        <w:rPr>
          <w:spacing w:val="-2"/>
        </w:rPr>
        <w:t xml:space="preserve"> </w:t>
      </w:r>
      <w:r w:rsidRPr="00576536">
        <w:rPr>
          <w:spacing w:val="-1"/>
        </w:rPr>
        <w:t>employee</w:t>
      </w:r>
      <w:r w:rsidRPr="00576536">
        <w:t xml:space="preserve"> is a</w:t>
      </w:r>
      <w:r w:rsidRPr="00576536">
        <w:rPr>
          <w:spacing w:val="1"/>
        </w:rPr>
        <w:t xml:space="preserve"> </w:t>
      </w:r>
      <w:r w:rsidRPr="00576536">
        <w:rPr>
          <w:spacing w:val="-1"/>
        </w:rPr>
        <w:t>victim</w:t>
      </w:r>
      <w:r w:rsidRPr="00576536">
        <w:t xml:space="preserve"> </w:t>
      </w:r>
      <w:r w:rsidRPr="00576536">
        <w:rPr>
          <w:spacing w:val="-1"/>
        </w:rPr>
        <w:t>of</w:t>
      </w:r>
      <w:r w:rsidRPr="00576536">
        <w:t xml:space="preserve"> </w:t>
      </w:r>
      <w:r w:rsidRPr="00576536">
        <w:rPr>
          <w:spacing w:val="-1"/>
        </w:rPr>
        <w:t>human</w:t>
      </w:r>
      <w:r w:rsidRPr="00576536">
        <w:t xml:space="preserve"> </w:t>
      </w:r>
      <w:r w:rsidRPr="00576536">
        <w:rPr>
          <w:spacing w:val="-1"/>
        </w:rPr>
        <w:t>trafficking</w:t>
      </w:r>
      <w:r w:rsidRPr="00576536">
        <w:rPr>
          <w:spacing w:val="-2"/>
        </w:rPr>
        <w:t xml:space="preserve"> </w:t>
      </w:r>
      <w:r w:rsidRPr="00576536">
        <w:t>seeking</w:t>
      </w:r>
      <w:r w:rsidRPr="00576536">
        <w:rPr>
          <w:spacing w:val="-1"/>
        </w:rPr>
        <w:t xml:space="preserve"> victim</w:t>
      </w:r>
      <w:r w:rsidRPr="00576536">
        <w:t xml:space="preserve"> </w:t>
      </w:r>
      <w:r w:rsidRPr="00576536">
        <w:rPr>
          <w:spacing w:val="-1"/>
        </w:rPr>
        <w:t>services</w:t>
      </w:r>
      <w:r w:rsidRPr="00576536">
        <w:rPr>
          <w:spacing w:val="61"/>
        </w:rPr>
        <w:t xml:space="preserve"> </w:t>
      </w:r>
      <w:r w:rsidRPr="00576536">
        <w:t xml:space="preserve">or </w:t>
      </w:r>
      <w:r w:rsidRPr="00576536">
        <w:rPr>
          <w:spacing w:val="-1"/>
        </w:rPr>
        <w:t>legal</w:t>
      </w:r>
      <w:r w:rsidRPr="00576536">
        <w:t xml:space="preserve"> </w:t>
      </w:r>
      <w:r w:rsidRPr="00576536">
        <w:rPr>
          <w:spacing w:val="-1"/>
        </w:rPr>
        <w:t>redress</w:t>
      </w:r>
      <w:r w:rsidRPr="00576536">
        <w:t xml:space="preserve"> in</w:t>
      </w:r>
      <w:r w:rsidRPr="00576536">
        <w:rPr>
          <w:spacing w:val="-2"/>
        </w:rPr>
        <w:t xml:space="preserve"> </w:t>
      </w:r>
      <w:r w:rsidRPr="00576536">
        <w:t>the</w:t>
      </w:r>
      <w:r w:rsidRPr="00576536">
        <w:rPr>
          <w:spacing w:val="-4"/>
        </w:rPr>
        <w:t xml:space="preserve"> </w:t>
      </w:r>
      <w:r w:rsidRPr="00576536">
        <w:t>country</w:t>
      </w:r>
      <w:r w:rsidRPr="00576536">
        <w:rPr>
          <w:spacing w:val="-3"/>
        </w:rPr>
        <w:t xml:space="preserve"> </w:t>
      </w:r>
      <w:r w:rsidRPr="00576536">
        <w:rPr>
          <w:spacing w:val="-1"/>
        </w:rPr>
        <w:t>of</w:t>
      </w:r>
      <w:r w:rsidRPr="00576536">
        <w:rPr>
          <w:spacing w:val="2"/>
        </w:rPr>
        <w:t xml:space="preserve"> </w:t>
      </w:r>
      <w:r w:rsidRPr="00576536">
        <w:rPr>
          <w:spacing w:val="-1"/>
        </w:rPr>
        <w:t>employment</w:t>
      </w:r>
      <w:r w:rsidRPr="00576536">
        <w:rPr>
          <w:spacing w:val="-2"/>
        </w:rPr>
        <w:t xml:space="preserve"> </w:t>
      </w:r>
      <w:r w:rsidRPr="00576536">
        <w:t xml:space="preserve">or a </w:t>
      </w:r>
      <w:r w:rsidRPr="00576536">
        <w:rPr>
          <w:spacing w:val="-1"/>
        </w:rPr>
        <w:t>witness</w:t>
      </w:r>
      <w:r w:rsidRPr="00576536">
        <w:t xml:space="preserve"> in</w:t>
      </w:r>
      <w:r w:rsidRPr="00576536">
        <w:rPr>
          <w:spacing w:val="-2"/>
        </w:rPr>
        <w:t xml:space="preserve"> </w:t>
      </w:r>
      <w:r w:rsidRPr="00576536">
        <w:t>a</w:t>
      </w:r>
      <w:r w:rsidRPr="00576536">
        <w:rPr>
          <w:spacing w:val="47"/>
        </w:rPr>
        <w:t xml:space="preserve"> </w:t>
      </w:r>
      <w:r w:rsidRPr="00576536">
        <w:rPr>
          <w:spacing w:val="-1"/>
        </w:rPr>
        <w:t>human</w:t>
      </w:r>
      <w:r w:rsidRPr="00576536">
        <w:rPr>
          <w:spacing w:val="-2"/>
        </w:rPr>
        <w:t xml:space="preserve"> </w:t>
      </w:r>
      <w:r w:rsidRPr="00576536">
        <w:t>trafficking</w:t>
      </w:r>
      <w:r w:rsidRPr="00576536">
        <w:rPr>
          <w:spacing w:val="-2"/>
        </w:rPr>
        <w:t xml:space="preserve"> </w:t>
      </w:r>
      <w:r w:rsidRPr="00576536">
        <w:rPr>
          <w:spacing w:val="-1"/>
        </w:rPr>
        <w:t>enforcement</w:t>
      </w:r>
      <w:r w:rsidRPr="00576536">
        <w:rPr>
          <w:spacing w:val="-2"/>
        </w:rPr>
        <w:t xml:space="preserve"> </w:t>
      </w:r>
      <w:r w:rsidRPr="00576536">
        <w:rPr>
          <w:spacing w:val="-1"/>
        </w:rPr>
        <w:t>action;</w:t>
      </w:r>
    </w:p>
    <w:p w14:paraId="40AB1878" w14:textId="77777777" w:rsidR="00275987" w:rsidRPr="00576536" w:rsidRDefault="00275987" w:rsidP="00275987">
      <w:pPr>
        <w:rPr>
          <w:rFonts w:eastAsia="Arial"/>
        </w:rPr>
      </w:pPr>
    </w:p>
    <w:p w14:paraId="7ED6876F" w14:textId="77777777" w:rsidR="00275987" w:rsidRPr="00576536" w:rsidRDefault="00275987" w:rsidP="00275987">
      <w:pPr>
        <w:ind w:left="1350" w:right="3"/>
        <w:rPr>
          <w:rFonts w:eastAsia="Arial"/>
        </w:rPr>
      </w:pPr>
      <w:r w:rsidRPr="00576536">
        <w:rPr>
          <w:spacing w:val="-1"/>
        </w:rPr>
        <w:t>iii.</w:t>
      </w:r>
      <w:r w:rsidRPr="00576536">
        <w:t xml:space="preserve"> </w:t>
      </w:r>
      <w:r w:rsidRPr="00576536">
        <w:rPr>
          <w:spacing w:val="46"/>
        </w:rPr>
        <w:t xml:space="preserve"> </w:t>
      </w:r>
      <w:r w:rsidRPr="00576536">
        <w:rPr>
          <w:spacing w:val="-1"/>
        </w:rPr>
        <w:t>Soliciting</w:t>
      </w:r>
      <w:r w:rsidRPr="00576536">
        <w:t xml:space="preserve"> a </w:t>
      </w:r>
      <w:r w:rsidRPr="00576536">
        <w:rPr>
          <w:spacing w:val="-1"/>
        </w:rPr>
        <w:t>person</w:t>
      </w:r>
      <w:r w:rsidRPr="00576536">
        <w:rPr>
          <w:spacing w:val="-2"/>
        </w:rPr>
        <w:t xml:space="preserve"> </w:t>
      </w:r>
      <w:r w:rsidRPr="00576536">
        <w:t xml:space="preserve">for </w:t>
      </w:r>
      <w:r w:rsidRPr="00576536">
        <w:rPr>
          <w:spacing w:val="-1"/>
        </w:rPr>
        <w:t>the</w:t>
      </w:r>
      <w:r w:rsidRPr="00576536">
        <w:t xml:space="preserve"> </w:t>
      </w:r>
      <w:r w:rsidRPr="00576536">
        <w:rPr>
          <w:spacing w:val="-1"/>
        </w:rPr>
        <w:t>purpose</w:t>
      </w:r>
      <w:r w:rsidRPr="00576536">
        <w:t xml:space="preserve"> </w:t>
      </w:r>
      <w:r w:rsidRPr="00576536">
        <w:rPr>
          <w:spacing w:val="-1"/>
        </w:rPr>
        <w:t>of</w:t>
      </w:r>
      <w:r w:rsidRPr="00576536">
        <w:t xml:space="preserve"> </w:t>
      </w:r>
      <w:r w:rsidRPr="00576536">
        <w:rPr>
          <w:spacing w:val="-1"/>
        </w:rPr>
        <w:t>employment,</w:t>
      </w:r>
      <w:r w:rsidRPr="00576536">
        <w:t xml:space="preserve"> or</w:t>
      </w:r>
      <w:r w:rsidRPr="00576536">
        <w:rPr>
          <w:spacing w:val="-3"/>
        </w:rPr>
        <w:t xml:space="preserve"> </w:t>
      </w:r>
      <w:r w:rsidRPr="00576536">
        <w:rPr>
          <w:spacing w:val="-1"/>
        </w:rPr>
        <w:t>offering</w:t>
      </w:r>
      <w:r w:rsidRPr="00576536">
        <w:rPr>
          <w:spacing w:val="63"/>
        </w:rPr>
        <w:t xml:space="preserve"> </w:t>
      </w:r>
      <w:r w:rsidRPr="00576536">
        <w:rPr>
          <w:spacing w:val="-1"/>
        </w:rPr>
        <w:t>employment,</w:t>
      </w:r>
      <w:r w:rsidRPr="00576536">
        <w:rPr>
          <w:spacing w:val="-2"/>
        </w:rPr>
        <w:t xml:space="preserve"> </w:t>
      </w:r>
      <w:r w:rsidRPr="00576536">
        <w:t>by</w:t>
      </w:r>
      <w:r w:rsidRPr="00576536">
        <w:rPr>
          <w:spacing w:val="-3"/>
        </w:rPr>
        <w:t xml:space="preserve"> </w:t>
      </w:r>
      <w:r w:rsidRPr="00576536">
        <w:rPr>
          <w:spacing w:val="-1"/>
        </w:rPr>
        <w:t>means</w:t>
      </w:r>
      <w:r w:rsidRPr="00576536">
        <w:t xml:space="preserve"> </w:t>
      </w:r>
      <w:r w:rsidRPr="00576536">
        <w:rPr>
          <w:spacing w:val="-1"/>
        </w:rPr>
        <w:t>of</w:t>
      </w:r>
      <w:r w:rsidRPr="00576536">
        <w:t xml:space="preserve"> </w:t>
      </w:r>
      <w:r w:rsidRPr="00576536">
        <w:rPr>
          <w:spacing w:val="-1"/>
        </w:rPr>
        <w:t>materially</w:t>
      </w:r>
      <w:r w:rsidRPr="00576536">
        <w:rPr>
          <w:spacing w:val="-3"/>
        </w:rPr>
        <w:t xml:space="preserve"> </w:t>
      </w:r>
      <w:r w:rsidRPr="00576536">
        <w:t>false</w:t>
      </w:r>
      <w:r w:rsidRPr="00576536">
        <w:rPr>
          <w:spacing w:val="-2"/>
        </w:rPr>
        <w:t xml:space="preserve"> </w:t>
      </w:r>
      <w:r w:rsidRPr="00576536">
        <w:t>or</w:t>
      </w:r>
      <w:r w:rsidRPr="00576536">
        <w:rPr>
          <w:spacing w:val="-3"/>
        </w:rPr>
        <w:t xml:space="preserve"> </w:t>
      </w:r>
      <w:r w:rsidRPr="00576536">
        <w:rPr>
          <w:spacing w:val="-1"/>
        </w:rPr>
        <w:t>fraudulent</w:t>
      </w:r>
      <w:r w:rsidRPr="00576536">
        <w:rPr>
          <w:spacing w:val="-2"/>
        </w:rPr>
        <w:t xml:space="preserve"> </w:t>
      </w:r>
      <w:r w:rsidRPr="00576536">
        <w:rPr>
          <w:spacing w:val="-1"/>
        </w:rPr>
        <w:t>pretenses,</w:t>
      </w:r>
      <w:r w:rsidRPr="00576536">
        <w:rPr>
          <w:spacing w:val="71"/>
        </w:rPr>
        <w:t xml:space="preserve"> </w:t>
      </w:r>
      <w:r w:rsidRPr="00576536">
        <w:rPr>
          <w:spacing w:val="-1"/>
        </w:rPr>
        <w:t>representations,</w:t>
      </w:r>
      <w:r w:rsidRPr="00576536">
        <w:t xml:space="preserve"> or</w:t>
      </w:r>
      <w:r w:rsidRPr="00576536">
        <w:rPr>
          <w:spacing w:val="-3"/>
        </w:rPr>
        <w:t xml:space="preserve"> </w:t>
      </w:r>
      <w:r w:rsidRPr="00576536">
        <w:rPr>
          <w:spacing w:val="-1"/>
        </w:rPr>
        <w:t>promises</w:t>
      </w:r>
      <w:r w:rsidRPr="00576536">
        <w:t xml:space="preserve"> </w:t>
      </w:r>
      <w:r w:rsidRPr="00576536">
        <w:rPr>
          <w:spacing w:val="-1"/>
        </w:rPr>
        <w:t>regarding that</w:t>
      </w:r>
      <w:r w:rsidRPr="00576536">
        <w:rPr>
          <w:spacing w:val="-2"/>
        </w:rPr>
        <w:t xml:space="preserve"> </w:t>
      </w:r>
      <w:r w:rsidRPr="00576536">
        <w:rPr>
          <w:spacing w:val="-1"/>
        </w:rPr>
        <w:t>employment</w:t>
      </w:r>
      <w:proofErr w:type="gramStart"/>
      <w:r w:rsidRPr="00576536">
        <w:rPr>
          <w:spacing w:val="-1"/>
        </w:rPr>
        <w:t>;</w:t>
      </w:r>
      <w:proofErr w:type="gramEnd"/>
    </w:p>
    <w:p w14:paraId="0716B759" w14:textId="77777777" w:rsidR="00275987" w:rsidRPr="00576536" w:rsidRDefault="00275987" w:rsidP="00275987">
      <w:pPr>
        <w:spacing w:before="7"/>
        <w:rPr>
          <w:rFonts w:eastAsia="Arial"/>
        </w:rPr>
      </w:pPr>
    </w:p>
    <w:p w14:paraId="0D8474ED" w14:textId="77777777" w:rsidR="00275987" w:rsidRPr="00576536" w:rsidRDefault="00275987" w:rsidP="00275987">
      <w:pPr>
        <w:pStyle w:val="BodyText"/>
        <w:spacing w:before="69"/>
        <w:ind w:left="1300"/>
        <w:rPr>
          <w:szCs w:val="24"/>
        </w:rPr>
      </w:pPr>
      <w:r w:rsidRPr="00576536">
        <w:rPr>
          <w:spacing w:val="-1"/>
          <w:szCs w:val="24"/>
        </w:rPr>
        <w:t>iv.</w:t>
      </w:r>
      <w:r w:rsidRPr="00576536">
        <w:rPr>
          <w:szCs w:val="24"/>
        </w:rPr>
        <w:t xml:space="preserve"> </w:t>
      </w:r>
      <w:r w:rsidRPr="00576536">
        <w:rPr>
          <w:spacing w:val="48"/>
          <w:szCs w:val="24"/>
        </w:rPr>
        <w:t xml:space="preserve"> </w:t>
      </w:r>
      <w:r w:rsidRPr="00576536">
        <w:rPr>
          <w:spacing w:val="-1"/>
          <w:szCs w:val="24"/>
        </w:rPr>
        <w:t xml:space="preserve">Charging </w:t>
      </w:r>
      <w:r w:rsidRPr="00576536">
        <w:rPr>
          <w:szCs w:val="24"/>
        </w:rPr>
        <w:t xml:space="preserve">employees </w:t>
      </w:r>
      <w:r w:rsidRPr="00576536">
        <w:rPr>
          <w:spacing w:val="-1"/>
          <w:szCs w:val="24"/>
        </w:rPr>
        <w:t>recruitment</w:t>
      </w:r>
      <w:r w:rsidRPr="00576536">
        <w:rPr>
          <w:spacing w:val="-2"/>
          <w:szCs w:val="24"/>
        </w:rPr>
        <w:t xml:space="preserve"> </w:t>
      </w:r>
      <w:r w:rsidRPr="00576536">
        <w:rPr>
          <w:szCs w:val="24"/>
        </w:rPr>
        <w:t>fees</w:t>
      </w:r>
      <w:r w:rsidRPr="00576536">
        <w:rPr>
          <w:spacing w:val="-3"/>
          <w:szCs w:val="24"/>
        </w:rPr>
        <w:t xml:space="preserve"> </w:t>
      </w:r>
      <w:r w:rsidRPr="00576536">
        <w:rPr>
          <w:szCs w:val="24"/>
        </w:rPr>
        <w:t>; or</w:t>
      </w:r>
    </w:p>
    <w:p w14:paraId="2D86664A" w14:textId="77777777" w:rsidR="00275987" w:rsidRPr="00576536" w:rsidRDefault="00275987" w:rsidP="00275987">
      <w:pPr>
        <w:pStyle w:val="BodyText"/>
        <w:spacing w:before="69"/>
        <w:ind w:left="1300"/>
        <w:rPr>
          <w:szCs w:val="24"/>
        </w:rPr>
      </w:pPr>
    </w:p>
    <w:p w14:paraId="180EF595" w14:textId="77777777" w:rsidR="00275987" w:rsidRPr="00576536" w:rsidRDefault="00275987" w:rsidP="00275987">
      <w:pPr>
        <w:ind w:left="1350"/>
        <w:rPr>
          <w:rFonts w:eastAsia="Arial"/>
        </w:rPr>
      </w:pPr>
      <w:r w:rsidRPr="00576536">
        <w:rPr>
          <w:spacing w:val="-2"/>
        </w:rPr>
        <w:t>v.</w:t>
      </w:r>
      <w:r w:rsidRPr="00576536">
        <w:t xml:space="preserve"> </w:t>
      </w:r>
      <w:r w:rsidRPr="00576536">
        <w:rPr>
          <w:spacing w:val="48"/>
        </w:rPr>
        <w:t xml:space="preserve"> </w:t>
      </w:r>
      <w:proofErr w:type="gramStart"/>
      <w:r w:rsidRPr="00576536">
        <w:rPr>
          <w:spacing w:val="-1"/>
        </w:rPr>
        <w:t>Providing</w:t>
      </w:r>
      <w:proofErr w:type="gramEnd"/>
      <w:r w:rsidRPr="00576536">
        <w:rPr>
          <w:spacing w:val="-2"/>
        </w:rPr>
        <w:t xml:space="preserve"> </w:t>
      </w:r>
      <w:r w:rsidRPr="00576536">
        <w:t xml:space="preserve">or </w:t>
      </w:r>
      <w:r w:rsidRPr="00576536">
        <w:rPr>
          <w:spacing w:val="-1"/>
        </w:rPr>
        <w:t>arranging</w:t>
      </w:r>
      <w:r w:rsidRPr="00576536">
        <w:rPr>
          <w:spacing w:val="1"/>
        </w:rPr>
        <w:t xml:space="preserve"> </w:t>
      </w:r>
      <w:r w:rsidRPr="00576536">
        <w:t>housing</w:t>
      </w:r>
      <w:r w:rsidRPr="00576536">
        <w:rPr>
          <w:spacing w:val="-1"/>
        </w:rPr>
        <w:t xml:space="preserve"> that</w:t>
      </w:r>
      <w:r w:rsidRPr="00576536">
        <w:rPr>
          <w:spacing w:val="-2"/>
        </w:rPr>
        <w:t xml:space="preserve"> </w:t>
      </w:r>
      <w:r w:rsidRPr="00576536">
        <w:t>fails to</w:t>
      </w:r>
      <w:r w:rsidRPr="00576536">
        <w:rPr>
          <w:spacing w:val="-2"/>
        </w:rPr>
        <w:t xml:space="preserve"> </w:t>
      </w:r>
      <w:r w:rsidRPr="00576536">
        <w:rPr>
          <w:spacing w:val="-1"/>
        </w:rPr>
        <w:t>meet</w:t>
      </w:r>
      <w:r w:rsidRPr="00576536">
        <w:t xml:space="preserve"> </w:t>
      </w:r>
      <w:r w:rsidRPr="00576536">
        <w:rPr>
          <w:spacing w:val="-1"/>
        </w:rPr>
        <w:t>the</w:t>
      </w:r>
      <w:r w:rsidRPr="00576536">
        <w:rPr>
          <w:spacing w:val="-2"/>
        </w:rPr>
        <w:t xml:space="preserve"> </w:t>
      </w:r>
      <w:r w:rsidRPr="00576536">
        <w:t>host</w:t>
      </w:r>
      <w:r w:rsidRPr="00576536">
        <w:rPr>
          <w:spacing w:val="-2"/>
        </w:rPr>
        <w:t xml:space="preserve"> </w:t>
      </w:r>
      <w:r w:rsidRPr="00576536">
        <w:rPr>
          <w:spacing w:val="-1"/>
        </w:rPr>
        <w:t>country</w:t>
      </w:r>
      <w:r w:rsidRPr="00576536">
        <w:rPr>
          <w:spacing w:val="61"/>
        </w:rPr>
        <w:t xml:space="preserve"> </w:t>
      </w:r>
      <w:r w:rsidRPr="00576536">
        <w:t>housing</w:t>
      </w:r>
      <w:r w:rsidRPr="00576536">
        <w:rPr>
          <w:spacing w:val="-1"/>
        </w:rPr>
        <w:t xml:space="preserve"> and</w:t>
      </w:r>
      <w:r w:rsidRPr="00576536">
        <w:t xml:space="preserve"> </w:t>
      </w:r>
      <w:r w:rsidRPr="00576536">
        <w:rPr>
          <w:spacing w:val="-1"/>
        </w:rPr>
        <w:t>safety</w:t>
      </w:r>
      <w:r w:rsidRPr="00576536">
        <w:rPr>
          <w:spacing w:val="-2"/>
        </w:rPr>
        <w:t xml:space="preserve"> </w:t>
      </w:r>
      <w:r w:rsidRPr="00576536">
        <w:rPr>
          <w:spacing w:val="-1"/>
        </w:rPr>
        <w:t>standards.</w:t>
      </w:r>
    </w:p>
    <w:p w14:paraId="10F020A9" w14:textId="77777777" w:rsidR="00275987" w:rsidRPr="00576536" w:rsidRDefault="00275987" w:rsidP="00275987">
      <w:pPr>
        <w:rPr>
          <w:rFonts w:eastAsia="Arial"/>
        </w:rPr>
      </w:pPr>
    </w:p>
    <w:p w14:paraId="6721AA77" w14:textId="77777777" w:rsidR="00275987" w:rsidRPr="00576536" w:rsidRDefault="00275987" w:rsidP="00275987">
      <w:pPr>
        <w:spacing w:line="245" w:lineRule="exact"/>
        <w:ind w:left="810" w:hanging="810"/>
        <w:rPr>
          <w:rFonts w:eastAsia="Arial"/>
        </w:rPr>
      </w:pPr>
      <w:r w:rsidRPr="00576536">
        <w:t xml:space="preserve">b. </w:t>
      </w:r>
      <w:r w:rsidRPr="00576536">
        <w:tab/>
        <w:t>In</w:t>
      </w:r>
      <w:r w:rsidRPr="00576536">
        <w:rPr>
          <w:spacing w:val="1"/>
        </w:rPr>
        <w:t xml:space="preserve"> </w:t>
      </w:r>
      <w:r w:rsidRPr="00576536">
        <w:rPr>
          <w:spacing w:val="-1"/>
        </w:rPr>
        <w:t>the</w:t>
      </w:r>
      <w:r w:rsidRPr="00576536">
        <w:t xml:space="preserve"> </w:t>
      </w:r>
      <w:r w:rsidRPr="00576536">
        <w:rPr>
          <w:spacing w:val="-1"/>
        </w:rPr>
        <w:t>event</w:t>
      </w:r>
      <w:r w:rsidRPr="00576536">
        <w:rPr>
          <w:spacing w:val="-2"/>
        </w:rPr>
        <w:t xml:space="preserve"> </w:t>
      </w:r>
      <w:r w:rsidRPr="00576536">
        <w:rPr>
          <w:spacing w:val="-1"/>
        </w:rPr>
        <w:t>of</w:t>
      </w:r>
      <w:r w:rsidRPr="00576536">
        <w:t xml:space="preserve"> a </w:t>
      </w:r>
      <w:r w:rsidRPr="00576536">
        <w:rPr>
          <w:spacing w:val="-1"/>
        </w:rPr>
        <w:t>violation</w:t>
      </w:r>
      <w:r w:rsidRPr="00576536">
        <w:t xml:space="preserve"> </w:t>
      </w:r>
      <w:r w:rsidRPr="00576536">
        <w:rPr>
          <w:spacing w:val="-1"/>
        </w:rPr>
        <w:t>of</w:t>
      </w:r>
      <w:r w:rsidRPr="00576536">
        <w:t xml:space="preserve"> </w:t>
      </w:r>
      <w:r w:rsidRPr="00576536">
        <w:rPr>
          <w:spacing w:val="-1"/>
        </w:rPr>
        <w:t>section</w:t>
      </w:r>
      <w:r w:rsidRPr="00576536">
        <w:t xml:space="preserve"> (a) </w:t>
      </w:r>
      <w:r w:rsidRPr="00576536">
        <w:rPr>
          <w:spacing w:val="-1"/>
        </w:rPr>
        <w:t>of</w:t>
      </w:r>
      <w:r w:rsidRPr="00576536">
        <w:t xml:space="preserve"> </w:t>
      </w:r>
      <w:r w:rsidRPr="00576536">
        <w:rPr>
          <w:spacing w:val="-1"/>
        </w:rPr>
        <w:t>this</w:t>
      </w:r>
      <w:r w:rsidRPr="00576536">
        <w:t xml:space="preserve"> </w:t>
      </w:r>
      <w:r w:rsidRPr="00576536">
        <w:rPr>
          <w:spacing w:val="-1"/>
        </w:rPr>
        <w:t>provision,</w:t>
      </w:r>
      <w:r w:rsidRPr="00576536">
        <w:t xml:space="preserve"> USAID is </w:t>
      </w:r>
      <w:r w:rsidRPr="00576536">
        <w:rPr>
          <w:spacing w:val="-1"/>
        </w:rPr>
        <w:t>authorized</w:t>
      </w:r>
      <w:r w:rsidRPr="00576536">
        <w:t xml:space="preserve"> to</w:t>
      </w:r>
    </w:p>
    <w:p w14:paraId="1195847B" w14:textId="77777777" w:rsidR="00275987" w:rsidRPr="00576536" w:rsidRDefault="00275987" w:rsidP="00275987">
      <w:pPr>
        <w:ind w:left="720"/>
        <w:rPr>
          <w:rFonts w:eastAsia="Arial"/>
        </w:rPr>
      </w:pPr>
      <w:proofErr w:type="gramStart"/>
      <w:r w:rsidRPr="00576536">
        <w:rPr>
          <w:spacing w:val="-1"/>
        </w:rPr>
        <w:t>terminate</w:t>
      </w:r>
      <w:proofErr w:type="gramEnd"/>
      <w:r w:rsidRPr="00576536">
        <w:rPr>
          <w:spacing w:val="-1"/>
        </w:rPr>
        <w:t xml:space="preserve"> </w:t>
      </w:r>
      <w:r w:rsidRPr="00576536">
        <w:t xml:space="preserve">this </w:t>
      </w:r>
      <w:r w:rsidRPr="00576536">
        <w:rPr>
          <w:spacing w:val="-1"/>
        </w:rPr>
        <w:t>award,</w:t>
      </w:r>
      <w:r w:rsidRPr="00576536">
        <w:rPr>
          <w:spacing w:val="-2"/>
        </w:rPr>
        <w:t xml:space="preserve"> </w:t>
      </w:r>
      <w:r w:rsidRPr="00576536">
        <w:rPr>
          <w:spacing w:val="-1"/>
        </w:rPr>
        <w:t>without</w:t>
      </w:r>
      <w:r w:rsidRPr="00576536">
        <w:t xml:space="preserve"> </w:t>
      </w:r>
      <w:r w:rsidRPr="00576536">
        <w:rPr>
          <w:spacing w:val="-1"/>
        </w:rPr>
        <w:t>penalty,</w:t>
      </w:r>
      <w:r w:rsidRPr="00576536">
        <w:t xml:space="preserve"> and</w:t>
      </w:r>
      <w:r w:rsidRPr="00576536">
        <w:rPr>
          <w:spacing w:val="-2"/>
        </w:rPr>
        <w:t xml:space="preserve"> </w:t>
      </w:r>
      <w:r w:rsidRPr="00576536">
        <w:t>is</w:t>
      </w:r>
      <w:r w:rsidRPr="00576536">
        <w:rPr>
          <w:spacing w:val="-2"/>
        </w:rPr>
        <w:t xml:space="preserve"> </w:t>
      </w:r>
      <w:r w:rsidRPr="00576536">
        <w:t xml:space="preserve">also </w:t>
      </w:r>
      <w:r w:rsidRPr="00576536">
        <w:rPr>
          <w:spacing w:val="-1"/>
        </w:rPr>
        <w:t>authorized</w:t>
      </w:r>
      <w:r w:rsidRPr="00576536">
        <w:t xml:space="preserve"> </w:t>
      </w:r>
      <w:r w:rsidRPr="00576536">
        <w:rPr>
          <w:spacing w:val="-1"/>
        </w:rPr>
        <w:t>to</w:t>
      </w:r>
      <w:r w:rsidRPr="00576536">
        <w:t xml:space="preserve"> </w:t>
      </w:r>
      <w:r w:rsidRPr="00576536">
        <w:rPr>
          <w:spacing w:val="-1"/>
        </w:rPr>
        <w:t>pursue</w:t>
      </w:r>
      <w:r w:rsidRPr="00576536">
        <w:t xml:space="preserve"> </w:t>
      </w:r>
      <w:r w:rsidRPr="00576536">
        <w:rPr>
          <w:spacing w:val="-1"/>
        </w:rPr>
        <w:t>any</w:t>
      </w:r>
      <w:r w:rsidRPr="00576536">
        <w:rPr>
          <w:spacing w:val="-3"/>
        </w:rPr>
        <w:t xml:space="preserve"> </w:t>
      </w:r>
      <w:r w:rsidRPr="00576536">
        <w:t>other</w:t>
      </w:r>
      <w:r w:rsidRPr="00576536">
        <w:rPr>
          <w:spacing w:val="65"/>
        </w:rPr>
        <w:t xml:space="preserve"> </w:t>
      </w:r>
      <w:r w:rsidRPr="00576536">
        <w:rPr>
          <w:spacing w:val="-1"/>
        </w:rPr>
        <w:t>remedial</w:t>
      </w:r>
      <w:r w:rsidRPr="00576536">
        <w:t xml:space="preserve"> </w:t>
      </w:r>
      <w:r w:rsidRPr="00576536">
        <w:rPr>
          <w:spacing w:val="-1"/>
        </w:rPr>
        <w:t>actions</w:t>
      </w:r>
      <w:r w:rsidRPr="00576536">
        <w:t xml:space="preserve"> </w:t>
      </w:r>
      <w:r w:rsidRPr="00576536">
        <w:rPr>
          <w:spacing w:val="-1"/>
        </w:rPr>
        <w:t>authorized</w:t>
      </w:r>
      <w:r w:rsidRPr="00576536">
        <w:rPr>
          <w:spacing w:val="3"/>
        </w:rPr>
        <w:t xml:space="preserve"> </w:t>
      </w:r>
      <w:r w:rsidRPr="00576536">
        <w:t xml:space="preserve">as </w:t>
      </w:r>
      <w:r w:rsidRPr="00576536">
        <w:rPr>
          <w:spacing w:val="-1"/>
        </w:rPr>
        <w:t>stated</w:t>
      </w:r>
      <w:r w:rsidRPr="00576536">
        <w:t xml:space="preserve"> in </w:t>
      </w:r>
      <w:r w:rsidRPr="00576536">
        <w:rPr>
          <w:spacing w:val="-1"/>
        </w:rPr>
        <w:t>section</w:t>
      </w:r>
      <w:r w:rsidRPr="00576536">
        <w:t xml:space="preserve"> </w:t>
      </w:r>
      <w:r w:rsidRPr="00576536">
        <w:rPr>
          <w:spacing w:val="-1"/>
        </w:rPr>
        <w:t>1704(c)</w:t>
      </w:r>
      <w:r w:rsidRPr="00576536">
        <w:rPr>
          <w:spacing w:val="-2"/>
        </w:rPr>
        <w:t xml:space="preserve"> </w:t>
      </w:r>
      <w:r w:rsidRPr="00576536">
        <w:rPr>
          <w:spacing w:val="-1"/>
        </w:rPr>
        <w:t>of</w:t>
      </w:r>
      <w:r w:rsidRPr="00576536">
        <w:t xml:space="preserve"> </w:t>
      </w:r>
      <w:r w:rsidRPr="00576536">
        <w:rPr>
          <w:spacing w:val="-1"/>
        </w:rPr>
        <w:t>the</w:t>
      </w:r>
      <w:r w:rsidRPr="00576536">
        <w:t xml:space="preserve"> </w:t>
      </w:r>
      <w:r w:rsidRPr="00576536">
        <w:rPr>
          <w:spacing w:val="-1"/>
        </w:rPr>
        <w:t>National</w:t>
      </w:r>
      <w:r w:rsidRPr="00576536">
        <w:t xml:space="preserve"> </w:t>
      </w:r>
      <w:r w:rsidRPr="00576536">
        <w:rPr>
          <w:spacing w:val="-1"/>
        </w:rPr>
        <w:t>Defense</w:t>
      </w:r>
      <w:r w:rsidRPr="00576536">
        <w:rPr>
          <w:spacing w:val="77"/>
        </w:rPr>
        <w:t xml:space="preserve"> </w:t>
      </w:r>
      <w:r w:rsidRPr="00576536">
        <w:rPr>
          <w:spacing w:val="-1"/>
        </w:rPr>
        <w:t>Authorization</w:t>
      </w:r>
      <w:r w:rsidRPr="00576536">
        <w:t xml:space="preserve"> Act</w:t>
      </w:r>
      <w:r w:rsidRPr="00576536">
        <w:rPr>
          <w:spacing w:val="-2"/>
        </w:rPr>
        <w:t xml:space="preserve"> </w:t>
      </w:r>
      <w:r w:rsidRPr="00576536">
        <w:t xml:space="preserve">for </w:t>
      </w:r>
      <w:r w:rsidRPr="00576536">
        <w:rPr>
          <w:spacing w:val="-1"/>
        </w:rPr>
        <w:t>Fiscal</w:t>
      </w:r>
      <w:r w:rsidRPr="00576536">
        <w:t xml:space="preserve"> </w:t>
      </w:r>
      <w:r w:rsidRPr="00576536">
        <w:rPr>
          <w:spacing w:val="-1"/>
        </w:rPr>
        <w:t>Year</w:t>
      </w:r>
      <w:r w:rsidRPr="00576536">
        <w:t xml:space="preserve"> </w:t>
      </w:r>
      <w:r w:rsidRPr="00576536">
        <w:rPr>
          <w:spacing w:val="-1"/>
        </w:rPr>
        <w:t>2013</w:t>
      </w:r>
      <w:r w:rsidRPr="00576536">
        <w:t xml:space="preserve"> </w:t>
      </w:r>
      <w:r w:rsidRPr="00576536">
        <w:rPr>
          <w:spacing w:val="-1"/>
        </w:rPr>
        <w:t>(Pub.</w:t>
      </w:r>
      <w:r w:rsidRPr="00576536">
        <w:rPr>
          <w:spacing w:val="-2"/>
        </w:rPr>
        <w:t xml:space="preserve"> </w:t>
      </w:r>
      <w:r w:rsidRPr="00576536">
        <w:rPr>
          <w:spacing w:val="-1"/>
        </w:rPr>
        <w:t>L.</w:t>
      </w:r>
      <w:r w:rsidRPr="00576536">
        <w:t xml:space="preserve"> 112-</w:t>
      </w:r>
      <w:proofErr w:type="gramStart"/>
      <w:r w:rsidRPr="00576536">
        <w:t>239,</w:t>
      </w:r>
      <w:proofErr w:type="gramEnd"/>
      <w:r w:rsidRPr="00576536">
        <w:t xml:space="preserve"> </w:t>
      </w:r>
      <w:r w:rsidRPr="00576536">
        <w:rPr>
          <w:spacing w:val="-1"/>
        </w:rPr>
        <w:t>enacted</w:t>
      </w:r>
      <w:r w:rsidRPr="00576536">
        <w:t xml:space="preserve"> </w:t>
      </w:r>
      <w:r w:rsidRPr="00576536">
        <w:rPr>
          <w:spacing w:val="-1"/>
        </w:rPr>
        <w:t>January</w:t>
      </w:r>
      <w:r w:rsidRPr="00576536">
        <w:rPr>
          <w:spacing w:val="-4"/>
        </w:rPr>
        <w:t xml:space="preserve"> </w:t>
      </w:r>
      <w:r w:rsidRPr="00576536">
        <w:t>2,</w:t>
      </w:r>
      <w:r w:rsidRPr="00576536">
        <w:rPr>
          <w:spacing w:val="59"/>
        </w:rPr>
        <w:t xml:space="preserve"> </w:t>
      </w:r>
      <w:r w:rsidRPr="00576536">
        <w:rPr>
          <w:spacing w:val="-1"/>
        </w:rPr>
        <w:t>2013).</w:t>
      </w:r>
    </w:p>
    <w:p w14:paraId="30080FB8" w14:textId="77777777" w:rsidR="00275987" w:rsidRPr="00576536" w:rsidRDefault="00275987" w:rsidP="00275987">
      <w:pPr>
        <w:rPr>
          <w:rFonts w:eastAsia="Arial"/>
        </w:rPr>
      </w:pPr>
    </w:p>
    <w:p w14:paraId="404FBFB0" w14:textId="77777777" w:rsidR="00275987" w:rsidRPr="00576536" w:rsidRDefault="00275987" w:rsidP="00275987">
      <w:pPr>
        <w:spacing w:line="245" w:lineRule="exact"/>
        <w:rPr>
          <w:rFonts w:eastAsia="Arial"/>
        </w:rPr>
      </w:pPr>
      <w:r w:rsidRPr="00576536">
        <w:t xml:space="preserve">c. </w:t>
      </w:r>
      <w:r w:rsidRPr="00576536">
        <w:tab/>
        <w:t xml:space="preserve">For </w:t>
      </w:r>
      <w:r w:rsidRPr="00576536">
        <w:rPr>
          <w:spacing w:val="-1"/>
        </w:rPr>
        <w:t>awards</w:t>
      </w:r>
      <w:r w:rsidRPr="00576536">
        <w:t xml:space="preserve"> that</w:t>
      </w:r>
      <w:r w:rsidRPr="00576536">
        <w:rPr>
          <w:spacing w:val="-2"/>
        </w:rPr>
        <w:t xml:space="preserve"> </w:t>
      </w:r>
      <w:r w:rsidRPr="00576536">
        <w:rPr>
          <w:spacing w:val="-1"/>
        </w:rPr>
        <w:t>exceed</w:t>
      </w:r>
      <w:r w:rsidRPr="00576536">
        <w:t xml:space="preserve"> an</w:t>
      </w:r>
      <w:r w:rsidRPr="00576536">
        <w:rPr>
          <w:spacing w:val="-2"/>
        </w:rPr>
        <w:t xml:space="preserve"> </w:t>
      </w:r>
      <w:r w:rsidRPr="00576536">
        <w:rPr>
          <w:spacing w:val="-1"/>
        </w:rPr>
        <w:t>estimated</w:t>
      </w:r>
      <w:r w:rsidRPr="00576536">
        <w:t xml:space="preserve"> </w:t>
      </w:r>
      <w:r w:rsidRPr="00576536">
        <w:rPr>
          <w:spacing w:val="-1"/>
        </w:rPr>
        <w:t>value of</w:t>
      </w:r>
      <w:r w:rsidRPr="00576536">
        <w:t xml:space="preserve"> </w:t>
      </w:r>
      <w:r w:rsidRPr="00576536">
        <w:rPr>
          <w:spacing w:val="-1"/>
        </w:rPr>
        <w:t>$500,000,</w:t>
      </w:r>
      <w:r w:rsidRPr="00576536">
        <w:t xml:space="preserve"> </w:t>
      </w:r>
      <w:r w:rsidRPr="00576536">
        <w:rPr>
          <w:spacing w:val="-1"/>
        </w:rPr>
        <w:t>the</w:t>
      </w:r>
      <w:r w:rsidRPr="00576536">
        <w:t xml:space="preserve"> </w:t>
      </w:r>
      <w:r w:rsidRPr="00576536">
        <w:rPr>
          <w:spacing w:val="-1"/>
        </w:rPr>
        <w:t>recipient</w:t>
      </w:r>
      <w:r w:rsidRPr="00576536">
        <w:rPr>
          <w:spacing w:val="-2"/>
        </w:rPr>
        <w:t xml:space="preserve"> </w:t>
      </w:r>
      <w:r w:rsidRPr="00576536">
        <w:t>must</w:t>
      </w:r>
    </w:p>
    <w:p w14:paraId="4E79A578" w14:textId="77777777" w:rsidR="00275987" w:rsidRPr="00576536" w:rsidRDefault="00275987" w:rsidP="00275987">
      <w:pPr>
        <w:ind w:left="720"/>
        <w:rPr>
          <w:rFonts w:eastAsia="Arial"/>
          <w:spacing w:val="-1"/>
        </w:rPr>
      </w:pPr>
      <w:proofErr w:type="gramStart"/>
      <w:r w:rsidRPr="00576536">
        <w:rPr>
          <w:rFonts w:eastAsia="Arial"/>
        </w:rPr>
        <w:t>submit</w:t>
      </w:r>
      <w:proofErr w:type="gramEnd"/>
      <w:r w:rsidRPr="00576536">
        <w:rPr>
          <w:rFonts w:eastAsia="Arial"/>
          <w:spacing w:val="-3"/>
        </w:rPr>
        <w:t xml:space="preserve"> </w:t>
      </w:r>
      <w:r w:rsidRPr="00576536">
        <w:rPr>
          <w:rFonts w:eastAsia="Arial"/>
        </w:rPr>
        <w:t>to</w:t>
      </w:r>
      <w:r w:rsidRPr="00576536">
        <w:rPr>
          <w:rFonts w:eastAsia="Arial"/>
          <w:spacing w:val="-2"/>
        </w:rPr>
        <w:t xml:space="preserve"> </w:t>
      </w:r>
      <w:r w:rsidRPr="00576536">
        <w:rPr>
          <w:rFonts w:eastAsia="Arial"/>
        </w:rPr>
        <w:t>the</w:t>
      </w:r>
      <w:r w:rsidRPr="00576536">
        <w:rPr>
          <w:rFonts w:eastAsia="Arial"/>
          <w:spacing w:val="-2"/>
        </w:rPr>
        <w:t xml:space="preserve"> </w:t>
      </w:r>
      <w:r w:rsidRPr="00576536">
        <w:rPr>
          <w:rFonts w:eastAsia="Arial"/>
          <w:spacing w:val="-1"/>
        </w:rPr>
        <w:t>Agreement</w:t>
      </w:r>
      <w:r w:rsidRPr="00576536">
        <w:rPr>
          <w:rFonts w:eastAsia="Arial"/>
        </w:rPr>
        <w:t xml:space="preserve"> </w:t>
      </w:r>
      <w:r w:rsidRPr="00576536">
        <w:rPr>
          <w:rFonts w:eastAsia="Arial"/>
          <w:spacing w:val="-1"/>
        </w:rPr>
        <w:t>Officer,</w:t>
      </w:r>
      <w:r w:rsidRPr="00576536">
        <w:rPr>
          <w:rFonts w:eastAsia="Arial"/>
        </w:rPr>
        <w:t xml:space="preserve"> </w:t>
      </w:r>
      <w:r w:rsidRPr="00576536">
        <w:rPr>
          <w:rFonts w:eastAsia="Arial"/>
          <w:spacing w:val="-1"/>
        </w:rPr>
        <w:t>the</w:t>
      </w:r>
      <w:r w:rsidRPr="00576536">
        <w:rPr>
          <w:rFonts w:eastAsia="Arial"/>
        </w:rPr>
        <w:t xml:space="preserve"> </w:t>
      </w:r>
      <w:r w:rsidRPr="00576536">
        <w:rPr>
          <w:rFonts w:eastAsia="Arial"/>
          <w:spacing w:val="-1"/>
        </w:rPr>
        <w:t>annual</w:t>
      </w:r>
      <w:r w:rsidRPr="00576536">
        <w:rPr>
          <w:rFonts w:eastAsia="Arial"/>
        </w:rPr>
        <w:t xml:space="preserve"> “Certification </w:t>
      </w:r>
      <w:r w:rsidRPr="00576536">
        <w:rPr>
          <w:rFonts w:eastAsia="Arial"/>
          <w:spacing w:val="-1"/>
        </w:rPr>
        <w:t>regarding</w:t>
      </w:r>
      <w:r w:rsidRPr="00576536">
        <w:rPr>
          <w:rFonts w:eastAsia="Arial"/>
          <w:spacing w:val="-3"/>
        </w:rPr>
        <w:t xml:space="preserve"> </w:t>
      </w:r>
      <w:r w:rsidRPr="00576536">
        <w:rPr>
          <w:rFonts w:eastAsia="Arial"/>
        </w:rPr>
        <w:t>Trafficking</w:t>
      </w:r>
      <w:r w:rsidRPr="00576536">
        <w:rPr>
          <w:rFonts w:eastAsia="Arial"/>
          <w:spacing w:val="-2"/>
        </w:rPr>
        <w:t xml:space="preserve"> </w:t>
      </w:r>
      <w:r w:rsidRPr="00576536">
        <w:rPr>
          <w:rFonts w:eastAsia="Arial"/>
        </w:rPr>
        <w:t>in</w:t>
      </w:r>
      <w:r w:rsidRPr="00576536">
        <w:rPr>
          <w:rFonts w:eastAsia="Arial"/>
          <w:spacing w:val="51"/>
        </w:rPr>
        <w:t xml:space="preserve"> </w:t>
      </w:r>
      <w:r w:rsidRPr="00576536">
        <w:rPr>
          <w:rFonts w:eastAsia="Arial"/>
        </w:rPr>
        <w:t>Persons,</w:t>
      </w:r>
      <w:r w:rsidRPr="00576536">
        <w:rPr>
          <w:rFonts w:eastAsia="Arial"/>
          <w:spacing w:val="-2"/>
        </w:rPr>
        <w:t xml:space="preserve"> </w:t>
      </w:r>
      <w:r w:rsidRPr="00576536">
        <w:rPr>
          <w:rFonts w:eastAsia="Arial"/>
          <w:spacing w:val="-1"/>
        </w:rPr>
        <w:t>Implementing</w:t>
      </w:r>
      <w:r w:rsidRPr="00576536">
        <w:rPr>
          <w:rFonts w:eastAsia="Arial"/>
          <w:spacing w:val="-2"/>
        </w:rPr>
        <w:t xml:space="preserve"> </w:t>
      </w:r>
      <w:r w:rsidRPr="00576536">
        <w:rPr>
          <w:rFonts w:eastAsia="Arial"/>
        </w:rPr>
        <w:t xml:space="preserve">Title </w:t>
      </w:r>
      <w:r w:rsidRPr="00576536">
        <w:rPr>
          <w:rFonts w:eastAsia="Arial"/>
          <w:spacing w:val="-1"/>
        </w:rPr>
        <w:t>XVII</w:t>
      </w:r>
      <w:r w:rsidRPr="00576536">
        <w:rPr>
          <w:rFonts w:eastAsia="Arial"/>
        </w:rPr>
        <w:t xml:space="preserve"> </w:t>
      </w:r>
      <w:r w:rsidRPr="00576536">
        <w:rPr>
          <w:rFonts w:eastAsia="Arial"/>
          <w:spacing w:val="-1"/>
        </w:rPr>
        <w:t>of</w:t>
      </w:r>
      <w:r w:rsidRPr="00576536">
        <w:rPr>
          <w:rFonts w:eastAsia="Arial"/>
        </w:rPr>
        <w:t xml:space="preserve"> </w:t>
      </w:r>
      <w:r w:rsidRPr="00576536">
        <w:rPr>
          <w:rFonts w:eastAsia="Arial"/>
          <w:spacing w:val="-1"/>
        </w:rPr>
        <w:t>the</w:t>
      </w:r>
      <w:r w:rsidRPr="00576536">
        <w:rPr>
          <w:rFonts w:eastAsia="Arial"/>
        </w:rPr>
        <w:t xml:space="preserve"> </w:t>
      </w:r>
      <w:r w:rsidRPr="00576536">
        <w:rPr>
          <w:rFonts w:eastAsia="Arial"/>
          <w:spacing w:val="-1"/>
        </w:rPr>
        <w:t>National</w:t>
      </w:r>
      <w:r w:rsidRPr="00576536">
        <w:rPr>
          <w:rFonts w:eastAsia="Arial"/>
        </w:rPr>
        <w:t xml:space="preserve"> </w:t>
      </w:r>
      <w:r w:rsidRPr="00576536">
        <w:rPr>
          <w:rFonts w:eastAsia="Arial"/>
          <w:spacing w:val="-1"/>
        </w:rPr>
        <w:t>Defense</w:t>
      </w:r>
      <w:r w:rsidRPr="00576536">
        <w:rPr>
          <w:rFonts w:eastAsia="Arial"/>
          <w:spacing w:val="-2"/>
        </w:rPr>
        <w:t xml:space="preserve"> </w:t>
      </w:r>
      <w:r w:rsidRPr="00576536">
        <w:rPr>
          <w:rFonts w:eastAsia="Arial"/>
          <w:spacing w:val="-1"/>
        </w:rPr>
        <w:t>Authorization</w:t>
      </w:r>
      <w:r w:rsidRPr="00576536">
        <w:rPr>
          <w:rFonts w:eastAsia="Arial"/>
        </w:rPr>
        <w:t xml:space="preserve"> Act</w:t>
      </w:r>
      <w:r w:rsidRPr="00576536">
        <w:rPr>
          <w:rFonts w:eastAsia="Arial"/>
          <w:spacing w:val="-2"/>
        </w:rPr>
        <w:t xml:space="preserve"> </w:t>
      </w:r>
      <w:r w:rsidRPr="00576536">
        <w:rPr>
          <w:rFonts w:eastAsia="Arial"/>
        </w:rPr>
        <w:t>for</w:t>
      </w:r>
      <w:r w:rsidRPr="00576536">
        <w:rPr>
          <w:rFonts w:eastAsia="Arial"/>
          <w:spacing w:val="63"/>
        </w:rPr>
        <w:t xml:space="preserve"> </w:t>
      </w:r>
      <w:r w:rsidRPr="00576536">
        <w:rPr>
          <w:rFonts w:eastAsia="Arial"/>
        </w:rPr>
        <w:t xml:space="preserve">Fiscal </w:t>
      </w:r>
      <w:r w:rsidRPr="00576536">
        <w:rPr>
          <w:rFonts w:eastAsia="Arial"/>
          <w:spacing w:val="-1"/>
        </w:rPr>
        <w:t>Year</w:t>
      </w:r>
      <w:r w:rsidRPr="00576536">
        <w:rPr>
          <w:rFonts w:eastAsia="Arial"/>
        </w:rPr>
        <w:t xml:space="preserve"> </w:t>
      </w:r>
      <w:r w:rsidRPr="00576536">
        <w:rPr>
          <w:rFonts w:eastAsia="Arial"/>
          <w:spacing w:val="-1"/>
        </w:rPr>
        <w:t>2013”</w:t>
      </w:r>
      <w:r w:rsidRPr="00576536">
        <w:rPr>
          <w:rFonts w:eastAsia="Arial"/>
        </w:rPr>
        <w:t xml:space="preserve"> as </w:t>
      </w:r>
      <w:r w:rsidRPr="00576536">
        <w:rPr>
          <w:rFonts w:eastAsia="Arial"/>
          <w:spacing w:val="-1"/>
        </w:rPr>
        <w:t>required</w:t>
      </w:r>
      <w:r w:rsidRPr="00576536">
        <w:rPr>
          <w:rFonts w:eastAsia="Arial"/>
        </w:rPr>
        <w:t xml:space="preserve"> </w:t>
      </w:r>
      <w:r w:rsidRPr="00576536">
        <w:rPr>
          <w:rFonts w:eastAsia="Arial"/>
          <w:spacing w:val="-1"/>
        </w:rPr>
        <w:t>prior</w:t>
      </w:r>
      <w:r w:rsidRPr="00576536">
        <w:rPr>
          <w:rFonts w:eastAsia="Arial"/>
        </w:rPr>
        <w:t xml:space="preserve"> to</w:t>
      </w:r>
      <w:r w:rsidRPr="00576536">
        <w:rPr>
          <w:rFonts w:eastAsia="Arial"/>
          <w:spacing w:val="-2"/>
        </w:rPr>
        <w:t xml:space="preserve"> </w:t>
      </w:r>
      <w:r w:rsidRPr="00576536">
        <w:rPr>
          <w:rFonts w:eastAsia="Arial"/>
        </w:rPr>
        <w:t>this</w:t>
      </w:r>
      <w:r w:rsidRPr="00576536">
        <w:rPr>
          <w:rFonts w:eastAsia="Arial"/>
          <w:spacing w:val="-3"/>
        </w:rPr>
        <w:t xml:space="preserve"> </w:t>
      </w:r>
      <w:r w:rsidRPr="00576536">
        <w:rPr>
          <w:rFonts w:eastAsia="Arial"/>
        </w:rPr>
        <w:t xml:space="preserve">award, </w:t>
      </w:r>
      <w:r w:rsidRPr="00576536">
        <w:rPr>
          <w:rFonts w:eastAsia="Arial"/>
          <w:spacing w:val="-1"/>
        </w:rPr>
        <w:t>and</w:t>
      </w:r>
      <w:r w:rsidRPr="00576536">
        <w:rPr>
          <w:rFonts w:eastAsia="Arial"/>
          <w:spacing w:val="-2"/>
        </w:rPr>
        <w:t xml:space="preserve"> </w:t>
      </w:r>
      <w:r w:rsidRPr="00576536">
        <w:rPr>
          <w:rFonts w:eastAsia="Arial"/>
          <w:spacing w:val="-1"/>
        </w:rPr>
        <w:t>must</w:t>
      </w:r>
      <w:r w:rsidRPr="00576536">
        <w:rPr>
          <w:rFonts w:eastAsia="Arial"/>
        </w:rPr>
        <w:t xml:space="preserve"> </w:t>
      </w:r>
      <w:r w:rsidRPr="00576536">
        <w:rPr>
          <w:rFonts w:eastAsia="Arial"/>
          <w:spacing w:val="-1"/>
        </w:rPr>
        <w:t>implement</w:t>
      </w:r>
      <w:r w:rsidRPr="00576536">
        <w:rPr>
          <w:rFonts w:eastAsia="Arial"/>
        </w:rPr>
        <w:t xml:space="preserve"> a</w:t>
      </w:r>
      <w:r w:rsidRPr="00576536">
        <w:rPr>
          <w:rFonts w:eastAsia="Arial"/>
          <w:spacing w:val="37"/>
        </w:rPr>
        <w:t xml:space="preserve"> </w:t>
      </w:r>
      <w:r w:rsidRPr="00576536">
        <w:rPr>
          <w:rFonts w:eastAsia="Arial"/>
          <w:spacing w:val="-1"/>
        </w:rPr>
        <w:t>compliance</w:t>
      </w:r>
      <w:r w:rsidRPr="00576536">
        <w:rPr>
          <w:rFonts w:eastAsia="Arial"/>
          <w:spacing w:val="-2"/>
        </w:rPr>
        <w:t xml:space="preserve"> </w:t>
      </w:r>
      <w:r w:rsidRPr="00576536">
        <w:rPr>
          <w:rFonts w:eastAsia="Arial"/>
        </w:rPr>
        <w:t>plan</w:t>
      </w:r>
      <w:r w:rsidRPr="00576536">
        <w:rPr>
          <w:rFonts w:eastAsia="Arial"/>
          <w:spacing w:val="-1"/>
        </w:rPr>
        <w:t xml:space="preserve"> </w:t>
      </w:r>
      <w:r w:rsidRPr="00576536">
        <w:rPr>
          <w:rFonts w:eastAsia="Arial"/>
        </w:rPr>
        <w:t>to</w:t>
      </w:r>
      <w:r w:rsidRPr="00576536">
        <w:rPr>
          <w:rFonts w:eastAsia="Arial"/>
          <w:spacing w:val="-2"/>
        </w:rPr>
        <w:t xml:space="preserve"> </w:t>
      </w:r>
      <w:r w:rsidRPr="00576536">
        <w:rPr>
          <w:rFonts w:eastAsia="Arial"/>
          <w:spacing w:val="-1"/>
        </w:rPr>
        <w:t>prevent</w:t>
      </w:r>
      <w:r w:rsidRPr="00576536">
        <w:rPr>
          <w:rFonts w:eastAsia="Arial"/>
        </w:rPr>
        <w:t xml:space="preserve"> the</w:t>
      </w:r>
      <w:r w:rsidRPr="00576536">
        <w:rPr>
          <w:rFonts w:eastAsia="Arial"/>
          <w:spacing w:val="-2"/>
        </w:rPr>
        <w:t xml:space="preserve"> </w:t>
      </w:r>
      <w:r w:rsidRPr="00576536">
        <w:rPr>
          <w:rFonts w:eastAsia="Arial"/>
          <w:spacing w:val="-1"/>
        </w:rPr>
        <w:t>activities</w:t>
      </w:r>
      <w:r w:rsidRPr="00576536">
        <w:rPr>
          <w:rFonts w:eastAsia="Arial"/>
        </w:rPr>
        <w:t xml:space="preserve"> </w:t>
      </w:r>
      <w:r w:rsidRPr="00576536">
        <w:rPr>
          <w:rFonts w:eastAsia="Arial"/>
          <w:spacing w:val="-1"/>
        </w:rPr>
        <w:t>described</w:t>
      </w:r>
      <w:r w:rsidRPr="00576536">
        <w:rPr>
          <w:rFonts w:eastAsia="Arial"/>
        </w:rPr>
        <w:t xml:space="preserve"> </w:t>
      </w:r>
      <w:r w:rsidRPr="00576536">
        <w:rPr>
          <w:rFonts w:eastAsia="Arial"/>
          <w:spacing w:val="-1"/>
        </w:rPr>
        <w:t>above</w:t>
      </w:r>
      <w:r w:rsidRPr="00576536">
        <w:rPr>
          <w:rFonts w:eastAsia="Arial"/>
        </w:rPr>
        <w:t xml:space="preserve"> in section</w:t>
      </w:r>
      <w:r w:rsidRPr="00576536">
        <w:rPr>
          <w:rFonts w:eastAsia="Arial"/>
          <w:spacing w:val="-2"/>
        </w:rPr>
        <w:t xml:space="preserve"> </w:t>
      </w:r>
      <w:r w:rsidRPr="00576536">
        <w:rPr>
          <w:rFonts w:eastAsia="Arial"/>
        </w:rPr>
        <w:t xml:space="preserve">(a) </w:t>
      </w:r>
      <w:r w:rsidRPr="00576536">
        <w:rPr>
          <w:rFonts w:eastAsia="Arial"/>
          <w:spacing w:val="-1"/>
        </w:rPr>
        <w:t>of</w:t>
      </w:r>
      <w:r w:rsidRPr="00576536">
        <w:rPr>
          <w:rFonts w:eastAsia="Arial"/>
          <w:spacing w:val="2"/>
        </w:rPr>
        <w:t xml:space="preserve"> </w:t>
      </w:r>
      <w:r w:rsidRPr="00576536">
        <w:rPr>
          <w:rFonts w:eastAsia="Arial"/>
        </w:rPr>
        <w:t>this</w:t>
      </w:r>
      <w:r w:rsidRPr="00576536">
        <w:rPr>
          <w:rFonts w:eastAsia="Arial"/>
          <w:spacing w:val="55"/>
        </w:rPr>
        <w:t xml:space="preserve"> </w:t>
      </w:r>
      <w:r w:rsidRPr="00576536">
        <w:rPr>
          <w:rFonts w:eastAsia="Arial"/>
          <w:spacing w:val="-1"/>
        </w:rPr>
        <w:t>provision.</w:t>
      </w:r>
      <w:r w:rsidRPr="00576536">
        <w:rPr>
          <w:rFonts w:eastAsia="Arial"/>
        </w:rPr>
        <w:t xml:space="preserve">  The </w:t>
      </w:r>
      <w:r w:rsidRPr="00576536">
        <w:rPr>
          <w:rFonts w:eastAsia="Arial"/>
          <w:spacing w:val="-1"/>
        </w:rPr>
        <w:t>recipient</w:t>
      </w:r>
      <w:r w:rsidRPr="00576536">
        <w:rPr>
          <w:rFonts w:eastAsia="Arial"/>
          <w:spacing w:val="-2"/>
        </w:rPr>
        <w:t xml:space="preserve"> </w:t>
      </w:r>
      <w:r w:rsidRPr="00576536">
        <w:rPr>
          <w:rFonts w:eastAsia="Arial"/>
        </w:rPr>
        <w:t>must</w:t>
      </w:r>
      <w:r w:rsidRPr="00576536">
        <w:rPr>
          <w:rFonts w:eastAsia="Arial"/>
          <w:spacing w:val="-2"/>
        </w:rPr>
        <w:t xml:space="preserve"> </w:t>
      </w:r>
      <w:r w:rsidRPr="00576536">
        <w:rPr>
          <w:rFonts w:eastAsia="Arial"/>
          <w:spacing w:val="-1"/>
        </w:rPr>
        <w:t>provide</w:t>
      </w:r>
      <w:r w:rsidRPr="00576536">
        <w:rPr>
          <w:rFonts w:eastAsia="Arial"/>
          <w:spacing w:val="1"/>
        </w:rPr>
        <w:t xml:space="preserve"> </w:t>
      </w:r>
      <w:r w:rsidRPr="00576536">
        <w:rPr>
          <w:rFonts w:eastAsia="Arial"/>
        </w:rPr>
        <w:t>a</w:t>
      </w:r>
      <w:r w:rsidRPr="00576536">
        <w:rPr>
          <w:rFonts w:eastAsia="Arial"/>
          <w:spacing w:val="1"/>
        </w:rPr>
        <w:t xml:space="preserve"> </w:t>
      </w:r>
      <w:r w:rsidRPr="00576536">
        <w:rPr>
          <w:rFonts w:eastAsia="Arial"/>
          <w:spacing w:val="-1"/>
        </w:rPr>
        <w:t>copy</w:t>
      </w:r>
      <w:r w:rsidRPr="00576536">
        <w:rPr>
          <w:rFonts w:eastAsia="Arial"/>
          <w:spacing w:val="-3"/>
        </w:rPr>
        <w:t xml:space="preserve"> </w:t>
      </w:r>
      <w:r w:rsidRPr="00576536">
        <w:rPr>
          <w:rFonts w:eastAsia="Arial"/>
          <w:spacing w:val="-1"/>
        </w:rPr>
        <w:t>of</w:t>
      </w:r>
      <w:r w:rsidRPr="00576536">
        <w:rPr>
          <w:rFonts w:eastAsia="Arial"/>
          <w:spacing w:val="2"/>
        </w:rPr>
        <w:t xml:space="preserve"> </w:t>
      </w:r>
      <w:r w:rsidRPr="00576536">
        <w:rPr>
          <w:rFonts w:eastAsia="Arial"/>
          <w:spacing w:val="-1"/>
        </w:rPr>
        <w:t>the</w:t>
      </w:r>
      <w:r w:rsidRPr="00576536">
        <w:rPr>
          <w:rFonts w:eastAsia="Arial"/>
        </w:rPr>
        <w:t xml:space="preserve"> </w:t>
      </w:r>
      <w:r w:rsidRPr="00576536">
        <w:rPr>
          <w:rFonts w:eastAsia="Arial"/>
          <w:spacing w:val="-1"/>
        </w:rPr>
        <w:t>compliance</w:t>
      </w:r>
      <w:r w:rsidRPr="00576536">
        <w:rPr>
          <w:rFonts w:eastAsia="Arial"/>
          <w:spacing w:val="-2"/>
        </w:rPr>
        <w:t xml:space="preserve"> </w:t>
      </w:r>
      <w:r w:rsidRPr="00576536">
        <w:rPr>
          <w:rFonts w:eastAsia="Arial"/>
          <w:spacing w:val="-1"/>
        </w:rPr>
        <w:t>plan</w:t>
      </w:r>
      <w:r w:rsidRPr="00576536">
        <w:rPr>
          <w:rFonts w:eastAsia="Arial"/>
        </w:rPr>
        <w:t xml:space="preserve"> to</w:t>
      </w:r>
      <w:r w:rsidRPr="00576536">
        <w:rPr>
          <w:rFonts w:eastAsia="Arial"/>
          <w:spacing w:val="-2"/>
        </w:rPr>
        <w:t xml:space="preserve"> </w:t>
      </w:r>
      <w:r w:rsidRPr="00576536">
        <w:rPr>
          <w:rFonts w:eastAsia="Arial"/>
        </w:rPr>
        <w:t>the</w:t>
      </w:r>
      <w:r w:rsidRPr="00576536">
        <w:rPr>
          <w:rFonts w:eastAsia="Arial"/>
          <w:spacing w:val="61"/>
        </w:rPr>
        <w:t xml:space="preserve"> </w:t>
      </w:r>
      <w:r w:rsidRPr="00576536">
        <w:rPr>
          <w:rFonts w:eastAsia="Arial"/>
          <w:spacing w:val="-1"/>
        </w:rPr>
        <w:t>Agreement</w:t>
      </w:r>
      <w:r w:rsidRPr="00576536">
        <w:rPr>
          <w:rFonts w:eastAsia="Arial"/>
        </w:rPr>
        <w:t xml:space="preserve"> </w:t>
      </w:r>
      <w:r w:rsidRPr="00576536">
        <w:rPr>
          <w:rFonts w:eastAsia="Arial"/>
          <w:spacing w:val="-1"/>
        </w:rPr>
        <w:t>Officer</w:t>
      </w:r>
      <w:r w:rsidRPr="00576536">
        <w:rPr>
          <w:rFonts w:eastAsia="Arial"/>
        </w:rPr>
        <w:t xml:space="preserve"> </w:t>
      </w:r>
      <w:r w:rsidRPr="00576536">
        <w:rPr>
          <w:rFonts w:eastAsia="Arial"/>
          <w:spacing w:val="-1"/>
        </w:rPr>
        <w:t>upon</w:t>
      </w:r>
      <w:r w:rsidRPr="00576536">
        <w:rPr>
          <w:rFonts w:eastAsia="Arial"/>
        </w:rPr>
        <w:t xml:space="preserve"> </w:t>
      </w:r>
      <w:r w:rsidRPr="00576536">
        <w:rPr>
          <w:rFonts w:eastAsia="Arial"/>
          <w:spacing w:val="-1"/>
        </w:rPr>
        <w:t>request</w:t>
      </w:r>
      <w:r w:rsidRPr="00576536">
        <w:rPr>
          <w:rFonts w:eastAsia="Arial"/>
          <w:spacing w:val="-2"/>
        </w:rPr>
        <w:t xml:space="preserve"> </w:t>
      </w:r>
      <w:r w:rsidRPr="00576536">
        <w:rPr>
          <w:rFonts w:eastAsia="Arial"/>
        </w:rPr>
        <w:t>and</w:t>
      </w:r>
      <w:r w:rsidRPr="00576536">
        <w:rPr>
          <w:rFonts w:eastAsia="Arial"/>
          <w:spacing w:val="-2"/>
        </w:rPr>
        <w:t xml:space="preserve"> </w:t>
      </w:r>
      <w:r w:rsidRPr="00576536">
        <w:rPr>
          <w:rFonts w:eastAsia="Arial"/>
        </w:rPr>
        <w:t xml:space="preserve">must </w:t>
      </w:r>
      <w:r w:rsidRPr="00576536">
        <w:rPr>
          <w:rFonts w:eastAsia="Arial"/>
          <w:spacing w:val="-1"/>
        </w:rPr>
        <w:t>post</w:t>
      </w:r>
      <w:r w:rsidRPr="00576536">
        <w:rPr>
          <w:rFonts w:eastAsia="Arial"/>
        </w:rPr>
        <w:t xml:space="preserve"> the</w:t>
      </w:r>
      <w:r w:rsidRPr="00576536">
        <w:rPr>
          <w:rFonts w:eastAsia="Arial"/>
          <w:spacing w:val="-2"/>
        </w:rPr>
        <w:t xml:space="preserve"> </w:t>
      </w:r>
      <w:r w:rsidRPr="00576536">
        <w:rPr>
          <w:rFonts w:eastAsia="Arial"/>
        </w:rPr>
        <w:t xml:space="preserve">useful </w:t>
      </w:r>
      <w:r w:rsidRPr="00576536">
        <w:rPr>
          <w:rFonts w:eastAsia="Arial"/>
          <w:spacing w:val="-1"/>
        </w:rPr>
        <w:t>and</w:t>
      </w:r>
      <w:r w:rsidRPr="00576536">
        <w:rPr>
          <w:rFonts w:eastAsia="Arial"/>
        </w:rPr>
        <w:t xml:space="preserve"> </w:t>
      </w:r>
      <w:r w:rsidRPr="00576536">
        <w:rPr>
          <w:rFonts w:eastAsia="Arial"/>
          <w:spacing w:val="-1"/>
        </w:rPr>
        <w:t>relevant</w:t>
      </w:r>
      <w:r w:rsidRPr="00576536">
        <w:rPr>
          <w:rFonts w:eastAsia="Arial"/>
        </w:rPr>
        <w:t xml:space="preserve"> </w:t>
      </w:r>
      <w:r w:rsidRPr="00576536">
        <w:rPr>
          <w:rFonts w:eastAsia="Arial"/>
          <w:spacing w:val="-1"/>
        </w:rPr>
        <w:t>contents</w:t>
      </w:r>
      <w:r w:rsidRPr="00576536">
        <w:rPr>
          <w:rFonts w:eastAsia="Arial"/>
          <w:spacing w:val="51"/>
        </w:rPr>
        <w:t xml:space="preserve"> </w:t>
      </w:r>
      <w:r w:rsidRPr="00576536">
        <w:rPr>
          <w:rFonts w:eastAsia="Arial"/>
          <w:spacing w:val="-1"/>
        </w:rPr>
        <w:t>of</w:t>
      </w:r>
      <w:r w:rsidRPr="00576536">
        <w:rPr>
          <w:rFonts w:eastAsia="Arial"/>
          <w:spacing w:val="2"/>
        </w:rPr>
        <w:t xml:space="preserve"> </w:t>
      </w:r>
      <w:r w:rsidRPr="00576536">
        <w:rPr>
          <w:rFonts w:eastAsia="Arial"/>
          <w:spacing w:val="-1"/>
        </w:rPr>
        <w:t>the</w:t>
      </w:r>
      <w:r w:rsidRPr="00576536">
        <w:rPr>
          <w:rFonts w:eastAsia="Arial"/>
        </w:rPr>
        <w:t xml:space="preserve"> </w:t>
      </w:r>
      <w:r w:rsidRPr="00576536">
        <w:rPr>
          <w:rFonts w:eastAsia="Arial"/>
          <w:spacing w:val="-1"/>
        </w:rPr>
        <w:t>plan</w:t>
      </w:r>
      <w:r w:rsidRPr="00576536">
        <w:rPr>
          <w:rFonts w:eastAsia="Arial"/>
          <w:spacing w:val="-2"/>
        </w:rPr>
        <w:t xml:space="preserve"> </w:t>
      </w:r>
      <w:r w:rsidRPr="00576536">
        <w:rPr>
          <w:rFonts w:eastAsia="Arial"/>
        </w:rPr>
        <w:t xml:space="preserve">or </w:t>
      </w:r>
      <w:r w:rsidRPr="00576536">
        <w:rPr>
          <w:rFonts w:eastAsia="Arial"/>
          <w:spacing w:val="-1"/>
        </w:rPr>
        <w:t>related</w:t>
      </w:r>
      <w:r w:rsidRPr="00576536">
        <w:rPr>
          <w:rFonts w:eastAsia="Arial"/>
          <w:spacing w:val="-2"/>
        </w:rPr>
        <w:t xml:space="preserve"> </w:t>
      </w:r>
      <w:r w:rsidRPr="00576536">
        <w:rPr>
          <w:rFonts w:eastAsia="Arial"/>
          <w:spacing w:val="-1"/>
        </w:rPr>
        <w:t>materials</w:t>
      </w:r>
      <w:r w:rsidRPr="00576536">
        <w:rPr>
          <w:rFonts w:eastAsia="Arial"/>
        </w:rPr>
        <w:t xml:space="preserve"> on its</w:t>
      </w:r>
      <w:r w:rsidRPr="00576536">
        <w:rPr>
          <w:rFonts w:eastAsia="Arial"/>
          <w:spacing w:val="-2"/>
        </w:rPr>
        <w:t xml:space="preserve"> </w:t>
      </w:r>
      <w:r w:rsidRPr="00576536">
        <w:rPr>
          <w:rFonts w:eastAsia="Arial"/>
          <w:spacing w:val="-1"/>
        </w:rPr>
        <w:t>website</w:t>
      </w:r>
      <w:r w:rsidRPr="00576536">
        <w:rPr>
          <w:rFonts w:eastAsia="Arial"/>
        </w:rPr>
        <w:t xml:space="preserve"> (if </w:t>
      </w:r>
      <w:r w:rsidRPr="00576536">
        <w:rPr>
          <w:rFonts w:eastAsia="Arial"/>
          <w:spacing w:val="-1"/>
        </w:rPr>
        <w:t>one</w:t>
      </w:r>
      <w:r w:rsidRPr="00576536">
        <w:rPr>
          <w:rFonts w:eastAsia="Arial"/>
        </w:rPr>
        <w:t xml:space="preserve"> is</w:t>
      </w:r>
      <w:r w:rsidRPr="00576536">
        <w:rPr>
          <w:rFonts w:eastAsia="Arial"/>
          <w:spacing w:val="-2"/>
        </w:rPr>
        <w:t xml:space="preserve"> </w:t>
      </w:r>
      <w:r w:rsidRPr="00576536">
        <w:rPr>
          <w:rFonts w:eastAsia="Arial"/>
          <w:spacing w:val="-1"/>
        </w:rPr>
        <w:t>maintained)</w:t>
      </w:r>
      <w:r w:rsidRPr="00576536">
        <w:rPr>
          <w:rFonts w:eastAsia="Arial"/>
        </w:rPr>
        <w:t xml:space="preserve"> and</w:t>
      </w:r>
      <w:r w:rsidRPr="00576536">
        <w:rPr>
          <w:rFonts w:eastAsia="Arial"/>
          <w:spacing w:val="-2"/>
        </w:rPr>
        <w:t xml:space="preserve"> </w:t>
      </w:r>
      <w:r w:rsidRPr="00576536">
        <w:rPr>
          <w:rFonts w:eastAsia="Arial"/>
        </w:rPr>
        <w:t>at</w:t>
      </w:r>
      <w:r w:rsidRPr="00576536">
        <w:rPr>
          <w:rFonts w:eastAsia="Arial"/>
          <w:spacing w:val="-2"/>
        </w:rPr>
        <w:t xml:space="preserve"> </w:t>
      </w:r>
      <w:r w:rsidRPr="00576536">
        <w:rPr>
          <w:rFonts w:eastAsia="Arial"/>
        </w:rPr>
        <w:t>the</w:t>
      </w:r>
      <w:r w:rsidRPr="00576536">
        <w:rPr>
          <w:rFonts w:eastAsia="Arial"/>
          <w:spacing w:val="61"/>
        </w:rPr>
        <w:t xml:space="preserve"> </w:t>
      </w:r>
      <w:r w:rsidRPr="00576536">
        <w:rPr>
          <w:rFonts w:eastAsia="Arial"/>
          <w:spacing w:val="-1"/>
        </w:rPr>
        <w:t>workplace.</w:t>
      </w:r>
    </w:p>
    <w:p w14:paraId="2BCDC0F7" w14:textId="77777777" w:rsidR="00275987" w:rsidRPr="00576536" w:rsidRDefault="00275987" w:rsidP="00275987">
      <w:pPr>
        <w:ind w:left="720"/>
        <w:rPr>
          <w:rFonts w:eastAsia="Arial"/>
          <w:spacing w:val="-1"/>
        </w:rPr>
      </w:pPr>
    </w:p>
    <w:p w14:paraId="0F708B71" w14:textId="77777777" w:rsidR="00275987" w:rsidRPr="00576536" w:rsidRDefault="00275987" w:rsidP="00275987">
      <w:pPr>
        <w:spacing w:line="245" w:lineRule="exact"/>
        <w:rPr>
          <w:rFonts w:eastAsia="Arial"/>
        </w:rPr>
      </w:pPr>
      <w:r w:rsidRPr="00576536">
        <w:rPr>
          <w:rFonts w:eastAsia="Arial"/>
          <w:spacing w:val="-1"/>
        </w:rPr>
        <w:t xml:space="preserve">d. </w:t>
      </w:r>
      <w:r w:rsidRPr="00576536">
        <w:rPr>
          <w:rFonts w:eastAsia="Arial"/>
          <w:spacing w:val="-1"/>
        </w:rPr>
        <w:tab/>
        <w:t>The</w:t>
      </w:r>
      <w:r w:rsidRPr="00576536">
        <w:rPr>
          <w:rFonts w:eastAsia="Arial"/>
        </w:rPr>
        <w:t xml:space="preserve"> </w:t>
      </w:r>
      <w:r w:rsidRPr="00576536">
        <w:rPr>
          <w:rFonts w:eastAsia="Arial"/>
          <w:spacing w:val="-1"/>
        </w:rPr>
        <w:t>recipient’s</w:t>
      </w:r>
      <w:r w:rsidRPr="00576536">
        <w:rPr>
          <w:rFonts w:eastAsia="Arial"/>
        </w:rPr>
        <w:t xml:space="preserve"> </w:t>
      </w:r>
      <w:r w:rsidRPr="00576536">
        <w:rPr>
          <w:rFonts w:eastAsia="Arial"/>
          <w:spacing w:val="-1"/>
        </w:rPr>
        <w:t>compliance</w:t>
      </w:r>
      <w:r w:rsidRPr="00576536">
        <w:rPr>
          <w:rFonts w:eastAsia="Arial"/>
        </w:rPr>
        <w:t xml:space="preserve"> </w:t>
      </w:r>
      <w:r w:rsidRPr="00576536">
        <w:rPr>
          <w:rFonts w:eastAsia="Arial"/>
          <w:spacing w:val="-1"/>
        </w:rPr>
        <w:t>plan</w:t>
      </w:r>
      <w:r w:rsidRPr="00576536">
        <w:rPr>
          <w:rFonts w:eastAsia="Arial"/>
          <w:spacing w:val="-2"/>
        </w:rPr>
        <w:t xml:space="preserve"> </w:t>
      </w:r>
      <w:r w:rsidRPr="00576536">
        <w:rPr>
          <w:rFonts w:eastAsia="Arial"/>
        </w:rPr>
        <w:t>must</w:t>
      </w:r>
      <w:r w:rsidRPr="00576536">
        <w:rPr>
          <w:rFonts w:eastAsia="Arial"/>
          <w:spacing w:val="-2"/>
        </w:rPr>
        <w:t xml:space="preserve"> </w:t>
      </w:r>
      <w:r w:rsidRPr="00576536">
        <w:rPr>
          <w:rFonts w:eastAsia="Arial"/>
        </w:rPr>
        <w:t>be</w:t>
      </w:r>
      <w:r w:rsidRPr="00576536">
        <w:rPr>
          <w:rFonts w:eastAsia="Arial"/>
          <w:spacing w:val="-2"/>
        </w:rPr>
        <w:t xml:space="preserve"> </w:t>
      </w:r>
      <w:r w:rsidRPr="00576536">
        <w:rPr>
          <w:rFonts w:eastAsia="Arial"/>
          <w:spacing w:val="-1"/>
        </w:rPr>
        <w:t xml:space="preserve">appropriate </w:t>
      </w:r>
      <w:r w:rsidRPr="00576536">
        <w:rPr>
          <w:rFonts w:eastAsia="Arial"/>
        </w:rPr>
        <w:t>to</w:t>
      </w:r>
      <w:r w:rsidRPr="00576536">
        <w:rPr>
          <w:rFonts w:eastAsia="Arial"/>
          <w:spacing w:val="1"/>
        </w:rPr>
        <w:t xml:space="preserve"> </w:t>
      </w:r>
      <w:r w:rsidRPr="00576536">
        <w:rPr>
          <w:rFonts w:eastAsia="Arial"/>
          <w:spacing w:val="-1"/>
        </w:rPr>
        <w:t>the</w:t>
      </w:r>
      <w:r w:rsidRPr="00576536">
        <w:rPr>
          <w:rFonts w:eastAsia="Arial"/>
        </w:rPr>
        <w:t xml:space="preserve"> </w:t>
      </w:r>
      <w:r w:rsidRPr="00576536">
        <w:rPr>
          <w:rFonts w:eastAsia="Arial"/>
          <w:spacing w:val="-1"/>
        </w:rPr>
        <w:t>size</w:t>
      </w:r>
      <w:r w:rsidRPr="00576536">
        <w:rPr>
          <w:rFonts w:eastAsia="Arial"/>
        </w:rPr>
        <w:t xml:space="preserve"> </w:t>
      </w:r>
      <w:r w:rsidRPr="00576536">
        <w:rPr>
          <w:rFonts w:eastAsia="Arial"/>
          <w:spacing w:val="-1"/>
        </w:rPr>
        <w:t>and</w:t>
      </w:r>
      <w:r w:rsidRPr="00576536">
        <w:rPr>
          <w:rFonts w:eastAsia="Arial"/>
          <w:spacing w:val="-2"/>
        </w:rPr>
        <w:t xml:space="preserve"> </w:t>
      </w:r>
      <w:r w:rsidRPr="00576536">
        <w:rPr>
          <w:rFonts w:eastAsia="Arial"/>
          <w:spacing w:val="-1"/>
        </w:rPr>
        <w:t>complexity</w:t>
      </w:r>
    </w:p>
    <w:p w14:paraId="6BA21B01" w14:textId="77777777" w:rsidR="00275987" w:rsidRPr="00576536" w:rsidRDefault="00275987" w:rsidP="00275987">
      <w:pPr>
        <w:ind w:left="720"/>
        <w:rPr>
          <w:rFonts w:eastAsia="Arial"/>
        </w:rPr>
      </w:pPr>
      <w:proofErr w:type="gramStart"/>
      <w:r w:rsidRPr="00576536">
        <w:rPr>
          <w:spacing w:val="-1"/>
        </w:rPr>
        <w:t>of</w:t>
      </w:r>
      <w:proofErr w:type="gramEnd"/>
      <w:r w:rsidRPr="00576536">
        <w:rPr>
          <w:spacing w:val="2"/>
        </w:rPr>
        <w:t xml:space="preserve"> </w:t>
      </w:r>
      <w:r w:rsidRPr="00576536">
        <w:rPr>
          <w:spacing w:val="-1"/>
        </w:rPr>
        <w:t>the</w:t>
      </w:r>
      <w:r w:rsidRPr="00576536">
        <w:t xml:space="preserve"> </w:t>
      </w:r>
      <w:r w:rsidRPr="00576536">
        <w:rPr>
          <w:spacing w:val="-1"/>
        </w:rPr>
        <w:t>award</w:t>
      </w:r>
      <w:r w:rsidRPr="00576536">
        <w:t xml:space="preserve"> </w:t>
      </w:r>
      <w:r w:rsidRPr="00576536">
        <w:rPr>
          <w:spacing w:val="-1"/>
        </w:rPr>
        <w:t>and</w:t>
      </w:r>
      <w:r w:rsidRPr="00576536">
        <w:t xml:space="preserve"> </w:t>
      </w:r>
      <w:r w:rsidRPr="00576536">
        <w:rPr>
          <w:spacing w:val="-1"/>
        </w:rPr>
        <w:t>to</w:t>
      </w:r>
      <w:r w:rsidRPr="00576536">
        <w:t xml:space="preserve"> </w:t>
      </w:r>
      <w:r w:rsidRPr="00576536">
        <w:rPr>
          <w:spacing w:val="-1"/>
        </w:rPr>
        <w:t>the</w:t>
      </w:r>
      <w:r w:rsidRPr="00576536">
        <w:rPr>
          <w:spacing w:val="-2"/>
        </w:rPr>
        <w:t xml:space="preserve"> </w:t>
      </w:r>
      <w:r w:rsidRPr="00576536">
        <w:rPr>
          <w:spacing w:val="-1"/>
        </w:rPr>
        <w:t>nature</w:t>
      </w:r>
      <w:r w:rsidRPr="00576536">
        <w:t xml:space="preserve"> </w:t>
      </w:r>
      <w:r w:rsidRPr="00576536">
        <w:rPr>
          <w:spacing w:val="-1"/>
        </w:rPr>
        <w:t>and</w:t>
      </w:r>
      <w:r w:rsidRPr="00576536">
        <w:t xml:space="preserve"> </w:t>
      </w:r>
      <w:r w:rsidRPr="00576536">
        <w:rPr>
          <w:spacing w:val="-1"/>
        </w:rPr>
        <w:t>scope</w:t>
      </w:r>
      <w:r w:rsidRPr="00576536">
        <w:rPr>
          <w:spacing w:val="-2"/>
        </w:rPr>
        <w:t xml:space="preserve"> </w:t>
      </w:r>
      <w:r w:rsidRPr="00576536">
        <w:rPr>
          <w:spacing w:val="-1"/>
        </w:rPr>
        <w:t>of</w:t>
      </w:r>
      <w:r w:rsidRPr="00576536">
        <w:t xml:space="preserve"> </w:t>
      </w:r>
      <w:r w:rsidRPr="00576536">
        <w:rPr>
          <w:spacing w:val="-1"/>
        </w:rPr>
        <w:t>the</w:t>
      </w:r>
      <w:r w:rsidRPr="00576536">
        <w:t xml:space="preserve"> </w:t>
      </w:r>
      <w:r w:rsidRPr="00576536">
        <w:rPr>
          <w:spacing w:val="-1"/>
        </w:rPr>
        <w:t>activities</w:t>
      </w:r>
      <w:r w:rsidRPr="00576536">
        <w:t xml:space="preserve"> to</w:t>
      </w:r>
      <w:r w:rsidRPr="00576536">
        <w:rPr>
          <w:spacing w:val="-1"/>
        </w:rPr>
        <w:t xml:space="preserve"> </w:t>
      </w:r>
      <w:r w:rsidRPr="00576536">
        <w:t xml:space="preserve">be </w:t>
      </w:r>
      <w:r w:rsidRPr="00576536">
        <w:rPr>
          <w:spacing w:val="-1"/>
        </w:rPr>
        <w:t>performed.</w:t>
      </w:r>
      <w:r w:rsidRPr="00576536">
        <w:rPr>
          <w:spacing w:val="64"/>
        </w:rPr>
        <w:t xml:space="preserve"> </w:t>
      </w:r>
      <w:r w:rsidRPr="00576536">
        <w:rPr>
          <w:spacing w:val="-1"/>
        </w:rPr>
        <w:t>The</w:t>
      </w:r>
      <w:r w:rsidRPr="00576536">
        <w:rPr>
          <w:spacing w:val="65"/>
        </w:rPr>
        <w:t xml:space="preserve"> </w:t>
      </w:r>
      <w:r w:rsidRPr="00576536">
        <w:t>plan</w:t>
      </w:r>
      <w:r w:rsidRPr="00576536">
        <w:rPr>
          <w:spacing w:val="-1"/>
        </w:rPr>
        <w:t xml:space="preserve"> </w:t>
      </w:r>
      <w:r w:rsidRPr="00576536">
        <w:t>must</w:t>
      </w:r>
      <w:r w:rsidRPr="00576536">
        <w:rPr>
          <w:spacing w:val="-2"/>
        </w:rPr>
        <w:t xml:space="preserve"> </w:t>
      </w:r>
      <w:r w:rsidRPr="00576536">
        <w:rPr>
          <w:spacing w:val="-1"/>
        </w:rPr>
        <w:t>include,</w:t>
      </w:r>
      <w:r w:rsidRPr="00576536">
        <w:rPr>
          <w:spacing w:val="-2"/>
        </w:rPr>
        <w:t xml:space="preserve"> </w:t>
      </w:r>
      <w:r w:rsidRPr="00576536">
        <w:t>at a</w:t>
      </w:r>
      <w:r w:rsidRPr="00576536">
        <w:rPr>
          <w:spacing w:val="-2"/>
        </w:rPr>
        <w:t xml:space="preserve"> </w:t>
      </w:r>
      <w:r w:rsidRPr="00576536">
        <w:rPr>
          <w:spacing w:val="-1"/>
        </w:rPr>
        <w:t>minimum,</w:t>
      </w:r>
      <w:r w:rsidRPr="00576536">
        <w:t xml:space="preserve"> </w:t>
      </w:r>
      <w:r w:rsidRPr="00576536">
        <w:rPr>
          <w:spacing w:val="-1"/>
        </w:rPr>
        <w:t>the</w:t>
      </w:r>
      <w:r w:rsidRPr="00576536">
        <w:rPr>
          <w:spacing w:val="-2"/>
        </w:rPr>
        <w:t xml:space="preserve"> </w:t>
      </w:r>
      <w:r w:rsidRPr="00576536">
        <w:rPr>
          <w:spacing w:val="-1"/>
        </w:rPr>
        <w:t>following:</w:t>
      </w:r>
    </w:p>
    <w:p w14:paraId="44F2F4F7" w14:textId="77777777" w:rsidR="00275987" w:rsidRPr="00576536" w:rsidRDefault="00275987" w:rsidP="00275987">
      <w:pPr>
        <w:rPr>
          <w:rFonts w:eastAsia="Arial"/>
        </w:rPr>
      </w:pPr>
    </w:p>
    <w:p w14:paraId="37AC8E75" w14:textId="77777777" w:rsidR="00275987" w:rsidRPr="00576536" w:rsidRDefault="00275987" w:rsidP="00275987">
      <w:pPr>
        <w:ind w:left="1080" w:right="6"/>
        <w:rPr>
          <w:rFonts w:eastAsia="Arial"/>
        </w:rPr>
      </w:pPr>
      <w:r w:rsidRPr="00576536">
        <w:t xml:space="preserve">(1) An </w:t>
      </w:r>
      <w:r w:rsidRPr="00576536">
        <w:rPr>
          <w:spacing w:val="-1"/>
        </w:rPr>
        <w:t>awareness</w:t>
      </w:r>
      <w:r w:rsidRPr="00576536">
        <w:rPr>
          <w:spacing w:val="-2"/>
        </w:rPr>
        <w:t xml:space="preserve"> </w:t>
      </w:r>
      <w:r w:rsidRPr="00576536">
        <w:rPr>
          <w:spacing w:val="-1"/>
        </w:rPr>
        <w:t>program</w:t>
      </w:r>
      <w:r w:rsidRPr="00576536">
        <w:rPr>
          <w:spacing w:val="1"/>
        </w:rPr>
        <w:t xml:space="preserve"> </w:t>
      </w:r>
      <w:r w:rsidRPr="00576536">
        <w:rPr>
          <w:spacing w:val="-1"/>
        </w:rPr>
        <w:t>to</w:t>
      </w:r>
      <w:r w:rsidRPr="00576536">
        <w:t xml:space="preserve"> </w:t>
      </w:r>
      <w:r w:rsidRPr="00576536">
        <w:rPr>
          <w:spacing w:val="-1"/>
        </w:rPr>
        <w:t>inform</w:t>
      </w:r>
      <w:r w:rsidRPr="00576536">
        <w:rPr>
          <w:spacing w:val="1"/>
        </w:rPr>
        <w:t xml:space="preserve"> </w:t>
      </w:r>
      <w:r w:rsidRPr="00576536">
        <w:rPr>
          <w:spacing w:val="-1"/>
        </w:rPr>
        <w:t>employees</w:t>
      </w:r>
      <w:r w:rsidRPr="00576536">
        <w:rPr>
          <w:spacing w:val="5"/>
        </w:rPr>
        <w:t xml:space="preserve"> </w:t>
      </w:r>
      <w:r w:rsidRPr="00576536">
        <w:rPr>
          <w:spacing w:val="-1"/>
        </w:rPr>
        <w:t>about</w:t>
      </w:r>
      <w:r w:rsidRPr="00576536">
        <w:t xml:space="preserve"> </w:t>
      </w:r>
      <w:r w:rsidRPr="00576536">
        <w:rPr>
          <w:spacing w:val="-1"/>
        </w:rPr>
        <w:t>the</w:t>
      </w:r>
      <w:r w:rsidRPr="00576536">
        <w:rPr>
          <w:spacing w:val="-2"/>
        </w:rPr>
        <w:t xml:space="preserve"> </w:t>
      </w:r>
      <w:r w:rsidRPr="00576536">
        <w:t>trafficking</w:t>
      </w:r>
      <w:r w:rsidRPr="00576536">
        <w:rPr>
          <w:spacing w:val="-2"/>
        </w:rPr>
        <w:t xml:space="preserve"> </w:t>
      </w:r>
      <w:r w:rsidRPr="00576536">
        <w:rPr>
          <w:spacing w:val="-1"/>
        </w:rPr>
        <w:t>related</w:t>
      </w:r>
      <w:r w:rsidRPr="00576536">
        <w:rPr>
          <w:spacing w:val="57"/>
        </w:rPr>
        <w:t xml:space="preserve"> </w:t>
      </w:r>
      <w:r w:rsidRPr="00576536">
        <w:rPr>
          <w:spacing w:val="-1"/>
        </w:rPr>
        <w:t>prohibitions</w:t>
      </w:r>
      <w:r w:rsidRPr="00576536">
        <w:t xml:space="preserve"> </w:t>
      </w:r>
      <w:r w:rsidRPr="00576536">
        <w:rPr>
          <w:spacing w:val="-1"/>
        </w:rPr>
        <w:t>included</w:t>
      </w:r>
      <w:r w:rsidRPr="00576536">
        <w:t xml:space="preserve"> </w:t>
      </w:r>
      <w:r w:rsidRPr="00576536">
        <w:rPr>
          <w:spacing w:val="-2"/>
        </w:rPr>
        <w:t xml:space="preserve">in </w:t>
      </w:r>
      <w:r w:rsidRPr="00576536">
        <w:t xml:space="preserve">this </w:t>
      </w:r>
      <w:r w:rsidRPr="00576536">
        <w:rPr>
          <w:spacing w:val="-1"/>
        </w:rPr>
        <w:t>provision,</w:t>
      </w:r>
      <w:r w:rsidRPr="00576536">
        <w:t xml:space="preserve"> </w:t>
      </w:r>
      <w:r w:rsidRPr="00576536">
        <w:rPr>
          <w:spacing w:val="-1"/>
        </w:rPr>
        <w:t>the</w:t>
      </w:r>
      <w:r w:rsidRPr="00576536">
        <w:rPr>
          <w:spacing w:val="-2"/>
        </w:rPr>
        <w:t xml:space="preserve"> </w:t>
      </w:r>
      <w:r w:rsidRPr="00576536">
        <w:rPr>
          <w:spacing w:val="-1"/>
        </w:rPr>
        <w:t>activities</w:t>
      </w:r>
      <w:r w:rsidRPr="00576536">
        <w:t xml:space="preserve"> prohibited</w:t>
      </w:r>
      <w:r w:rsidRPr="00576536">
        <w:rPr>
          <w:spacing w:val="-2"/>
        </w:rPr>
        <w:t xml:space="preserve"> </w:t>
      </w:r>
      <w:r w:rsidRPr="00576536">
        <w:t>and</w:t>
      </w:r>
      <w:r w:rsidRPr="00576536">
        <w:rPr>
          <w:spacing w:val="-2"/>
        </w:rPr>
        <w:t xml:space="preserve"> </w:t>
      </w:r>
      <w:r w:rsidRPr="00576536">
        <w:rPr>
          <w:spacing w:val="-1"/>
        </w:rPr>
        <w:t>the</w:t>
      </w:r>
      <w:r w:rsidRPr="00576536">
        <w:t xml:space="preserve"> </w:t>
      </w:r>
      <w:r w:rsidRPr="00576536">
        <w:rPr>
          <w:spacing w:val="-1"/>
        </w:rPr>
        <w:t>action</w:t>
      </w:r>
      <w:r w:rsidRPr="00576536">
        <w:rPr>
          <w:spacing w:val="73"/>
        </w:rPr>
        <w:t xml:space="preserve"> </w:t>
      </w:r>
      <w:r w:rsidRPr="00576536">
        <w:t xml:space="preserve">that </w:t>
      </w:r>
      <w:r w:rsidRPr="00576536">
        <w:rPr>
          <w:spacing w:val="-1"/>
        </w:rPr>
        <w:t>will</w:t>
      </w:r>
      <w:r w:rsidRPr="00576536">
        <w:t xml:space="preserve"> be </w:t>
      </w:r>
      <w:r w:rsidRPr="00576536">
        <w:rPr>
          <w:spacing w:val="-1"/>
        </w:rPr>
        <w:t>taken</w:t>
      </w:r>
      <w:r w:rsidRPr="00576536">
        <w:rPr>
          <w:spacing w:val="-2"/>
        </w:rPr>
        <w:t xml:space="preserve"> </w:t>
      </w:r>
      <w:r w:rsidRPr="00576536">
        <w:rPr>
          <w:spacing w:val="-1"/>
        </w:rPr>
        <w:t>against</w:t>
      </w:r>
      <w:r w:rsidRPr="00576536">
        <w:t xml:space="preserve"> the</w:t>
      </w:r>
      <w:r w:rsidRPr="00576536">
        <w:rPr>
          <w:spacing w:val="-2"/>
        </w:rPr>
        <w:t xml:space="preserve"> </w:t>
      </w:r>
      <w:r w:rsidRPr="00576536">
        <w:rPr>
          <w:spacing w:val="-1"/>
        </w:rPr>
        <w:t>employee</w:t>
      </w:r>
      <w:r w:rsidRPr="00576536">
        <w:rPr>
          <w:spacing w:val="-2"/>
        </w:rPr>
        <w:t xml:space="preserve"> </w:t>
      </w:r>
      <w:r w:rsidRPr="00576536">
        <w:t xml:space="preserve">for </w:t>
      </w:r>
      <w:r w:rsidRPr="00576536">
        <w:rPr>
          <w:spacing w:val="-1"/>
        </w:rPr>
        <w:t>violations.</w:t>
      </w:r>
    </w:p>
    <w:p w14:paraId="71E1F977" w14:textId="77777777" w:rsidR="00275987" w:rsidRPr="00576536" w:rsidRDefault="00275987" w:rsidP="00275987">
      <w:pPr>
        <w:rPr>
          <w:rFonts w:eastAsia="Arial"/>
        </w:rPr>
      </w:pPr>
    </w:p>
    <w:p w14:paraId="052C37B4" w14:textId="77777777" w:rsidR="00275987" w:rsidRPr="00576536" w:rsidRDefault="00275987" w:rsidP="00275987">
      <w:pPr>
        <w:ind w:left="1080"/>
        <w:rPr>
          <w:rFonts w:eastAsia="Arial"/>
        </w:rPr>
      </w:pPr>
      <w:r w:rsidRPr="00576536">
        <w:t>(2) A reporting</w:t>
      </w:r>
      <w:r w:rsidRPr="00576536">
        <w:rPr>
          <w:spacing w:val="-2"/>
        </w:rPr>
        <w:t xml:space="preserve"> </w:t>
      </w:r>
      <w:r w:rsidRPr="00576536">
        <w:rPr>
          <w:spacing w:val="-1"/>
        </w:rPr>
        <w:t>process</w:t>
      </w:r>
      <w:r w:rsidRPr="00576536">
        <w:rPr>
          <w:spacing w:val="-2"/>
        </w:rPr>
        <w:t xml:space="preserve"> </w:t>
      </w:r>
      <w:r w:rsidRPr="00576536">
        <w:t xml:space="preserve">for </w:t>
      </w:r>
      <w:r w:rsidRPr="00576536">
        <w:rPr>
          <w:spacing w:val="-1"/>
        </w:rPr>
        <w:t>employees</w:t>
      </w:r>
      <w:r w:rsidRPr="00576536">
        <w:t xml:space="preserve"> to</w:t>
      </w:r>
      <w:r w:rsidRPr="00576536">
        <w:rPr>
          <w:spacing w:val="-2"/>
        </w:rPr>
        <w:t xml:space="preserve"> </w:t>
      </w:r>
      <w:r w:rsidRPr="00576536">
        <w:rPr>
          <w:spacing w:val="-1"/>
        </w:rPr>
        <w:t>report,</w:t>
      </w:r>
      <w:r w:rsidRPr="00576536">
        <w:rPr>
          <w:spacing w:val="-2"/>
        </w:rPr>
        <w:t xml:space="preserve"> </w:t>
      </w:r>
      <w:r w:rsidRPr="00576536">
        <w:rPr>
          <w:spacing w:val="-1"/>
        </w:rPr>
        <w:t>without</w:t>
      </w:r>
      <w:r w:rsidRPr="00576536">
        <w:rPr>
          <w:spacing w:val="-2"/>
        </w:rPr>
        <w:t xml:space="preserve"> </w:t>
      </w:r>
      <w:r w:rsidRPr="00576536">
        <w:t>fear</w:t>
      </w:r>
      <w:r w:rsidRPr="00576536">
        <w:rPr>
          <w:spacing w:val="-3"/>
        </w:rPr>
        <w:t xml:space="preserve"> </w:t>
      </w:r>
      <w:r w:rsidRPr="00576536">
        <w:rPr>
          <w:spacing w:val="-1"/>
        </w:rPr>
        <w:t>of</w:t>
      </w:r>
      <w:r w:rsidRPr="00576536">
        <w:rPr>
          <w:spacing w:val="2"/>
        </w:rPr>
        <w:t xml:space="preserve"> </w:t>
      </w:r>
      <w:r w:rsidRPr="00576536">
        <w:rPr>
          <w:spacing w:val="-1"/>
        </w:rPr>
        <w:t>retaliation,</w:t>
      </w:r>
      <w:r w:rsidRPr="00576536">
        <w:rPr>
          <w:spacing w:val="-2"/>
        </w:rPr>
        <w:t xml:space="preserve"> </w:t>
      </w:r>
      <w:r w:rsidRPr="00576536">
        <w:rPr>
          <w:spacing w:val="-1"/>
        </w:rPr>
        <w:t>activity</w:t>
      </w:r>
      <w:r w:rsidRPr="00576536">
        <w:rPr>
          <w:spacing w:val="73"/>
        </w:rPr>
        <w:t xml:space="preserve"> </w:t>
      </w:r>
      <w:r w:rsidRPr="00576536">
        <w:rPr>
          <w:spacing w:val="-1"/>
        </w:rPr>
        <w:t>inconsistent</w:t>
      </w:r>
      <w:r w:rsidRPr="00576536">
        <w:t xml:space="preserve"> </w:t>
      </w:r>
      <w:r w:rsidRPr="00576536">
        <w:rPr>
          <w:spacing w:val="-1"/>
        </w:rPr>
        <w:t>with</w:t>
      </w:r>
      <w:r w:rsidRPr="00576536">
        <w:t xml:space="preserve"> the</w:t>
      </w:r>
      <w:r w:rsidRPr="00576536">
        <w:rPr>
          <w:spacing w:val="-2"/>
        </w:rPr>
        <w:t xml:space="preserve"> </w:t>
      </w:r>
      <w:r w:rsidRPr="00576536">
        <w:rPr>
          <w:spacing w:val="-1"/>
        </w:rPr>
        <w:t>policy</w:t>
      </w:r>
      <w:r w:rsidRPr="00576536">
        <w:rPr>
          <w:spacing w:val="-3"/>
        </w:rPr>
        <w:t xml:space="preserve"> </w:t>
      </w:r>
      <w:r w:rsidRPr="00576536">
        <w:t>prohibiting</w:t>
      </w:r>
      <w:r w:rsidRPr="00576536">
        <w:rPr>
          <w:spacing w:val="-2"/>
        </w:rPr>
        <w:t xml:space="preserve"> </w:t>
      </w:r>
      <w:r w:rsidRPr="00576536">
        <w:rPr>
          <w:spacing w:val="-1"/>
        </w:rPr>
        <w:t>trafficking,</w:t>
      </w:r>
      <w:r w:rsidRPr="00576536">
        <w:t xml:space="preserve"> including</w:t>
      </w:r>
      <w:r w:rsidRPr="00576536">
        <w:rPr>
          <w:spacing w:val="-1"/>
        </w:rPr>
        <w:t xml:space="preserve"> </w:t>
      </w:r>
      <w:r w:rsidRPr="00576536">
        <w:t>a</w:t>
      </w:r>
      <w:r w:rsidRPr="00576536">
        <w:rPr>
          <w:spacing w:val="-1"/>
        </w:rPr>
        <w:t xml:space="preserve"> means</w:t>
      </w:r>
      <w:r w:rsidRPr="00576536">
        <w:rPr>
          <w:spacing w:val="-2"/>
        </w:rPr>
        <w:t xml:space="preserve"> </w:t>
      </w:r>
      <w:r w:rsidRPr="00576536">
        <w:t>to</w:t>
      </w:r>
      <w:r w:rsidRPr="00576536">
        <w:rPr>
          <w:spacing w:val="-1"/>
        </w:rPr>
        <w:t xml:space="preserve"> </w:t>
      </w:r>
      <w:r w:rsidRPr="00576536">
        <w:t>make</w:t>
      </w:r>
      <w:r w:rsidRPr="00576536">
        <w:rPr>
          <w:spacing w:val="63"/>
        </w:rPr>
        <w:t xml:space="preserve"> </w:t>
      </w:r>
      <w:r w:rsidRPr="00576536">
        <w:rPr>
          <w:spacing w:val="-1"/>
        </w:rPr>
        <w:t>available</w:t>
      </w:r>
      <w:r w:rsidRPr="00576536">
        <w:t xml:space="preserve"> to</w:t>
      </w:r>
      <w:r w:rsidRPr="00576536">
        <w:rPr>
          <w:spacing w:val="-1"/>
        </w:rPr>
        <w:t xml:space="preserve"> </w:t>
      </w:r>
      <w:r w:rsidRPr="00576536">
        <w:t>all</w:t>
      </w:r>
      <w:r w:rsidRPr="00576536">
        <w:rPr>
          <w:spacing w:val="-1"/>
        </w:rPr>
        <w:t xml:space="preserve"> employees</w:t>
      </w:r>
      <w:r w:rsidRPr="00576536">
        <w:t xml:space="preserve"> </w:t>
      </w:r>
      <w:r w:rsidRPr="00576536">
        <w:rPr>
          <w:spacing w:val="-1"/>
        </w:rPr>
        <w:t>the</w:t>
      </w:r>
      <w:r w:rsidRPr="00576536">
        <w:t xml:space="preserve"> </w:t>
      </w:r>
      <w:r w:rsidRPr="00576536">
        <w:rPr>
          <w:spacing w:val="-1"/>
        </w:rPr>
        <w:t>Global</w:t>
      </w:r>
      <w:r w:rsidRPr="00576536">
        <w:t xml:space="preserve"> </w:t>
      </w:r>
      <w:r w:rsidRPr="00576536">
        <w:rPr>
          <w:spacing w:val="-1"/>
        </w:rPr>
        <w:t>Human</w:t>
      </w:r>
      <w:r w:rsidRPr="00576536">
        <w:rPr>
          <w:spacing w:val="-2"/>
        </w:rPr>
        <w:t xml:space="preserve"> </w:t>
      </w:r>
      <w:r w:rsidRPr="00576536">
        <w:t>Trafficking</w:t>
      </w:r>
      <w:r w:rsidRPr="00576536">
        <w:rPr>
          <w:spacing w:val="-2"/>
        </w:rPr>
        <w:t xml:space="preserve"> </w:t>
      </w:r>
      <w:r w:rsidRPr="00576536">
        <w:rPr>
          <w:spacing w:val="-1"/>
        </w:rPr>
        <w:t>Hotline</w:t>
      </w:r>
      <w:r w:rsidRPr="00576536">
        <w:t xml:space="preserve"> at</w:t>
      </w:r>
      <w:r w:rsidRPr="00576536">
        <w:rPr>
          <w:spacing w:val="-2"/>
        </w:rPr>
        <w:t xml:space="preserve"> </w:t>
      </w:r>
      <w:r w:rsidRPr="00576536">
        <w:t>1-844-888-</w:t>
      </w:r>
      <w:r w:rsidRPr="00576536">
        <w:rPr>
          <w:spacing w:val="55"/>
        </w:rPr>
        <w:t xml:space="preserve"> </w:t>
      </w:r>
      <w:r w:rsidRPr="00576536">
        <w:t xml:space="preserve">FREE </w:t>
      </w:r>
      <w:r w:rsidRPr="00576536">
        <w:rPr>
          <w:spacing w:val="-1"/>
        </w:rPr>
        <w:t>and</w:t>
      </w:r>
      <w:r w:rsidRPr="00576536">
        <w:t xml:space="preserve"> its </w:t>
      </w:r>
      <w:r w:rsidRPr="00576536">
        <w:rPr>
          <w:spacing w:val="-1"/>
        </w:rPr>
        <w:t>e-mail address</w:t>
      </w:r>
      <w:r w:rsidRPr="00576536">
        <w:t xml:space="preserve"> </w:t>
      </w:r>
      <w:r w:rsidRPr="00576536">
        <w:rPr>
          <w:spacing w:val="-1"/>
        </w:rPr>
        <w:t>at</w:t>
      </w:r>
      <w:r w:rsidRPr="00576536">
        <w:rPr>
          <w:spacing w:val="2"/>
        </w:rPr>
        <w:t xml:space="preserve"> </w:t>
      </w:r>
      <w:hyperlink r:id="rId23">
        <w:r w:rsidRPr="00576536">
          <w:rPr>
            <w:b/>
            <w:spacing w:val="-1"/>
          </w:rPr>
          <w:t>help@befree.org</w:t>
        </w:r>
        <w:r w:rsidRPr="00576536">
          <w:rPr>
            <w:spacing w:val="-1"/>
          </w:rPr>
          <w:t>.</w:t>
        </w:r>
      </w:hyperlink>
    </w:p>
    <w:p w14:paraId="0C61B668" w14:textId="77777777" w:rsidR="00275987" w:rsidRPr="00576536" w:rsidRDefault="00275987" w:rsidP="00275987">
      <w:pPr>
        <w:spacing w:before="1"/>
        <w:rPr>
          <w:rFonts w:eastAsia="Arial"/>
        </w:rPr>
      </w:pPr>
    </w:p>
    <w:p w14:paraId="1B9F683C" w14:textId="77777777" w:rsidR="00275987" w:rsidRPr="00576536" w:rsidRDefault="00275987" w:rsidP="00275987">
      <w:pPr>
        <w:ind w:left="1080" w:right="5"/>
        <w:rPr>
          <w:rFonts w:eastAsia="Arial"/>
        </w:rPr>
      </w:pPr>
      <w:r w:rsidRPr="00576536">
        <w:t>(3) A recruitment</w:t>
      </w:r>
      <w:r w:rsidRPr="00576536">
        <w:rPr>
          <w:spacing w:val="-2"/>
        </w:rPr>
        <w:t xml:space="preserve"> </w:t>
      </w:r>
      <w:r w:rsidRPr="00576536">
        <w:rPr>
          <w:spacing w:val="-1"/>
        </w:rPr>
        <w:t>and</w:t>
      </w:r>
      <w:r w:rsidRPr="00576536">
        <w:t xml:space="preserve"> </w:t>
      </w:r>
      <w:r w:rsidRPr="00576536">
        <w:rPr>
          <w:spacing w:val="-1"/>
        </w:rPr>
        <w:t>wage</w:t>
      </w:r>
      <w:r w:rsidRPr="00576536">
        <w:t xml:space="preserve"> </w:t>
      </w:r>
      <w:r w:rsidRPr="00576536">
        <w:rPr>
          <w:spacing w:val="-1"/>
        </w:rPr>
        <w:t>plan</w:t>
      </w:r>
      <w:r w:rsidRPr="00576536">
        <w:t xml:space="preserve"> </w:t>
      </w:r>
      <w:r w:rsidRPr="00576536">
        <w:rPr>
          <w:spacing w:val="-1"/>
        </w:rPr>
        <w:t>that</w:t>
      </w:r>
      <w:r w:rsidRPr="00576536">
        <w:rPr>
          <w:spacing w:val="-2"/>
        </w:rPr>
        <w:t xml:space="preserve"> </w:t>
      </w:r>
      <w:r w:rsidRPr="00576536">
        <w:t>only</w:t>
      </w:r>
      <w:r w:rsidRPr="00576536">
        <w:rPr>
          <w:spacing w:val="-3"/>
        </w:rPr>
        <w:t xml:space="preserve"> </w:t>
      </w:r>
      <w:r w:rsidRPr="00576536">
        <w:rPr>
          <w:spacing w:val="-1"/>
        </w:rPr>
        <w:t>permits</w:t>
      </w:r>
      <w:r w:rsidRPr="00576536">
        <w:t xml:space="preserve"> the</w:t>
      </w:r>
      <w:r w:rsidRPr="00576536">
        <w:rPr>
          <w:spacing w:val="-2"/>
        </w:rPr>
        <w:t xml:space="preserve"> </w:t>
      </w:r>
      <w:r w:rsidRPr="00576536">
        <w:rPr>
          <w:spacing w:val="2"/>
        </w:rPr>
        <w:t>use</w:t>
      </w:r>
      <w:r w:rsidRPr="00576536">
        <w:rPr>
          <w:spacing w:val="-2"/>
        </w:rPr>
        <w:t xml:space="preserve"> </w:t>
      </w:r>
      <w:r w:rsidRPr="00576536">
        <w:rPr>
          <w:spacing w:val="-1"/>
        </w:rPr>
        <w:t>of</w:t>
      </w:r>
      <w:r w:rsidRPr="00576536">
        <w:rPr>
          <w:spacing w:val="2"/>
        </w:rPr>
        <w:t xml:space="preserve"> </w:t>
      </w:r>
      <w:r w:rsidRPr="00576536">
        <w:rPr>
          <w:spacing w:val="-1"/>
        </w:rPr>
        <w:t>recruitment</w:t>
      </w:r>
      <w:r w:rsidRPr="00576536">
        <w:rPr>
          <w:spacing w:val="37"/>
        </w:rPr>
        <w:t xml:space="preserve"> </w:t>
      </w:r>
      <w:r w:rsidRPr="00576536">
        <w:rPr>
          <w:spacing w:val="-1"/>
        </w:rPr>
        <w:t>companies</w:t>
      </w:r>
      <w:r w:rsidRPr="00576536">
        <w:rPr>
          <w:spacing w:val="-2"/>
        </w:rPr>
        <w:t xml:space="preserve"> </w:t>
      </w:r>
      <w:r w:rsidRPr="00576536">
        <w:rPr>
          <w:spacing w:val="-1"/>
        </w:rPr>
        <w:t>with</w:t>
      </w:r>
      <w:r w:rsidRPr="00576536">
        <w:t xml:space="preserve"> trained</w:t>
      </w:r>
      <w:r w:rsidRPr="00576536">
        <w:rPr>
          <w:spacing w:val="-2"/>
        </w:rPr>
        <w:t xml:space="preserve"> </w:t>
      </w:r>
      <w:r w:rsidRPr="00576536">
        <w:rPr>
          <w:spacing w:val="-1"/>
        </w:rPr>
        <w:t>employees,</w:t>
      </w:r>
      <w:r w:rsidRPr="00576536">
        <w:t xml:space="preserve"> </w:t>
      </w:r>
      <w:r w:rsidRPr="00576536">
        <w:rPr>
          <w:spacing w:val="-1"/>
        </w:rPr>
        <w:t>prohibits</w:t>
      </w:r>
      <w:r w:rsidRPr="00576536">
        <w:t xml:space="preserve"> </w:t>
      </w:r>
      <w:r w:rsidRPr="00576536">
        <w:rPr>
          <w:spacing w:val="-1"/>
        </w:rPr>
        <w:t xml:space="preserve">charging </w:t>
      </w:r>
      <w:r w:rsidRPr="00576536">
        <w:t>of</w:t>
      </w:r>
      <w:r w:rsidRPr="00576536">
        <w:rPr>
          <w:spacing w:val="2"/>
        </w:rPr>
        <w:t xml:space="preserve"> </w:t>
      </w:r>
      <w:r w:rsidRPr="00576536">
        <w:rPr>
          <w:spacing w:val="-1"/>
        </w:rPr>
        <w:t>recruitment</w:t>
      </w:r>
      <w:r w:rsidRPr="00576536">
        <w:rPr>
          <w:spacing w:val="-2"/>
        </w:rPr>
        <w:t xml:space="preserve"> </w:t>
      </w:r>
      <w:r w:rsidRPr="00576536">
        <w:t xml:space="preserve">fees </w:t>
      </w:r>
      <w:r w:rsidRPr="00576536">
        <w:rPr>
          <w:spacing w:val="-1"/>
        </w:rPr>
        <w:t>to</w:t>
      </w:r>
      <w:r w:rsidRPr="00576536">
        <w:rPr>
          <w:spacing w:val="73"/>
        </w:rPr>
        <w:t xml:space="preserve"> </w:t>
      </w:r>
      <w:r w:rsidRPr="00576536">
        <w:t>the</w:t>
      </w:r>
      <w:r w:rsidRPr="00576536">
        <w:rPr>
          <w:spacing w:val="-2"/>
        </w:rPr>
        <w:t xml:space="preserve"> </w:t>
      </w:r>
      <w:r w:rsidRPr="00576536">
        <w:rPr>
          <w:spacing w:val="-1"/>
        </w:rPr>
        <w:t>employee,</w:t>
      </w:r>
      <w:r w:rsidRPr="00576536">
        <w:t xml:space="preserve"> </w:t>
      </w:r>
      <w:r w:rsidRPr="00576536">
        <w:rPr>
          <w:spacing w:val="-1"/>
        </w:rPr>
        <w:t>and</w:t>
      </w:r>
      <w:r w:rsidRPr="00576536">
        <w:rPr>
          <w:spacing w:val="-2"/>
        </w:rPr>
        <w:t xml:space="preserve"> </w:t>
      </w:r>
      <w:r w:rsidRPr="00576536">
        <w:rPr>
          <w:spacing w:val="-1"/>
        </w:rPr>
        <w:lastRenderedPageBreak/>
        <w:t>ensures</w:t>
      </w:r>
      <w:r w:rsidRPr="00576536">
        <w:t xml:space="preserve"> </w:t>
      </w:r>
      <w:r w:rsidRPr="00576536">
        <w:rPr>
          <w:spacing w:val="-1"/>
        </w:rPr>
        <w:t>that</w:t>
      </w:r>
      <w:r w:rsidRPr="00576536">
        <w:t xml:space="preserve"> </w:t>
      </w:r>
      <w:r w:rsidRPr="00576536">
        <w:rPr>
          <w:spacing w:val="-1"/>
        </w:rPr>
        <w:t>wages</w:t>
      </w:r>
      <w:r w:rsidRPr="00576536">
        <w:t xml:space="preserve"> </w:t>
      </w:r>
      <w:r w:rsidRPr="00576536">
        <w:rPr>
          <w:spacing w:val="-1"/>
        </w:rPr>
        <w:t>meet</w:t>
      </w:r>
      <w:r w:rsidRPr="00576536">
        <w:rPr>
          <w:spacing w:val="-2"/>
        </w:rPr>
        <w:t xml:space="preserve"> </w:t>
      </w:r>
      <w:r w:rsidRPr="00576536">
        <w:rPr>
          <w:spacing w:val="-1"/>
        </w:rPr>
        <w:t>applicable</w:t>
      </w:r>
      <w:r w:rsidRPr="00576536">
        <w:t xml:space="preserve"> host-country</w:t>
      </w:r>
      <w:r w:rsidRPr="00576536">
        <w:rPr>
          <w:spacing w:val="-3"/>
        </w:rPr>
        <w:t xml:space="preserve"> </w:t>
      </w:r>
      <w:r w:rsidRPr="00576536">
        <w:rPr>
          <w:spacing w:val="-1"/>
        </w:rPr>
        <w:t>legal</w:t>
      </w:r>
      <w:r w:rsidRPr="00576536">
        <w:rPr>
          <w:spacing w:val="55"/>
        </w:rPr>
        <w:t xml:space="preserve"> </w:t>
      </w:r>
      <w:r w:rsidRPr="00576536">
        <w:rPr>
          <w:spacing w:val="-1"/>
        </w:rPr>
        <w:t>requirements</w:t>
      </w:r>
      <w:r w:rsidRPr="00576536">
        <w:rPr>
          <w:spacing w:val="-2"/>
        </w:rPr>
        <w:t xml:space="preserve"> </w:t>
      </w:r>
      <w:r w:rsidRPr="00576536">
        <w:t xml:space="preserve">or </w:t>
      </w:r>
      <w:r w:rsidRPr="00576536">
        <w:rPr>
          <w:spacing w:val="-1"/>
        </w:rPr>
        <w:t>explains</w:t>
      </w:r>
      <w:r w:rsidRPr="00576536">
        <w:t xml:space="preserve"> any</w:t>
      </w:r>
      <w:r w:rsidRPr="00576536">
        <w:rPr>
          <w:spacing w:val="-3"/>
        </w:rPr>
        <w:t xml:space="preserve"> </w:t>
      </w:r>
      <w:r w:rsidRPr="00576536">
        <w:rPr>
          <w:spacing w:val="-1"/>
        </w:rPr>
        <w:t>variance.</w:t>
      </w:r>
    </w:p>
    <w:p w14:paraId="4D6E7EF7" w14:textId="77777777" w:rsidR="00275987" w:rsidRPr="00576536" w:rsidRDefault="00275987" w:rsidP="00275987">
      <w:pPr>
        <w:ind w:left="1080" w:right="5"/>
        <w:rPr>
          <w:rFonts w:eastAsia="Arial"/>
        </w:rPr>
      </w:pPr>
    </w:p>
    <w:p w14:paraId="2309BA46" w14:textId="77777777" w:rsidR="00275987" w:rsidRPr="00576536" w:rsidRDefault="00275987" w:rsidP="00275987">
      <w:pPr>
        <w:ind w:left="1080"/>
        <w:rPr>
          <w:rFonts w:eastAsia="Arial"/>
        </w:rPr>
      </w:pPr>
      <w:r w:rsidRPr="00576536">
        <w:t xml:space="preserve">(4) A </w:t>
      </w:r>
      <w:r w:rsidRPr="00576536">
        <w:rPr>
          <w:spacing w:val="-1"/>
        </w:rPr>
        <w:t xml:space="preserve">housing </w:t>
      </w:r>
      <w:r w:rsidRPr="00576536">
        <w:t xml:space="preserve">plan, </w:t>
      </w:r>
      <w:r w:rsidRPr="00576536">
        <w:rPr>
          <w:spacing w:val="-2"/>
        </w:rPr>
        <w:t>if</w:t>
      </w:r>
      <w:r w:rsidRPr="00576536">
        <w:rPr>
          <w:spacing w:val="2"/>
        </w:rPr>
        <w:t xml:space="preserve"> </w:t>
      </w:r>
      <w:r w:rsidRPr="00576536">
        <w:rPr>
          <w:spacing w:val="-1"/>
        </w:rPr>
        <w:t>the</w:t>
      </w:r>
      <w:r w:rsidRPr="00576536">
        <w:t xml:space="preserve"> </w:t>
      </w:r>
      <w:r w:rsidRPr="00576536">
        <w:rPr>
          <w:spacing w:val="-1"/>
        </w:rPr>
        <w:t>recipient</w:t>
      </w:r>
      <w:r w:rsidRPr="00576536">
        <w:rPr>
          <w:spacing w:val="-2"/>
        </w:rPr>
        <w:t xml:space="preserve"> </w:t>
      </w:r>
      <w:r w:rsidRPr="00576536">
        <w:t xml:space="preserve">or </w:t>
      </w:r>
      <w:r w:rsidRPr="00576536">
        <w:rPr>
          <w:spacing w:val="-1"/>
        </w:rPr>
        <w:t>any</w:t>
      </w:r>
      <w:r w:rsidRPr="00576536">
        <w:rPr>
          <w:spacing w:val="-3"/>
        </w:rPr>
        <w:t xml:space="preserve"> </w:t>
      </w:r>
      <w:r w:rsidRPr="00576536">
        <w:rPr>
          <w:spacing w:val="-1"/>
        </w:rPr>
        <w:t>subawardee</w:t>
      </w:r>
      <w:r w:rsidRPr="00576536">
        <w:rPr>
          <w:spacing w:val="6"/>
        </w:rPr>
        <w:t xml:space="preserve"> </w:t>
      </w:r>
      <w:r w:rsidRPr="00576536">
        <w:rPr>
          <w:spacing w:val="-1"/>
        </w:rPr>
        <w:t>intends</w:t>
      </w:r>
      <w:r w:rsidRPr="00576536">
        <w:t xml:space="preserve"> to</w:t>
      </w:r>
      <w:r w:rsidRPr="00576536">
        <w:rPr>
          <w:spacing w:val="-2"/>
        </w:rPr>
        <w:t xml:space="preserve"> </w:t>
      </w:r>
      <w:r w:rsidRPr="00576536">
        <w:rPr>
          <w:spacing w:val="-1"/>
        </w:rPr>
        <w:t xml:space="preserve">provide </w:t>
      </w:r>
      <w:r w:rsidRPr="00576536">
        <w:t>or</w:t>
      </w:r>
      <w:r w:rsidRPr="00576536">
        <w:rPr>
          <w:spacing w:val="67"/>
        </w:rPr>
        <w:t xml:space="preserve"> </w:t>
      </w:r>
      <w:r w:rsidRPr="00576536">
        <w:rPr>
          <w:spacing w:val="-1"/>
        </w:rPr>
        <w:t>arrange</w:t>
      </w:r>
      <w:r w:rsidRPr="00576536">
        <w:t xml:space="preserve"> </w:t>
      </w:r>
      <w:r w:rsidRPr="00576536">
        <w:rPr>
          <w:spacing w:val="-1"/>
        </w:rPr>
        <w:t>housing.</w:t>
      </w:r>
      <w:r w:rsidRPr="00576536">
        <w:rPr>
          <w:spacing w:val="64"/>
        </w:rPr>
        <w:t xml:space="preserve"> </w:t>
      </w:r>
      <w:r w:rsidRPr="00576536">
        <w:rPr>
          <w:spacing w:val="-1"/>
        </w:rPr>
        <w:t>The</w:t>
      </w:r>
      <w:r w:rsidRPr="00576536">
        <w:rPr>
          <w:spacing w:val="-2"/>
        </w:rPr>
        <w:t xml:space="preserve"> </w:t>
      </w:r>
      <w:r w:rsidRPr="00576536">
        <w:t>housing</w:t>
      </w:r>
      <w:r w:rsidRPr="00576536">
        <w:rPr>
          <w:spacing w:val="-1"/>
        </w:rPr>
        <w:t xml:space="preserve"> plan</w:t>
      </w:r>
      <w:r w:rsidRPr="00576536">
        <w:t xml:space="preserve"> is </w:t>
      </w:r>
      <w:r w:rsidRPr="00576536">
        <w:rPr>
          <w:spacing w:val="-1"/>
        </w:rPr>
        <w:t>required</w:t>
      </w:r>
      <w:r w:rsidRPr="00576536">
        <w:t xml:space="preserve"> to</w:t>
      </w:r>
      <w:r w:rsidRPr="00576536">
        <w:rPr>
          <w:spacing w:val="-2"/>
        </w:rPr>
        <w:t xml:space="preserve"> </w:t>
      </w:r>
      <w:r w:rsidRPr="00576536">
        <w:rPr>
          <w:spacing w:val="-1"/>
        </w:rPr>
        <w:t>meet</w:t>
      </w:r>
      <w:r w:rsidRPr="00576536">
        <w:rPr>
          <w:spacing w:val="-2"/>
        </w:rPr>
        <w:t xml:space="preserve"> </w:t>
      </w:r>
      <w:r w:rsidRPr="00576536">
        <w:t>any</w:t>
      </w:r>
      <w:r w:rsidRPr="00576536">
        <w:rPr>
          <w:spacing w:val="-3"/>
        </w:rPr>
        <w:t xml:space="preserve"> </w:t>
      </w:r>
      <w:r w:rsidRPr="00576536">
        <w:t>host-country</w:t>
      </w:r>
      <w:r w:rsidRPr="00576536">
        <w:rPr>
          <w:spacing w:val="47"/>
        </w:rPr>
        <w:t xml:space="preserve"> </w:t>
      </w:r>
      <w:r w:rsidRPr="00576536">
        <w:t>housing</w:t>
      </w:r>
      <w:r w:rsidRPr="00576536">
        <w:rPr>
          <w:spacing w:val="-1"/>
        </w:rPr>
        <w:t xml:space="preserve"> and</w:t>
      </w:r>
      <w:r w:rsidRPr="00576536">
        <w:t xml:space="preserve"> </w:t>
      </w:r>
      <w:r w:rsidRPr="00576536">
        <w:rPr>
          <w:spacing w:val="-1"/>
        </w:rPr>
        <w:t>safety</w:t>
      </w:r>
      <w:r w:rsidRPr="00576536">
        <w:rPr>
          <w:spacing w:val="-2"/>
        </w:rPr>
        <w:t xml:space="preserve"> </w:t>
      </w:r>
      <w:r w:rsidRPr="00576536">
        <w:rPr>
          <w:spacing w:val="-1"/>
        </w:rPr>
        <w:t>standards.</w:t>
      </w:r>
    </w:p>
    <w:p w14:paraId="473BE286" w14:textId="77777777" w:rsidR="00275987" w:rsidRPr="00576536" w:rsidRDefault="00275987" w:rsidP="00275987">
      <w:pPr>
        <w:rPr>
          <w:rFonts w:eastAsia="Arial"/>
        </w:rPr>
      </w:pPr>
    </w:p>
    <w:p w14:paraId="5F6E1960" w14:textId="77777777" w:rsidR="00275987" w:rsidRPr="00576536" w:rsidRDefault="00275987" w:rsidP="00275987">
      <w:pPr>
        <w:ind w:left="1080" w:right="5"/>
        <w:rPr>
          <w:rFonts w:eastAsia="Arial"/>
        </w:rPr>
      </w:pPr>
      <w:r w:rsidRPr="00576536">
        <w:t xml:space="preserve">(5) </w:t>
      </w:r>
      <w:r w:rsidRPr="00576536">
        <w:rPr>
          <w:spacing w:val="-1"/>
        </w:rPr>
        <w:t>Procedures</w:t>
      </w:r>
      <w:r w:rsidRPr="00576536">
        <w:rPr>
          <w:spacing w:val="-2"/>
        </w:rPr>
        <w:t xml:space="preserve"> </w:t>
      </w:r>
      <w:r w:rsidRPr="00576536">
        <w:t>for</w:t>
      </w:r>
      <w:r w:rsidRPr="00576536">
        <w:rPr>
          <w:spacing w:val="-3"/>
        </w:rPr>
        <w:t xml:space="preserve"> </w:t>
      </w:r>
      <w:r w:rsidRPr="00576536">
        <w:t xml:space="preserve">the </w:t>
      </w:r>
      <w:r w:rsidRPr="00576536">
        <w:rPr>
          <w:spacing w:val="-1"/>
        </w:rPr>
        <w:t>recipient</w:t>
      </w:r>
      <w:r w:rsidRPr="00576536">
        <w:rPr>
          <w:spacing w:val="-2"/>
        </w:rPr>
        <w:t xml:space="preserve"> </w:t>
      </w:r>
      <w:r w:rsidRPr="00576536">
        <w:t>to</w:t>
      </w:r>
      <w:r w:rsidRPr="00576536">
        <w:rPr>
          <w:spacing w:val="-1"/>
        </w:rPr>
        <w:t xml:space="preserve"> prevent</w:t>
      </w:r>
      <w:r w:rsidRPr="00576536">
        <w:t xml:space="preserve"> </w:t>
      </w:r>
      <w:r w:rsidRPr="00576536">
        <w:rPr>
          <w:spacing w:val="-1"/>
        </w:rPr>
        <w:t>any</w:t>
      </w:r>
      <w:r w:rsidRPr="00576536">
        <w:rPr>
          <w:spacing w:val="-3"/>
        </w:rPr>
        <w:t xml:space="preserve"> </w:t>
      </w:r>
      <w:r w:rsidRPr="00576536">
        <w:rPr>
          <w:spacing w:val="-1"/>
        </w:rPr>
        <w:t>agents</w:t>
      </w:r>
      <w:r w:rsidRPr="00576536">
        <w:rPr>
          <w:spacing w:val="-2"/>
        </w:rPr>
        <w:t xml:space="preserve"> </w:t>
      </w:r>
      <w:r w:rsidRPr="00576536">
        <w:t xml:space="preserve">or </w:t>
      </w:r>
      <w:r w:rsidRPr="00576536">
        <w:rPr>
          <w:spacing w:val="-1"/>
        </w:rPr>
        <w:t>subawardee</w:t>
      </w:r>
      <w:r w:rsidRPr="00576536">
        <w:t xml:space="preserve"> at</w:t>
      </w:r>
      <w:r w:rsidRPr="00576536">
        <w:rPr>
          <w:spacing w:val="-4"/>
        </w:rPr>
        <w:t xml:space="preserve"> </w:t>
      </w:r>
      <w:r w:rsidRPr="00576536">
        <w:t>any</w:t>
      </w:r>
      <w:r w:rsidRPr="00576536">
        <w:rPr>
          <w:spacing w:val="-3"/>
        </w:rPr>
        <w:t xml:space="preserve"> </w:t>
      </w:r>
      <w:r w:rsidRPr="00576536">
        <w:t>tier</w:t>
      </w:r>
      <w:r w:rsidRPr="00576536">
        <w:rPr>
          <w:spacing w:val="69"/>
        </w:rPr>
        <w:t xml:space="preserve"> </w:t>
      </w:r>
      <w:r w:rsidRPr="00576536">
        <w:t>and</w:t>
      </w:r>
      <w:r w:rsidRPr="00576536">
        <w:rPr>
          <w:spacing w:val="-2"/>
        </w:rPr>
        <w:t xml:space="preserve"> </w:t>
      </w:r>
      <w:r w:rsidRPr="00576536">
        <w:t>at</w:t>
      </w:r>
      <w:r w:rsidRPr="00576536">
        <w:rPr>
          <w:spacing w:val="-2"/>
        </w:rPr>
        <w:t xml:space="preserve"> </w:t>
      </w:r>
      <w:r w:rsidRPr="00576536">
        <w:t>any</w:t>
      </w:r>
      <w:r w:rsidRPr="00576536">
        <w:rPr>
          <w:spacing w:val="-3"/>
        </w:rPr>
        <w:t xml:space="preserve"> </w:t>
      </w:r>
      <w:r w:rsidRPr="00576536">
        <w:t xml:space="preserve">dollar </w:t>
      </w:r>
      <w:r w:rsidRPr="00576536">
        <w:rPr>
          <w:spacing w:val="-1"/>
        </w:rPr>
        <w:t xml:space="preserve">value from engaging </w:t>
      </w:r>
      <w:r w:rsidRPr="00576536">
        <w:t xml:space="preserve">in </w:t>
      </w:r>
      <w:r w:rsidRPr="00576536">
        <w:rPr>
          <w:spacing w:val="-1"/>
        </w:rPr>
        <w:t>trafficking</w:t>
      </w:r>
      <w:r w:rsidRPr="00576536">
        <w:rPr>
          <w:spacing w:val="5"/>
        </w:rPr>
        <w:t xml:space="preserve"> </w:t>
      </w:r>
      <w:r w:rsidRPr="00576536">
        <w:t>in persons</w:t>
      </w:r>
      <w:r w:rsidRPr="00576536">
        <w:rPr>
          <w:spacing w:val="-3"/>
        </w:rPr>
        <w:t xml:space="preserve"> </w:t>
      </w:r>
      <w:r w:rsidRPr="00576536">
        <w:rPr>
          <w:spacing w:val="-1"/>
        </w:rPr>
        <w:t>activities</w:t>
      </w:r>
      <w:r w:rsidRPr="00576536">
        <w:rPr>
          <w:spacing w:val="51"/>
        </w:rPr>
        <w:t xml:space="preserve"> </w:t>
      </w:r>
      <w:r w:rsidRPr="00576536">
        <w:rPr>
          <w:spacing w:val="-1"/>
        </w:rPr>
        <w:t>described</w:t>
      </w:r>
      <w:r w:rsidRPr="00576536">
        <w:rPr>
          <w:spacing w:val="-2"/>
        </w:rPr>
        <w:t xml:space="preserve"> </w:t>
      </w:r>
      <w:r w:rsidRPr="00576536">
        <w:t xml:space="preserve">in </w:t>
      </w:r>
      <w:r w:rsidRPr="00576536">
        <w:rPr>
          <w:spacing w:val="-1"/>
        </w:rPr>
        <w:t>section</w:t>
      </w:r>
      <w:r w:rsidRPr="00576536">
        <w:rPr>
          <w:spacing w:val="-2"/>
        </w:rPr>
        <w:t xml:space="preserve"> </w:t>
      </w:r>
      <w:r w:rsidRPr="00576536">
        <w:t>a</w:t>
      </w:r>
      <w:r w:rsidRPr="00576536">
        <w:rPr>
          <w:spacing w:val="-2"/>
        </w:rPr>
        <w:t xml:space="preserve"> </w:t>
      </w:r>
      <w:r w:rsidRPr="00576536">
        <w:rPr>
          <w:spacing w:val="-1"/>
        </w:rPr>
        <w:t>of</w:t>
      </w:r>
      <w:r w:rsidRPr="00576536">
        <w:rPr>
          <w:spacing w:val="2"/>
        </w:rPr>
        <w:t xml:space="preserve"> </w:t>
      </w:r>
      <w:r w:rsidRPr="00576536">
        <w:t>this</w:t>
      </w:r>
      <w:r w:rsidRPr="00576536">
        <w:rPr>
          <w:spacing w:val="-3"/>
        </w:rPr>
        <w:t xml:space="preserve"> </w:t>
      </w:r>
      <w:r w:rsidRPr="00576536">
        <w:rPr>
          <w:spacing w:val="-1"/>
        </w:rPr>
        <w:t>provision.</w:t>
      </w:r>
      <w:r w:rsidRPr="00576536">
        <w:rPr>
          <w:spacing w:val="64"/>
        </w:rPr>
        <w:t xml:space="preserve"> </w:t>
      </w:r>
      <w:r w:rsidRPr="00576536">
        <w:t>The</w:t>
      </w:r>
      <w:r w:rsidRPr="00576536">
        <w:rPr>
          <w:spacing w:val="-2"/>
        </w:rPr>
        <w:t xml:space="preserve"> </w:t>
      </w:r>
      <w:r w:rsidRPr="00576536">
        <w:t>recipient</w:t>
      </w:r>
      <w:r w:rsidRPr="00576536">
        <w:rPr>
          <w:spacing w:val="-2"/>
        </w:rPr>
        <w:t xml:space="preserve"> </w:t>
      </w:r>
      <w:r w:rsidRPr="00576536">
        <w:t xml:space="preserve">must </w:t>
      </w:r>
      <w:r w:rsidRPr="00576536">
        <w:rPr>
          <w:spacing w:val="-1"/>
        </w:rPr>
        <w:t>also</w:t>
      </w:r>
      <w:r w:rsidRPr="00576536">
        <w:t xml:space="preserve"> </w:t>
      </w:r>
      <w:r w:rsidRPr="00576536">
        <w:rPr>
          <w:spacing w:val="-1"/>
        </w:rPr>
        <w:t>have</w:t>
      </w:r>
      <w:r w:rsidRPr="00576536">
        <w:rPr>
          <w:spacing w:val="43"/>
        </w:rPr>
        <w:t xml:space="preserve"> </w:t>
      </w:r>
      <w:r w:rsidRPr="00576536">
        <w:rPr>
          <w:spacing w:val="-1"/>
        </w:rPr>
        <w:t>procedures</w:t>
      </w:r>
      <w:r w:rsidRPr="00576536">
        <w:t xml:space="preserve"> to</w:t>
      </w:r>
      <w:r w:rsidRPr="00576536">
        <w:rPr>
          <w:spacing w:val="-1"/>
        </w:rPr>
        <w:t xml:space="preserve"> monitor,</w:t>
      </w:r>
      <w:r w:rsidRPr="00576536">
        <w:t xml:space="preserve"> </w:t>
      </w:r>
      <w:r w:rsidRPr="00576536">
        <w:rPr>
          <w:spacing w:val="-1"/>
        </w:rPr>
        <w:t>detect,</w:t>
      </w:r>
      <w:r w:rsidRPr="00576536">
        <w:rPr>
          <w:spacing w:val="-2"/>
        </w:rPr>
        <w:t xml:space="preserve"> </w:t>
      </w:r>
      <w:r w:rsidRPr="00576536">
        <w:t>and</w:t>
      </w:r>
      <w:r w:rsidRPr="00576536">
        <w:rPr>
          <w:spacing w:val="-2"/>
        </w:rPr>
        <w:t xml:space="preserve"> </w:t>
      </w:r>
      <w:r w:rsidRPr="00576536">
        <w:rPr>
          <w:spacing w:val="-1"/>
        </w:rPr>
        <w:t>terminate</w:t>
      </w:r>
      <w:r w:rsidRPr="00576536">
        <w:rPr>
          <w:spacing w:val="-2"/>
        </w:rPr>
        <w:t xml:space="preserve"> </w:t>
      </w:r>
      <w:r w:rsidRPr="00576536">
        <w:t>any</w:t>
      </w:r>
      <w:r w:rsidRPr="00576536">
        <w:rPr>
          <w:spacing w:val="-3"/>
        </w:rPr>
        <w:t xml:space="preserve"> </w:t>
      </w:r>
      <w:r w:rsidRPr="00576536">
        <w:rPr>
          <w:spacing w:val="-1"/>
        </w:rPr>
        <w:t>agents</w:t>
      </w:r>
      <w:r w:rsidRPr="00576536">
        <w:t xml:space="preserve"> or </w:t>
      </w:r>
      <w:r w:rsidRPr="00576536">
        <w:rPr>
          <w:spacing w:val="-1"/>
        </w:rPr>
        <w:t>subawardee</w:t>
      </w:r>
      <w:r w:rsidRPr="00576536">
        <w:rPr>
          <w:spacing w:val="-2"/>
        </w:rPr>
        <w:t xml:space="preserve"> </w:t>
      </w:r>
      <w:r w:rsidRPr="00576536">
        <w:t>or</w:t>
      </w:r>
      <w:r w:rsidRPr="00576536">
        <w:rPr>
          <w:spacing w:val="67"/>
        </w:rPr>
        <w:t xml:space="preserve"> </w:t>
      </w:r>
      <w:r w:rsidRPr="00576536">
        <w:rPr>
          <w:spacing w:val="-1"/>
        </w:rPr>
        <w:t>subawardee</w:t>
      </w:r>
      <w:r w:rsidRPr="00576536">
        <w:rPr>
          <w:spacing w:val="-2"/>
        </w:rPr>
        <w:t xml:space="preserve"> </w:t>
      </w:r>
      <w:r w:rsidRPr="00576536">
        <w:rPr>
          <w:spacing w:val="-1"/>
        </w:rPr>
        <w:t>employees</w:t>
      </w:r>
      <w:r w:rsidRPr="00576536">
        <w:t xml:space="preserve"> that</w:t>
      </w:r>
      <w:r w:rsidRPr="00576536">
        <w:rPr>
          <w:spacing w:val="-2"/>
        </w:rPr>
        <w:t xml:space="preserve"> </w:t>
      </w:r>
      <w:r w:rsidRPr="00576536">
        <w:rPr>
          <w:spacing w:val="-1"/>
        </w:rPr>
        <w:t>have</w:t>
      </w:r>
      <w:r w:rsidRPr="00576536">
        <w:t xml:space="preserve"> </w:t>
      </w:r>
      <w:r w:rsidRPr="00576536">
        <w:rPr>
          <w:spacing w:val="-1"/>
        </w:rPr>
        <w:t>engaged</w:t>
      </w:r>
      <w:r w:rsidRPr="00576536">
        <w:t xml:space="preserve"> in</w:t>
      </w:r>
      <w:r w:rsidRPr="00576536">
        <w:rPr>
          <w:spacing w:val="-2"/>
        </w:rPr>
        <w:t xml:space="preserve"> </w:t>
      </w:r>
      <w:r w:rsidRPr="00576536">
        <w:t>such</w:t>
      </w:r>
      <w:r w:rsidRPr="00576536">
        <w:rPr>
          <w:spacing w:val="-2"/>
        </w:rPr>
        <w:t xml:space="preserve"> </w:t>
      </w:r>
      <w:r w:rsidRPr="00576536">
        <w:rPr>
          <w:spacing w:val="-1"/>
        </w:rPr>
        <w:t>activities.</w:t>
      </w:r>
    </w:p>
    <w:p w14:paraId="1DD06AE4" w14:textId="77777777" w:rsidR="00275987" w:rsidRPr="00576536" w:rsidRDefault="00275987" w:rsidP="00275987">
      <w:pPr>
        <w:rPr>
          <w:rFonts w:eastAsia="Arial"/>
        </w:rPr>
      </w:pPr>
    </w:p>
    <w:p w14:paraId="5FA17FB2" w14:textId="77777777" w:rsidR="00275987" w:rsidRPr="00576536" w:rsidRDefault="00275987" w:rsidP="00275987">
      <w:pPr>
        <w:spacing w:line="245" w:lineRule="exact"/>
        <w:rPr>
          <w:rFonts w:eastAsia="Arial"/>
        </w:rPr>
      </w:pPr>
      <w:r w:rsidRPr="00576536">
        <w:t>e.</w:t>
      </w:r>
      <w:r w:rsidRPr="00576536">
        <w:tab/>
      </w:r>
      <w:proofErr w:type="gramStart"/>
      <w:r w:rsidRPr="00576536">
        <w:t>If</w:t>
      </w:r>
      <w:proofErr w:type="gramEnd"/>
      <w:r w:rsidRPr="00576536">
        <w:t xml:space="preserve"> </w:t>
      </w:r>
      <w:r w:rsidRPr="00576536">
        <w:rPr>
          <w:spacing w:val="-1"/>
        </w:rPr>
        <w:t>the</w:t>
      </w:r>
      <w:r w:rsidRPr="00576536">
        <w:t xml:space="preserve"> </w:t>
      </w:r>
      <w:r w:rsidRPr="00576536">
        <w:rPr>
          <w:spacing w:val="-1"/>
        </w:rPr>
        <w:t>Recipient</w:t>
      </w:r>
      <w:r w:rsidRPr="00576536">
        <w:t xml:space="preserve"> </w:t>
      </w:r>
      <w:r w:rsidRPr="00576536">
        <w:rPr>
          <w:spacing w:val="-1"/>
        </w:rPr>
        <w:t>receives</w:t>
      </w:r>
      <w:r w:rsidRPr="00576536">
        <w:t xml:space="preserve"> </w:t>
      </w:r>
      <w:r w:rsidRPr="00576536">
        <w:rPr>
          <w:spacing w:val="1"/>
        </w:rPr>
        <w:t>any</w:t>
      </w:r>
      <w:r w:rsidRPr="00576536">
        <w:rPr>
          <w:spacing w:val="-3"/>
        </w:rPr>
        <w:t xml:space="preserve"> </w:t>
      </w:r>
      <w:r w:rsidRPr="00576536">
        <w:t xml:space="preserve">credible </w:t>
      </w:r>
      <w:r w:rsidRPr="00576536">
        <w:rPr>
          <w:spacing w:val="-1"/>
        </w:rPr>
        <w:t>information from</w:t>
      </w:r>
      <w:r w:rsidRPr="00576536">
        <w:rPr>
          <w:spacing w:val="1"/>
        </w:rPr>
        <w:t xml:space="preserve"> </w:t>
      </w:r>
      <w:r w:rsidRPr="00576536">
        <w:rPr>
          <w:spacing w:val="-1"/>
        </w:rPr>
        <w:t>any</w:t>
      </w:r>
      <w:r w:rsidRPr="00576536">
        <w:rPr>
          <w:spacing w:val="-3"/>
        </w:rPr>
        <w:t xml:space="preserve"> </w:t>
      </w:r>
      <w:r w:rsidRPr="00576536">
        <w:t xml:space="preserve">source </w:t>
      </w:r>
      <w:r w:rsidRPr="00576536">
        <w:rPr>
          <w:spacing w:val="-1"/>
        </w:rPr>
        <w:t>that</w:t>
      </w:r>
      <w:r w:rsidRPr="00576536">
        <w:t xml:space="preserve"> </w:t>
      </w:r>
      <w:r w:rsidRPr="00576536">
        <w:rPr>
          <w:spacing w:val="-1"/>
        </w:rPr>
        <w:t>alleges</w:t>
      </w:r>
    </w:p>
    <w:p w14:paraId="51ACCBD2" w14:textId="77777777" w:rsidR="00275987" w:rsidRPr="00576536" w:rsidRDefault="00275987" w:rsidP="00275987">
      <w:pPr>
        <w:ind w:left="720" w:right="1"/>
        <w:rPr>
          <w:rFonts w:eastAsia="Arial"/>
        </w:rPr>
      </w:pPr>
      <w:proofErr w:type="gramStart"/>
      <w:r w:rsidRPr="00576536">
        <w:t>that</w:t>
      </w:r>
      <w:proofErr w:type="gramEnd"/>
      <w:r w:rsidRPr="00576536">
        <w:rPr>
          <w:spacing w:val="-2"/>
        </w:rPr>
        <w:t xml:space="preserve"> </w:t>
      </w:r>
      <w:r w:rsidRPr="00576536">
        <w:t>the</w:t>
      </w:r>
      <w:r w:rsidRPr="00576536">
        <w:rPr>
          <w:spacing w:val="-2"/>
        </w:rPr>
        <w:t xml:space="preserve"> </w:t>
      </w:r>
      <w:r w:rsidRPr="00576536">
        <w:rPr>
          <w:spacing w:val="-1"/>
        </w:rPr>
        <w:t>recipient,</w:t>
      </w:r>
      <w:r w:rsidRPr="00576536">
        <w:t xml:space="preserve"> </w:t>
      </w:r>
      <w:r w:rsidRPr="00576536">
        <w:rPr>
          <w:spacing w:val="-1"/>
        </w:rPr>
        <w:t>contractor,</w:t>
      </w:r>
      <w:r w:rsidRPr="00576536">
        <w:t xml:space="preserve"> </w:t>
      </w:r>
      <w:r w:rsidRPr="00576536">
        <w:rPr>
          <w:spacing w:val="-1"/>
        </w:rPr>
        <w:t>subawardee,</w:t>
      </w:r>
      <w:r w:rsidRPr="00576536">
        <w:rPr>
          <w:spacing w:val="-2"/>
        </w:rPr>
        <w:t xml:space="preserve"> </w:t>
      </w:r>
      <w:r w:rsidRPr="00576536">
        <w:t>or</w:t>
      </w:r>
      <w:r w:rsidRPr="00576536">
        <w:rPr>
          <w:spacing w:val="-3"/>
        </w:rPr>
        <w:t xml:space="preserve"> </w:t>
      </w:r>
      <w:r w:rsidRPr="00576536">
        <w:rPr>
          <w:spacing w:val="-1"/>
        </w:rPr>
        <w:t>agent</w:t>
      </w:r>
      <w:r w:rsidRPr="00576536">
        <w:t xml:space="preserve"> </w:t>
      </w:r>
      <w:r w:rsidRPr="00576536">
        <w:rPr>
          <w:spacing w:val="-1"/>
        </w:rPr>
        <w:t>has</w:t>
      </w:r>
      <w:r w:rsidRPr="00576536">
        <w:t xml:space="preserve"> </w:t>
      </w:r>
      <w:r w:rsidRPr="00576536">
        <w:rPr>
          <w:spacing w:val="-1"/>
        </w:rPr>
        <w:t>engaged</w:t>
      </w:r>
      <w:r w:rsidRPr="00576536">
        <w:t xml:space="preserve"> in</w:t>
      </w:r>
      <w:r w:rsidRPr="00576536">
        <w:rPr>
          <w:spacing w:val="-2"/>
        </w:rPr>
        <w:t xml:space="preserve"> </w:t>
      </w:r>
      <w:r w:rsidRPr="00576536">
        <w:t>any</w:t>
      </w:r>
      <w:r w:rsidRPr="00576536">
        <w:rPr>
          <w:spacing w:val="-3"/>
        </w:rPr>
        <w:t xml:space="preserve"> </w:t>
      </w:r>
      <w:r w:rsidRPr="00576536">
        <w:rPr>
          <w:spacing w:val="-1"/>
        </w:rPr>
        <w:t>of</w:t>
      </w:r>
      <w:r w:rsidRPr="00576536">
        <w:rPr>
          <w:spacing w:val="2"/>
        </w:rPr>
        <w:t xml:space="preserve"> </w:t>
      </w:r>
      <w:r w:rsidRPr="00576536">
        <w:rPr>
          <w:spacing w:val="-1"/>
        </w:rPr>
        <w:t>the</w:t>
      </w:r>
      <w:r w:rsidRPr="00576536">
        <w:rPr>
          <w:spacing w:val="69"/>
        </w:rPr>
        <w:t xml:space="preserve"> </w:t>
      </w:r>
      <w:r w:rsidRPr="00576536">
        <w:rPr>
          <w:spacing w:val="-1"/>
        </w:rPr>
        <w:t>prohibited</w:t>
      </w:r>
      <w:r w:rsidRPr="00576536">
        <w:t xml:space="preserve"> </w:t>
      </w:r>
      <w:r w:rsidRPr="00576536">
        <w:rPr>
          <w:spacing w:val="-1"/>
        </w:rPr>
        <w:t>activities</w:t>
      </w:r>
      <w:r w:rsidRPr="00576536">
        <w:t xml:space="preserve"> identified</w:t>
      </w:r>
      <w:r w:rsidRPr="00576536">
        <w:rPr>
          <w:spacing w:val="1"/>
        </w:rPr>
        <w:t xml:space="preserve"> </w:t>
      </w:r>
      <w:r w:rsidRPr="00576536">
        <w:rPr>
          <w:spacing w:val="-2"/>
        </w:rPr>
        <w:t>in</w:t>
      </w:r>
      <w:r w:rsidRPr="00576536">
        <w:t xml:space="preserve"> this</w:t>
      </w:r>
      <w:r w:rsidRPr="00576536">
        <w:rPr>
          <w:spacing w:val="-3"/>
        </w:rPr>
        <w:t xml:space="preserve"> </w:t>
      </w:r>
      <w:r w:rsidRPr="00576536">
        <w:rPr>
          <w:spacing w:val="-1"/>
        </w:rPr>
        <w:t>provision,</w:t>
      </w:r>
      <w:r w:rsidRPr="00576536">
        <w:t xml:space="preserve"> the </w:t>
      </w:r>
      <w:r w:rsidRPr="00576536">
        <w:rPr>
          <w:spacing w:val="-1"/>
        </w:rPr>
        <w:t>recipient</w:t>
      </w:r>
      <w:r w:rsidRPr="00576536">
        <w:rPr>
          <w:spacing w:val="-2"/>
        </w:rPr>
        <w:t xml:space="preserve"> </w:t>
      </w:r>
      <w:r w:rsidRPr="00576536">
        <w:t xml:space="preserve">must </w:t>
      </w:r>
      <w:r w:rsidRPr="00576536">
        <w:rPr>
          <w:spacing w:val="-1"/>
        </w:rPr>
        <w:t>immediately</w:t>
      </w:r>
      <w:r w:rsidRPr="00576536">
        <w:rPr>
          <w:spacing w:val="71"/>
        </w:rPr>
        <w:t xml:space="preserve"> </w:t>
      </w:r>
      <w:r w:rsidRPr="00576536">
        <w:rPr>
          <w:spacing w:val="-1"/>
        </w:rPr>
        <w:t>notify</w:t>
      </w:r>
      <w:r w:rsidRPr="00576536">
        <w:rPr>
          <w:spacing w:val="-3"/>
        </w:rPr>
        <w:t xml:space="preserve"> </w:t>
      </w:r>
      <w:r w:rsidRPr="00576536">
        <w:t xml:space="preserve">the </w:t>
      </w:r>
      <w:r w:rsidRPr="00576536">
        <w:rPr>
          <w:spacing w:val="-1"/>
        </w:rPr>
        <w:t>cognizant</w:t>
      </w:r>
      <w:r w:rsidRPr="00576536">
        <w:t xml:space="preserve"> </w:t>
      </w:r>
      <w:r w:rsidRPr="00576536">
        <w:rPr>
          <w:spacing w:val="-1"/>
        </w:rPr>
        <w:t>Agreement</w:t>
      </w:r>
      <w:r w:rsidRPr="00576536">
        <w:rPr>
          <w:spacing w:val="-2"/>
        </w:rPr>
        <w:t xml:space="preserve"> </w:t>
      </w:r>
      <w:r w:rsidRPr="00576536">
        <w:t xml:space="preserve">Officer </w:t>
      </w:r>
      <w:r w:rsidRPr="00576536">
        <w:rPr>
          <w:spacing w:val="1"/>
        </w:rPr>
        <w:t>and</w:t>
      </w:r>
      <w:r w:rsidRPr="00576536">
        <w:rPr>
          <w:spacing w:val="-2"/>
        </w:rPr>
        <w:t xml:space="preserve"> </w:t>
      </w:r>
      <w:r w:rsidRPr="00576536">
        <w:rPr>
          <w:spacing w:val="-1"/>
        </w:rPr>
        <w:t>the</w:t>
      </w:r>
      <w:r w:rsidRPr="00576536">
        <w:t xml:space="preserve"> USAID </w:t>
      </w:r>
      <w:r w:rsidRPr="00576536">
        <w:rPr>
          <w:spacing w:val="-1"/>
        </w:rPr>
        <w:t>Office</w:t>
      </w:r>
      <w:r w:rsidRPr="00576536">
        <w:rPr>
          <w:spacing w:val="-2"/>
        </w:rPr>
        <w:t xml:space="preserve"> </w:t>
      </w:r>
      <w:r w:rsidRPr="00576536">
        <w:rPr>
          <w:spacing w:val="-1"/>
        </w:rPr>
        <w:t>of</w:t>
      </w:r>
      <w:r w:rsidRPr="00576536">
        <w:rPr>
          <w:spacing w:val="2"/>
        </w:rPr>
        <w:t xml:space="preserve"> </w:t>
      </w:r>
      <w:r w:rsidRPr="00576536">
        <w:rPr>
          <w:spacing w:val="-1"/>
        </w:rPr>
        <w:t>the</w:t>
      </w:r>
      <w:r w:rsidRPr="00576536">
        <w:t xml:space="preserve"> </w:t>
      </w:r>
      <w:r w:rsidRPr="00576536">
        <w:rPr>
          <w:spacing w:val="-1"/>
        </w:rPr>
        <w:t>Inspector</w:t>
      </w:r>
      <w:r w:rsidRPr="00576536">
        <w:rPr>
          <w:spacing w:val="55"/>
        </w:rPr>
        <w:t xml:space="preserve"> </w:t>
      </w:r>
      <w:r w:rsidRPr="00576536">
        <w:t>General;</w:t>
      </w:r>
      <w:r w:rsidRPr="00576536">
        <w:rPr>
          <w:spacing w:val="-3"/>
        </w:rPr>
        <w:t xml:space="preserve"> </w:t>
      </w:r>
      <w:r w:rsidRPr="00576536">
        <w:rPr>
          <w:spacing w:val="-1"/>
        </w:rPr>
        <w:t>and</w:t>
      </w:r>
      <w:r w:rsidRPr="00576536">
        <w:rPr>
          <w:spacing w:val="-2"/>
        </w:rPr>
        <w:t xml:space="preserve"> </w:t>
      </w:r>
      <w:r w:rsidRPr="00576536">
        <w:t>must</w:t>
      </w:r>
      <w:r w:rsidRPr="00576536">
        <w:rPr>
          <w:spacing w:val="-2"/>
        </w:rPr>
        <w:t xml:space="preserve"> </w:t>
      </w:r>
      <w:r w:rsidRPr="00576536">
        <w:rPr>
          <w:spacing w:val="-1"/>
        </w:rPr>
        <w:t>fully</w:t>
      </w:r>
      <w:r w:rsidRPr="00576536">
        <w:rPr>
          <w:spacing w:val="-3"/>
        </w:rPr>
        <w:t xml:space="preserve"> </w:t>
      </w:r>
      <w:r w:rsidRPr="00576536">
        <w:t>cooperate</w:t>
      </w:r>
      <w:r w:rsidRPr="00576536">
        <w:rPr>
          <w:spacing w:val="-1"/>
        </w:rPr>
        <w:t xml:space="preserve"> with</w:t>
      </w:r>
      <w:r w:rsidRPr="00576536">
        <w:t xml:space="preserve"> any</w:t>
      </w:r>
      <w:r w:rsidRPr="00576536">
        <w:rPr>
          <w:spacing w:val="-3"/>
        </w:rPr>
        <w:t xml:space="preserve"> </w:t>
      </w:r>
      <w:r w:rsidRPr="00576536">
        <w:t>Federal</w:t>
      </w:r>
      <w:r w:rsidRPr="00576536">
        <w:rPr>
          <w:spacing w:val="-3"/>
        </w:rPr>
        <w:t xml:space="preserve"> </w:t>
      </w:r>
      <w:r w:rsidRPr="00576536">
        <w:rPr>
          <w:spacing w:val="-1"/>
        </w:rPr>
        <w:t>agencies</w:t>
      </w:r>
      <w:r w:rsidRPr="00576536">
        <w:t xml:space="preserve"> </w:t>
      </w:r>
      <w:r w:rsidRPr="00576536">
        <w:rPr>
          <w:spacing w:val="-1"/>
        </w:rPr>
        <w:t>responsible</w:t>
      </w:r>
      <w:r w:rsidRPr="00576536">
        <w:rPr>
          <w:spacing w:val="-2"/>
        </w:rPr>
        <w:t xml:space="preserve"> </w:t>
      </w:r>
      <w:r w:rsidRPr="00576536">
        <w:t>for</w:t>
      </w:r>
      <w:r w:rsidRPr="00576536">
        <w:rPr>
          <w:spacing w:val="45"/>
        </w:rPr>
        <w:t xml:space="preserve"> </w:t>
      </w:r>
      <w:r w:rsidRPr="00576536">
        <w:t>audits,</w:t>
      </w:r>
      <w:r w:rsidRPr="00576536">
        <w:rPr>
          <w:spacing w:val="-2"/>
        </w:rPr>
        <w:t xml:space="preserve"> </w:t>
      </w:r>
      <w:r w:rsidRPr="00576536">
        <w:rPr>
          <w:spacing w:val="-1"/>
        </w:rPr>
        <w:t>investigations,</w:t>
      </w:r>
      <w:r w:rsidRPr="00576536">
        <w:rPr>
          <w:spacing w:val="-2"/>
        </w:rPr>
        <w:t xml:space="preserve"> </w:t>
      </w:r>
      <w:r w:rsidRPr="00576536">
        <w:t xml:space="preserve">or </w:t>
      </w:r>
      <w:r w:rsidRPr="00576536">
        <w:rPr>
          <w:spacing w:val="-1"/>
        </w:rPr>
        <w:t>corrective</w:t>
      </w:r>
      <w:r w:rsidRPr="00576536">
        <w:t xml:space="preserve"> actions </w:t>
      </w:r>
      <w:r w:rsidRPr="00576536">
        <w:rPr>
          <w:spacing w:val="-1"/>
        </w:rPr>
        <w:t xml:space="preserve">relating </w:t>
      </w:r>
      <w:r w:rsidRPr="00576536">
        <w:t xml:space="preserve">to </w:t>
      </w:r>
      <w:r w:rsidRPr="00576536">
        <w:rPr>
          <w:spacing w:val="-1"/>
        </w:rPr>
        <w:t>trafficking</w:t>
      </w:r>
      <w:r w:rsidRPr="00576536">
        <w:rPr>
          <w:spacing w:val="-2"/>
        </w:rPr>
        <w:t xml:space="preserve"> </w:t>
      </w:r>
      <w:r w:rsidRPr="00576536">
        <w:t xml:space="preserve">in </w:t>
      </w:r>
      <w:r w:rsidRPr="00576536">
        <w:rPr>
          <w:spacing w:val="-1"/>
        </w:rPr>
        <w:t>persons.</w:t>
      </w:r>
    </w:p>
    <w:p w14:paraId="6D14104D" w14:textId="77777777" w:rsidR="00275987" w:rsidRPr="00576536" w:rsidRDefault="00275987" w:rsidP="00275987">
      <w:pPr>
        <w:rPr>
          <w:rFonts w:eastAsia="Arial"/>
        </w:rPr>
      </w:pPr>
    </w:p>
    <w:p w14:paraId="35C25215" w14:textId="77777777" w:rsidR="00275987" w:rsidRPr="00576536" w:rsidRDefault="00275987" w:rsidP="00275987">
      <w:pPr>
        <w:spacing w:line="245" w:lineRule="exact"/>
        <w:rPr>
          <w:rFonts w:eastAsia="Arial"/>
        </w:rPr>
      </w:pPr>
      <w:r w:rsidRPr="00576536">
        <w:rPr>
          <w:spacing w:val="-1"/>
        </w:rPr>
        <w:t>f.</w:t>
      </w:r>
      <w:r w:rsidRPr="00576536">
        <w:rPr>
          <w:spacing w:val="-1"/>
        </w:rPr>
        <w:tab/>
        <w:t>The</w:t>
      </w:r>
      <w:r w:rsidRPr="00576536">
        <w:t xml:space="preserve"> </w:t>
      </w:r>
      <w:r w:rsidRPr="00576536">
        <w:rPr>
          <w:spacing w:val="-1"/>
        </w:rPr>
        <w:t>Agreement</w:t>
      </w:r>
      <w:r w:rsidRPr="00576536">
        <w:t xml:space="preserve"> </w:t>
      </w:r>
      <w:r w:rsidRPr="00576536">
        <w:rPr>
          <w:spacing w:val="-1"/>
        </w:rPr>
        <w:t>Officer</w:t>
      </w:r>
      <w:r w:rsidRPr="00576536">
        <w:t xml:space="preserve"> may</w:t>
      </w:r>
      <w:r w:rsidRPr="00576536">
        <w:rPr>
          <w:spacing w:val="-3"/>
        </w:rPr>
        <w:t xml:space="preserve"> </w:t>
      </w:r>
      <w:r w:rsidRPr="00576536">
        <w:rPr>
          <w:spacing w:val="-1"/>
        </w:rPr>
        <w:t>direct</w:t>
      </w:r>
      <w:r w:rsidRPr="00576536">
        <w:t xml:space="preserve"> </w:t>
      </w:r>
      <w:r w:rsidRPr="00576536">
        <w:rPr>
          <w:spacing w:val="-1"/>
        </w:rPr>
        <w:t>the</w:t>
      </w:r>
      <w:r w:rsidRPr="00576536">
        <w:t xml:space="preserve"> </w:t>
      </w:r>
      <w:r w:rsidRPr="00576536">
        <w:rPr>
          <w:spacing w:val="-1"/>
        </w:rPr>
        <w:t>Recipient</w:t>
      </w:r>
      <w:r w:rsidRPr="00576536">
        <w:t xml:space="preserve"> to</w:t>
      </w:r>
      <w:r w:rsidRPr="00576536">
        <w:rPr>
          <w:spacing w:val="-1"/>
        </w:rPr>
        <w:t xml:space="preserve"> take</w:t>
      </w:r>
      <w:r w:rsidRPr="00576536">
        <w:t xml:space="preserve"> specific </w:t>
      </w:r>
      <w:r w:rsidRPr="00576536">
        <w:rPr>
          <w:spacing w:val="-1"/>
        </w:rPr>
        <w:t>steps</w:t>
      </w:r>
      <w:r w:rsidRPr="00576536">
        <w:t xml:space="preserve"> to </w:t>
      </w:r>
      <w:r w:rsidRPr="00576536">
        <w:rPr>
          <w:spacing w:val="-1"/>
        </w:rPr>
        <w:t>abate</w:t>
      </w:r>
      <w:r w:rsidRPr="00576536">
        <w:t xml:space="preserve"> </w:t>
      </w:r>
      <w:r w:rsidRPr="00576536">
        <w:rPr>
          <w:spacing w:val="-1"/>
        </w:rPr>
        <w:t>an</w:t>
      </w:r>
    </w:p>
    <w:p w14:paraId="7AD3D00F" w14:textId="77777777" w:rsidR="00275987" w:rsidRPr="00576536" w:rsidRDefault="00275987" w:rsidP="00275987">
      <w:pPr>
        <w:spacing w:line="271" w:lineRule="exact"/>
        <w:ind w:firstLine="720"/>
        <w:rPr>
          <w:rFonts w:eastAsia="Arial"/>
        </w:rPr>
      </w:pPr>
      <w:proofErr w:type="gramStart"/>
      <w:r w:rsidRPr="00576536">
        <w:rPr>
          <w:spacing w:val="-1"/>
        </w:rPr>
        <w:t>alleged</w:t>
      </w:r>
      <w:proofErr w:type="gramEnd"/>
      <w:r w:rsidRPr="00576536">
        <w:t xml:space="preserve"> </w:t>
      </w:r>
      <w:r w:rsidRPr="00576536">
        <w:rPr>
          <w:spacing w:val="-1"/>
        </w:rPr>
        <w:t>violation</w:t>
      </w:r>
      <w:r w:rsidRPr="00576536">
        <w:t xml:space="preserve"> or</w:t>
      </w:r>
      <w:r w:rsidRPr="00576536">
        <w:rPr>
          <w:spacing w:val="-3"/>
        </w:rPr>
        <w:t xml:space="preserve"> </w:t>
      </w:r>
      <w:r w:rsidRPr="00576536">
        <w:rPr>
          <w:spacing w:val="-1"/>
        </w:rPr>
        <w:t>enforce</w:t>
      </w:r>
      <w:r w:rsidRPr="00576536">
        <w:t xml:space="preserve"> </w:t>
      </w:r>
      <w:r w:rsidRPr="00576536">
        <w:rPr>
          <w:spacing w:val="-1"/>
        </w:rPr>
        <w:t>the</w:t>
      </w:r>
      <w:r w:rsidRPr="00576536">
        <w:t xml:space="preserve"> </w:t>
      </w:r>
      <w:r w:rsidRPr="00576536">
        <w:rPr>
          <w:spacing w:val="-1"/>
        </w:rPr>
        <w:t>requirements</w:t>
      </w:r>
      <w:r w:rsidRPr="00576536">
        <w:rPr>
          <w:spacing w:val="-2"/>
        </w:rPr>
        <w:t xml:space="preserve"> </w:t>
      </w:r>
      <w:r w:rsidRPr="00576536">
        <w:rPr>
          <w:spacing w:val="-1"/>
        </w:rPr>
        <w:t>of</w:t>
      </w:r>
      <w:r w:rsidRPr="00576536">
        <w:rPr>
          <w:spacing w:val="2"/>
        </w:rPr>
        <w:t xml:space="preserve"> </w:t>
      </w:r>
      <w:r w:rsidRPr="00576536">
        <w:t>a</w:t>
      </w:r>
      <w:r w:rsidRPr="00576536">
        <w:rPr>
          <w:spacing w:val="1"/>
        </w:rPr>
        <w:t xml:space="preserve"> </w:t>
      </w:r>
      <w:r w:rsidRPr="00576536">
        <w:rPr>
          <w:spacing w:val="-1"/>
        </w:rPr>
        <w:t>compliance</w:t>
      </w:r>
      <w:r w:rsidRPr="00576536">
        <w:t xml:space="preserve"> </w:t>
      </w:r>
      <w:r w:rsidRPr="00576536">
        <w:rPr>
          <w:spacing w:val="-1"/>
        </w:rPr>
        <w:t>plan.</w:t>
      </w:r>
    </w:p>
    <w:p w14:paraId="2AE1C6E3" w14:textId="77777777" w:rsidR="00275987" w:rsidRPr="00576536" w:rsidRDefault="00275987" w:rsidP="00275987">
      <w:pPr>
        <w:spacing w:before="7"/>
        <w:rPr>
          <w:rFonts w:eastAsia="Arial"/>
        </w:rPr>
      </w:pPr>
    </w:p>
    <w:p w14:paraId="3297BA9F" w14:textId="77777777" w:rsidR="00275987" w:rsidRPr="00576536" w:rsidRDefault="00275987" w:rsidP="00275987">
      <w:pPr>
        <w:pStyle w:val="BodyText"/>
        <w:widowControl w:val="0"/>
        <w:numPr>
          <w:ilvl w:val="0"/>
          <w:numId w:val="18"/>
        </w:numPr>
        <w:tabs>
          <w:tab w:val="left" w:pos="821"/>
        </w:tabs>
        <w:overflowPunct/>
        <w:autoSpaceDE/>
        <w:autoSpaceDN/>
        <w:adjustRightInd/>
        <w:spacing w:before="69"/>
        <w:ind w:right="0"/>
        <w:textAlignment w:val="auto"/>
        <w:rPr>
          <w:szCs w:val="24"/>
        </w:rPr>
      </w:pPr>
      <w:r w:rsidRPr="00576536">
        <w:rPr>
          <w:szCs w:val="24"/>
        </w:rPr>
        <w:t xml:space="preserve">For </w:t>
      </w:r>
      <w:r w:rsidRPr="00576536">
        <w:rPr>
          <w:spacing w:val="-1"/>
          <w:szCs w:val="24"/>
        </w:rPr>
        <w:t>purposes</w:t>
      </w:r>
      <w:r w:rsidRPr="00576536">
        <w:rPr>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provision,</w:t>
      </w:r>
      <w:r w:rsidRPr="00576536">
        <w:rPr>
          <w:szCs w:val="24"/>
        </w:rPr>
        <w:t xml:space="preserve"> </w:t>
      </w:r>
      <w:r w:rsidRPr="00576536">
        <w:rPr>
          <w:spacing w:val="-1"/>
          <w:szCs w:val="24"/>
        </w:rPr>
        <w:t>“employee”</w:t>
      </w:r>
      <w:r w:rsidRPr="00576536">
        <w:rPr>
          <w:spacing w:val="-3"/>
          <w:szCs w:val="24"/>
        </w:rPr>
        <w:t xml:space="preserve"> </w:t>
      </w:r>
      <w:r w:rsidRPr="00576536">
        <w:rPr>
          <w:spacing w:val="-1"/>
          <w:szCs w:val="24"/>
        </w:rPr>
        <w:t>means</w:t>
      </w:r>
      <w:r w:rsidRPr="00576536">
        <w:rPr>
          <w:spacing w:val="-2"/>
          <w:szCs w:val="24"/>
        </w:rPr>
        <w:t xml:space="preserve"> </w:t>
      </w:r>
      <w:r w:rsidRPr="00576536">
        <w:rPr>
          <w:szCs w:val="24"/>
        </w:rPr>
        <w:t xml:space="preserve">an </w:t>
      </w:r>
      <w:r w:rsidRPr="00576536">
        <w:rPr>
          <w:spacing w:val="-1"/>
          <w:szCs w:val="24"/>
        </w:rPr>
        <w:t>individual</w:t>
      </w:r>
      <w:r w:rsidRPr="00576536">
        <w:rPr>
          <w:szCs w:val="24"/>
        </w:rPr>
        <w:t xml:space="preserve"> </w:t>
      </w:r>
      <w:r w:rsidRPr="00576536">
        <w:rPr>
          <w:spacing w:val="-1"/>
          <w:szCs w:val="24"/>
        </w:rPr>
        <w:t>who</w:t>
      </w:r>
      <w:r w:rsidRPr="00576536">
        <w:rPr>
          <w:szCs w:val="24"/>
        </w:rPr>
        <w:t xml:space="preserve"> is </w:t>
      </w:r>
      <w:r w:rsidRPr="00576536">
        <w:rPr>
          <w:spacing w:val="-1"/>
          <w:szCs w:val="24"/>
        </w:rPr>
        <w:t>engaged</w:t>
      </w:r>
    </w:p>
    <w:p w14:paraId="01DF3C88" w14:textId="77777777" w:rsidR="00275987" w:rsidRPr="00576536" w:rsidRDefault="00275987" w:rsidP="00275987">
      <w:pPr>
        <w:pStyle w:val="BodyText"/>
        <w:ind w:right="159"/>
        <w:rPr>
          <w:szCs w:val="24"/>
        </w:rPr>
      </w:pPr>
      <w:r w:rsidRPr="00576536">
        <w:rPr>
          <w:szCs w:val="24"/>
        </w:rPr>
        <w:t>in the</w:t>
      </w:r>
      <w:r w:rsidRPr="00576536">
        <w:rPr>
          <w:spacing w:val="-2"/>
          <w:szCs w:val="24"/>
        </w:rPr>
        <w:t xml:space="preserve"> </w:t>
      </w:r>
      <w:r w:rsidRPr="00576536">
        <w:rPr>
          <w:spacing w:val="-1"/>
          <w:szCs w:val="24"/>
        </w:rPr>
        <w:t>performance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this</w:t>
      </w:r>
      <w:r w:rsidRPr="00576536">
        <w:rPr>
          <w:szCs w:val="24"/>
        </w:rPr>
        <w:t xml:space="preserve"> </w:t>
      </w:r>
      <w:r w:rsidRPr="00576536">
        <w:rPr>
          <w:spacing w:val="-1"/>
          <w:szCs w:val="24"/>
        </w:rPr>
        <w:t>award</w:t>
      </w:r>
      <w:r w:rsidRPr="00576536">
        <w:rPr>
          <w:szCs w:val="24"/>
        </w:rPr>
        <w:t xml:space="preserve"> as a</w:t>
      </w:r>
      <w:r w:rsidRPr="00576536">
        <w:rPr>
          <w:spacing w:val="-1"/>
          <w:szCs w:val="24"/>
        </w:rPr>
        <w:t xml:space="preserve"> direct</w:t>
      </w:r>
      <w:r w:rsidRPr="00576536">
        <w:rPr>
          <w:szCs w:val="24"/>
        </w:rPr>
        <w:t xml:space="preserve"> </w:t>
      </w:r>
      <w:r w:rsidRPr="00576536">
        <w:rPr>
          <w:spacing w:val="-1"/>
          <w:szCs w:val="24"/>
        </w:rPr>
        <w:t>employee,</w:t>
      </w:r>
      <w:r w:rsidRPr="00576536">
        <w:rPr>
          <w:szCs w:val="24"/>
        </w:rPr>
        <w:t xml:space="preserve"> </w:t>
      </w:r>
      <w:r w:rsidRPr="00576536">
        <w:rPr>
          <w:spacing w:val="-1"/>
          <w:szCs w:val="24"/>
        </w:rPr>
        <w:t>consultant,</w:t>
      </w:r>
      <w:r w:rsidRPr="00576536">
        <w:rPr>
          <w:szCs w:val="24"/>
        </w:rPr>
        <w:t xml:space="preserve"> </w:t>
      </w:r>
      <w:r w:rsidRPr="00576536">
        <w:rPr>
          <w:spacing w:val="-1"/>
          <w:szCs w:val="24"/>
        </w:rPr>
        <w:t>or</w:t>
      </w:r>
      <w:r w:rsidRPr="00576536">
        <w:rPr>
          <w:szCs w:val="24"/>
        </w:rPr>
        <w:t xml:space="preserve"> </w:t>
      </w:r>
      <w:r w:rsidRPr="00576536">
        <w:rPr>
          <w:spacing w:val="-1"/>
          <w:szCs w:val="24"/>
        </w:rPr>
        <w:t>volunteer</w:t>
      </w:r>
      <w:r w:rsidRPr="00576536">
        <w:rPr>
          <w:szCs w:val="24"/>
        </w:rPr>
        <w:t xml:space="preserve"> </w:t>
      </w:r>
      <w:r w:rsidRPr="00576536">
        <w:rPr>
          <w:spacing w:val="-1"/>
          <w:szCs w:val="24"/>
        </w:rPr>
        <w:t>of</w:t>
      </w:r>
      <w:r w:rsidRPr="00576536">
        <w:rPr>
          <w:spacing w:val="71"/>
          <w:szCs w:val="24"/>
        </w:rPr>
        <w:t xml:space="preserve"> </w:t>
      </w:r>
      <w:r w:rsidRPr="00576536">
        <w:rPr>
          <w:szCs w:val="24"/>
        </w:rPr>
        <w:t xml:space="preserve">the </w:t>
      </w:r>
      <w:r w:rsidRPr="00576536">
        <w:rPr>
          <w:spacing w:val="-1"/>
          <w:szCs w:val="24"/>
        </w:rPr>
        <w:t>recipient</w:t>
      </w:r>
      <w:r w:rsidRPr="00576536">
        <w:rPr>
          <w:spacing w:val="-2"/>
          <w:szCs w:val="24"/>
        </w:rPr>
        <w:t xml:space="preserve"> </w:t>
      </w:r>
      <w:r w:rsidRPr="00576536">
        <w:rPr>
          <w:szCs w:val="24"/>
        </w:rPr>
        <w:t>or any</w:t>
      </w:r>
      <w:r w:rsidRPr="00576536">
        <w:rPr>
          <w:spacing w:val="-3"/>
          <w:szCs w:val="24"/>
        </w:rPr>
        <w:t xml:space="preserve"> </w:t>
      </w:r>
      <w:r w:rsidRPr="00576536">
        <w:rPr>
          <w:spacing w:val="-1"/>
          <w:szCs w:val="24"/>
        </w:rPr>
        <w:t>subrecipient.</w:t>
      </w:r>
    </w:p>
    <w:p w14:paraId="6C21EDEB" w14:textId="77777777" w:rsidR="00275987" w:rsidRPr="00576536" w:rsidRDefault="00275987" w:rsidP="00275987">
      <w:pPr>
        <w:rPr>
          <w:rFonts w:eastAsia="Arial"/>
        </w:rPr>
      </w:pPr>
    </w:p>
    <w:p w14:paraId="6CB13945" w14:textId="77777777" w:rsidR="00275987" w:rsidRPr="00576536" w:rsidRDefault="00275987" w:rsidP="00275987">
      <w:pPr>
        <w:pStyle w:val="BodyText"/>
        <w:widowControl w:val="0"/>
        <w:numPr>
          <w:ilvl w:val="0"/>
          <w:numId w:val="18"/>
        </w:numPr>
        <w:tabs>
          <w:tab w:val="left" w:pos="821"/>
        </w:tabs>
        <w:overflowPunct/>
        <w:autoSpaceDE/>
        <w:autoSpaceDN/>
        <w:adjustRightInd/>
        <w:ind w:right="203"/>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include</w:t>
      </w:r>
      <w:r w:rsidRPr="00576536">
        <w:rPr>
          <w:szCs w:val="24"/>
        </w:rPr>
        <w:t xml:space="preserve"> </w:t>
      </w:r>
      <w:r w:rsidRPr="00576536">
        <w:rPr>
          <w:spacing w:val="-2"/>
          <w:szCs w:val="24"/>
        </w:rPr>
        <w:t>in</w:t>
      </w:r>
      <w:r w:rsidRPr="00576536">
        <w:rPr>
          <w:szCs w:val="24"/>
        </w:rPr>
        <w:t xml:space="preserve"> all</w:t>
      </w:r>
      <w:r w:rsidRPr="00576536">
        <w:rPr>
          <w:spacing w:val="-1"/>
          <w:szCs w:val="24"/>
        </w:rPr>
        <w:t xml:space="preserve"> subawards</w:t>
      </w:r>
      <w:r w:rsidRPr="00576536">
        <w:rPr>
          <w:szCs w:val="24"/>
        </w:rPr>
        <w:t xml:space="preserve"> </w:t>
      </w:r>
      <w:r w:rsidRPr="00576536">
        <w:rPr>
          <w:spacing w:val="-1"/>
          <w:szCs w:val="24"/>
        </w:rPr>
        <w:t>and</w:t>
      </w:r>
      <w:r w:rsidRPr="00576536">
        <w:rPr>
          <w:szCs w:val="24"/>
        </w:rPr>
        <w:t xml:space="preserve"> </w:t>
      </w:r>
      <w:r w:rsidRPr="00576536">
        <w:rPr>
          <w:spacing w:val="-1"/>
          <w:szCs w:val="24"/>
        </w:rPr>
        <w:t>contracts,</w:t>
      </w:r>
      <w:r w:rsidRPr="00576536">
        <w:rPr>
          <w:spacing w:val="-2"/>
          <w:szCs w:val="24"/>
        </w:rPr>
        <w:t xml:space="preserve"> </w:t>
      </w:r>
      <w:r w:rsidRPr="00576536">
        <w:rPr>
          <w:szCs w:val="24"/>
        </w:rPr>
        <w:t>a</w:t>
      </w:r>
      <w:r w:rsidRPr="00576536">
        <w:rPr>
          <w:spacing w:val="-1"/>
          <w:szCs w:val="24"/>
        </w:rPr>
        <w:t xml:space="preserve"> provision</w:t>
      </w:r>
      <w:r w:rsidRPr="00576536">
        <w:rPr>
          <w:szCs w:val="24"/>
        </w:rPr>
        <w:t xml:space="preserve"> </w:t>
      </w:r>
      <w:r w:rsidRPr="00576536">
        <w:rPr>
          <w:spacing w:val="-1"/>
          <w:szCs w:val="24"/>
        </w:rPr>
        <w:t>prohibiting</w:t>
      </w:r>
      <w:r w:rsidRPr="00576536">
        <w:rPr>
          <w:spacing w:val="95"/>
          <w:szCs w:val="24"/>
        </w:rPr>
        <w:t xml:space="preserve"> </w:t>
      </w:r>
      <w:r w:rsidRPr="00576536">
        <w:rPr>
          <w:szCs w:val="24"/>
        </w:rPr>
        <w:t xml:space="preserve">the </w:t>
      </w:r>
      <w:r w:rsidRPr="00576536">
        <w:rPr>
          <w:spacing w:val="-1"/>
          <w:szCs w:val="24"/>
        </w:rPr>
        <w:t>conduct</w:t>
      </w:r>
      <w:r w:rsidRPr="00576536">
        <w:rPr>
          <w:spacing w:val="-2"/>
          <w:szCs w:val="24"/>
        </w:rPr>
        <w:t xml:space="preserve"> </w:t>
      </w:r>
      <w:r w:rsidRPr="00576536">
        <w:rPr>
          <w:spacing w:val="-1"/>
          <w:szCs w:val="24"/>
        </w:rPr>
        <w:t>described</w:t>
      </w:r>
      <w:r w:rsidRPr="00576536">
        <w:rPr>
          <w:spacing w:val="-2"/>
          <w:szCs w:val="24"/>
        </w:rPr>
        <w:t xml:space="preserve"> </w:t>
      </w:r>
      <w:r w:rsidRPr="00576536">
        <w:rPr>
          <w:szCs w:val="24"/>
        </w:rPr>
        <w:t>in a(1)-(9) by</w:t>
      </w:r>
      <w:r w:rsidRPr="00576536">
        <w:rPr>
          <w:spacing w:val="-2"/>
          <w:szCs w:val="24"/>
        </w:rPr>
        <w:t xml:space="preserve"> </w:t>
      </w:r>
      <w:r w:rsidRPr="00576536">
        <w:rPr>
          <w:szCs w:val="24"/>
        </w:rPr>
        <w:t xml:space="preserve">the </w:t>
      </w:r>
      <w:r w:rsidRPr="00576536">
        <w:rPr>
          <w:spacing w:val="-1"/>
          <w:szCs w:val="24"/>
        </w:rPr>
        <w:t>subrecipient,</w:t>
      </w:r>
      <w:r w:rsidRPr="00576536">
        <w:rPr>
          <w:szCs w:val="24"/>
        </w:rPr>
        <w:t xml:space="preserve"> </w:t>
      </w:r>
      <w:r w:rsidRPr="00576536">
        <w:rPr>
          <w:spacing w:val="-1"/>
          <w:szCs w:val="24"/>
        </w:rPr>
        <w:t>contractor</w:t>
      </w:r>
      <w:r w:rsidRPr="00576536">
        <w:rPr>
          <w:szCs w:val="24"/>
        </w:rPr>
        <w:t xml:space="preserve"> or</w:t>
      </w:r>
      <w:r w:rsidRPr="00576536">
        <w:rPr>
          <w:spacing w:val="-2"/>
          <w:szCs w:val="24"/>
        </w:rPr>
        <w:t xml:space="preserve"> </w:t>
      </w:r>
      <w:r w:rsidRPr="00576536">
        <w:rPr>
          <w:spacing w:val="-1"/>
          <w:szCs w:val="24"/>
        </w:rPr>
        <w:t>any</w:t>
      </w:r>
      <w:r w:rsidRPr="00576536">
        <w:rPr>
          <w:spacing w:val="-3"/>
          <w:szCs w:val="24"/>
        </w:rPr>
        <w:t xml:space="preserve"> </w:t>
      </w:r>
      <w:r w:rsidRPr="00576536">
        <w:rPr>
          <w:szCs w:val="24"/>
        </w:rPr>
        <w:t>of their</w:t>
      </w:r>
      <w:r w:rsidRPr="00576536">
        <w:rPr>
          <w:spacing w:val="57"/>
          <w:szCs w:val="24"/>
        </w:rPr>
        <w:t xml:space="preserve"> </w:t>
      </w:r>
      <w:r w:rsidRPr="00576536">
        <w:rPr>
          <w:spacing w:val="-1"/>
          <w:szCs w:val="24"/>
        </w:rPr>
        <w:t>employees.</w:t>
      </w:r>
    </w:p>
    <w:p w14:paraId="65EF085F" w14:textId="77777777" w:rsidR="00275987" w:rsidRPr="00576536" w:rsidRDefault="00275987" w:rsidP="00275987">
      <w:pPr>
        <w:pStyle w:val="BodyText"/>
        <w:tabs>
          <w:tab w:val="left" w:pos="821"/>
        </w:tabs>
        <w:ind w:right="203"/>
        <w:rPr>
          <w:szCs w:val="24"/>
        </w:rPr>
      </w:pPr>
      <w:r w:rsidRPr="00576536">
        <w:rPr>
          <w:szCs w:val="24"/>
        </w:rPr>
        <w:t xml:space="preserve"> </w:t>
      </w:r>
    </w:p>
    <w:p w14:paraId="76711CFC" w14:textId="29B23EF7" w:rsidR="00275987" w:rsidRDefault="00275987" w:rsidP="00D02166">
      <w:pPr>
        <w:pStyle w:val="BodyText"/>
        <w:spacing w:before="69"/>
        <w:ind w:left="3467" w:right="3467"/>
        <w:jc w:val="center"/>
        <w:rPr>
          <w:spacing w:val="-1"/>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36264DEB" w14:textId="77777777" w:rsidR="00D02166" w:rsidRPr="00D02166" w:rsidRDefault="00D02166" w:rsidP="00D02166">
      <w:pPr>
        <w:pStyle w:val="BodyText"/>
        <w:spacing w:before="69"/>
        <w:ind w:left="3467" w:right="3467"/>
        <w:jc w:val="center"/>
        <w:rPr>
          <w:szCs w:val="24"/>
        </w:rPr>
      </w:pPr>
    </w:p>
    <w:p w14:paraId="6C71EFBF" w14:textId="77777777" w:rsidR="00275987" w:rsidRPr="00576536" w:rsidRDefault="00275987" w:rsidP="00275987">
      <w:pPr>
        <w:rPr>
          <w:rFonts w:eastAsia="Arial"/>
        </w:rPr>
      </w:pPr>
    </w:p>
    <w:p w14:paraId="6A076A7F" w14:textId="77777777" w:rsidR="00275987" w:rsidRPr="00576536" w:rsidRDefault="00275987" w:rsidP="00275987">
      <w:pPr>
        <w:pStyle w:val="Heading1"/>
        <w:spacing w:before="205"/>
        <w:ind w:right="746"/>
        <w:rPr>
          <w:rFonts w:cs="Times New Roman"/>
          <w:b w:val="0"/>
          <w:bCs w:val="0"/>
        </w:rPr>
      </w:pPr>
      <w:r w:rsidRPr="00576536">
        <w:rPr>
          <w:rFonts w:cs="Times New Roman"/>
          <w:spacing w:val="-1"/>
        </w:rPr>
        <w:t>M16.</w:t>
      </w:r>
      <w:r w:rsidRPr="00576536">
        <w:rPr>
          <w:rFonts w:cs="Times New Roman"/>
        </w:rPr>
        <w:t xml:space="preserve"> </w:t>
      </w:r>
      <w:r w:rsidRPr="00576536">
        <w:rPr>
          <w:rFonts w:cs="Times New Roman"/>
          <w:spacing w:val="20"/>
        </w:rPr>
        <w:t xml:space="preserve"> </w:t>
      </w:r>
      <w:r w:rsidRPr="00576536">
        <w:rPr>
          <w:rFonts w:cs="Times New Roman"/>
          <w:spacing w:val="-2"/>
        </w:rPr>
        <w:t>VOLUNTARY</w:t>
      </w:r>
      <w:r w:rsidRPr="00576536">
        <w:rPr>
          <w:rFonts w:cs="Times New Roman"/>
          <w:spacing w:val="1"/>
        </w:rPr>
        <w:t xml:space="preserve"> </w:t>
      </w:r>
      <w:r w:rsidRPr="00576536">
        <w:rPr>
          <w:rFonts w:cs="Times New Roman"/>
          <w:spacing w:val="-1"/>
        </w:rPr>
        <w:t>POPULATION</w:t>
      </w:r>
      <w:r w:rsidRPr="00576536">
        <w:rPr>
          <w:rFonts w:cs="Times New Roman"/>
          <w:spacing w:val="1"/>
        </w:rPr>
        <w:t xml:space="preserve"> </w:t>
      </w:r>
      <w:r w:rsidRPr="00576536">
        <w:rPr>
          <w:rFonts w:cs="Times New Roman"/>
          <w:spacing w:val="-2"/>
        </w:rPr>
        <w:t>PLANNING</w:t>
      </w:r>
      <w:r w:rsidRPr="00576536">
        <w:rPr>
          <w:rFonts w:cs="Times New Roman"/>
          <w:spacing w:val="3"/>
        </w:rPr>
        <w:t xml:space="preserve"> </w:t>
      </w:r>
      <w:r w:rsidRPr="00576536">
        <w:rPr>
          <w:rFonts w:cs="Times New Roman"/>
          <w:spacing w:val="-2"/>
        </w:rPr>
        <w:t xml:space="preserve">ACTIVITIES </w:t>
      </w:r>
      <w:r w:rsidRPr="00576536">
        <w:rPr>
          <w:rFonts w:cs="Times New Roman"/>
        </w:rPr>
        <w:t>–</w:t>
      </w:r>
      <w:r w:rsidRPr="00576536">
        <w:rPr>
          <w:rFonts w:cs="Times New Roman"/>
          <w:spacing w:val="47"/>
        </w:rPr>
        <w:t xml:space="preserve"> </w:t>
      </w:r>
      <w:r w:rsidRPr="00576536">
        <w:rPr>
          <w:rFonts w:cs="Times New Roman"/>
          <w:spacing w:val="-2"/>
        </w:rPr>
        <w:t>MANDATORY</w:t>
      </w:r>
      <w:r w:rsidRPr="00576536">
        <w:rPr>
          <w:rFonts w:cs="Times New Roman"/>
          <w:spacing w:val="1"/>
        </w:rPr>
        <w:t xml:space="preserve"> </w:t>
      </w:r>
      <w:r w:rsidRPr="00576536">
        <w:rPr>
          <w:rFonts w:cs="Times New Roman"/>
          <w:spacing w:val="-1"/>
        </w:rPr>
        <w:t>REQUIREMENTS</w:t>
      </w:r>
      <w:r w:rsidRPr="00576536">
        <w:rPr>
          <w:rFonts w:cs="Times New Roman"/>
          <w:spacing w:val="-2"/>
        </w:rPr>
        <w:t xml:space="preserve"> </w:t>
      </w:r>
      <w:r w:rsidRPr="00576536">
        <w:rPr>
          <w:rFonts w:cs="Times New Roman"/>
          <w:spacing w:val="-3"/>
        </w:rPr>
        <w:t>(MAY</w:t>
      </w:r>
      <w:r w:rsidRPr="00576536">
        <w:rPr>
          <w:rFonts w:cs="Times New Roman"/>
          <w:spacing w:val="1"/>
        </w:rPr>
        <w:t xml:space="preserve"> </w:t>
      </w:r>
      <w:r w:rsidRPr="00576536">
        <w:rPr>
          <w:rFonts w:cs="Times New Roman"/>
        </w:rPr>
        <w:t>2006)</w:t>
      </w:r>
    </w:p>
    <w:p w14:paraId="398D6A92" w14:textId="77777777" w:rsidR="00275987" w:rsidRPr="00576536" w:rsidRDefault="00275987" w:rsidP="00275987">
      <w:pPr>
        <w:spacing w:before="4"/>
        <w:rPr>
          <w:rFonts w:eastAsia="Arial"/>
          <w:b/>
          <w:bCs/>
        </w:rPr>
      </w:pPr>
    </w:p>
    <w:p w14:paraId="4A62048A" w14:textId="3E9E3CF2" w:rsidR="00275987" w:rsidRPr="00D02166" w:rsidRDefault="00275987" w:rsidP="00275987">
      <w:pPr>
        <w:pStyle w:val="Heading2"/>
        <w:keepNext w:val="0"/>
        <w:keepLines w:val="0"/>
        <w:widowControl w:val="0"/>
        <w:numPr>
          <w:ilvl w:val="0"/>
          <w:numId w:val="17"/>
        </w:numPr>
        <w:tabs>
          <w:tab w:val="left" w:pos="821"/>
        </w:tabs>
        <w:spacing w:before="0"/>
        <w:rPr>
          <w:rFonts w:ascii="Times New Roman" w:hAnsi="Times New Roman" w:cs="Times New Roman"/>
          <w:b w:val="0"/>
          <w:bCs w:val="0"/>
          <w:color w:val="auto"/>
          <w:sz w:val="24"/>
          <w:szCs w:val="24"/>
        </w:rPr>
      </w:pPr>
      <w:r w:rsidRPr="00D02166">
        <w:rPr>
          <w:rFonts w:ascii="Times New Roman" w:hAnsi="Times New Roman" w:cs="Times New Roman"/>
          <w:color w:val="auto"/>
          <w:spacing w:val="-1"/>
          <w:sz w:val="24"/>
          <w:szCs w:val="24"/>
        </w:rPr>
        <w:t>Requirements</w:t>
      </w:r>
      <w:r w:rsidRPr="00D02166">
        <w:rPr>
          <w:rFonts w:ascii="Times New Roman" w:hAnsi="Times New Roman" w:cs="Times New Roman"/>
          <w:color w:val="auto"/>
          <w:sz w:val="24"/>
          <w:szCs w:val="24"/>
        </w:rPr>
        <w:t xml:space="preserve"> for</w:t>
      </w:r>
      <w:r w:rsidRPr="00D02166">
        <w:rPr>
          <w:rFonts w:ascii="Times New Roman" w:hAnsi="Times New Roman" w:cs="Times New Roman"/>
          <w:color w:val="auto"/>
          <w:spacing w:val="-3"/>
          <w:sz w:val="24"/>
          <w:szCs w:val="24"/>
        </w:rPr>
        <w:t xml:space="preserve"> </w:t>
      </w:r>
      <w:r w:rsidRPr="00D02166">
        <w:rPr>
          <w:rFonts w:ascii="Times New Roman" w:hAnsi="Times New Roman" w:cs="Times New Roman"/>
          <w:color w:val="auto"/>
          <w:spacing w:val="-1"/>
          <w:sz w:val="24"/>
          <w:szCs w:val="24"/>
        </w:rPr>
        <w:t>Voluntary</w:t>
      </w:r>
      <w:r w:rsidRPr="00D02166">
        <w:rPr>
          <w:rFonts w:ascii="Times New Roman" w:hAnsi="Times New Roman" w:cs="Times New Roman"/>
          <w:color w:val="auto"/>
          <w:spacing w:val="-7"/>
          <w:sz w:val="24"/>
          <w:szCs w:val="24"/>
        </w:rPr>
        <w:t xml:space="preserve"> </w:t>
      </w:r>
      <w:r w:rsidRPr="00D02166">
        <w:rPr>
          <w:rFonts w:ascii="Times New Roman" w:hAnsi="Times New Roman" w:cs="Times New Roman"/>
          <w:color w:val="auto"/>
          <w:sz w:val="24"/>
          <w:szCs w:val="24"/>
        </w:rPr>
        <w:t>Sterilization Programs</w:t>
      </w:r>
    </w:p>
    <w:p w14:paraId="2D551154" w14:textId="77777777" w:rsidR="00275987" w:rsidRPr="00576536" w:rsidRDefault="00275987" w:rsidP="00275987">
      <w:pPr>
        <w:spacing w:before="10"/>
        <w:rPr>
          <w:rFonts w:eastAsia="Arial"/>
          <w:b/>
          <w:bCs/>
        </w:rPr>
      </w:pPr>
    </w:p>
    <w:p w14:paraId="338697BC" w14:textId="77777777" w:rsidR="00275987" w:rsidRPr="00576536" w:rsidRDefault="00275987" w:rsidP="00275987">
      <w:pPr>
        <w:pStyle w:val="BodyText"/>
        <w:widowControl w:val="0"/>
        <w:numPr>
          <w:ilvl w:val="1"/>
          <w:numId w:val="17"/>
        </w:numPr>
        <w:tabs>
          <w:tab w:val="left" w:pos="1541"/>
        </w:tabs>
        <w:overflowPunct/>
        <w:autoSpaceDE/>
        <w:autoSpaceDN/>
        <w:adjustRightInd/>
        <w:ind w:right="322"/>
        <w:textAlignment w:val="auto"/>
        <w:rPr>
          <w:szCs w:val="24"/>
        </w:rPr>
      </w:pPr>
      <w:r w:rsidRPr="00576536">
        <w:rPr>
          <w:szCs w:val="24"/>
        </w:rPr>
        <w:t>Funds</w:t>
      </w:r>
      <w:r w:rsidRPr="00576536">
        <w:rPr>
          <w:spacing w:val="-2"/>
          <w:szCs w:val="24"/>
        </w:rPr>
        <w:t xml:space="preserve"> </w:t>
      </w:r>
      <w:r w:rsidRPr="00576536">
        <w:rPr>
          <w:spacing w:val="-1"/>
          <w:szCs w:val="24"/>
        </w:rPr>
        <w:t>made</w:t>
      </w:r>
      <w:r w:rsidRPr="00576536">
        <w:rPr>
          <w:spacing w:val="-2"/>
          <w:szCs w:val="24"/>
        </w:rPr>
        <w:t xml:space="preserve"> </w:t>
      </w:r>
      <w:r w:rsidRPr="00576536">
        <w:rPr>
          <w:spacing w:val="-1"/>
          <w:szCs w:val="24"/>
        </w:rPr>
        <w:t>available</w:t>
      </w:r>
      <w:r w:rsidRPr="00576536">
        <w:rPr>
          <w:spacing w:val="-2"/>
          <w:szCs w:val="24"/>
        </w:rPr>
        <w:t xml:space="preserve"> </w:t>
      </w:r>
      <w:r w:rsidRPr="00576536">
        <w:rPr>
          <w:spacing w:val="-1"/>
          <w:szCs w:val="24"/>
        </w:rPr>
        <w:t>under</w:t>
      </w:r>
      <w:r w:rsidRPr="00576536">
        <w:rPr>
          <w:szCs w:val="24"/>
        </w:rPr>
        <w:t xml:space="preserve"> this </w:t>
      </w:r>
      <w:r w:rsidRPr="00576536">
        <w:rPr>
          <w:spacing w:val="-1"/>
          <w:szCs w:val="24"/>
        </w:rPr>
        <w:t>award</w:t>
      </w:r>
      <w:r w:rsidRPr="00576536">
        <w:rPr>
          <w:spacing w:val="-2"/>
          <w:szCs w:val="24"/>
        </w:rPr>
        <w:t xml:space="preserve"> </w:t>
      </w:r>
      <w:r w:rsidRPr="00576536">
        <w:rPr>
          <w:szCs w:val="24"/>
        </w:rPr>
        <w:t>must</w:t>
      </w:r>
      <w:r w:rsidRPr="00576536">
        <w:rPr>
          <w:spacing w:val="-2"/>
          <w:szCs w:val="24"/>
        </w:rPr>
        <w:t xml:space="preserve"> </w:t>
      </w:r>
      <w:r w:rsidRPr="00576536">
        <w:rPr>
          <w:szCs w:val="24"/>
        </w:rPr>
        <w:t>not</w:t>
      </w:r>
      <w:r w:rsidRPr="00576536">
        <w:rPr>
          <w:spacing w:val="-2"/>
          <w:szCs w:val="24"/>
        </w:rPr>
        <w:t xml:space="preserve"> </w:t>
      </w:r>
      <w:r w:rsidRPr="00576536">
        <w:rPr>
          <w:szCs w:val="24"/>
        </w:rPr>
        <w:t>be</w:t>
      </w:r>
      <w:r w:rsidRPr="00576536">
        <w:rPr>
          <w:spacing w:val="-2"/>
          <w:szCs w:val="24"/>
        </w:rPr>
        <w:t xml:space="preserve"> </w:t>
      </w:r>
      <w:r w:rsidRPr="00576536">
        <w:rPr>
          <w:szCs w:val="24"/>
        </w:rPr>
        <w:t>used</w:t>
      </w:r>
      <w:r w:rsidRPr="00576536">
        <w:rPr>
          <w:spacing w:val="-2"/>
          <w:szCs w:val="24"/>
        </w:rPr>
        <w:t xml:space="preserve"> </w:t>
      </w:r>
      <w:r w:rsidRPr="00576536">
        <w:rPr>
          <w:szCs w:val="24"/>
        </w:rPr>
        <w:t>to</w:t>
      </w:r>
      <w:r w:rsidRPr="00576536">
        <w:rPr>
          <w:spacing w:val="-2"/>
          <w:szCs w:val="24"/>
        </w:rPr>
        <w:t xml:space="preserve"> </w:t>
      </w:r>
      <w:r w:rsidRPr="00576536">
        <w:rPr>
          <w:szCs w:val="24"/>
        </w:rPr>
        <w:t>pay</w:t>
      </w:r>
      <w:r w:rsidRPr="00576536">
        <w:rPr>
          <w:spacing w:val="-5"/>
          <w:szCs w:val="24"/>
        </w:rPr>
        <w:t xml:space="preserve"> </w:t>
      </w:r>
      <w:r w:rsidRPr="00576536">
        <w:rPr>
          <w:szCs w:val="24"/>
        </w:rPr>
        <w:t xml:space="preserve">for </w:t>
      </w:r>
      <w:r w:rsidRPr="00576536">
        <w:rPr>
          <w:spacing w:val="-1"/>
          <w:szCs w:val="24"/>
        </w:rPr>
        <w:t>the</w:t>
      </w:r>
      <w:r w:rsidRPr="00576536">
        <w:rPr>
          <w:spacing w:val="35"/>
          <w:szCs w:val="24"/>
        </w:rPr>
        <w:t xml:space="preserve"> </w:t>
      </w:r>
      <w:r w:rsidRPr="00576536">
        <w:rPr>
          <w:spacing w:val="-1"/>
          <w:szCs w:val="24"/>
        </w:rPr>
        <w:t>performance</w:t>
      </w:r>
      <w:r w:rsidRPr="00576536">
        <w:rPr>
          <w:szCs w:val="24"/>
        </w:rPr>
        <w:t xml:space="preserve"> </w:t>
      </w:r>
      <w:r w:rsidRPr="00576536">
        <w:rPr>
          <w:spacing w:val="-1"/>
          <w:szCs w:val="24"/>
        </w:rPr>
        <w:t>of</w:t>
      </w:r>
      <w:r w:rsidRPr="00576536">
        <w:rPr>
          <w:szCs w:val="24"/>
        </w:rPr>
        <w:t xml:space="preserve"> </w:t>
      </w:r>
      <w:r w:rsidRPr="00576536">
        <w:rPr>
          <w:spacing w:val="-1"/>
          <w:szCs w:val="24"/>
        </w:rPr>
        <w:t>involuntary</w:t>
      </w:r>
      <w:r w:rsidRPr="00576536">
        <w:rPr>
          <w:spacing w:val="-4"/>
          <w:szCs w:val="24"/>
        </w:rPr>
        <w:t xml:space="preserve"> </w:t>
      </w:r>
      <w:r w:rsidRPr="00576536">
        <w:rPr>
          <w:spacing w:val="-1"/>
          <w:szCs w:val="24"/>
        </w:rPr>
        <w:t>sterilization</w:t>
      </w:r>
      <w:r w:rsidRPr="00576536">
        <w:rPr>
          <w:szCs w:val="24"/>
        </w:rPr>
        <w:t xml:space="preserve"> as a</w:t>
      </w:r>
      <w:r w:rsidRPr="00576536">
        <w:rPr>
          <w:spacing w:val="-1"/>
          <w:szCs w:val="24"/>
        </w:rPr>
        <w:t xml:space="preserve"> method</w:t>
      </w:r>
      <w:r w:rsidRPr="00576536">
        <w:rPr>
          <w:szCs w:val="24"/>
        </w:rPr>
        <w:t xml:space="preserve"> </w:t>
      </w:r>
      <w:r w:rsidRPr="00576536">
        <w:rPr>
          <w:spacing w:val="-1"/>
          <w:szCs w:val="24"/>
        </w:rPr>
        <w:t>of</w:t>
      </w:r>
      <w:r w:rsidRPr="00576536">
        <w:rPr>
          <w:spacing w:val="-2"/>
          <w:szCs w:val="24"/>
        </w:rPr>
        <w:t xml:space="preserve"> </w:t>
      </w:r>
      <w:r w:rsidRPr="00576536">
        <w:rPr>
          <w:szCs w:val="24"/>
        </w:rPr>
        <w:t>family</w:t>
      </w:r>
      <w:r w:rsidRPr="00576536">
        <w:rPr>
          <w:spacing w:val="-3"/>
          <w:szCs w:val="24"/>
        </w:rPr>
        <w:t xml:space="preserve"> </w:t>
      </w:r>
      <w:r w:rsidRPr="00576536">
        <w:rPr>
          <w:szCs w:val="24"/>
        </w:rPr>
        <w:t>planning</w:t>
      </w:r>
      <w:r w:rsidRPr="00576536">
        <w:rPr>
          <w:spacing w:val="-2"/>
          <w:szCs w:val="24"/>
        </w:rPr>
        <w:t xml:space="preserve"> </w:t>
      </w:r>
      <w:r w:rsidRPr="00576536">
        <w:rPr>
          <w:szCs w:val="24"/>
        </w:rPr>
        <w:t>or</w:t>
      </w:r>
      <w:r w:rsidRPr="00576536">
        <w:rPr>
          <w:spacing w:val="61"/>
          <w:szCs w:val="24"/>
        </w:rPr>
        <w:t xml:space="preserve"> </w:t>
      </w:r>
      <w:r w:rsidRPr="00576536">
        <w:rPr>
          <w:szCs w:val="24"/>
        </w:rPr>
        <w:t>to</w:t>
      </w:r>
      <w:r w:rsidRPr="00576536">
        <w:rPr>
          <w:spacing w:val="1"/>
          <w:szCs w:val="24"/>
        </w:rPr>
        <w:t xml:space="preserve"> </w:t>
      </w:r>
      <w:r w:rsidRPr="00576536">
        <w:rPr>
          <w:spacing w:val="-1"/>
          <w:szCs w:val="24"/>
        </w:rPr>
        <w:t>coerce</w:t>
      </w:r>
      <w:r w:rsidRPr="00576536">
        <w:rPr>
          <w:szCs w:val="24"/>
        </w:rPr>
        <w:t xml:space="preserve"> or</w:t>
      </w:r>
      <w:r w:rsidRPr="00576536">
        <w:rPr>
          <w:spacing w:val="-3"/>
          <w:szCs w:val="24"/>
        </w:rPr>
        <w:t xml:space="preserve"> </w:t>
      </w:r>
      <w:r w:rsidRPr="00576536">
        <w:rPr>
          <w:spacing w:val="-1"/>
          <w:szCs w:val="24"/>
        </w:rPr>
        <w:t>provide</w:t>
      </w:r>
      <w:r w:rsidRPr="00576536">
        <w:rPr>
          <w:spacing w:val="1"/>
          <w:szCs w:val="24"/>
        </w:rPr>
        <w:t xml:space="preserve"> </w:t>
      </w:r>
      <w:r w:rsidRPr="00576536">
        <w:rPr>
          <w:spacing w:val="-1"/>
          <w:szCs w:val="24"/>
        </w:rPr>
        <w:t>any</w:t>
      </w:r>
      <w:r w:rsidRPr="00576536">
        <w:rPr>
          <w:spacing w:val="-3"/>
          <w:szCs w:val="24"/>
        </w:rPr>
        <w:t xml:space="preserve"> </w:t>
      </w:r>
      <w:r w:rsidRPr="00576536">
        <w:rPr>
          <w:szCs w:val="24"/>
        </w:rPr>
        <w:t xml:space="preserve">financial </w:t>
      </w:r>
      <w:r w:rsidRPr="00576536">
        <w:rPr>
          <w:spacing w:val="-1"/>
          <w:szCs w:val="24"/>
        </w:rPr>
        <w:t>incentive</w:t>
      </w:r>
      <w:r w:rsidRPr="00576536">
        <w:rPr>
          <w:szCs w:val="24"/>
        </w:rPr>
        <w:t xml:space="preserve"> to</w:t>
      </w:r>
      <w:r w:rsidRPr="00576536">
        <w:rPr>
          <w:spacing w:val="-2"/>
          <w:szCs w:val="24"/>
        </w:rPr>
        <w:t xml:space="preserve"> </w:t>
      </w:r>
      <w:r w:rsidRPr="00576536">
        <w:rPr>
          <w:szCs w:val="24"/>
        </w:rPr>
        <w:t>any</w:t>
      </w:r>
      <w:r w:rsidRPr="00576536">
        <w:rPr>
          <w:spacing w:val="-3"/>
          <w:szCs w:val="24"/>
        </w:rPr>
        <w:t xml:space="preserve"> </w:t>
      </w:r>
      <w:r w:rsidRPr="00576536">
        <w:rPr>
          <w:spacing w:val="-1"/>
          <w:szCs w:val="24"/>
        </w:rPr>
        <w:t>individual</w:t>
      </w:r>
      <w:r w:rsidRPr="00576536">
        <w:rPr>
          <w:szCs w:val="24"/>
        </w:rPr>
        <w:t xml:space="preserve"> to</w:t>
      </w:r>
      <w:r w:rsidRPr="00576536">
        <w:rPr>
          <w:spacing w:val="1"/>
          <w:szCs w:val="24"/>
        </w:rPr>
        <w:t xml:space="preserve"> </w:t>
      </w:r>
      <w:r w:rsidRPr="00576536">
        <w:rPr>
          <w:spacing w:val="-1"/>
          <w:szCs w:val="24"/>
        </w:rPr>
        <w:t>practice</w:t>
      </w:r>
      <w:r w:rsidRPr="00576536">
        <w:rPr>
          <w:spacing w:val="63"/>
          <w:szCs w:val="24"/>
        </w:rPr>
        <w:t xml:space="preserve"> </w:t>
      </w:r>
      <w:r w:rsidRPr="00576536">
        <w:rPr>
          <w:spacing w:val="-1"/>
          <w:szCs w:val="24"/>
        </w:rPr>
        <w:t>sterilization.</w:t>
      </w:r>
    </w:p>
    <w:p w14:paraId="4D77E76E" w14:textId="77777777" w:rsidR="00275987" w:rsidRPr="00576536" w:rsidRDefault="00275987" w:rsidP="00275987">
      <w:pPr>
        <w:spacing w:before="2"/>
        <w:rPr>
          <w:rFonts w:eastAsia="Arial"/>
        </w:rPr>
      </w:pPr>
    </w:p>
    <w:p w14:paraId="0BF64287" w14:textId="77777777" w:rsidR="00275987" w:rsidRPr="00D02166" w:rsidRDefault="00275987" w:rsidP="00275987">
      <w:pPr>
        <w:pStyle w:val="Heading2"/>
        <w:keepNext w:val="0"/>
        <w:keepLines w:val="0"/>
        <w:widowControl w:val="0"/>
        <w:numPr>
          <w:ilvl w:val="0"/>
          <w:numId w:val="17"/>
        </w:numPr>
        <w:tabs>
          <w:tab w:val="left" w:pos="821"/>
        </w:tabs>
        <w:spacing w:before="0"/>
        <w:rPr>
          <w:rFonts w:ascii="Times New Roman" w:hAnsi="Times New Roman" w:cs="Times New Roman"/>
          <w:b w:val="0"/>
          <w:bCs w:val="0"/>
          <w:color w:val="auto"/>
          <w:sz w:val="24"/>
          <w:szCs w:val="24"/>
        </w:rPr>
      </w:pPr>
      <w:r w:rsidRPr="00D02166">
        <w:rPr>
          <w:rFonts w:ascii="Times New Roman" w:hAnsi="Times New Roman" w:cs="Times New Roman"/>
          <w:color w:val="auto"/>
          <w:sz w:val="24"/>
          <w:szCs w:val="24"/>
        </w:rPr>
        <w:t>Prohibition on</w:t>
      </w:r>
      <w:r w:rsidRPr="00D02166">
        <w:rPr>
          <w:rFonts w:ascii="Times New Roman" w:hAnsi="Times New Roman" w:cs="Times New Roman"/>
          <w:color w:val="auto"/>
          <w:spacing w:val="2"/>
          <w:sz w:val="24"/>
          <w:szCs w:val="24"/>
        </w:rPr>
        <w:t xml:space="preserve"> </w:t>
      </w:r>
      <w:r w:rsidRPr="00D02166">
        <w:rPr>
          <w:rFonts w:ascii="Times New Roman" w:hAnsi="Times New Roman" w:cs="Times New Roman"/>
          <w:color w:val="auto"/>
          <w:spacing w:val="-1"/>
          <w:sz w:val="24"/>
          <w:szCs w:val="24"/>
        </w:rPr>
        <w:t>Abortion-Related</w:t>
      </w:r>
      <w:r w:rsidRPr="00D02166">
        <w:rPr>
          <w:rFonts w:ascii="Times New Roman" w:hAnsi="Times New Roman" w:cs="Times New Roman"/>
          <w:color w:val="auto"/>
          <w:spacing w:val="2"/>
          <w:sz w:val="24"/>
          <w:szCs w:val="24"/>
        </w:rPr>
        <w:t xml:space="preserve"> </w:t>
      </w:r>
      <w:r w:rsidRPr="00D02166">
        <w:rPr>
          <w:rFonts w:ascii="Times New Roman" w:hAnsi="Times New Roman" w:cs="Times New Roman"/>
          <w:color w:val="auto"/>
          <w:spacing w:val="-1"/>
          <w:sz w:val="24"/>
          <w:szCs w:val="24"/>
        </w:rPr>
        <w:t>Activities:</w:t>
      </w:r>
    </w:p>
    <w:p w14:paraId="0162E72D" w14:textId="77777777" w:rsidR="00275987" w:rsidRPr="00576536" w:rsidRDefault="00275987" w:rsidP="00275987">
      <w:pPr>
        <w:spacing w:before="4"/>
        <w:rPr>
          <w:rFonts w:eastAsia="Arial"/>
          <w:b/>
          <w:bCs/>
        </w:rPr>
      </w:pPr>
    </w:p>
    <w:p w14:paraId="4A4B4A51" w14:textId="77777777" w:rsidR="00275987" w:rsidRPr="00576536" w:rsidRDefault="00275987" w:rsidP="00275987">
      <w:pPr>
        <w:pStyle w:val="BodyText"/>
        <w:widowControl w:val="0"/>
        <w:numPr>
          <w:ilvl w:val="1"/>
          <w:numId w:val="17"/>
        </w:numPr>
        <w:tabs>
          <w:tab w:val="left" w:pos="1541"/>
        </w:tabs>
        <w:overflowPunct/>
        <w:autoSpaceDE/>
        <w:autoSpaceDN/>
        <w:adjustRightInd/>
        <w:ind w:right="123"/>
        <w:textAlignment w:val="auto"/>
        <w:rPr>
          <w:szCs w:val="24"/>
        </w:rPr>
      </w:pPr>
      <w:r w:rsidRPr="00576536">
        <w:rPr>
          <w:szCs w:val="24"/>
        </w:rPr>
        <w:t>No</w:t>
      </w:r>
      <w:r w:rsidRPr="00576536">
        <w:rPr>
          <w:spacing w:val="-2"/>
          <w:szCs w:val="24"/>
        </w:rPr>
        <w:t xml:space="preserve"> </w:t>
      </w:r>
      <w:r w:rsidRPr="00576536">
        <w:rPr>
          <w:szCs w:val="24"/>
        </w:rPr>
        <w:t>funds</w:t>
      </w:r>
      <w:r w:rsidRPr="00576536">
        <w:rPr>
          <w:spacing w:val="-2"/>
          <w:szCs w:val="24"/>
        </w:rPr>
        <w:t xml:space="preserve"> </w:t>
      </w:r>
      <w:r w:rsidRPr="00576536">
        <w:rPr>
          <w:spacing w:val="-1"/>
          <w:szCs w:val="24"/>
        </w:rPr>
        <w:t>made</w:t>
      </w:r>
      <w:r w:rsidRPr="00576536">
        <w:rPr>
          <w:szCs w:val="24"/>
        </w:rPr>
        <w:t xml:space="preserve"> </w:t>
      </w:r>
      <w:r w:rsidRPr="00576536">
        <w:rPr>
          <w:spacing w:val="-1"/>
          <w:szCs w:val="24"/>
        </w:rPr>
        <w:t>available</w:t>
      </w:r>
      <w:r w:rsidRPr="00576536">
        <w:rPr>
          <w:szCs w:val="24"/>
        </w:rPr>
        <w:t xml:space="preserve"> </w:t>
      </w:r>
      <w:r w:rsidRPr="00576536">
        <w:rPr>
          <w:spacing w:val="-1"/>
          <w:szCs w:val="24"/>
        </w:rPr>
        <w:t>under</w:t>
      </w:r>
      <w:r w:rsidRPr="00576536">
        <w:rPr>
          <w:szCs w:val="24"/>
        </w:rPr>
        <w:t xml:space="preserve"> this</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will</w:t>
      </w:r>
      <w:r w:rsidRPr="00576536">
        <w:rPr>
          <w:spacing w:val="1"/>
          <w:szCs w:val="24"/>
        </w:rPr>
        <w:t xml:space="preserve"> </w:t>
      </w:r>
      <w:r w:rsidRPr="00576536">
        <w:rPr>
          <w:szCs w:val="24"/>
        </w:rPr>
        <w:t>be</w:t>
      </w:r>
      <w:r w:rsidRPr="00576536">
        <w:rPr>
          <w:spacing w:val="-2"/>
          <w:szCs w:val="24"/>
        </w:rPr>
        <w:t xml:space="preserve"> </w:t>
      </w:r>
      <w:r w:rsidRPr="00576536">
        <w:rPr>
          <w:szCs w:val="24"/>
        </w:rPr>
        <w:t>used</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finance,</w:t>
      </w:r>
      <w:r w:rsidRPr="00576536">
        <w:rPr>
          <w:szCs w:val="24"/>
        </w:rPr>
        <w:t xml:space="preserve"> </w:t>
      </w:r>
      <w:r w:rsidRPr="00576536">
        <w:rPr>
          <w:spacing w:val="-1"/>
          <w:szCs w:val="24"/>
        </w:rPr>
        <w:t>support,</w:t>
      </w:r>
      <w:r w:rsidRPr="00576536">
        <w:rPr>
          <w:spacing w:val="45"/>
          <w:szCs w:val="24"/>
        </w:rPr>
        <w:t xml:space="preserve"> </w:t>
      </w:r>
      <w:r w:rsidRPr="00576536">
        <w:rPr>
          <w:szCs w:val="24"/>
        </w:rPr>
        <w:t>or be</w:t>
      </w:r>
      <w:r w:rsidRPr="00576536">
        <w:rPr>
          <w:spacing w:val="-1"/>
          <w:szCs w:val="24"/>
        </w:rPr>
        <w:t xml:space="preserve"> attributed</w:t>
      </w:r>
      <w:r w:rsidRPr="00576536">
        <w:rPr>
          <w:spacing w:val="-2"/>
          <w:szCs w:val="24"/>
        </w:rPr>
        <w:t xml:space="preserve"> </w:t>
      </w:r>
      <w:r w:rsidRPr="00576536">
        <w:rPr>
          <w:szCs w:val="24"/>
        </w:rPr>
        <w:t>to</w:t>
      </w:r>
      <w:r w:rsidRPr="00576536">
        <w:rPr>
          <w:spacing w:val="-2"/>
          <w:szCs w:val="24"/>
        </w:rPr>
        <w:t xml:space="preserve"> </w:t>
      </w:r>
      <w:r w:rsidRPr="00576536">
        <w:rPr>
          <w:szCs w:val="24"/>
        </w:rPr>
        <w:t>the</w:t>
      </w:r>
      <w:r w:rsidRPr="00576536">
        <w:rPr>
          <w:spacing w:val="-4"/>
          <w:szCs w:val="24"/>
        </w:rPr>
        <w:t xml:space="preserve"> </w:t>
      </w:r>
      <w:r w:rsidRPr="00576536">
        <w:rPr>
          <w:spacing w:val="-1"/>
          <w:szCs w:val="24"/>
        </w:rPr>
        <w:t xml:space="preserve">following </w:t>
      </w:r>
      <w:r w:rsidRPr="00576536">
        <w:rPr>
          <w:szCs w:val="24"/>
        </w:rPr>
        <w:t>activities:  (i)</w:t>
      </w:r>
      <w:r w:rsidRPr="00576536">
        <w:rPr>
          <w:spacing w:val="1"/>
          <w:szCs w:val="24"/>
        </w:rPr>
        <w:t xml:space="preserve"> </w:t>
      </w:r>
      <w:r w:rsidRPr="00576536">
        <w:rPr>
          <w:spacing w:val="-1"/>
          <w:szCs w:val="24"/>
        </w:rPr>
        <w:t>procurement</w:t>
      </w:r>
      <w:r w:rsidRPr="00576536">
        <w:rPr>
          <w:szCs w:val="24"/>
        </w:rPr>
        <w:t xml:space="preserve"> or </w:t>
      </w:r>
      <w:r w:rsidRPr="00576536">
        <w:rPr>
          <w:spacing w:val="-1"/>
          <w:szCs w:val="24"/>
        </w:rPr>
        <w:t>distribution</w:t>
      </w:r>
      <w:r w:rsidRPr="00576536">
        <w:rPr>
          <w:spacing w:val="-2"/>
          <w:szCs w:val="24"/>
        </w:rPr>
        <w:t xml:space="preserve"> </w:t>
      </w:r>
      <w:r w:rsidRPr="00576536">
        <w:rPr>
          <w:spacing w:val="-1"/>
          <w:szCs w:val="24"/>
        </w:rPr>
        <w:t>of</w:t>
      </w:r>
      <w:r w:rsidRPr="00576536">
        <w:rPr>
          <w:spacing w:val="65"/>
          <w:szCs w:val="24"/>
        </w:rPr>
        <w:t xml:space="preserve"> </w:t>
      </w:r>
      <w:r w:rsidRPr="00576536">
        <w:rPr>
          <w:spacing w:val="-1"/>
          <w:szCs w:val="24"/>
        </w:rPr>
        <w:t>equipment</w:t>
      </w:r>
      <w:r w:rsidRPr="00576536">
        <w:rPr>
          <w:szCs w:val="24"/>
        </w:rPr>
        <w:t xml:space="preserve"> </w:t>
      </w:r>
      <w:r w:rsidRPr="00576536">
        <w:rPr>
          <w:spacing w:val="-1"/>
          <w:szCs w:val="24"/>
        </w:rPr>
        <w:lastRenderedPageBreak/>
        <w:t>intended</w:t>
      </w:r>
      <w:r w:rsidRPr="00576536">
        <w:rPr>
          <w:spacing w:val="-2"/>
          <w:szCs w:val="24"/>
        </w:rPr>
        <w:t xml:space="preserve"> </w:t>
      </w:r>
      <w:r w:rsidRPr="00576536">
        <w:rPr>
          <w:szCs w:val="24"/>
        </w:rPr>
        <w:t>to</w:t>
      </w:r>
      <w:r w:rsidRPr="00576536">
        <w:rPr>
          <w:spacing w:val="-2"/>
          <w:szCs w:val="24"/>
        </w:rPr>
        <w:t xml:space="preserve"> </w:t>
      </w:r>
      <w:r w:rsidRPr="00576536">
        <w:rPr>
          <w:szCs w:val="24"/>
        </w:rPr>
        <w:t xml:space="preserve">be </w:t>
      </w:r>
      <w:r w:rsidRPr="00576536">
        <w:rPr>
          <w:spacing w:val="-1"/>
          <w:szCs w:val="24"/>
        </w:rPr>
        <w:t>used</w:t>
      </w:r>
      <w:r w:rsidRPr="00576536">
        <w:rPr>
          <w:spacing w:val="-2"/>
          <w:szCs w:val="24"/>
        </w:rPr>
        <w:t xml:space="preserve"> </w:t>
      </w:r>
      <w:r w:rsidRPr="00576536">
        <w:rPr>
          <w:szCs w:val="24"/>
        </w:rPr>
        <w:t xml:space="preserve">for </w:t>
      </w:r>
      <w:r w:rsidRPr="00576536">
        <w:rPr>
          <w:spacing w:val="-1"/>
          <w:szCs w:val="24"/>
        </w:rPr>
        <w:t>the</w:t>
      </w:r>
      <w:r w:rsidRPr="00576536">
        <w:rPr>
          <w:szCs w:val="24"/>
        </w:rPr>
        <w:t xml:space="preserve"> </w:t>
      </w:r>
      <w:r w:rsidRPr="00576536">
        <w:rPr>
          <w:spacing w:val="-1"/>
          <w:szCs w:val="24"/>
        </w:rPr>
        <w:t>purpose</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inducing abortions</w:t>
      </w:r>
      <w:r w:rsidRPr="00576536">
        <w:rPr>
          <w:spacing w:val="-3"/>
          <w:szCs w:val="24"/>
        </w:rPr>
        <w:t xml:space="preserve"> </w:t>
      </w:r>
      <w:r w:rsidRPr="00576536">
        <w:rPr>
          <w:szCs w:val="24"/>
        </w:rPr>
        <w:t>as a</w:t>
      </w:r>
      <w:r w:rsidRPr="00576536">
        <w:rPr>
          <w:spacing w:val="61"/>
          <w:szCs w:val="24"/>
        </w:rPr>
        <w:t xml:space="preserve"> </w:t>
      </w:r>
      <w:r w:rsidRPr="00576536">
        <w:rPr>
          <w:spacing w:val="-1"/>
          <w:szCs w:val="24"/>
        </w:rPr>
        <w:t>method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family</w:t>
      </w:r>
      <w:r w:rsidRPr="00576536">
        <w:rPr>
          <w:spacing w:val="-3"/>
          <w:szCs w:val="24"/>
        </w:rPr>
        <w:t xml:space="preserve"> </w:t>
      </w:r>
      <w:r w:rsidRPr="00576536">
        <w:rPr>
          <w:spacing w:val="-1"/>
          <w:szCs w:val="24"/>
        </w:rPr>
        <w:t>planning;</w:t>
      </w:r>
      <w:r w:rsidRPr="00576536">
        <w:rPr>
          <w:szCs w:val="24"/>
        </w:rPr>
        <w:t xml:space="preserve"> </w:t>
      </w:r>
      <w:r w:rsidRPr="00576536">
        <w:rPr>
          <w:spacing w:val="-1"/>
          <w:szCs w:val="24"/>
        </w:rPr>
        <w:t>(ii)</w:t>
      </w:r>
      <w:r w:rsidRPr="00576536">
        <w:rPr>
          <w:spacing w:val="-2"/>
          <w:szCs w:val="24"/>
        </w:rPr>
        <w:t xml:space="preserve"> </w:t>
      </w:r>
      <w:r w:rsidRPr="00576536">
        <w:rPr>
          <w:szCs w:val="24"/>
        </w:rPr>
        <w:t>special fees</w:t>
      </w:r>
      <w:r w:rsidRPr="00576536">
        <w:rPr>
          <w:spacing w:val="-2"/>
          <w:szCs w:val="24"/>
        </w:rPr>
        <w:t xml:space="preserve"> </w:t>
      </w:r>
      <w:r w:rsidRPr="00576536">
        <w:rPr>
          <w:szCs w:val="24"/>
        </w:rPr>
        <w:t xml:space="preserve">or </w:t>
      </w:r>
      <w:r w:rsidRPr="00576536">
        <w:rPr>
          <w:spacing w:val="-1"/>
          <w:szCs w:val="24"/>
        </w:rPr>
        <w:t>incentives</w:t>
      </w:r>
      <w:r w:rsidRPr="00576536">
        <w:rPr>
          <w:szCs w:val="24"/>
        </w:rPr>
        <w:t xml:space="preserve"> to</w:t>
      </w:r>
      <w:r w:rsidRPr="00576536">
        <w:rPr>
          <w:spacing w:val="-2"/>
          <w:szCs w:val="24"/>
        </w:rPr>
        <w:t xml:space="preserve"> </w:t>
      </w:r>
      <w:r w:rsidRPr="00576536">
        <w:rPr>
          <w:szCs w:val="24"/>
        </w:rPr>
        <w:t>any</w:t>
      </w:r>
      <w:r w:rsidRPr="00576536">
        <w:rPr>
          <w:spacing w:val="-3"/>
          <w:szCs w:val="24"/>
        </w:rPr>
        <w:t xml:space="preserve"> </w:t>
      </w:r>
      <w:r w:rsidRPr="00576536">
        <w:rPr>
          <w:spacing w:val="-1"/>
          <w:szCs w:val="24"/>
        </w:rPr>
        <w:t>person</w:t>
      </w:r>
      <w:r w:rsidRPr="00576536">
        <w:rPr>
          <w:szCs w:val="24"/>
        </w:rPr>
        <w:t xml:space="preserve"> to</w:t>
      </w:r>
      <w:r w:rsidRPr="00576536">
        <w:rPr>
          <w:spacing w:val="69"/>
          <w:szCs w:val="24"/>
        </w:rPr>
        <w:t xml:space="preserve"> </w:t>
      </w:r>
      <w:r w:rsidRPr="00576536">
        <w:rPr>
          <w:szCs w:val="24"/>
        </w:rPr>
        <w:t>coerce or</w:t>
      </w:r>
      <w:r w:rsidRPr="00576536">
        <w:rPr>
          <w:spacing w:val="-3"/>
          <w:szCs w:val="24"/>
        </w:rPr>
        <w:t xml:space="preserve"> </w:t>
      </w:r>
      <w:r w:rsidRPr="00576536">
        <w:rPr>
          <w:spacing w:val="-1"/>
          <w:szCs w:val="24"/>
        </w:rPr>
        <w:t>motivate</w:t>
      </w:r>
      <w:r w:rsidRPr="00576536">
        <w:rPr>
          <w:spacing w:val="1"/>
          <w:szCs w:val="24"/>
        </w:rPr>
        <w:t xml:space="preserve"> </w:t>
      </w:r>
      <w:r w:rsidRPr="00576536">
        <w:rPr>
          <w:spacing w:val="-1"/>
          <w:szCs w:val="24"/>
        </w:rPr>
        <w:t>them</w:t>
      </w:r>
      <w:r w:rsidRPr="00576536">
        <w:rPr>
          <w:spacing w:val="1"/>
          <w:szCs w:val="24"/>
        </w:rPr>
        <w:t xml:space="preserve"> </w:t>
      </w:r>
      <w:r w:rsidRPr="00576536">
        <w:rPr>
          <w:spacing w:val="-1"/>
          <w:szCs w:val="24"/>
        </w:rPr>
        <w:t>to</w:t>
      </w:r>
      <w:r w:rsidRPr="00576536">
        <w:rPr>
          <w:szCs w:val="24"/>
        </w:rPr>
        <w:t xml:space="preserve"> </w:t>
      </w:r>
      <w:r w:rsidRPr="00576536">
        <w:rPr>
          <w:spacing w:val="-1"/>
          <w:szCs w:val="24"/>
        </w:rPr>
        <w:t>have</w:t>
      </w:r>
      <w:r w:rsidRPr="00576536">
        <w:rPr>
          <w:szCs w:val="24"/>
        </w:rPr>
        <w:t xml:space="preserve"> </w:t>
      </w:r>
      <w:r w:rsidRPr="00576536">
        <w:rPr>
          <w:spacing w:val="-1"/>
          <w:szCs w:val="24"/>
        </w:rPr>
        <w:t>abortions;</w:t>
      </w:r>
      <w:r w:rsidRPr="00576536">
        <w:rPr>
          <w:szCs w:val="24"/>
        </w:rPr>
        <w:t xml:space="preserve"> </w:t>
      </w:r>
      <w:r w:rsidRPr="00576536">
        <w:rPr>
          <w:spacing w:val="-1"/>
          <w:szCs w:val="24"/>
        </w:rPr>
        <w:t>(iii)</w:t>
      </w:r>
      <w:r w:rsidRPr="00576536">
        <w:rPr>
          <w:szCs w:val="24"/>
        </w:rPr>
        <w:t xml:space="preserve"> </w:t>
      </w:r>
      <w:r w:rsidRPr="00576536">
        <w:rPr>
          <w:spacing w:val="-1"/>
          <w:szCs w:val="24"/>
        </w:rPr>
        <w:t>payments</w:t>
      </w:r>
      <w:r w:rsidRPr="00576536">
        <w:rPr>
          <w:spacing w:val="-2"/>
          <w:szCs w:val="24"/>
        </w:rPr>
        <w:t xml:space="preserve"> </w:t>
      </w:r>
      <w:r w:rsidRPr="00576536">
        <w:rPr>
          <w:szCs w:val="24"/>
        </w:rPr>
        <w:t>to</w:t>
      </w:r>
      <w:r w:rsidRPr="00576536">
        <w:rPr>
          <w:spacing w:val="-1"/>
          <w:szCs w:val="24"/>
        </w:rPr>
        <w:t xml:space="preserve"> </w:t>
      </w:r>
      <w:r w:rsidRPr="00576536">
        <w:rPr>
          <w:szCs w:val="24"/>
        </w:rPr>
        <w:t>persons</w:t>
      </w:r>
      <w:r w:rsidRPr="00576536">
        <w:rPr>
          <w:spacing w:val="-3"/>
          <w:szCs w:val="24"/>
        </w:rPr>
        <w:t xml:space="preserve"> </w:t>
      </w:r>
      <w:r w:rsidRPr="00576536">
        <w:rPr>
          <w:szCs w:val="24"/>
        </w:rPr>
        <w:t>to</w:t>
      </w:r>
      <w:r w:rsidRPr="00576536">
        <w:rPr>
          <w:spacing w:val="55"/>
          <w:szCs w:val="24"/>
        </w:rPr>
        <w:t xml:space="preserve"> </w:t>
      </w:r>
      <w:r w:rsidRPr="00576536">
        <w:rPr>
          <w:spacing w:val="-1"/>
          <w:szCs w:val="24"/>
        </w:rPr>
        <w:t>perform</w:t>
      </w:r>
      <w:r w:rsidRPr="00576536">
        <w:rPr>
          <w:spacing w:val="-2"/>
          <w:szCs w:val="24"/>
        </w:rPr>
        <w:t xml:space="preserve"> </w:t>
      </w:r>
      <w:r w:rsidRPr="00576536">
        <w:rPr>
          <w:spacing w:val="-1"/>
          <w:szCs w:val="24"/>
        </w:rPr>
        <w:t>abortions</w:t>
      </w:r>
      <w:r w:rsidRPr="00576536">
        <w:rPr>
          <w:spacing w:val="-2"/>
          <w:szCs w:val="24"/>
        </w:rPr>
        <w:t xml:space="preserve"> </w:t>
      </w:r>
      <w:r w:rsidRPr="00576536">
        <w:rPr>
          <w:szCs w:val="24"/>
        </w:rPr>
        <w:t>or to</w:t>
      </w:r>
      <w:r w:rsidRPr="00576536">
        <w:rPr>
          <w:spacing w:val="-2"/>
          <w:szCs w:val="24"/>
        </w:rPr>
        <w:t xml:space="preserve"> </w:t>
      </w:r>
      <w:r w:rsidRPr="00576536">
        <w:rPr>
          <w:szCs w:val="24"/>
        </w:rPr>
        <w:t xml:space="preserve">solicit </w:t>
      </w:r>
      <w:r w:rsidRPr="00576536">
        <w:rPr>
          <w:spacing w:val="-1"/>
          <w:szCs w:val="24"/>
        </w:rPr>
        <w:t>persons</w:t>
      </w:r>
      <w:r w:rsidRPr="00576536">
        <w:rPr>
          <w:szCs w:val="24"/>
        </w:rPr>
        <w:t xml:space="preserve"> to</w:t>
      </w:r>
      <w:r w:rsidRPr="00576536">
        <w:rPr>
          <w:spacing w:val="-2"/>
          <w:szCs w:val="24"/>
        </w:rPr>
        <w:t xml:space="preserve"> </w:t>
      </w:r>
      <w:r w:rsidRPr="00576536">
        <w:rPr>
          <w:spacing w:val="-1"/>
          <w:szCs w:val="24"/>
        </w:rPr>
        <w:t>undergo</w:t>
      </w:r>
      <w:r w:rsidRPr="00576536">
        <w:rPr>
          <w:szCs w:val="24"/>
        </w:rPr>
        <w:t xml:space="preserve"> abortions;</w:t>
      </w:r>
      <w:r w:rsidRPr="00576536">
        <w:rPr>
          <w:spacing w:val="-2"/>
          <w:szCs w:val="24"/>
        </w:rPr>
        <w:t xml:space="preserve"> </w:t>
      </w:r>
      <w:r w:rsidRPr="00576536">
        <w:rPr>
          <w:spacing w:val="-1"/>
          <w:szCs w:val="24"/>
        </w:rPr>
        <w:t>(iv)</w:t>
      </w:r>
      <w:r w:rsidRPr="00576536">
        <w:rPr>
          <w:spacing w:val="41"/>
          <w:szCs w:val="24"/>
        </w:rPr>
        <w:t xml:space="preserve"> </w:t>
      </w:r>
      <w:r w:rsidRPr="00576536">
        <w:rPr>
          <w:spacing w:val="-1"/>
          <w:szCs w:val="24"/>
        </w:rPr>
        <w:t>information,</w:t>
      </w:r>
      <w:r w:rsidRPr="00576536">
        <w:rPr>
          <w:spacing w:val="-2"/>
          <w:szCs w:val="24"/>
        </w:rPr>
        <w:t xml:space="preserve"> </w:t>
      </w:r>
      <w:r w:rsidRPr="00576536">
        <w:rPr>
          <w:spacing w:val="-1"/>
          <w:szCs w:val="24"/>
        </w:rPr>
        <w:t>education,</w:t>
      </w:r>
      <w:r w:rsidRPr="00576536">
        <w:rPr>
          <w:spacing w:val="-2"/>
          <w:szCs w:val="24"/>
        </w:rPr>
        <w:t xml:space="preserve"> </w:t>
      </w:r>
      <w:r w:rsidRPr="00576536">
        <w:rPr>
          <w:spacing w:val="-1"/>
          <w:szCs w:val="24"/>
        </w:rPr>
        <w:t>training,</w:t>
      </w:r>
      <w:r w:rsidRPr="00576536">
        <w:rPr>
          <w:szCs w:val="24"/>
        </w:rPr>
        <w:t xml:space="preserve"> or </w:t>
      </w:r>
      <w:r w:rsidRPr="00576536">
        <w:rPr>
          <w:spacing w:val="-1"/>
          <w:szCs w:val="24"/>
        </w:rPr>
        <w:t>communication</w:t>
      </w:r>
      <w:r w:rsidRPr="00576536">
        <w:rPr>
          <w:spacing w:val="-2"/>
          <w:szCs w:val="24"/>
        </w:rPr>
        <w:t xml:space="preserve"> </w:t>
      </w:r>
      <w:r w:rsidRPr="00576536">
        <w:rPr>
          <w:spacing w:val="-1"/>
          <w:szCs w:val="24"/>
        </w:rPr>
        <w:t>programs</w:t>
      </w:r>
      <w:r w:rsidRPr="00576536">
        <w:rPr>
          <w:szCs w:val="24"/>
        </w:rPr>
        <w:t xml:space="preserve"> </w:t>
      </w:r>
      <w:r w:rsidRPr="00576536">
        <w:rPr>
          <w:spacing w:val="-1"/>
          <w:szCs w:val="24"/>
        </w:rPr>
        <w:t>that</w:t>
      </w:r>
      <w:r w:rsidRPr="00576536">
        <w:rPr>
          <w:spacing w:val="-2"/>
          <w:szCs w:val="24"/>
        </w:rPr>
        <w:t xml:space="preserve"> </w:t>
      </w:r>
      <w:r w:rsidRPr="00576536">
        <w:rPr>
          <w:spacing w:val="-1"/>
          <w:szCs w:val="24"/>
        </w:rPr>
        <w:t>seek</w:t>
      </w:r>
      <w:r w:rsidRPr="00576536">
        <w:rPr>
          <w:szCs w:val="24"/>
        </w:rPr>
        <w:t xml:space="preserve"> to</w:t>
      </w:r>
      <w:r w:rsidRPr="00576536">
        <w:rPr>
          <w:spacing w:val="87"/>
          <w:szCs w:val="24"/>
        </w:rPr>
        <w:t xml:space="preserve"> </w:t>
      </w:r>
      <w:r w:rsidRPr="00576536">
        <w:rPr>
          <w:szCs w:val="24"/>
        </w:rPr>
        <w:t>promote</w:t>
      </w:r>
      <w:r w:rsidRPr="00576536">
        <w:rPr>
          <w:spacing w:val="-2"/>
          <w:szCs w:val="24"/>
        </w:rPr>
        <w:t xml:space="preserve"> </w:t>
      </w:r>
      <w:r w:rsidRPr="00576536">
        <w:rPr>
          <w:spacing w:val="-1"/>
          <w:szCs w:val="24"/>
        </w:rPr>
        <w:t>abortion</w:t>
      </w:r>
      <w:r w:rsidRPr="00576536">
        <w:rPr>
          <w:spacing w:val="-2"/>
          <w:szCs w:val="24"/>
        </w:rPr>
        <w:t xml:space="preserve"> </w:t>
      </w:r>
      <w:r w:rsidRPr="00576536">
        <w:rPr>
          <w:szCs w:val="24"/>
        </w:rPr>
        <w:t>as a</w:t>
      </w:r>
      <w:r w:rsidRPr="00576536">
        <w:rPr>
          <w:spacing w:val="-1"/>
          <w:szCs w:val="24"/>
        </w:rPr>
        <w:t xml:space="preserve"> method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family</w:t>
      </w:r>
      <w:r w:rsidRPr="00576536">
        <w:rPr>
          <w:spacing w:val="-3"/>
          <w:szCs w:val="24"/>
        </w:rPr>
        <w:t xml:space="preserve"> </w:t>
      </w:r>
      <w:r w:rsidRPr="00576536">
        <w:rPr>
          <w:spacing w:val="-1"/>
          <w:szCs w:val="24"/>
        </w:rPr>
        <w:t>planning;</w:t>
      </w:r>
      <w:r w:rsidRPr="00576536">
        <w:rPr>
          <w:szCs w:val="24"/>
        </w:rPr>
        <w:t xml:space="preserve"> and </w:t>
      </w:r>
      <w:r w:rsidRPr="00576536">
        <w:rPr>
          <w:spacing w:val="-1"/>
          <w:szCs w:val="24"/>
        </w:rPr>
        <w:t>(v)</w:t>
      </w:r>
      <w:r w:rsidRPr="00576536">
        <w:rPr>
          <w:szCs w:val="24"/>
        </w:rPr>
        <w:t xml:space="preserve"> </w:t>
      </w:r>
      <w:r w:rsidRPr="00576536">
        <w:rPr>
          <w:spacing w:val="-1"/>
          <w:szCs w:val="24"/>
        </w:rPr>
        <w:t xml:space="preserve">lobbying </w:t>
      </w:r>
      <w:r w:rsidRPr="00576536">
        <w:rPr>
          <w:szCs w:val="24"/>
        </w:rPr>
        <w:t>for or</w:t>
      </w:r>
      <w:r w:rsidRPr="00576536">
        <w:rPr>
          <w:spacing w:val="59"/>
          <w:szCs w:val="24"/>
        </w:rPr>
        <w:t xml:space="preserve"> </w:t>
      </w:r>
      <w:r w:rsidRPr="00576536">
        <w:rPr>
          <w:spacing w:val="-1"/>
          <w:szCs w:val="24"/>
        </w:rPr>
        <w:t>against</w:t>
      </w:r>
      <w:r w:rsidRPr="00576536">
        <w:rPr>
          <w:szCs w:val="24"/>
        </w:rPr>
        <w:t xml:space="preserve"> </w:t>
      </w:r>
      <w:r w:rsidRPr="00576536">
        <w:rPr>
          <w:spacing w:val="-1"/>
          <w:szCs w:val="24"/>
        </w:rPr>
        <w:t>abortion.</w:t>
      </w:r>
      <w:r w:rsidRPr="00576536">
        <w:rPr>
          <w:spacing w:val="64"/>
          <w:szCs w:val="24"/>
        </w:rPr>
        <w:t xml:space="preserve"> </w:t>
      </w:r>
      <w:r w:rsidRPr="00576536">
        <w:rPr>
          <w:spacing w:val="-1"/>
          <w:szCs w:val="24"/>
        </w:rPr>
        <w:t>The</w:t>
      </w:r>
      <w:r w:rsidRPr="00576536">
        <w:rPr>
          <w:szCs w:val="24"/>
        </w:rPr>
        <w:t xml:space="preserve"> </w:t>
      </w:r>
      <w:r w:rsidRPr="00576536">
        <w:rPr>
          <w:spacing w:val="-1"/>
          <w:szCs w:val="24"/>
        </w:rPr>
        <w:t>term</w:t>
      </w:r>
      <w:r w:rsidRPr="00576536">
        <w:rPr>
          <w:szCs w:val="24"/>
        </w:rPr>
        <w:t xml:space="preserve"> “motivate,” as it</w:t>
      </w:r>
      <w:r w:rsidRPr="00576536">
        <w:rPr>
          <w:spacing w:val="-3"/>
          <w:szCs w:val="24"/>
        </w:rPr>
        <w:t xml:space="preserve"> </w:t>
      </w:r>
      <w:r w:rsidRPr="00576536">
        <w:rPr>
          <w:spacing w:val="-1"/>
          <w:szCs w:val="24"/>
        </w:rPr>
        <w:t>relates</w:t>
      </w:r>
      <w:r w:rsidRPr="00576536">
        <w:rPr>
          <w:szCs w:val="24"/>
        </w:rPr>
        <w:t xml:space="preserve"> </w:t>
      </w:r>
      <w:r w:rsidRPr="00576536">
        <w:rPr>
          <w:spacing w:val="-1"/>
          <w:szCs w:val="24"/>
        </w:rPr>
        <w:t>to</w:t>
      </w:r>
      <w:r w:rsidRPr="00576536">
        <w:rPr>
          <w:spacing w:val="-2"/>
          <w:szCs w:val="24"/>
        </w:rPr>
        <w:t xml:space="preserve"> </w:t>
      </w:r>
      <w:r w:rsidRPr="00576536">
        <w:rPr>
          <w:szCs w:val="24"/>
        </w:rPr>
        <w:t>family</w:t>
      </w:r>
      <w:r w:rsidRPr="00576536">
        <w:rPr>
          <w:spacing w:val="-3"/>
          <w:szCs w:val="24"/>
        </w:rPr>
        <w:t xml:space="preserve"> </w:t>
      </w:r>
      <w:r w:rsidRPr="00576536">
        <w:rPr>
          <w:spacing w:val="-1"/>
          <w:szCs w:val="24"/>
        </w:rPr>
        <w:t>planning</w:t>
      </w:r>
      <w:r w:rsidRPr="00576536">
        <w:rPr>
          <w:spacing w:val="57"/>
          <w:szCs w:val="24"/>
        </w:rPr>
        <w:t xml:space="preserve"> </w:t>
      </w:r>
      <w:r w:rsidRPr="00576536">
        <w:rPr>
          <w:spacing w:val="-1"/>
          <w:szCs w:val="24"/>
        </w:rPr>
        <w:t>assistance,</w:t>
      </w:r>
      <w:r w:rsidRPr="00576536">
        <w:rPr>
          <w:spacing w:val="-2"/>
          <w:szCs w:val="24"/>
        </w:rPr>
        <w:t xml:space="preserve"> </w:t>
      </w:r>
      <w:r w:rsidRPr="00576536">
        <w:rPr>
          <w:szCs w:val="24"/>
        </w:rPr>
        <w:t>must</w:t>
      </w:r>
      <w:r w:rsidRPr="00576536">
        <w:rPr>
          <w:spacing w:val="-2"/>
          <w:szCs w:val="24"/>
        </w:rPr>
        <w:t xml:space="preserve"> </w:t>
      </w:r>
      <w:r w:rsidRPr="00576536">
        <w:rPr>
          <w:szCs w:val="24"/>
        </w:rPr>
        <w:t>not</w:t>
      </w:r>
      <w:r w:rsidRPr="00576536">
        <w:rPr>
          <w:spacing w:val="-2"/>
          <w:szCs w:val="24"/>
        </w:rPr>
        <w:t xml:space="preserve"> </w:t>
      </w:r>
      <w:r w:rsidRPr="00576536">
        <w:rPr>
          <w:spacing w:val="-1"/>
          <w:szCs w:val="24"/>
        </w:rPr>
        <w:t>be</w:t>
      </w:r>
      <w:r w:rsidRPr="00576536">
        <w:rPr>
          <w:szCs w:val="24"/>
        </w:rPr>
        <w:t xml:space="preserve"> </w:t>
      </w:r>
      <w:r w:rsidRPr="00576536">
        <w:rPr>
          <w:spacing w:val="-1"/>
          <w:szCs w:val="24"/>
        </w:rPr>
        <w:t>construed</w:t>
      </w:r>
      <w:r w:rsidRPr="00576536">
        <w:rPr>
          <w:spacing w:val="-2"/>
          <w:szCs w:val="24"/>
        </w:rPr>
        <w:t xml:space="preserve"> </w:t>
      </w:r>
      <w:r w:rsidRPr="00576536">
        <w:rPr>
          <w:szCs w:val="24"/>
        </w:rPr>
        <w:t>to</w:t>
      </w:r>
      <w:r w:rsidRPr="00576536">
        <w:rPr>
          <w:spacing w:val="-2"/>
          <w:szCs w:val="24"/>
        </w:rPr>
        <w:t xml:space="preserve"> </w:t>
      </w:r>
      <w:r w:rsidRPr="00576536">
        <w:rPr>
          <w:szCs w:val="24"/>
        </w:rPr>
        <w:t>prohibit</w:t>
      </w:r>
      <w:r w:rsidRPr="00576536">
        <w:rPr>
          <w:spacing w:val="-4"/>
          <w:szCs w:val="24"/>
        </w:rPr>
        <w:t xml:space="preserve"> </w:t>
      </w:r>
      <w:r w:rsidRPr="00576536">
        <w:rPr>
          <w:szCs w:val="24"/>
        </w:rPr>
        <w:t>the</w:t>
      </w:r>
      <w:r w:rsidRPr="00576536">
        <w:rPr>
          <w:spacing w:val="-2"/>
          <w:szCs w:val="24"/>
        </w:rPr>
        <w:t xml:space="preserve"> </w:t>
      </w:r>
      <w:r w:rsidRPr="00576536">
        <w:rPr>
          <w:spacing w:val="-1"/>
          <w:szCs w:val="24"/>
        </w:rPr>
        <w:t>provision,</w:t>
      </w:r>
      <w:r w:rsidRPr="00576536">
        <w:rPr>
          <w:szCs w:val="24"/>
        </w:rPr>
        <w:t xml:space="preserve"> </w:t>
      </w:r>
      <w:r w:rsidRPr="00576536">
        <w:rPr>
          <w:spacing w:val="-1"/>
          <w:szCs w:val="24"/>
        </w:rPr>
        <w:t>consistent</w:t>
      </w:r>
      <w:r w:rsidRPr="00576536">
        <w:rPr>
          <w:szCs w:val="24"/>
        </w:rPr>
        <w:t xml:space="preserve"> </w:t>
      </w:r>
      <w:r w:rsidRPr="00576536">
        <w:rPr>
          <w:spacing w:val="-1"/>
          <w:szCs w:val="24"/>
        </w:rPr>
        <w:t>with</w:t>
      </w:r>
      <w:r w:rsidRPr="00576536">
        <w:rPr>
          <w:spacing w:val="63"/>
          <w:szCs w:val="24"/>
        </w:rPr>
        <w:t xml:space="preserve"> </w:t>
      </w:r>
      <w:r w:rsidRPr="00576536">
        <w:rPr>
          <w:szCs w:val="24"/>
        </w:rPr>
        <w:t xml:space="preserve">local </w:t>
      </w:r>
      <w:r w:rsidRPr="00576536">
        <w:rPr>
          <w:spacing w:val="-1"/>
          <w:szCs w:val="24"/>
        </w:rPr>
        <w:t>law,</w:t>
      </w:r>
      <w:r w:rsidRPr="00576536">
        <w:rPr>
          <w:szCs w:val="24"/>
        </w:rPr>
        <w:t xml:space="preserve"> of </w:t>
      </w:r>
      <w:r w:rsidRPr="00576536">
        <w:rPr>
          <w:spacing w:val="-1"/>
          <w:szCs w:val="24"/>
        </w:rPr>
        <w:t>information</w:t>
      </w:r>
      <w:r w:rsidRPr="00576536">
        <w:rPr>
          <w:szCs w:val="24"/>
        </w:rPr>
        <w:t xml:space="preserve"> or </w:t>
      </w:r>
      <w:r w:rsidRPr="00576536">
        <w:rPr>
          <w:spacing w:val="-1"/>
          <w:szCs w:val="24"/>
        </w:rPr>
        <w:t>counseling</w:t>
      </w:r>
      <w:r w:rsidRPr="00576536">
        <w:rPr>
          <w:spacing w:val="-2"/>
          <w:szCs w:val="24"/>
        </w:rPr>
        <w:t xml:space="preserve"> </w:t>
      </w:r>
      <w:r w:rsidRPr="00576536">
        <w:rPr>
          <w:spacing w:val="-1"/>
          <w:szCs w:val="24"/>
        </w:rPr>
        <w:t>about</w:t>
      </w:r>
      <w:r w:rsidRPr="00576536">
        <w:rPr>
          <w:spacing w:val="-2"/>
          <w:szCs w:val="24"/>
        </w:rPr>
        <w:t xml:space="preserve"> </w:t>
      </w:r>
      <w:r w:rsidRPr="00576536">
        <w:rPr>
          <w:szCs w:val="24"/>
        </w:rPr>
        <w:t>all</w:t>
      </w:r>
      <w:r w:rsidRPr="00576536">
        <w:rPr>
          <w:spacing w:val="-1"/>
          <w:szCs w:val="24"/>
        </w:rPr>
        <w:t xml:space="preserve"> pregnancy</w:t>
      </w:r>
      <w:r w:rsidRPr="00576536">
        <w:rPr>
          <w:spacing w:val="-3"/>
          <w:szCs w:val="24"/>
        </w:rPr>
        <w:t xml:space="preserve"> </w:t>
      </w:r>
      <w:r w:rsidRPr="00576536">
        <w:rPr>
          <w:spacing w:val="-1"/>
          <w:szCs w:val="24"/>
        </w:rPr>
        <w:t>options.</w:t>
      </w:r>
    </w:p>
    <w:p w14:paraId="456EDC45" w14:textId="77777777" w:rsidR="00275987" w:rsidRPr="00576536" w:rsidRDefault="00275987" w:rsidP="00275987">
      <w:pPr>
        <w:rPr>
          <w:rFonts w:eastAsia="Arial"/>
        </w:rPr>
      </w:pPr>
    </w:p>
    <w:p w14:paraId="49051603" w14:textId="77777777" w:rsidR="00275987" w:rsidRPr="00576536" w:rsidRDefault="00275987" w:rsidP="00275987">
      <w:pPr>
        <w:pStyle w:val="BodyText"/>
        <w:widowControl w:val="0"/>
        <w:numPr>
          <w:ilvl w:val="1"/>
          <w:numId w:val="17"/>
        </w:numPr>
        <w:tabs>
          <w:tab w:val="left" w:pos="1541"/>
        </w:tabs>
        <w:overflowPunct/>
        <w:autoSpaceDE/>
        <w:autoSpaceDN/>
        <w:adjustRightInd/>
        <w:ind w:right="445"/>
        <w:textAlignment w:val="auto"/>
        <w:rPr>
          <w:szCs w:val="24"/>
        </w:rPr>
      </w:pPr>
      <w:r w:rsidRPr="00576536">
        <w:rPr>
          <w:szCs w:val="24"/>
        </w:rPr>
        <w:t>No</w:t>
      </w:r>
      <w:r w:rsidRPr="00576536">
        <w:rPr>
          <w:spacing w:val="-2"/>
          <w:szCs w:val="24"/>
        </w:rPr>
        <w:t xml:space="preserve"> </w:t>
      </w:r>
      <w:r w:rsidRPr="00576536">
        <w:rPr>
          <w:szCs w:val="24"/>
        </w:rPr>
        <w:t>funds</w:t>
      </w:r>
      <w:r w:rsidRPr="00576536">
        <w:rPr>
          <w:spacing w:val="-2"/>
          <w:szCs w:val="24"/>
        </w:rPr>
        <w:t xml:space="preserve"> </w:t>
      </w:r>
      <w:r w:rsidRPr="00576536">
        <w:rPr>
          <w:spacing w:val="-1"/>
          <w:szCs w:val="24"/>
        </w:rPr>
        <w:t>made</w:t>
      </w:r>
      <w:r w:rsidRPr="00576536">
        <w:rPr>
          <w:szCs w:val="24"/>
        </w:rPr>
        <w:t xml:space="preserve"> </w:t>
      </w:r>
      <w:r w:rsidRPr="00576536">
        <w:rPr>
          <w:spacing w:val="-1"/>
          <w:szCs w:val="24"/>
        </w:rPr>
        <w:t>available</w:t>
      </w:r>
      <w:r w:rsidRPr="00576536">
        <w:rPr>
          <w:szCs w:val="24"/>
        </w:rPr>
        <w:t xml:space="preserve"> </w:t>
      </w:r>
      <w:r w:rsidRPr="00576536">
        <w:rPr>
          <w:spacing w:val="-1"/>
          <w:szCs w:val="24"/>
        </w:rPr>
        <w:t>under</w:t>
      </w:r>
      <w:r w:rsidRPr="00576536">
        <w:rPr>
          <w:szCs w:val="24"/>
        </w:rPr>
        <w:t xml:space="preserve"> this</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will</w:t>
      </w:r>
      <w:r w:rsidRPr="00576536">
        <w:rPr>
          <w:spacing w:val="1"/>
          <w:szCs w:val="24"/>
        </w:rPr>
        <w:t xml:space="preserve"> </w:t>
      </w:r>
      <w:r w:rsidRPr="00576536">
        <w:rPr>
          <w:szCs w:val="24"/>
        </w:rPr>
        <w:t>be</w:t>
      </w:r>
      <w:r w:rsidRPr="00576536">
        <w:rPr>
          <w:spacing w:val="-2"/>
          <w:szCs w:val="24"/>
        </w:rPr>
        <w:t xml:space="preserve"> </w:t>
      </w:r>
      <w:r w:rsidRPr="00576536">
        <w:rPr>
          <w:szCs w:val="24"/>
        </w:rPr>
        <w:t>used</w:t>
      </w:r>
      <w:r w:rsidRPr="00576536">
        <w:rPr>
          <w:spacing w:val="-2"/>
          <w:szCs w:val="24"/>
        </w:rPr>
        <w:t xml:space="preserve"> </w:t>
      </w:r>
      <w:r w:rsidRPr="00576536">
        <w:rPr>
          <w:szCs w:val="24"/>
        </w:rPr>
        <w:t>to</w:t>
      </w:r>
      <w:r w:rsidRPr="00576536">
        <w:rPr>
          <w:spacing w:val="-2"/>
          <w:szCs w:val="24"/>
        </w:rPr>
        <w:t xml:space="preserve"> </w:t>
      </w:r>
      <w:r w:rsidRPr="00576536">
        <w:rPr>
          <w:szCs w:val="24"/>
        </w:rPr>
        <w:t>pay</w:t>
      </w:r>
      <w:r w:rsidRPr="00576536">
        <w:rPr>
          <w:spacing w:val="-5"/>
          <w:szCs w:val="24"/>
        </w:rPr>
        <w:t xml:space="preserve"> </w:t>
      </w:r>
      <w:r w:rsidRPr="00576536">
        <w:rPr>
          <w:szCs w:val="24"/>
        </w:rPr>
        <w:t>for</w:t>
      </w:r>
      <w:r w:rsidRPr="00576536">
        <w:rPr>
          <w:spacing w:val="8"/>
          <w:szCs w:val="24"/>
        </w:rPr>
        <w:t xml:space="preserve"> </w:t>
      </w:r>
      <w:r w:rsidRPr="00576536">
        <w:rPr>
          <w:spacing w:val="-1"/>
          <w:szCs w:val="24"/>
        </w:rPr>
        <w:t>any</w:t>
      </w:r>
      <w:r w:rsidRPr="00576536">
        <w:rPr>
          <w:spacing w:val="37"/>
          <w:szCs w:val="24"/>
        </w:rPr>
        <w:t xml:space="preserve"> </w:t>
      </w:r>
      <w:r w:rsidRPr="00576536">
        <w:rPr>
          <w:szCs w:val="24"/>
        </w:rPr>
        <w:t xml:space="preserve">biomedical </w:t>
      </w:r>
      <w:r w:rsidRPr="00576536">
        <w:rPr>
          <w:spacing w:val="-1"/>
          <w:szCs w:val="24"/>
        </w:rPr>
        <w:t>research</w:t>
      </w:r>
      <w:r w:rsidRPr="00576536">
        <w:rPr>
          <w:szCs w:val="24"/>
        </w:rPr>
        <w:t xml:space="preserve"> </w:t>
      </w:r>
      <w:r w:rsidRPr="00576536">
        <w:rPr>
          <w:spacing w:val="-1"/>
          <w:szCs w:val="24"/>
        </w:rPr>
        <w:t>which</w:t>
      </w:r>
      <w:r w:rsidRPr="00576536">
        <w:rPr>
          <w:szCs w:val="24"/>
        </w:rPr>
        <w:t xml:space="preserve"> </w:t>
      </w:r>
      <w:r w:rsidRPr="00576536">
        <w:rPr>
          <w:spacing w:val="-1"/>
          <w:szCs w:val="24"/>
        </w:rPr>
        <w:t>relates,</w:t>
      </w:r>
      <w:r w:rsidRPr="00576536">
        <w:rPr>
          <w:szCs w:val="24"/>
        </w:rPr>
        <w:t xml:space="preserve"> in </w:t>
      </w:r>
      <w:r w:rsidRPr="00576536">
        <w:rPr>
          <w:spacing w:val="-1"/>
          <w:szCs w:val="24"/>
        </w:rPr>
        <w:t>whole</w:t>
      </w:r>
      <w:r w:rsidRPr="00576536">
        <w:rPr>
          <w:spacing w:val="-2"/>
          <w:szCs w:val="24"/>
        </w:rPr>
        <w:t xml:space="preserve"> </w:t>
      </w:r>
      <w:r w:rsidRPr="00576536">
        <w:rPr>
          <w:spacing w:val="-1"/>
          <w:szCs w:val="24"/>
        </w:rPr>
        <w:t>or</w:t>
      </w:r>
      <w:r w:rsidRPr="00576536">
        <w:rPr>
          <w:szCs w:val="24"/>
        </w:rPr>
        <w:t xml:space="preserve"> in part,</w:t>
      </w:r>
      <w:r w:rsidRPr="00576536">
        <w:rPr>
          <w:spacing w:val="-2"/>
          <w:szCs w:val="24"/>
        </w:rPr>
        <w:t xml:space="preserve"> </w:t>
      </w:r>
      <w:r w:rsidRPr="00576536">
        <w:rPr>
          <w:szCs w:val="24"/>
        </w:rPr>
        <w:t>to</w:t>
      </w:r>
      <w:r w:rsidRPr="00576536">
        <w:rPr>
          <w:spacing w:val="-1"/>
          <w:szCs w:val="24"/>
        </w:rPr>
        <w:t xml:space="preserve"> methods</w:t>
      </w:r>
      <w:r w:rsidRPr="00576536">
        <w:rPr>
          <w:szCs w:val="24"/>
        </w:rPr>
        <w:t xml:space="preserve"> </w:t>
      </w:r>
      <w:r w:rsidRPr="00576536">
        <w:rPr>
          <w:spacing w:val="-1"/>
          <w:szCs w:val="24"/>
        </w:rPr>
        <w:t>of,</w:t>
      </w:r>
      <w:r w:rsidRPr="00576536">
        <w:rPr>
          <w:szCs w:val="24"/>
        </w:rPr>
        <w:t xml:space="preserve"> or</w:t>
      </w:r>
      <w:r w:rsidRPr="00576536">
        <w:rPr>
          <w:spacing w:val="47"/>
          <w:szCs w:val="24"/>
        </w:rPr>
        <w:t xml:space="preserve"> </w:t>
      </w:r>
      <w:r w:rsidRPr="00576536">
        <w:rPr>
          <w:szCs w:val="24"/>
        </w:rPr>
        <w:t>the</w:t>
      </w:r>
      <w:r w:rsidRPr="00576536">
        <w:rPr>
          <w:spacing w:val="-2"/>
          <w:szCs w:val="24"/>
        </w:rPr>
        <w:t xml:space="preserve"> </w:t>
      </w:r>
      <w:r w:rsidRPr="00576536">
        <w:rPr>
          <w:spacing w:val="-1"/>
          <w:szCs w:val="24"/>
        </w:rPr>
        <w:t>performance</w:t>
      </w:r>
      <w:r w:rsidRPr="00576536">
        <w:rPr>
          <w:szCs w:val="24"/>
        </w:rPr>
        <w:t xml:space="preserve"> </w:t>
      </w:r>
      <w:r w:rsidRPr="00576536">
        <w:rPr>
          <w:spacing w:val="-1"/>
          <w:szCs w:val="24"/>
        </w:rPr>
        <w:t>of,</w:t>
      </w:r>
      <w:r w:rsidRPr="00576536">
        <w:rPr>
          <w:szCs w:val="24"/>
        </w:rPr>
        <w:t xml:space="preserve"> </w:t>
      </w:r>
      <w:r w:rsidRPr="00576536">
        <w:rPr>
          <w:spacing w:val="-1"/>
          <w:szCs w:val="24"/>
        </w:rPr>
        <w:t>abortions</w:t>
      </w:r>
      <w:r w:rsidRPr="00576536">
        <w:rPr>
          <w:szCs w:val="24"/>
        </w:rPr>
        <w:t xml:space="preserve"> or </w:t>
      </w:r>
      <w:r w:rsidRPr="00576536">
        <w:rPr>
          <w:spacing w:val="-1"/>
          <w:szCs w:val="24"/>
        </w:rPr>
        <w:t>involuntary</w:t>
      </w:r>
      <w:r w:rsidRPr="00576536">
        <w:rPr>
          <w:spacing w:val="-4"/>
          <w:szCs w:val="24"/>
        </w:rPr>
        <w:t xml:space="preserve"> </w:t>
      </w:r>
      <w:r w:rsidRPr="00576536">
        <w:rPr>
          <w:spacing w:val="-1"/>
          <w:szCs w:val="24"/>
        </w:rPr>
        <w:t>sterilizations</w:t>
      </w:r>
      <w:r w:rsidRPr="00576536">
        <w:rPr>
          <w:szCs w:val="24"/>
        </w:rPr>
        <w:t xml:space="preserve"> as a</w:t>
      </w:r>
      <w:r w:rsidRPr="00576536">
        <w:rPr>
          <w:spacing w:val="-1"/>
          <w:szCs w:val="24"/>
        </w:rPr>
        <w:t xml:space="preserve"> means</w:t>
      </w:r>
      <w:r w:rsidRPr="00576536">
        <w:rPr>
          <w:szCs w:val="24"/>
        </w:rPr>
        <w:t xml:space="preserve"> </w:t>
      </w:r>
      <w:r w:rsidRPr="00576536">
        <w:rPr>
          <w:spacing w:val="-1"/>
          <w:szCs w:val="24"/>
        </w:rPr>
        <w:t>of</w:t>
      </w:r>
      <w:r w:rsidRPr="00576536">
        <w:rPr>
          <w:spacing w:val="67"/>
          <w:szCs w:val="24"/>
        </w:rPr>
        <w:t xml:space="preserve"> </w:t>
      </w:r>
      <w:r w:rsidRPr="00576536">
        <w:rPr>
          <w:szCs w:val="24"/>
        </w:rPr>
        <w:t>family</w:t>
      </w:r>
      <w:r w:rsidRPr="00576536">
        <w:rPr>
          <w:spacing w:val="-3"/>
          <w:szCs w:val="24"/>
        </w:rPr>
        <w:t xml:space="preserve"> </w:t>
      </w:r>
      <w:r w:rsidRPr="00576536">
        <w:rPr>
          <w:spacing w:val="-1"/>
          <w:szCs w:val="24"/>
        </w:rPr>
        <w:t>planning.</w:t>
      </w:r>
      <w:r w:rsidRPr="00576536">
        <w:rPr>
          <w:spacing w:val="66"/>
          <w:szCs w:val="24"/>
        </w:rPr>
        <w:t xml:space="preserve"> </w:t>
      </w:r>
      <w:r w:rsidRPr="00576536">
        <w:rPr>
          <w:spacing w:val="-1"/>
          <w:szCs w:val="24"/>
        </w:rPr>
        <w:t>Epidemiologic</w:t>
      </w:r>
      <w:r w:rsidRPr="00576536">
        <w:rPr>
          <w:szCs w:val="24"/>
        </w:rPr>
        <w:t xml:space="preserve"> or </w:t>
      </w:r>
      <w:r w:rsidRPr="00576536">
        <w:rPr>
          <w:spacing w:val="-1"/>
          <w:szCs w:val="24"/>
        </w:rPr>
        <w:t>descriptive</w:t>
      </w:r>
      <w:r w:rsidRPr="00576536">
        <w:rPr>
          <w:szCs w:val="24"/>
        </w:rPr>
        <w:t xml:space="preserve"> research </w:t>
      </w:r>
      <w:r w:rsidRPr="00576536">
        <w:rPr>
          <w:spacing w:val="-1"/>
          <w:szCs w:val="24"/>
        </w:rPr>
        <w:t>to</w:t>
      </w:r>
      <w:r w:rsidRPr="00576536">
        <w:rPr>
          <w:szCs w:val="24"/>
        </w:rPr>
        <w:t xml:space="preserve"> </w:t>
      </w:r>
      <w:r w:rsidRPr="00576536">
        <w:rPr>
          <w:spacing w:val="-1"/>
          <w:szCs w:val="24"/>
        </w:rPr>
        <w:t>assess</w:t>
      </w:r>
      <w:r w:rsidRPr="00576536">
        <w:rPr>
          <w:szCs w:val="24"/>
        </w:rPr>
        <w:t xml:space="preserve"> </w:t>
      </w:r>
      <w:r w:rsidRPr="00576536">
        <w:rPr>
          <w:spacing w:val="-1"/>
          <w:szCs w:val="24"/>
        </w:rPr>
        <w:t>the</w:t>
      </w:r>
      <w:r w:rsidRPr="00576536">
        <w:rPr>
          <w:spacing w:val="53"/>
          <w:szCs w:val="24"/>
        </w:rPr>
        <w:t xml:space="preserve"> </w:t>
      </w:r>
      <w:r w:rsidRPr="00576536">
        <w:rPr>
          <w:spacing w:val="-1"/>
          <w:szCs w:val="24"/>
        </w:rPr>
        <w:t>incidence,</w:t>
      </w:r>
      <w:r w:rsidRPr="00576536">
        <w:rPr>
          <w:szCs w:val="24"/>
        </w:rPr>
        <w:t xml:space="preserve"> </w:t>
      </w:r>
      <w:r w:rsidRPr="00576536">
        <w:rPr>
          <w:spacing w:val="-1"/>
          <w:szCs w:val="24"/>
        </w:rPr>
        <w:t>extent,</w:t>
      </w:r>
      <w:r w:rsidRPr="00576536">
        <w:rPr>
          <w:szCs w:val="24"/>
        </w:rPr>
        <w:t xml:space="preserve"> or </w:t>
      </w:r>
      <w:r w:rsidRPr="00576536">
        <w:rPr>
          <w:spacing w:val="-1"/>
          <w:szCs w:val="24"/>
        </w:rPr>
        <w:t>consequences</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abortions</w:t>
      </w:r>
      <w:r w:rsidRPr="00576536">
        <w:rPr>
          <w:szCs w:val="24"/>
        </w:rPr>
        <w:t xml:space="preserve"> is </w:t>
      </w:r>
      <w:r w:rsidRPr="00576536">
        <w:rPr>
          <w:spacing w:val="-1"/>
          <w:szCs w:val="24"/>
        </w:rPr>
        <w:t>not</w:t>
      </w:r>
      <w:r w:rsidRPr="00576536">
        <w:rPr>
          <w:spacing w:val="-2"/>
          <w:szCs w:val="24"/>
        </w:rPr>
        <w:t xml:space="preserve"> </w:t>
      </w:r>
      <w:r w:rsidRPr="00576536">
        <w:rPr>
          <w:spacing w:val="-1"/>
          <w:szCs w:val="24"/>
        </w:rPr>
        <w:t>precluded.</w:t>
      </w:r>
    </w:p>
    <w:p w14:paraId="632A4DD9" w14:textId="77777777" w:rsidR="00275987" w:rsidRPr="00576536" w:rsidRDefault="00275987" w:rsidP="00275987">
      <w:pPr>
        <w:rPr>
          <w:rFonts w:eastAsia="Arial"/>
        </w:rPr>
      </w:pPr>
    </w:p>
    <w:p w14:paraId="68F97916" w14:textId="77777777" w:rsidR="00275987" w:rsidRPr="00576536" w:rsidRDefault="00275987" w:rsidP="00275987">
      <w:pPr>
        <w:pStyle w:val="BodyText"/>
        <w:ind w:left="3467" w:right="3467"/>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45A7397A" w14:textId="77777777" w:rsidR="00275987" w:rsidRPr="00576536" w:rsidRDefault="00275987" w:rsidP="00275987">
      <w:pPr>
        <w:rPr>
          <w:rFonts w:eastAsia="Arial"/>
        </w:rPr>
      </w:pPr>
    </w:p>
    <w:p w14:paraId="3B54DA28" w14:textId="77777777" w:rsidR="00275987" w:rsidRPr="00576536" w:rsidRDefault="00275987" w:rsidP="00275987">
      <w:pPr>
        <w:rPr>
          <w:rFonts w:eastAsia="Arial"/>
        </w:rPr>
      </w:pPr>
    </w:p>
    <w:p w14:paraId="41420C65" w14:textId="77777777" w:rsidR="00275987" w:rsidRPr="00576536" w:rsidRDefault="00275987" w:rsidP="00275987">
      <w:pPr>
        <w:pStyle w:val="Heading1"/>
        <w:ind w:left="820" w:right="362"/>
        <w:rPr>
          <w:rFonts w:cs="Times New Roman"/>
          <w:b w:val="0"/>
          <w:bCs w:val="0"/>
        </w:rPr>
      </w:pPr>
      <w:r w:rsidRPr="00576536">
        <w:rPr>
          <w:rFonts w:cs="Times New Roman"/>
          <w:spacing w:val="-1"/>
        </w:rPr>
        <w:t>M17.</w:t>
      </w:r>
      <w:r w:rsidRPr="00576536">
        <w:rPr>
          <w:rFonts w:cs="Times New Roman"/>
        </w:rPr>
        <w:t xml:space="preserve"> </w:t>
      </w:r>
      <w:r w:rsidRPr="00576536">
        <w:rPr>
          <w:rFonts w:cs="Times New Roman"/>
          <w:spacing w:val="1"/>
        </w:rPr>
        <w:t xml:space="preserve"> </w:t>
      </w:r>
      <w:r w:rsidRPr="00576536">
        <w:rPr>
          <w:rFonts w:cs="Times New Roman"/>
          <w:spacing w:val="-2"/>
        </w:rPr>
        <w:t>EQUAL</w:t>
      </w:r>
      <w:r w:rsidRPr="00576536">
        <w:rPr>
          <w:rFonts w:cs="Times New Roman"/>
        </w:rPr>
        <w:t xml:space="preserve"> </w:t>
      </w:r>
      <w:r w:rsidRPr="00576536">
        <w:rPr>
          <w:rFonts w:cs="Times New Roman"/>
          <w:spacing w:val="-2"/>
        </w:rPr>
        <w:t>PARTICIPATION</w:t>
      </w:r>
      <w:r w:rsidRPr="00576536">
        <w:rPr>
          <w:rFonts w:cs="Times New Roman"/>
          <w:spacing w:val="-1"/>
        </w:rPr>
        <w:t xml:space="preserve"> BY</w:t>
      </w:r>
      <w:r w:rsidRPr="00576536">
        <w:rPr>
          <w:rFonts w:cs="Times New Roman"/>
          <w:spacing w:val="3"/>
        </w:rPr>
        <w:t xml:space="preserve"> </w:t>
      </w:r>
      <w:r w:rsidRPr="00576536">
        <w:rPr>
          <w:rFonts w:cs="Times New Roman"/>
          <w:spacing w:val="-2"/>
        </w:rPr>
        <w:t>FAITH-BASED</w:t>
      </w:r>
      <w:r w:rsidRPr="00576536">
        <w:rPr>
          <w:rFonts w:cs="Times New Roman"/>
        </w:rPr>
        <w:t xml:space="preserve"> </w:t>
      </w:r>
      <w:r w:rsidRPr="00576536">
        <w:rPr>
          <w:rFonts w:cs="Times New Roman"/>
          <w:spacing w:val="-2"/>
        </w:rPr>
        <w:t>ORGANIZATIONS</w:t>
      </w:r>
      <w:r w:rsidRPr="00576536">
        <w:rPr>
          <w:rFonts w:cs="Times New Roman"/>
          <w:spacing w:val="71"/>
        </w:rPr>
        <w:t xml:space="preserve"> </w:t>
      </w:r>
      <w:r w:rsidRPr="00576536">
        <w:rPr>
          <w:rFonts w:cs="Times New Roman"/>
          <w:spacing w:val="-1"/>
        </w:rPr>
        <w:t>(JUNE</w:t>
      </w:r>
      <w:r w:rsidRPr="00576536">
        <w:rPr>
          <w:rFonts w:cs="Times New Roman"/>
          <w:spacing w:val="1"/>
        </w:rPr>
        <w:t xml:space="preserve"> </w:t>
      </w:r>
      <w:r w:rsidRPr="00576536">
        <w:rPr>
          <w:rFonts w:cs="Times New Roman"/>
          <w:spacing w:val="-1"/>
        </w:rPr>
        <w:t>2012)</w:t>
      </w:r>
    </w:p>
    <w:p w14:paraId="1DE24CB2" w14:textId="77777777" w:rsidR="00275987" w:rsidRPr="00576536" w:rsidRDefault="00275987" w:rsidP="00275987">
      <w:pPr>
        <w:spacing w:before="1"/>
        <w:rPr>
          <w:rFonts w:eastAsia="Arial"/>
          <w:b/>
          <w:bCs/>
        </w:rPr>
      </w:pPr>
    </w:p>
    <w:p w14:paraId="0DA4FF84" w14:textId="77777777" w:rsidR="00275987" w:rsidRPr="00576536" w:rsidRDefault="00275987" w:rsidP="00275987">
      <w:pPr>
        <w:pStyle w:val="BodyText"/>
        <w:widowControl w:val="0"/>
        <w:numPr>
          <w:ilvl w:val="0"/>
          <w:numId w:val="16"/>
        </w:numPr>
        <w:tabs>
          <w:tab w:val="left" w:pos="821"/>
        </w:tabs>
        <w:overflowPunct/>
        <w:autoSpaceDE/>
        <w:autoSpaceDN/>
        <w:adjustRightInd/>
        <w:ind w:right="0"/>
        <w:textAlignment w:val="auto"/>
        <w:rPr>
          <w:szCs w:val="24"/>
        </w:rPr>
      </w:pPr>
      <w:r w:rsidRPr="00576536">
        <w:rPr>
          <w:spacing w:val="-1"/>
          <w:szCs w:val="24"/>
        </w:rPr>
        <w:t>Faith-Based</w:t>
      </w:r>
      <w:r w:rsidRPr="00576536">
        <w:rPr>
          <w:szCs w:val="24"/>
        </w:rPr>
        <w:t xml:space="preserve"> </w:t>
      </w:r>
      <w:r w:rsidRPr="00576536">
        <w:rPr>
          <w:spacing w:val="-1"/>
          <w:szCs w:val="24"/>
        </w:rPr>
        <w:t>Organizations</w:t>
      </w:r>
      <w:r w:rsidRPr="00576536">
        <w:rPr>
          <w:szCs w:val="24"/>
        </w:rPr>
        <w:t xml:space="preserve"> </w:t>
      </w:r>
      <w:r w:rsidRPr="00576536">
        <w:rPr>
          <w:spacing w:val="-1"/>
          <w:szCs w:val="24"/>
        </w:rPr>
        <w:t>Encouraged.</w:t>
      </w:r>
    </w:p>
    <w:p w14:paraId="0DEB1CEF" w14:textId="77777777" w:rsidR="00275987" w:rsidRPr="00576536" w:rsidRDefault="00275987" w:rsidP="00275987">
      <w:pPr>
        <w:spacing w:before="11"/>
        <w:rPr>
          <w:rFonts w:eastAsia="Arial"/>
        </w:rPr>
      </w:pPr>
    </w:p>
    <w:p w14:paraId="0FC1B639" w14:textId="77777777" w:rsidR="00275987" w:rsidRPr="00576536" w:rsidRDefault="00275987" w:rsidP="00275987">
      <w:pPr>
        <w:pStyle w:val="BodyText"/>
        <w:ind w:right="203"/>
        <w:rPr>
          <w:szCs w:val="24"/>
        </w:rPr>
      </w:pPr>
      <w:r w:rsidRPr="00576536">
        <w:rPr>
          <w:spacing w:val="-1"/>
          <w:szCs w:val="24"/>
        </w:rPr>
        <w:t>Faith-based</w:t>
      </w:r>
      <w:r w:rsidRPr="00576536">
        <w:rPr>
          <w:szCs w:val="24"/>
        </w:rPr>
        <w:t xml:space="preserve"> </w:t>
      </w:r>
      <w:r w:rsidRPr="00576536">
        <w:rPr>
          <w:spacing w:val="-1"/>
          <w:szCs w:val="24"/>
        </w:rPr>
        <w:t>organizations</w:t>
      </w:r>
      <w:r w:rsidRPr="00576536">
        <w:rPr>
          <w:szCs w:val="24"/>
        </w:rPr>
        <w:t xml:space="preserve"> are</w:t>
      </w:r>
      <w:r w:rsidRPr="00576536">
        <w:rPr>
          <w:spacing w:val="-3"/>
          <w:szCs w:val="24"/>
        </w:rPr>
        <w:t xml:space="preserve"> </w:t>
      </w:r>
      <w:r w:rsidRPr="00576536">
        <w:rPr>
          <w:spacing w:val="-1"/>
          <w:szCs w:val="24"/>
        </w:rPr>
        <w:t>eligible</w:t>
      </w:r>
      <w:r w:rsidRPr="00576536">
        <w:rPr>
          <w:szCs w:val="24"/>
        </w:rPr>
        <w:t xml:space="preserve"> to </w:t>
      </w:r>
      <w:r w:rsidRPr="00576536">
        <w:rPr>
          <w:spacing w:val="-1"/>
          <w:szCs w:val="24"/>
        </w:rPr>
        <w:t xml:space="preserve">compete </w:t>
      </w:r>
      <w:r w:rsidRPr="00576536">
        <w:rPr>
          <w:szCs w:val="24"/>
        </w:rPr>
        <w:t>on</w:t>
      </w:r>
      <w:r w:rsidRPr="00576536">
        <w:rPr>
          <w:spacing w:val="-2"/>
          <w:szCs w:val="24"/>
        </w:rPr>
        <w:t xml:space="preserve"> </w:t>
      </w:r>
      <w:r w:rsidRPr="00576536">
        <w:rPr>
          <w:szCs w:val="24"/>
        </w:rPr>
        <w:t>an</w:t>
      </w:r>
      <w:r w:rsidRPr="00576536">
        <w:rPr>
          <w:spacing w:val="-2"/>
          <w:szCs w:val="24"/>
        </w:rPr>
        <w:t xml:space="preserve"> </w:t>
      </w:r>
      <w:r w:rsidRPr="00576536">
        <w:rPr>
          <w:spacing w:val="-1"/>
          <w:szCs w:val="24"/>
        </w:rPr>
        <w:t>equal</w:t>
      </w:r>
      <w:r w:rsidRPr="00576536">
        <w:rPr>
          <w:szCs w:val="24"/>
        </w:rPr>
        <w:t xml:space="preserve"> </w:t>
      </w:r>
      <w:r w:rsidRPr="00576536">
        <w:rPr>
          <w:spacing w:val="-1"/>
          <w:szCs w:val="24"/>
        </w:rPr>
        <w:t>basis</w:t>
      </w:r>
      <w:r w:rsidRPr="00576536">
        <w:rPr>
          <w:spacing w:val="-3"/>
          <w:szCs w:val="24"/>
        </w:rPr>
        <w:t xml:space="preserve"> </w:t>
      </w:r>
      <w:r w:rsidRPr="00576536">
        <w:rPr>
          <w:szCs w:val="24"/>
        </w:rPr>
        <w:t xml:space="preserve">as </w:t>
      </w:r>
      <w:r w:rsidRPr="00576536">
        <w:rPr>
          <w:spacing w:val="-1"/>
          <w:szCs w:val="24"/>
        </w:rPr>
        <w:t>any</w:t>
      </w:r>
      <w:r w:rsidRPr="00576536">
        <w:rPr>
          <w:spacing w:val="-3"/>
          <w:szCs w:val="24"/>
        </w:rPr>
        <w:t xml:space="preserve"> </w:t>
      </w:r>
      <w:r w:rsidRPr="00576536">
        <w:rPr>
          <w:szCs w:val="24"/>
        </w:rPr>
        <w:t>other</w:t>
      </w:r>
      <w:r w:rsidRPr="00576536">
        <w:rPr>
          <w:spacing w:val="83"/>
          <w:szCs w:val="24"/>
        </w:rPr>
        <w:t xml:space="preserve"> </w:t>
      </w:r>
      <w:r w:rsidRPr="00576536">
        <w:rPr>
          <w:spacing w:val="-1"/>
          <w:szCs w:val="24"/>
        </w:rPr>
        <w:t>organization</w:t>
      </w:r>
      <w:r w:rsidRPr="00576536">
        <w:rPr>
          <w:szCs w:val="24"/>
        </w:rPr>
        <w:t xml:space="preserve"> to</w:t>
      </w:r>
      <w:r w:rsidRPr="00576536">
        <w:rPr>
          <w:spacing w:val="-2"/>
          <w:szCs w:val="24"/>
        </w:rPr>
        <w:t xml:space="preserve"> </w:t>
      </w:r>
      <w:r w:rsidRPr="00576536">
        <w:rPr>
          <w:spacing w:val="-1"/>
          <w:szCs w:val="24"/>
        </w:rPr>
        <w:t>participate</w:t>
      </w:r>
      <w:r w:rsidRPr="00576536">
        <w:rPr>
          <w:spacing w:val="1"/>
          <w:szCs w:val="24"/>
        </w:rPr>
        <w:t xml:space="preserve"> </w:t>
      </w:r>
      <w:r w:rsidRPr="00576536">
        <w:rPr>
          <w:szCs w:val="24"/>
        </w:rPr>
        <w:t>in</w:t>
      </w:r>
      <w:r w:rsidRPr="00576536">
        <w:rPr>
          <w:spacing w:val="-2"/>
          <w:szCs w:val="24"/>
        </w:rPr>
        <w:t xml:space="preserve"> </w:t>
      </w:r>
      <w:r w:rsidRPr="00576536">
        <w:rPr>
          <w:szCs w:val="24"/>
        </w:rPr>
        <w:t>USAID</w:t>
      </w:r>
      <w:r w:rsidRPr="00576536">
        <w:rPr>
          <w:spacing w:val="-2"/>
          <w:szCs w:val="24"/>
        </w:rPr>
        <w:t xml:space="preserve"> </w:t>
      </w:r>
      <w:r w:rsidRPr="00576536">
        <w:rPr>
          <w:spacing w:val="-1"/>
          <w:szCs w:val="24"/>
        </w:rPr>
        <w:t>programs.</w:t>
      </w:r>
      <w:r w:rsidRPr="00576536">
        <w:rPr>
          <w:szCs w:val="24"/>
        </w:rPr>
        <w:t xml:space="preserve"> Neither </w:t>
      </w:r>
      <w:r w:rsidRPr="00576536">
        <w:rPr>
          <w:spacing w:val="-1"/>
          <w:szCs w:val="24"/>
        </w:rPr>
        <w:t>USAID</w:t>
      </w:r>
      <w:r w:rsidRPr="00576536">
        <w:rPr>
          <w:szCs w:val="24"/>
        </w:rPr>
        <w:t xml:space="preserve"> </w:t>
      </w:r>
      <w:r w:rsidRPr="00576536">
        <w:rPr>
          <w:spacing w:val="-1"/>
          <w:szCs w:val="24"/>
        </w:rPr>
        <w:t>nor</w:t>
      </w:r>
      <w:r w:rsidRPr="00576536">
        <w:rPr>
          <w:szCs w:val="24"/>
        </w:rPr>
        <w:t xml:space="preserve"> </w:t>
      </w:r>
      <w:r w:rsidRPr="00576536">
        <w:rPr>
          <w:spacing w:val="-1"/>
          <w:szCs w:val="24"/>
        </w:rPr>
        <w:t>entities</w:t>
      </w:r>
      <w:r w:rsidRPr="00576536">
        <w:rPr>
          <w:szCs w:val="24"/>
        </w:rPr>
        <w:t xml:space="preserve"> </w:t>
      </w:r>
      <w:r w:rsidRPr="00576536">
        <w:rPr>
          <w:spacing w:val="-1"/>
          <w:szCs w:val="24"/>
        </w:rPr>
        <w:t>that</w:t>
      </w:r>
      <w:r w:rsidRPr="00576536">
        <w:rPr>
          <w:szCs w:val="24"/>
        </w:rPr>
        <w:t xml:space="preserve"> make</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administer</w:t>
      </w:r>
      <w:r w:rsidRPr="00576536">
        <w:rPr>
          <w:szCs w:val="24"/>
        </w:rPr>
        <w:t xml:space="preserve"> </w:t>
      </w:r>
      <w:r w:rsidRPr="00576536">
        <w:rPr>
          <w:spacing w:val="-1"/>
          <w:szCs w:val="24"/>
        </w:rPr>
        <w:t>subawards</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USAID</w:t>
      </w:r>
      <w:r w:rsidRPr="00576536">
        <w:rPr>
          <w:spacing w:val="-2"/>
          <w:szCs w:val="24"/>
        </w:rPr>
        <w:t xml:space="preserve"> </w:t>
      </w:r>
      <w:r w:rsidRPr="00576536">
        <w:rPr>
          <w:spacing w:val="-1"/>
          <w:szCs w:val="24"/>
        </w:rPr>
        <w:t>funds</w:t>
      </w:r>
      <w:r w:rsidRPr="00576536">
        <w:rPr>
          <w:szCs w:val="24"/>
        </w:rPr>
        <w:t xml:space="preserve"> </w:t>
      </w:r>
      <w:r w:rsidRPr="00576536">
        <w:rPr>
          <w:spacing w:val="-1"/>
          <w:szCs w:val="24"/>
        </w:rPr>
        <w:t>will</w:t>
      </w:r>
      <w:r w:rsidRPr="00576536">
        <w:rPr>
          <w:szCs w:val="24"/>
        </w:rPr>
        <w:t xml:space="preserve"> </w:t>
      </w:r>
      <w:r w:rsidRPr="00576536">
        <w:rPr>
          <w:spacing w:val="-1"/>
          <w:szCs w:val="24"/>
        </w:rPr>
        <w:t>discriminate for</w:t>
      </w:r>
      <w:r w:rsidRPr="00576536">
        <w:rPr>
          <w:szCs w:val="24"/>
        </w:rPr>
        <w:t xml:space="preserve"> or </w:t>
      </w:r>
      <w:r w:rsidRPr="00576536">
        <w:rPr>
          <w:spacing w:val="-1"/>
          <w:szCs w:val="24"/>
        </w:rPr>
        <w:t>against</w:t>
      </w:r>
      <w:r w:rsidRPr="00576536">
        <w:rPr>
          <w:spacing w:val="79"/>
          <w:szCs w:val="24"/>
        </w:rPr>
        <w:t xml:space="preserve"> </w:t>
      </w:r>
      <w:r w:rsidRPr="00576536">
        <w:rPr>
          <w:szCs w:val="24"/>
        </w:rPr>
        <w:t xml:space="preserve">an </w:t>
      </w:r>
      <w:r w:rsidRPr="00576536">
        <w:rPr>
          <w:spacing w:val="-1"/>
          <w:szCs w:val="24"/>
        </w:rPr>
        <w:t>organization</w:t>
      </w:r>
      <w:r w:rsidRPr="00576536">
        <w:rPr>
          <w:spacing w:val="-2"/>
          <w:szCs w:val="24"/>
        </w:rPr>
        <w:t xml:space="preserve"> </w:t>
      </w:r>
      <w:r w:rsidRPr="00576536">
        <w:rPr>
          <w:spacing w:val="1"/>
          <w:szCs w:val="24"/>
        </w:rPr>
        <w:t>on</w:t>
      </w:r>
      <w:r w:rsidRPr="00576536">
        <w:rPr>
          <w:spacing w:val="-1"/>
          <w:szCs w:val="24"/>
        </w:rPr>
        <w:t xml:space="preserve"> </w:t>
      </w:r>
      <w:r w:rsidRPr="00576536">
        <w:rPr>
          <w:szCs w:val="24"/>
        </w:rPr>
        <w:t>the</w:t>
      </w:r>
      <w:r w:rsidRPr="00576536">
        <w:rPr>
          <w:spacing w:val="-2"/>
          <w:szCs w:val="24"/>
        </w:rPr>
        <w:t xml:space="preserve"> </w:t>
      </w:r>
      <w:r w:rsidRPr="00576536">
        <w:rPr>
          <w:szCs w:val="24"/>
        </w:rPr>
        <w:t xml:space="preserve">basis </w:t>
      </w:r>
      <w:r w:rsidRPr="00576536">
        <w:rPr>
          <w:spacing w:val="-1"/>
          <w:szCs w:val="24"/>
        </w:rPr>
        <w:t>of</w:t>
      </w:r>
      <w:r w:rsidRPr="00576536">
        <w:rPr>
          <w:szCs w:val="24"/>
        </w:rPr>
        <w:t xml:space="preserve"> </w:t>
      </w:r>
      <w:r w:rsidRPr="00576536">
        <w:rPr>
          <w:spacing w:val="-1"/>
          <w:szCs w:val="24"/>
        </w:rPr>
        <w:t>the</w:t>
      </w:r>
      <w:r w:rsidRPr="00576536">
        <w:rPr>
          <w:szCs w:val="24"/>
        </w:rPr>
        <w:t xml:space="preserve"> </w:t>
      </w:r>
      <w:r w:rsidRPr="00576536">
        <w:rPr>
          <w:spacing w:val="-1"/>
          <w:szCs w:val="24"/>
        </w:rPr>
        <w:t>organization’s</w:t>
      </w:r>
      <w:r w:rsidRPr="00576536">
        <w:rPr>
          <w:szCs w:val="24"/>
        </w:rPr>
        <w:t xml:space="preserve"> </w:t>
      </w:r>
      <w:r w:rsidRPr="00576536">
        <w:rPr>
          <w:spacing w:val="-1"/>
          <w:szCs w:val="24"/>
        </w:rPr>
        <w:t>religious</w:t>
      </w:r>
      <w:r w:rsidRPr="00576536">
        <w:rPr>
          <w:szCs w:val="24"/>
        </w:rPr>
        <w:t xml:space="preserve"> </w:t>
      </w:r>
      <w:r w:rsidRPr="00576536">
        <w:rPr>
          <w:spacing w:val="-1"/>
          <w:szCs w:val="24"/>
        </w:rPr>
        <w:t>character</w:t>
      </w:r>
      <w:r w:rsidRPr="00576536">
        <w:rPr>
          <w:szCs w:val="24"/>
        </w:rPr>
        <w:t xml:space="preserve"> or affiliation.</w:t>
      </w:r>
      <w:r w:rsidRPr="00576536">
        <w:rPr>
          <w:spacing w:val="73"/>
          <w:szCs w:val="24"/>
        </w:rPr>
        <w:t xml:space="preserve"> </w:t>
      </w:r>
      <w:r w:rsidRPr="00576536">
        <w:rPr>
          <w:szCs w:val="24"/>
        </w:rPr>
        <w:t>A</w:t>
      </w:r>
      <w:r w:rsidRPr="00576536">
        <w:rPr>
          <w:spacing w:val="-2"/>
          <w:szCs w:val="24"/>
        </w:rPr>
        <w:t xml:space="preserve"> </w:t>
      </w:r>
      <w:r w:rsidRPr="00576536">
        <w:rPr>
          <w:spacing w:val="-1"/>
          <w:szCs w:val="24"/>
        </w:rPr>
        <w:t>faith-based</w:t>
      </w:r>
      <w:r w:rsidRPr="00576536">
        <w:rPr>
          <w:szCs w:val="24"/>
        </w:rPr>
        <w:t xml:space="preserve"> </w:t>
      </w:r>
      <w:r w:rsidRPr="00576536">
        <w:rPr>
          <w:spacing w:val="-1"/>
          <w:szCs w:val="24"/>
        </w:rPr>
        <w:t>organization</w:t>
      </w:r>
      <w:r w:rsidRPr="00576536">
        <w:rPr>
          <w:spacing w:val="-2"/>
          <w:szCs w:val="24"/>
        </w:rPr>
        <w:t xml:space="preserve"> </w:t>
      </w:r>
      <w:r w:rsidRPr="00576536">
        <w:rPr>
          <w:szCs w:val="24"/>
        </w:rPr>
        <w:t>may</w:t>
      </w:r>
      <w:r w:rsidRPr="00576536">
        <w:rPr>
          <w:spacing w:val="-3"/>
          <w:szCs w:val="24"/>
        </w:rPr>
        <w:t xml:space="preserve"> </w:t>
      </w:r>
      <w:r w:rsidRPr="00576536">
        <w:rPr>
          <w:spacing w:val="-1"/>
          <w:szCs w:val="24"/>
        </w:rPr>
        <w:t>continue</w:t>
      </w:r>
      <w:r w:rsidRPr="00576536">
        <w:rPr>
          <w:spacing w:val="-2"/>
          <w:szCs w:val="24"/>
        </w:rPr>
        <w:t xml:space="preserve"> </w:t>
      </w:r>
      <w:r w:rsidRPr="00576536">
        <w:rPr>
          <w:szCs w:val="24"/>
        </w:rPr>
        <w:t>to</w:t>
      </w:r>
      <w:r w:rsidRPr="00576536">
        <w:rPr>
          <w:spacing w:val="1"/>
          <w:szCs w:val="24"/>
        </w:rPr>
        <w:t xml:space="preserve"> </w:t>
      </w:r>
      <w:r w:rsidRPr="00576536">
        <w:rPr>
          <w:spacing w:val="-1"/>
          <w:szCs w:val="24"/>
        </w:rPr>
        <w:t>carry</w:t>
      </w:r>
      <w:r w:rsidRPr="00576536">
        <w:rPr>
          <w:spacing w:val="-3"/>
          <w:szCs w:val="24"/>
        </w:rPr>
        <w:t xml:space="preserve"> </w:t>
      </w:r>
      <w:r w:rsidRPr="00576536">
        <w:rPr>
          <w:szCs w:val="24"/>
        </w:rPr>
        <w:t xml:space="preserve">out its </w:t>
      </w:r>
      <w:r w:rsidRPr="00576536">
        <w:rPr>
          <w:spacing w:val="-1"/>
          <w:szCs w:val="24"/>
        </w:rPr>
        <w:t>mission,</w:t>
      </w:r>
      <w:r w:rsidRPr="00576536">
        <w:rPr>
          <w:szCs w:val="24"/>
        </w:rPr>
        <w:t xml:space="preserve"> </w:t>
      </w:r>
      <w:r w:rsidRPr="00576536">
        <w:rPr>
          <w:spacing w:val="-1"/>
          <w:szCs w:val="24"/>
        </w:rPr>
        <w:t xml:space="preserve">including </w:t>
      </w:r>
      <w:r w:rsidRPr="00576536">
        <w:rPr>
          <w:szCs w:val="24"/>
        </w:rPr>
        <w:t>the</w:t>
      </w:r>
      <w:r w:rsidRPr="00576536">
        <w:rPr>
          <w:spacing w:val="79"/>
          <w:szCs w:val="24"/>
        </w:rPr>
        <w:t xml:space="preserve"> </w:t>
      </w:r>
      <w:r w:rsidRPr="00576536">
        <w:rPr>
          <w:spacing w:val="-1"/>
          <w:szCs w:val="24"/>
        </w:rPr>
        <w:t>definition,</w:t>
      </w:r>
      <w:r w:rsidRPr="00576536">
        <w:rPr>
          <w:szCs w:val="24"/>
        </w:rPr>
        <w:t xml:space="preserve"> </w:t>
      </w:r>
      <w:r w:rsidRPr="00576536">
        <w:rPr>
          <w:spacing w:val="-1"/>
          <w:szCs w:val="24"/>
        </w:rPr>
        <w:t>practice,</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expression of</w:t>
      </w:r>
      <w:r w:rsidRPr="00576536">
        <w:rPr>
          <w:spacing w:val="2"/>
          <w:szCs w:val="24"/>
        </w:rPr>
        <w:t xml:space="preserve"> </w:t>
      </w:r>
      <w:r w:rsidRPr="00576536">
        <w:rPr>
          <w:szCs w:val="24"/>
        </w:rPr>
        <w:t xml:space="preserve">its </w:t>
      </w:r>
      <w:r w:rsidRPr="00576536">
        <w:rPr>
          <w:spacing w:val="-1"/>
          <w:szCs w:val="24"/>
        </w:rPr>
        <w:t>religious</w:t>
      </w:r>
      <w:r w:rsidRPr="00576536">
        <w:rPr>
          <w:szCs w:val="24"/>
        </w:rPr>
        <w:t xml:space="preserve"> </w:t>
      </w:r>
      <w:r w:rsidRPr="00576536">
        <w:rPr>
          <w:spacing w:val="-1"/>
          <w:szCs w:val="24"/>
        </w:rPr>
        <w:t>beliefs,</w:t>
      </w:r>
      <w:r w:rsidRPr="00576536">
        <w:rPr>
          <w:szCs w:val="24"/>
        </w:rPr>
        <w:t xml:space="preserve"> </w:t>
      </w:r>
      <w:r w:rsidRPr="00576536">
        <w:rPr>
          <w:spacing w:val="-1"/>
          <w:szCs w:val="24"/>
        </w:rPr>
        <w:t>within</w:t>
      </w:r>
      <w:r w:rsidRPr="00576536">
        <w:rPr>
          <w:szCs w:val="24"/>
        </w:rPr>
        <w:t xml:space="preserve"> </w:t>
      </w:r>
      <w:r w:rsidRPr="00576536">
        <w:rPr>
          <w:spacing w:val="-1"/>
          <w:szCs w:val="24"/>
        </w:rPr>
        <w:t>the</w:t>
      </w:r>
      <w:r w:rsidRPr="00576536">
        <w:rPr>
          <w:spacing w:val="-2"/>
          <w:szCs w:val="24"/>
        </w:rPr>
        <w:t xml:space="preserve"> </w:t>
      </w:r>
      <w:r w:rsidRPr="00576536">
        <w:rPr>
          <w:szCs w:val="24"/>
        </w:rPr>
        <w:t>limits</w:t>
      </w:r>
      <w:r w:rsidRPr="00576536">
        <w:rPr>
          <w:spacing w:val="83"/>
          <w:szCs w:val="24"/>
        </w:rPr>
        <w:t xml:space="preserve"> </w:t>
      </w:r>
      <w:r w:rsidRPr="00576536">
        <w:rPr>
          <w:spacing w:val="-1"/>
          <w:szCs w:val="24"/>
        </w:rPr>
        <w:t>contained</w:t>
      </w:r>
      <w:r w:rsidRPr="00576536">
        <w:rPr>
          <w:szCs w:val="24"/>
        </w:rPr>
        <w:t xml:space="preserve"> </w:t>
      </w:r>
      <w:r w:rsidRPr="00576536">
        <w:rPr>
          <w:spacing w:val="-2"/>
          <w:szCs w:val="24"/>
        </w:rPr>
        <w:t>in</w:t>
      </w:r>
      <w:r w:rsidRPr="00576536">
        <w:rPr>
          <w:szCs w:val="24"/>
        </w:rPr>
        <w:t xml:space="preserve"> this</w:t>
      </w:r>
      <w:r w:rsidRPr="00576536">
        <w:rPr>
          <w:spacing w:val="-3"/>
          <w:szCs w:val="24"/>
        </w:rPr>
        <w:t xml:space="preserve"> </w:t>
      </w:r>
      <w:r w:rsidRPr="00576536">
        <w:rPr>
          <w:spacing w:val="-1"/>
          <w:szCs w:val="24"/>
        </w:rPr>
        <w:t>provision.</w:t>
      </w:r>
      <w:r w:rsidRPr="00576536">
        <w:rPr>
          <w:szCs w:val="24"/>
        </w:rPr>
        <w:t xml:space="preserve">  More</w:t>
      </w:r>
      <w:r w:rsidRPr="00576536">
        <w:rPr>
          <w:spacing w:val="-2"/>
          <w:szCs w:val="24"/>
        </w:rPr>
        <w:t xml:space="preserve"> </w:t>
      </w:r>
      <w:r w:rsidRPr="00576536">
        <w:rPr>
          <w:spacing w:val="-1"/>
          <w:szCs w:val="24"/>
        </w:rPr>
        <w:t>information</w:t>
      </w:r>
      <w:r w:rsidRPr="00576536">
        <w:rPr>
          <w:szCs w:val="24"/>
        </w:rPr>
        <w:t xml:space="preserve"> can </w:t>
      </w:r>
      <w:r w:rsidRPr="00576536">
        <w:rPr>
          <w:spacing w:val="-1"/>
          <w:szCs w:val="24"/>
        </w:rPr>
        <w:t>be</w:t>
      </w:r>
      <w:r w:rsidRPr="00576536">
        <w:rPr>
          <w:spacing w:val="-2"/>
          <w:szCs w:val="24"/>
        </w:rPr>
        <w:t xml:space="preserve"> </w:t>
      </w:r>
      <w:r w:rsidRPr="00576536">
        <w:rPr>
          <w:spacing w:val="-1"/>
          <w:szCs w:val="24"/>
        </w:rPr>
        <w:t>found</w:t>
      </w:r>
      <w:r w:rsidRPr="00576536">
        <w:rPr>
          <w:szCs w:val="24"/>
        </w:rPr>
        <w:t xml:space="preserve"> at</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USAID</w:t>
      </w:r>
    </w:p>
    <w:p w14:paraId="1578616E" w14:textId="77777777" w:rsidR="00275987" w:rsidRPr="00576536" w:rsidRDefault="00275987" w:rsidP="00275987">
      <w:pPr>
        <w:ind w:left="820" w:right="286"/>
        <w:rPr>
          <w:rFonts w:eastAsia="Arial"/>
        </w:rPr>
      </w:pPr>
      <w:r w:rsidRPr="00576536">
        <w:rPr>
          <w:spacing w:val="-1"/>
        </w:rPr>
        <w:t>Faith-Based</w:t>
      </w:r>
      <w:r w:rsidRPr="00576536">
        <w:t xml:space="preserve"> </w:t>
      </w:r>
      <w:r w:rsidRPr="00576536">
        <w:rPr>
          <w:spacing w:val="-1"/>
        </w:rPr>
        <w:t>and</w:t>
      </w:r>
      <w:r w:rsidRPr="00576536">
        <w:t xml:space="preserve"> </w:t>
      </w:r>
      <w:r w:rsidRPr="00576536">
        <w:rPr>
          <w:spacing w:val="-1"/>
        </w:rPr>
        <w:t>Community</w:t>
      </w:r>
      <w:r w:rsidRPr="00576536">
        <w:rPr>
          <w:spacing w:val="-3"/>
        </w:rPr>
        <w:t xml:space="preserve"> </w:t>
      </w:r>
      <w:r w:rsidRPr="00576536">
        <w:rPr>
          <w:spacing w:val="-1"/>
        </w:rPr>
        <w:t>Initiatives</w:t>
      </w:r>
      <w:r w:rsidRPr="00576536">
        <w:rPr>
          <w:spacing w:val="-5"/>
        </w:rPr>
        <w:t xml:space="preserve"> </w:t>
      </w:r>
      <w:r w:rsidRPr="00576536">
        <w:rPr>
          <w:spacing w:val="2"/>
        </w:rPr>
        <w:t>Web</w:t>
      </w:r>
      <w:r w:rsidRPr="00576536">
        <w:rPr>
          <w:spacing w:val="-4"/>
        </w:rPr>
        <w:t xml:space="preserve"> </w:t>
      </w:r>
      <w:r w:rsidRPr="00576536">
        <w:t>site:</w:t>
      </w:r>
      <w:r w:rsidRPr="00576536">
        <w:rPr>
          <w:spacing w:val="5"/>
        </w:rPr>
        <w:t xml:space="preserve"> </w:t>
      </w:r>
      <w:hyperlink r:id="rId24">
        <w:r w:rsidRPr="00576536">
          <w:rPr>
            <w:b/>
            <w:color w:val="0000FF"/>
            <w:spacing w:val="-1"/>
            <w:u w:val="thick" w:color="0000FF"/>
          </w:rPr>
          <w:t>http://www.usaid.gov</w:t>
        </w:r>
        <w:r w:rsidRPr="00576536">
          <w:rPr>
            <w:b/>
            <w:color w:val="0000FF"/>
            <w:spacing w:val="-2"/>
            <w:u w:val="thick" w:color="0000FF"/>
          </w:rPr>
          <w:t xml:space="preserve"> </w:t>
        </w:r>
      </w:hyperlink>
      <w:r w:rsidRPr="00576536">
        <w:t xml:space="preserve">and </w:t>
      </w:r>
      <w:r w:rsidRPr="00576536">
        <w:rPr>
          <w:spacing w:val="-1"/>
        </w:rPr>
        <w:t>22</w:t>
      </w:r>
      <w:r w:rsidRPr="00576536">
        <w:rPr>
          <w:spacing w:val="77"/>
        </w:rPr>
        <w:t xml:space="preserve"> </w:t>
      </w:r>
      <w:r w:rsidRPr="00576536">
        <w:t>CFR</w:t>
      </w:r>
      <w:r w:rsidRPr="00576536">
        <w:rPr>
          <w:spacing w:val="-2"/>
        </w:rPr>
        <w:t xml:space="preserve"> </w:t>
      </w:r>
      <w:r w:rsidRPr="00576536">
        <w:t>205.1.</w:t>
      </w:r>
    </w:p>
    <w:p w14:paraId="463E7FB1" w14:textId="77777777" w:rsidR="00275987" w:rsidRPr="00576536" w:rsidRDefault="00275987" w:rsidP="00275987">
      <w:pPr>
        <w:rPr>
          <w:rFonts w:eastAsia="Arial"/>
        </w:rPr>
      </w:pPr>
    </w:p>
    <w:p w14:paraId="66B5951F" w14:textId="77777777" w:rsidR="00275987" w:rsidRPr="00576536" w:rsidRDefault="00275987" w:rsidP="00275987">
      <w:pPr>
        <w:pStyle w:val="BodyText"/>
        <w:widowControl w:val="0"/>
        <w:numPr>
          <w:ilvl w:val="0"/>
          <w:numId w:val="16"/>
        </w:numPr>
        <w:tabs>
          <w:tab w:val="left" w:pos="821"/>
        </w:tabs>
        <w:overflowPunct/>
        <w:autoSpaceDE/>
        <w:autoSpaceDN/>
        <w:adjustRightInd/>
        <w:ind w:right="0"/>
        <w:textAlignment w:val="auto"/>
        <w:rPr>
          <w:szCs w:val="24"/>
        </w:rPr>
      </w:pPr>
      <w:r w:rsidRPr="00576536">
        <w:rPr>
          <w:spacing w:val="-1"/>
          <w:szCs w:val="24"/>
        </w:rPr>
        <w:t>Inherently</w:t>
      </w:r>
      <w:r w:rsidRPr="00576536">
        <w:rPr>
          <w:spacing w:val="-3"/>
          <w:szCs w:val="24"/>
        </w:rPr>
        <w:t xml:space="preserve"> </w:t>
      </w:r>
      <w:r w:rsidRPr="00576536">
        <w:rPr>
          <w:spacing w:val="-1"/>
          <w:szCs w:val="24"/>
        </w:rPr>
        <w:t>Religious</w:t>
      </w:r>
      <w:r w:rsidRPr="00576536">
        <w:rPr>
          <w:szCs w:val="24"/>
        </w:rPr>
        <w:t xml:space="preserve"> </w:t>
      </w:r>
      <w:r w:rsidRPr="00576536">
        <w:rPr>
          <w:spacing w:val="-1"/>
          <w:szCs w:val="24"/>
        </w:rPr>
        <w:t>Activities</w:t>
      </w:r>
      <w:r w:rsidRPr="00576536">
        <w:rPr>
          <w:szCs w:val="24"/>
        </w:rPr>
        <w:t xml:space="preserve"> Prohibited.</w:t>
      </w:r>
    </w:p>
    <w:p w14:paraId="5F26AEB6" w14:textId="77777777" w:rsidR="00275987" w:rsidRPr="00576536" w:rsidRDefault="00275987" w:rsidP="00275987">
      <w:pPr>
        <w:rPr>
          <w:rFonts w:eastAsia="Arial"/>
        </w:rPr>
      </w:pPr>
    </w:p>
    <w:p w14:paraId="6A095DE5" w14:textId="77777777" w:rsidR="00275987" w:rsidRPr="00576536" w:rsidRDefault="00275987" w:rsidP="00275987">
      <w:pPr>
        <w:pStyle w:val="BodyText"/>
        <w:widowControl w:val="0"/>
        <w:numPr>
          <w:ilvl w:val="1"/>
          <w:numId w:val="16"/>
        </w:numPr>
        <w:tabs>
          <w:tab w:val="left" w:pos="1541"/>
        </w:tabs>
        <w:overflowPunct/>
        <w:autoSpaceDE/>
        <w:autoSpaceDN/>
        <w:adjustRightInd/>
        <w:ind w:right="989"/>
        <w:textAlignment w:val="auto"/>
        <w:rPr>
          <w:szCs w:val="24"/>
        </w:rPr>
      </w:pPr>
      <w:r w:rsidRPr="00576536">
        <w:rPr>
          <w:spacing w:val="-1"/>
          <w:szCs w:val="24"/>
        </w:rPr>
        <w:t>Inherently</w:t>
      </w:r>
      <w:r w:rsidRPr="00576536">
        <w:rPr>
          <w:spacing w:val="-3"/>
          <w:szCs w:val="24"/>
        </w:rPr>
        <w:t xml:space="preserve"> </w:t>
      </w:r>
      <w:r w:rsidRPr="00576536">
        <w:rPr>
          <w:spacing w:val="-1"/>
          <w:szCs w:val="24"/>
        </w:rPr>
        <w:t>religious</w:t>
      </w:r>
      <w:r w:rsidRPr="00576536">
        <w:rPr>
          <w:szCs w:val="24"/>
        </w:rPr>
        <w:t xml:space="preserve"> </w:t>
      </w:r>
      <w:r w:rsidRPr="00576536">
        <w:rPr>
          <w:spacing w:val="-1"/>
          <w:szCs w:val="24"/>
        </w:rPr>
        <w:t>activities</w:t>
      </w:r>
      <w:r w:rsidRPr="00576536">
        <w:rPr>
          <w:szCs w:val="24"/>
        </w:rPr>
        <w:t xml:space="preserve"> include, </w:t>
      </w:r>
      <w:r w:rsidRPr="00576536">
        <w:rPr>
          <w:spacing w:val="-1"/>
          <w:szCs w:val="24"/>
        </w:rPr>
        <w:t>among</w:t>
      </w:r>
      <w:r w:rsidRPr="00576536">
        <w:rPr>
          <w:spacing w:val="-2"/>
          <w:szCs w:val="24"/>
        </w:rPr>
        <w:t xml:space="preserve"> </w:t>
      </w:r>
      <w:r w:rsidRPr="00576536">
        <w:rPr>
          <w:szCs w:val="24"/>
        </w:rPr>
        <w:t xml:space="preserve">other </w:t>
      </w:r>
      <w:r w:rsidRPr="00576536">
        <w:rPr>
          <w:spacing w:val="-1"/>
          <w:szCs w:val="24"/>
        </w:rPr>
        <w:t>things,</w:t>
      </w:r>
      <w:r w:rsidRPr="00576536">
        <w:rPr>
          <w:szCs w:val="24"/>
        </w:rPr>
        <w:t xml:space="preserve"> </w:t>
      </w:r>
      <w:r w:rsidRPr="00576536">
        <w:rPr>
          <w:spacing w:val="-1"/>
          <w:szCs w:val="24"/>
        </w:rPr>
        <w:t>worship,</w:t>
      </w:r>
      <w:r w:rsidRPr="00576536">
        <w:rPr>
          <w:spacing w:val="69"/>
          <w:szCs w:val="24"/>
        </w:rPr>
        <w:t xml:space="preserve"> </w:t>
      </w:r>
      <w:r w:rsidRPr="00576536">
        <w:rPr>
          <w:spacing w:val="-1"/>
          <w:szCs w:val="24"/>
        </w:rPr>
        <w:t>religious</w:t>
      </w:r>
      <w:r w:rsidRPr="00576536">
        <w:rPr>
          <w:szCs w:val="24"/>
        </w:rPr>
        <w:t xml:space="preserve"> instruction,</w:t>
      </w:r>
      <w:r w:rsidRPr="00576536">
        <w:rPr>
          <w:spacing w:val="-2"/>
          <w:szCs w:val="24"/>
        </w:rPr>
        <w:t xml:space="preserve"> </w:t>
      </w:r>
      <w:r w:rsidRPr="00576536">
        <w:rPr>
          <w:spacing w:val="-1"/>
          <w:szCs w:val="24"/>
        </w:rPr>
        <w:t>prayer,</w:t>
      </w:r>
      <w:r w:rsidRPr="00576536">
        <w:rPr>
          <w:szCs w:val="24"/>
        </w:rPr>
        <w:t xml:space="preserve"> or </w:t>
      </w:r>
      <w:r w:rsidRPr="00576536">
        <w:rPr>
          <w:spacing w:val="-1"/>
          <w:szCs w:val="24"/>
        </w:rPr>
        <w:t>proselytization.</w:t>
      </w:r>
    </w:p>
    <w:p w14:paraId="04641BF9" w14:textId="77777777" w:rsidR="00275987" w:rsidRPr="00576536" w:rsidRDefault="00275987" w:rsidP="00275987">
      <w:pPr>
        <w:spacing w:before="1"/>
        <w:rPr>
          <w:rFonts w:eastAsia="Arial"/>
        </w:rPr>
      </w:pPr>
    </w:p>
    <w:p w14:paraId="0F91C3A7" w14:textId="77777777" w:rsidR="00275987" w:rsidRPr="00576536" w:rsidRDefault="00275987" w:rsidP="00275987">
      <w:pPr>
        <w:pStyle w:val="BodyText"/>
        <w:widowControl w:val="0"/>
        <w:numPr>
          <w:ilvl w:val="1"/>
          <w:numId w:val="16"/>
        </w:numPr>
        <w:tabs>
          <w:tab w:val="left" w:pos="1541"/>
        </w:tabs>
        <w:overflowPunct/>
        <w:autoSpaceDE/>
        <w:autoSpaceDN/>
        <w:adjustRightInd/>
        <w:ind w:right="159"/>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not</w:t>
      </w:r>
      <w:r w:rsidRPr="00576536">
        <w:rPr>
          <w:spacing w:val="-2"/>
          <w:szCs w:val="24"/>
        </w:rPr>
        <w:t xml:space="preserve"> </w:t>
      </w:r>
      <w:r w:rsidRPr="00576536">
        <w:rPr>
          <w:spacing w:val="-1"/>
          <w:szCs w:val="24"/>
        </w:rPr>
        <w:t>engage</w:t>
      </w:r>
      <w:r w:rsidRPr="00576536">
        <w:rPr>
          <w:szCs w:val="24"/>
        </w:rPr>
        <w:t xml:space="preserve"> in </w:t>
      </w:r>
      <w:r w:rsidRPr="00576536">
        <w:rPr>
          <w:spacing w:val="-1"/>
          <w:szCs w:val="24"/>
        </w:rPr>
        <w:t>inherently</w:t>
      </w:r>
      <w:r w:rsidRPr="00576536">
        <w:rPr>
          <w:spacing w:val="-3"/>
          <w:szCs w:val="24"/>
        </w:rPr>
        <w:t xml:space="preserve"> </w:t>
      </w:r>
      <w:r w:rsidRPr="00576536">
        <w:rPr>
          <w:spacing w:val="-1"/>
          <w:szCs w:val="24"/>
        </w:rPr>
        <w:t>religious</w:t>
      </w:r>
      <w:r w:rsidRPr="00576536">
        <w:rPr>
          <w:szCs w:val="24"/>
        </w:rPr>
        <w:t xml:space="preserve"> </w:t>
      </w:r>
      <w:r w:rsidRPr="00576536">
        <w:rPr>
          <w:spacing w:val="-1"/>
          <w:szCs w:val="24"/>
        </w:rPr>
        <w:t>activities</w:t>
      </w:r>
      <w:r w:rsidRPr="00576536">
        <w:rPr>
          <w:szCs w:val="24"/>
        </w:rPr>
        <w:t xml:space="preserve"> as part </w:t>
      </w:r>
      <w:r w:rsidRPr="00576536">
        <w:rPr>
          <w:spacing w:val="-1"/>
          <w:szCs w:val="24"/>
        </w:rPr>
        <w:t>of</w:t>
      </w:r>
      <w:r w:rsidRPr="00576536">
        <w:rPr>
          <w:spacing w:val="73"/>
          <w:szCs w:val="24"/>
        </w:rPr>
        <w:t xml:space="preserve"> </w:t>
      </w:r>
      <w:r w:rsidRPr="00576536">
        <w:rPr>
          <w:szCs w:val="24"/>
        </w:rPr>
        <w:t>the</w:t>
      </w:r>
      <w:r w:rsidRPr="00576536">
        <w:rPr>
          <w:spacing w:val="-2"/>
          <w:szCs w:val="24"/>
        </w:rPr>
        <w:t xml:space="preserve"> </w:t>
      </w:r>
      <w:r w:rsidRPr="00576536">
        <w:rPr>
          <w:spacing w:val="-1"/>
          <w:szCs w:val="24"/>
        </w:rPr>
        <w:t>programs</w:t>
      </w:r>
      <w:r w:rsidRPr="00576536">
        <w:rPr>
          <w:szCs w:val="24"/>
        </w:rPr>
        <w:t xml:space="preserve"> or </w:t>
      </w:r>
      <w:r w:rsidRPr="00576536">
        <w:rPr>
          <w:spacing w:val="-1"/>
          <w:szCs w:val="24"/>
        </w:rPr>
        <w:t>services</w:t>
      </w:r>
      <w:r w:rsidRPr="00576536">
        <w:rPr>
          <w:szCs w:val="24"/>
        </w:rPr>
        <w:t xml:space="preserve"> </w:t>
      </w:r>
      <w:r w:rsidRPr="00576536">
        <w:rPr>
          <w:spacing w:val="-1"/>
          <w:szCs w:val="24"/>
        </w:rPr>
        <w:t>directly</w:t>
      </w:r>
      <w:r w:rsidRPr="00576536">
        <w:rPr>
          <w:spacing w:val="-3"/>
          <w:szCs w:val="24"/>
        </w:rPr>
        <w:t xml:space="preserve"> </w:t>
      </w:r>
      <w:r w:rsidRPr="00576536">
        <w:rPr>
          <w:spacing w:val="-1"/>
          <w:szCs w:val="24"/>
        </w:rPr>
        <w:t>funded</w:t>
      </w:r>
      <w:r w:rsidRPr="00576536">
        <w:rPr>
          <w:szCs w:val="24"/>
        </w:rPr>
        <w:t xml:space="preserve"> </w:t>
      </w:r>
      <w:r w:rsidRPr="00576536">
        <w:rPr>
          <w:spacing w:val="-1"/>
          <w:szCs w:val="24"/>
        </w:rPr>
        <w:t>with</w:t>
      </w:r>
      <w:r w:rsidRPr="00576536">
        <w:rPr>
          <w:spacing w:val="-2"/>
          <w:szCs w:val="24"/>
        </w:rPr>
        <w:t xml:space="preserve"> </w:t>
      </w:r>
      <w:r w:rsidRPr="00576536">
        <w:rPr>
          <w:szCs w:val="24"/>
        </w:rPr>
        <w:t>financial</w:t>
      </w:r>
      <w:r w:rsidRPr="00576536">
        <w:rPr>
          <w:spacing w:val="-2"/>
          <w:szCs w:val="24"/>
        </w:rPr>
        <w:t xml:space="preserve"> </w:t>
      </w:r>
      <w:r w:rsidRPr="00576536">
        <w:rPr>
          <w:szCs w:val="24"/>
        </w:rPr>
        <w:t>assistance</w:t>
      </w:r>
      <w:r w:rsidRPr="00576536">
        <w:rPr>
          <w:spacing w:val="-2"/>
          <w:szCs w:val="24"/>
        </w:rPr>
        <w:t xml:space="preserve"> </w:t>
      </w:r>
      <w:r w:rsidRPr="00576536">
        <w:rPr>
          <w:spacing w:val="-1"/>
          <w:szCs w:val="24"/>
        </w:rPr>
        <w:t>from</w:t>
      </w:r>
      <w:r w:rsidRPr="00576536">
        <w:rPr>
          <w:spacing w:val="57"/>
          <w:szCs w:val="24"/>
        </w:rPr>
        <w:t xml:space="preserve"> </w:t>
      </w:r>
      <w:r w:rsidRPr="00576536">
        <w:rPr>
          <w:szCs w:val="24"/>
        </w:rPr>
        <w:t>USAID.</w:t>
      </w:r>
      <w:r w:rsidRPr="00576536">
        <w:rPr>
          <w:spacing w:val="66"/>
          <w:szCs w:val="24"/>
        </w:rPr>
        <w:t xml:space="preserve"> </w:t>
      </w:r>
      <w:r w:rsidRPr="00576536">
        <w:rPr>
          <w:spacing w:val="-1"/>
          <w:szCs w:val="24"/>
        </w:rPr>
        <w:t>If</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pacing w:val="-1"/>
          <w:szCs w:val="24"/>
        </w:rPr>
        <w:t>engages</w:t>
      </w:r>
      <w:r w:rsidRPr="00576536">
        <w:rPr>
          <w:szCs w:val="24"/>
        </w:rPr>
        <w:t xml:space="preserve"> in </w:t>
      </w:r>
      <w:r w:rsidRPr="00576536">
        <w:rPr>
          <w:spacing w:val="-1"/>
          <w:szCs w:val="24"/>
        </w:rPr>
        <w:t>inherently</w:t>
      </w:r>
      <w:r w:rsidRPr="00576536">
        <w:rPr>
          <w:spacing w:val="-3"/>
          <w:szCs w:val="24"/>
        </w:rPr>
        <w:t xml:space="preserve"> </w:t>
      </w:r>
      <w:r w:rsidRPr="00576536">
        <w:rPr>
          <w:spacing w:val="-1"/>
          <w:szCs w:val="24"/>
        </w:rPr>
        <w:t>religious</w:t>
      </w:r>
      <w:r w:rsidRPr="00576536">
        <w:rPr>
          <w:szCs w:val="24"/>
        </w:rPr>
        <w:t xml:space="preserve"> </w:t>
      </w:r>
      <w:r w:rsidRPr="00576536">
        <w:rPr>
          <w:spacing w:val="-1"/>
          <w:szCs w:val="24"/>
        </w:rPr>
        <w:t>activities,</w:t>
      </w:r>
      <w:r w:rsidRPr="00576536">
        <w:rPr>
          <w:szCs w:val="24"/>
        </w:rPr>
        <w:t xml:space="preserve"> it </w:t>
      </w:r>
      <w:r w:rsidRPr="00576536">
        <w:rPr>
          <w:spacing w:val="-1"/>
          <w:szCs w:val="24"/>
        </w:rPr>
        <w:t>must</w:t>
      </w:r>
      <w:r w:rsidRPr="00576536">
        <w:rPr>
          <w:spacing w:val="79"/>
          <w:szCs w:val="24"/>
        </w:rPr>
        <w:t xml:space="preserve"> </w:t>
      </w:r>
      <w:r w:rsidRPr="00576536">
        <w:rPr>
          <w:szCs w:val="24"/>
        </w:rPr>
        <w:t xml:space="preserve">offer </w:t>
      </w:r>
      <w:r w:rsidRPr="00576536">
        <w:rPr>
          <w:spacing w:val="-1"/>
          <w:szCs w:val="24"/>
        </w:rPr>
        <w:t>those</w:t>
      </w:r>
      <w:r w:rsidRPr="00576536">
        <w:rPr>
          <w:spacing w:val="-2"/>
          <w:szCs w:val="24"/>
        </w:rPr>
        <w:t xml:space="preserve"> </w:t>
      </w:r>
      <w:r w:rsidRPr="00576536">
        <w:rPr>
          <w:spacing w:val="-1"/>
          <w:szCs w:val="24"/>
        </w:rPr>
        <w:t>services</w:t>
      </w:r>
      <w:r w:rsidRPr="00576536">
        <w:rPr>
          <w:szCs w:val="24"/>
        </w:rPr>
        <w:t xml:space="preserve"> at</w:t>
      </w:r>
      <w:r w:rsidRPr="00576536">
        <w:rPr>
          <w:spacing w:val="-2"/>
          <w:szCs w:val="24"/>
        </w:rPr>
        <w:t xml:space="preserve"> </w:t>
      </w:r>
      <w:r w:rsidRPr="00576536">
        <w:rPr>
          <w:szCs w:val="24"/>
        </w:rPr>
        <w:t xml:space="preserve">a </w:t>
      </w:r>
      <w:r w:rsidRPr="00576536">
        <w:rPr>
          <w:spacing w:val="-1"/>
          <w:szCs w:val="24"/>
        </w:rPr>
        <w:t>different</w:t>
      </w:r>
      <w:r w:rsidRPr="00576536">
        <w:rPr>
          <w:spacing w:val="-2"/>
          <w:szCs w:val="24"/>
        </w:rPr>
        <w:t xml:space="preserve"> </w:t>
      </w:r>
      <w:r w:rsidRPr="00576536">
        <w:rPr>
          <w:szCs w:val="24"/>
        </w:rPr>
        <w:t xml:space="preserve">time or </w:t>
      </w:r>
      <w:r w:rsidRPr="00576536">
        <w:rPr>
          <w:spacing w:val="-1"/>
          <w:szCs w:val="24"/>
        </w:rPr>
        <w:t>location from</w:t>
      </w:r>
      <w:r w:rsidRPr="00576536">
        <w:rPr>
          <w:spacing w:val="1"/>
          <w:szCs w:val="24"/>
        </w:rPr>
        <w:t xml:space="preserve"> </w:t>
      </w:r>
      <w:r w:rsidRPr="00576536">
        <w:rPr>
          <w:spacing w:val="-1"/>
          <w:szCs w:val="24"/>
        </w:rPr>
        <w:t>any</w:t>
      </w:r>
      <w:r w:rsidRPr="00576536">
        <w:rPr>
          <w:spacing w:val="-3"/>
          <w:szCs w:val="24"/>
        </w:rPr>
        <w:t xml:space="preserve"> </w:t>
      </w:r>
      <w:r w:rsidRPr="00576536">
        <w:rPr>
          <w:szCs w:val="24"/>
        </w:rPr>
        <w:t>programs</w:t>
      </w:r>
      <w:r w:rsidRPr="00576536">
        <w:rPr>
          <w:spacing w:val="-3"/>
          <w:szCs w:val="24"/>
        </w:rPr>
        <w:t xml:space="preserve"> </w:t>
      </w:r>
      <w:r w:rsidRPr="00576536">
        <w:rPr>
          <w:szCs w:val="24"/>
        </w:rPr>
        <w:t>or</w:t>
      </w:r>
      <w:r w:rsidRPr="00576536">
        <w:rPr>
          <w:spacing w:val="49"/>
          <w:szCs w:val="24"/>
        </w:rPr>
        <w:t xml:space="preserve"> </w:t>
      </w:r>
      <w:r w:rsidRPr="00576536">
        <w:rPr>
          <w:spacing w:val="-1"/>
          <w:szCs w:val="24"/>
        </w:rPr>
        <w:t>services</w:t>
      </w:r>
      <w:r w:rsidRPr="00576536">
        <w:rPr>
          <w:szCs w:val="24"/>
        </w:rPr>
        <w:t xml:space="preserve"> </w:t>
      </w:r>
      <w:r w:rsidRPr="00576536">
        <w:rPr>
          <w:spacing w:val="-1"/>
          <w:szCs w:val="24"/>
        </w:rPr>
        <w:t>directly</w:t>
      </w:r>
      <w:r w:rsidRPr="00576536">
        <w:rPr>
          <w:spacing w:val="-3"/>
          <w:szCs w:val="24"/>
        </w:rPr>
        <w:t xml:space="preserve"> </w:t>
      </w:r>
      <w:r w:rsidRPr="00576536">
        <w:rPr>
          <w:spacing w:val="-1"/>
          <w:szCs w:val="24"/>
        </w:rPr>
        <w:t>funded</w:t>
      </w:r>
      <w:r w:rsidRPr="00576536">
        <w:rPr>
          <w:szCs w:val="24"/>
        </w:rPr>
        <w:t xml:space="preserve"> by</w:t>
      </w:r>
      <w:r w:rsidRPr="00576536">
        <w:rPr>
          <w:spacing w:val="-3"/>
          <w:szCs w:val="24"/>
        </w:rPr>
        <w:t xml:space="preserve"> </w:t>
      </w:r>
      <w:r w:rsidRPr="00576536">
        <w:rPr>
          <w:szCs w:val="24"/>
        </w:rPr>
        <w:t xml:space="preserve">this </w:t>
      </w:r>
      <w:r w:rsidRPr="00576536">
        <w:rPr>
          <w:spacing w:val="-1"/>
          <w:szCs w:val="24"/>
        </w:rPr>
        <w:t>award,</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participation</w:t>
      </w:r>
      <w:r w:rsidRPr="00576536">
        <w:rPr>
          <w:spacing w:val="-2"/>
          <w:szCs w:val="24"/>
        </w:rPr>
        <w:t xml:space="preserve"> </w:t>
      </w:r>
      <w:r w:rsidRPr="00576536">
        <w:rPr>
          <w:szCs w:val="24"/>
        </w:rPr>
        <w:t>by</w:t>
      </w:r>
      <w:r w:rsidRPr="00576536">
        <w:rPr>
          <w:spacing w:val="-3"/>
          <w:szCs w:val="24"/>
        </w:rPr>
        <w:t xml:space="preserve"> </w:t>
      </w:r>
      <w:r w:rsidRPr="00576536">
        <w:rPr>
          <w:spacing w:val="-1"/>
          <w:szCs w:val="24"/>
        </w:rPr>
        <w:t>beneficiaries</w:t>
      </w:r>
      <w:r w:rsidRPr="00576536">
        <w:rPr>
          <w:szCs w:val="24"/>
        </w:rPr>
        <w:t xml:space="preserve"> in</w:t>
      </w:r>
      <w:r w:rsidRPr="00576536">
        <w:rPr>
          <w:spacing w:val="79"/>
          <w:szCs w:val="24"/>
        </w:rPr>
        <w:t xml:space="preserve"> </w:t>
      </w:r>
      <w:r w:rsidRPr="00576536">
        <w:rPr>
          <w:szCs w:val="24"/>
        </w:rPr>
        <w:t>any</w:t>
      </w:r>
      <w:r w:rsidRPr="00576536">
        <w:rPr>
          <w:spacing w:val="-3"/>
          <w:szCs w:val="24"/>
        </w:rPr>
        <w:t xml:space="preserve"> </w:t>
      </w:r>
      <w:r w:rsidRPr="00576536">
        <w:rPr>
          <w:szCs w:val="24"/>
        </w:rPr>
        <w:t xml:space="preserve">such </w:t>
      </w:r>
      <w:r w:rsidRPr="00576536">
        <w:rPr>
          <w:spacing w:val="-1"/>
          <w:szCs w:val="24"/>
        </w:rPr>
        <w:t>inherently</w:t>
      </w:r>
      <w:r w:rsidRPr="00576536">
        <w:rPr>
          <w:spacing w:val="-3"/>
          <w:szCs w:val="24"/>
        </w:rPr>
        <w:t xml:space="preserve"> </w:t>
      </w:r>
      <w:r w:rsidRPr="00576536">
        <w:rPr>
          <w:szCs w:val="24"/>
        </w:rPr>
        <w:t xml:space="preserve">religious </w:t>
      </w:r>
      <w:r w:rsidRPr="00576536">
        <w:rPr>
          <w:spacing w:val="-1"/>
          <w:szCs w:val="24"/>
        </w:rPr>
        <w:t>activities</w:t>
      </w:r>
      <w:r w:rsidRPr="00576536">
        <w:rPr>
          <w:szCs w:val="24"/>
        </w:rPr>
        <w:t xml:space="preserve"> must</w:t>
      </w:r>
      <w:r w:rsidRPr="00576536">
        <w:rPr>
          <w:spacing w:val="-2"/>
          <w:szCs w:val="24"/>
        </w:rPr>
        <w:t xml:space="preserve"> </w:t>
      </w:r>
      <w:r w:rsidRPr="00576536">
        <w:rPr>
          <w:spacing w:val="-1"/>
          <w:szCs w:val="24"/>
        </w:rPr>
        <w:t>be</w:t>
      </w:r>
      <w:r w:rsidRPr="00576536">
        <w:rPr>
          <w:szCs w:val="24"/>
        </w:rPr>
        <w:t xml:space="preserve"> </w:t>
      </w:r>
      <w:r w:rsidRPr="00576536">
        <w:rPr>
          <w:spacing w:val="-1"/>
          <w:szCs w:val="24"/>
        </w:rPr>
        <w:t>voluntary.</w:t>
      </w:r>
    </w:p>
    <w:p w14:paraId="660B86E0" w14:textId="77777777" w:rsidR="00275987" w:rsidRPr="00576536" w:rsidRDefault="00275987" w:rsidP="00275987">
      <w:pPr>
        <w:rPr>
          <w:rFonts w:eastAsia="Arial"/>
        </w:rPr>
      </w:pPr>
    </w:p>
    <w:p w14:paraId="63423BD4" w14:textId="77777777" w:rsidR="00275987" w:rsidRPr="00576536" w:rsidRDefault="00275987" w:rsidP="00275987">
      <w:pPr>
        <w:pStyle w:val="BodyText"/>
        <w:widowControl w:val="0"/>
        <w:numPr>
          <w:ilvl w:val="1"/>
          <w:numId w:val="16"/>
        </w:numPr>
        <w:tabs>
          <w:tab w:val="left" w:pos="1541"/>
        </w:tabs>
        <w:overflowPunct/>
        <w:autoSpaceDE/>
        <w:autoSpaceDN/>
        <w:adjustRightInd/>
        <w:ind w:right="159"/>
        <w:textAlignment w:val="auto"/>
        <w:rPr>
          <w:szCs w:val="24"/>
        </w:rPr>
      </w:pPr>
      <w:r w:rsidRPr="00576536">
        <w:rPr>
          <w:spacing w:val="-1"/>
          <w:szCs w:val="24"/>
        </w:rPr>
        <w:t>These</w:t>
      </w:r>
      <w:r w:rsidRPr="00576536">
        <w:rPr>
          <w:szCs w:val="24"/>
        </w:rPr>
        <w:t xml:space="preserve"> </w:t>
      </w:r>
      <w:r w:rsidRPr="00576536">
        <w:rPr>
          <w:spacing w:val="-1"/>
          <w:szCs w:val="24"/>
        </w:rPr>
        <w:t>restrictions</w:t>
      </w:r>
      <w:r w:rsidRPr="00576536">
        <w:rPr>
          <w:szCs w:val="24"/>
        </w:rPr>
        <w:t xml:space="preserve"> </w:t>
      </w:r>
      <w:r w:rsidRPr="00576536">
        <w:rPr>
          <w:spacing w:val="-1"/>
          <w:szCs w:val="24"/>
        </w:rPr>
        <w:t>apply</w:t>
      </w:r>
      <w:r w:rsidRPr="00576536">
        <w:rPr>
          <w:spacing w:val="-3"/>
          <w:szCs w:val="24"/>
        </w:rPr>
        <w:t xml:space="preserve"> </w:t>
      </w:r>
      <w:r w:rsidRPr="00576536">
        <w:rPr>
          <w:szCs w:val="24"/>
        </w:rPr>
        <w:t>equally</w:t>
      </w:r>
      <w:r w:rsidRPr="00576536">
        <w:rPr>
          <w:spacing w:val="-3"/>
          <w:szCs w:val="24"/>
        </w:rPr>
        <w:t xml:space="preserve"> </w:t>
      </w:r>
      <w:r w:rsidRPr="00576536">
        <w:rPr>
          <w:szCs w:val="24"/>
        </w:rPr>
        <w:t xml:space="preserve">to </w:t>
      </w:r>
      <w:r w:rsidRPr="00576536">
        <w:rPr>
          <w:spacing w:val="-1"/>
          <w:szCs w:val="24"/>
        </w:rPr>
        <w:t>religious</w:t>
      </w:r>
      <w:r w:rsidRPr="00576536">
        <w:rPr>
          <w:szCs w:val="24"/>
        </w:rPr>
        <w:t xml:space="preserve"> and </w:t>
      </w:r>
      <w:r w:rsidRPr="00576536">
        <w:rPr>
          <w:spacing w:val="-1"/>
          <w:szCs w:val="24"/>
        </w:rPr>
        <w:t>secular</w:t>
      </w:r>
      <w:r w:rsidRPr="00576536">
        <w:rPr>
          <w:szCs w:val="24"/>
        </w:rPr>
        <w:t xml:space="preserve"> </w:t>
      </w:r>
      <w:r w:rsidRPr="00576536">
        <w:rPr>
          <w:spacing w:val="-1"/>
          <w:szCs w:val="24"/>
        </w:rPr>
        <w:t>organizations.</w:t>
      </w:r>
      <w:r w:rsidRPr="00576536">
        <w:rPr>
          <w:szCs w:val="24"/>
        </w:rPr>
        <w:t xml:space="preserve"> </w:t>
      </w:r>
      <w:r w:rsidRPr="00576536">
        <w:rPr>
          <w:spacing w:val="8"/>
          <w:szCs w:val="24"/>
        </w:rPr>
        <w:t xml:space="preserve"> </w:t>
      </w:r>
      <w:r w:rsidRPr="00576536">
        <w:rPr>
          <w:szCs w:val="24"/>
        </w:rPr>
        <w:t>All</w:t>
      </w:r>
      <w:r w:rsidRPr="00576536">
        <w:rPr>
          <w:spacing w:val="71"/>
          <w:szCs w:val="24"/>
        </w:rPr>
        <w:t xml:space="preserve"> </w:t>
      </w:r>
      <w:r w:rsidRPr="00576536">
        <w:rPr>
          <w:spacing w:val="-1"/>
          <w:szCs w:val="24"/>
        </w:rPr>
        <w:t>organizations</w:t>
      </w:r>
      <w:r w:rsidRPr="00576536">
        <w:rPr>
          <w:szCs w:val="24"/>
        </w:rPr>
        <w:t xml:space="preserve"> </w:t>
      </w:r>
      <w:r w:rsidRPr="00576536">
        <w:rPr>
          <w:spacing w:val="-1"/>
          <w:szCs w:val="24"/>
        </w:rPr>
        <w:t>that</w:t>
      </w:r>
      <w:r w:rsidRPr="00576536">
        <w:rPr>
          <w:szCs w:val="24"/>
        </w:rPr>
        <w:t xml:space="preserve"> </w:t>
      </w:r>
      <w:r w:rsidRPr="00576536">
        <w:rPr>
          <w:spacing w:val="-1"/>
          <w:szCs w:val="24"/>
        </w:rPr>
        <w:t>participate</w:t>
      </w:r>
      <w:r w:rsidRPr="00576536">
        <w:rPr>
          <w:spacing w:val="1"/>
          <w:szCs w:val="24"/>
        </w:rPr>
        <w:t xml:space="preserve"> </w:t>
      </w:r>
      <w:r w:rsidRPr="00576536">
        <w:rPr>
          <w:spacing w:val="-2"/>
          <w:szCs w:val="24"/>
        </w:rPr>
        <w:t>in</w:t>
      </w:r>
      <w:r w:rsidRPr="00576536">
        <w:rPr>
          <w:szCs w:val="24"/>
        </w:rPr>
        <w:t xml:space="preserve"> USAID</w:t>
      </w:r>
      <w:r w:rsidRPr="00576536">
        <w:rPr>
          <w:spacing w:val="-2"/>
          <w:szCs w:val="24"/>
        </w:rPr>
        <w:t xml:space="preserve"> </w:t>
      </w:r>
      <w:r w:rsidRPr="00576536">
        <w:rPr>
          <w:spacing w:val="-1"/>
          <w:szCs w:val="24"/>
        </w:rPr>
        <w:t>programs,</w:t>
      </w:r>
      <w:r w:rsidRPr="00576536">
        <w:rPr>
          <w:szCs w:val="24"/>
        </w:rPr>
        <w:t xml:space="preserve"> </w:t>
      </w:r>
      <w:r w:rsidRPr="00576536">
        <w:rPr>
          <w:spacing w:val="-1"/>
          <w:szCs w:val="24"/>
        </w:rPr>
        <w:t>including religious</w:t>
      </w:r>
      <w:r w:rsidRPr="00576536">
        <w:rPr>
          <w:szCs w:val="24"/>
        </w:rPr>
        <w:t xml:space="preserve"> ones,</w:t>
      </w:r>
      <w:r w:rsidRPr="00576536">
        <w:rPr>
          <w:spacing w:val="85"/>
          <w:szCs w:val="24"/>
        </w:rPr>
        <w:t xml:space="preserve"> </w:t>
      </w:r>
      <w:r w:rsidRPr="00576536">
        <w:rPr>
          <w:szCs w:val="24"/>
        </w:rPr>
        <w:t xml:space="preserve">must </w:t>
      </w:r>
      <w:r w:rsidRPr="00576536">
        <w:rPr>
          <w:spacing w:val="-1"/>
          <w:szCs w:val="24"/>
        </w:rPr>
        <w:t>carry</w:t>
      </w:r>
      <w:r w:rsidRPr="00576536">
        <w:rPr>
          <w:spacing w:val="-3"/>
          <w:szCs w:val="24"/>
        </w:rPr>
        <w:t xml:space="preserve"> </w:t>
      </w:r>
      <w:r w:rsidRPr="00576536">
        <w:rPr>
          <w:szCs w:val="24"/>
        </w:rPr>
        <w:t xml:space="preserve">out </w:t>
      </w:r>
      <w:r w:rsidRPr="00576536">
        <w:rPr>
          <w:spacing w:val="-1"/>
          <w:szCs w:val="24"/>
        </w:rPr>
        <w:t>eligible</w:t>
      </w:r>
      <w:r w:rsidRPr="00576536">
        <w:rPr>
          <w:spacing w:val="-2"/>
          <w:szCs w:val="24"/>
        </w:rPr>
        <w:t xml:space="preserve"> </w:t>
      </w:r>
      <w:r w:rsidRPr="00576536">
        <w:rPr>
          <w:spacing w:val="-1"/>
          <w:szCs w:val="24"/>
        </w:rPr>
        <w:t>activities</w:t>
      </w:r>
      <w:r w:rsidRPr="00576536">
        <w:rPr>
          <w:szCs w:val="24"/>
        </w:rPr>
        <w:t xml:space="preserve"> in </w:t>
      </w:r>
      <w:r w:rsidRPr="00576536">
        <w:rPr>
          <w:spacing w:val="-1"/>
          <w:szCs w:val="24"/>
        </w:rPr>
        <w:t>accordance</w:t>
      </w:r>
      <w:r w:rsidRPr="00576536">
        <w:rPr>
          <w:szCs w:val="24"/>
        </w:rPr>
        <w:t xml:space="preserve"> </w:t>
      </w:r>
      <w:r w:rsidRPr="00576536">
        <w:rPr>
          <w:spacing w:val="-1"/>
          <w:szCs w:val="24"/>
        </w:rPr>
        <w:t>with</w:t>
      </w:r>
      <w:r w:rsidRPr="00576536">
        <w:rPr>
          <w:szCs w:val="24"/>
        </w:rPr>
        <w:t xml:space="preserve"> all</w:t>
      </w:r>
      <w:r w:rsidRPr="00576536">
        <w:rPr>
          <w:spacing w:val="4"/>
          <w:szCs w:val="24"/>
        </w:rPr>
        <w:t xml:space="preserve"> </w:t>
      </w:r>
      <w:r w:rsidRPr="00576536">
        <w:rPr>
          <w:spacing w:val="-1"/>
          <w:szCs w:val="24"/>
        </w:rPr>
        <w:t>program</w:t>
      </w:r>
      <w:r w:rsidRPr="00576536">
        <w:rPr>
          <w:spacing w:val="53"/>
          <w:szCs w:val="24"/>
        </w:rPr>
        <w:t xml:space="preserve"> </w:t>
      </w:r>
      <w:r w:rsidRPr="00576536">
        <w:rPr>
          <w:spacing w:val="-1"/>
          <w:szCs w:val="24"/>
        </w:rPr>
        <w:t>requirements</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other</w:t>
      </w:r>
      <w:r w:rsidRPr="00576536">
        <w:rPr>
          <w:szCs w:val="24"/>
        </w:rPr>
        <w:t xml:space="preserve"> </w:t>
      </w:r>
      <w:r w:rsidRPr="00576536">
        <w:rPr>
          <w:spacing w:val="-1"/>
          <w:szCs w:val="24"/>
        </w:rPr>
        <w:t>applicable</w:t>
      </w:r>
      <w:r w:rsidRPr="00576536">
        <w:rPr>
          <w:szCs w:val="24"/>
        </w:rPr>
        <w:t xml:space="preserve"> </w:t>
      </w:r>
      <w:r w:rsidRPr="00576536">
        <w:rPr>
          <w:spacing w:val="-1"/>
          <w:szCs w:val="24"/>
        </w:rPr>
        <w:t>requirements</w:t>
      </w:r>
      <w:r w:rsidRPr="00576536">
        <w:rPr>
          <w:szCs w:val="24"/>
        </w:rPr>
        <w:t xml:space="preserve"> </w:t>
      </w:r>
      <w:r w:rsidRPr="00576536">
        <w:rPr>
          <w:spacing w:val="-1"/>
          <w:szCs w:val="24"/>
        </w:rPr>
        <w:t xml:space="preserve">governing </w:t>
      </w:r>
      <w:r w:rsidRPr="00576536">
        <w:rPr>
          <w:szCs w:val="24"/>
        </w:rPr>
        <w:t>USAID-funded</w:t>
      </w:r>
      <w:r w:rsidRPr="00576536">
        <w:rPr>
          <w:spacing w:val="73"/>
          <w:szCs w:val="24"/>
        </w:rPr>
        <w:t xml:space="preserve"> </w:t>
      </w:r>
      <w:r w:rsidRPr="00576536">
        <w:rPr>
          <w:spacing w:val="-1"/>
          <w:szCs w:val="24"/>
        </w:rPr>
        <w:t>activities.</w:t>
      </w:r>
    </w:p>
    <w:p w14:paraId="7EFE28E6" w14:textId="77777777" w:rsidR="00275987" w:rsidRPr="00576536" w:rsidRDefault="00275987" w:rsidP="00275987">
      <w:pPr>
        <w:spacing w:before="7"/>
        <w:rPr>
          <w:rFonts w:eastAsia="Arial"/>
        </w:rPr>
      </w:pPr>
    </w:p>
    <w:p w14:paraId="77740D8A" w14:textId="77777777" w:rsidR="00275987" w:rsidRPr="00576536" w:rsidRDefault="00275987" w:rsidP="00275987">
      <w:pPr>
        <w:pStyle w:val="BodyText"/>
        <w:widowControl w:val="0"/>
        <w:numPr>
          <w:ilvl w:val="1"/>
          <w:numId w:val="16"/>
        </w:numPr>
        <w:tabs>
          <w:tab w:val="left" w:pos="1541"/>
        </w:tabs>
        <w:overflowPunct/>
        <w:autoSpaceDE/>
        <w:autoSpaceDN/>
        <w:adjustRightInd/>
        <w:ind w:right="322"/>
        <w:textAlignment w:val="auto"/>
        <w:rPr>
          <w:szCs w:val="24"/>
        </w:rPr>
      </w:pPr>
      <w:r w:rsidRPr="00576536">
        <w:rPr>
          <w:spacing w:val="-1"/>
          <w:szCs w:val="24"/>
        </w:rPr>
        <w:t>These</w:t>
      </w:r>
      <w:r w:rsidRPr="00576536">
        <w:rPr>
          <w:szCs w:val="24"/>
        </w:rPr>
        <w:t xml:space="preserve"> </w:t>
      </w:r>
      <w:r w:rsidRPr="00576536">
        <w:rPr>
          <w:spacing w:val="-1"/>
          <w:szCs w:val="24"/>
        </w:rPr>
        <w:t>restrictions</w:t>
      </w:r>
      <w:r w:rsidRPr="00576536">
        <w:rPr>
          <w:szCs w:val="24"/>
        </w:rPr>
        <w:t xml:space="preserve"> </w:t>
      </w:r>
      <w:r w:rsidRPr="00576536">
        <w:rPr>
          <w:spacing w:val="-1"/>
          <w:szCs w:val="24"/>
        </w:rPr>
        <w:t>do</w:t>
      </w:r>
      <w:r w:rsidRPr="00576536">
        <w:rPr>
          <w:szCs w:val="24"/>
        </w:rPr>
        <w:t xml:space="preserve"> </w:t>
      </w:r>
      <w:r w:rsidRPr="00576536">
        <w:rPr>
          <w:spacing w:val="-1"/>
          <w:szCs w:val="24"/>
        </w:rPr>
        <w:t>not</w:t>
      </w:r>
      <w:r w:rsidRPr="00576536">
        <w:rPr>
          <w:szCs w:val="24"/>
        </w:rPr>
        <w:t xml:space="preserve"> </w:t>
      </w:r>
      <w:r w:rsidRPr="00576536">
        <w:rPr>
          <w:spacing w:val="-1"/>
          <w:szCs w:val="24"/>
        </w:rPr>
        <w:t>apply</w:t>
      </w:r>
      <w:r w:rsidRPr="00576536">
        <w:rPr>
          <w:spacing w:val="-3"/>
          <w:szCs w:val="24"/>
        </w:rPr>
        <w:t xml:space="preserve"> </w:t>
      </w:r>
      <w:r w:rsidRPr="00576536">
        <w:rPr>
          <w:szCs w:val="24"/>
        </w:rPr>
        <w:t xml:space="preserve">to </w:t>
      </w:r>
      <w:r w:rsidRPr="00576536">
        <w:rPr>
          <w:spacing w:val="-1"/>
          <w:szCs w:val="24"/>
        </w:rPr>
        <w:t>USAID-funded</w:t>
      </w:r>
      <w:r w:rsidRPr="00576536">
        <w:rPr>
          <w:szCs w:val="24"/>
        </w:rPr>
        <w:t xml:space="preserve"> </w:t>
      </w:r>
      <w:r w:rsidRPr="00576536">
        <w:rPr>
          <w:spacing w:val="-1"/>
          <w:szCs w:val="24"/>
        </w:rPr>
        <w:t>programs</w:t>
      </w:r>
      <w:r w:rsidRPr="00576536">
        <w:rPr>
          <w:szCs w:val="24"/>
        </w:rPr>
        <w:t xml:space="preserve"> </w:t>
      </w:r>
      <w:r w:rsidRPr="00576536">
        <w:rPr>
          <w:spacing w:val="-1"/>
          <w:szCs w:val="24"/>
        </w:rPr>
        <w:t>where</w:t>
      </w:r>
      <w:r w:rsidRPr="00576536">
        <w:rPr>
          <w:spacing w:val="75"/>
          <w:szCs w:val="24"/>
        </w:rPr>
        <w:t xml:space="preserve"> </w:t>
      </w:r>
      <w:r w:rsidRPr="00576536">
        <w:rPr>
          <w:szCs w:val="24"/>
        </w:rPr>
        <w:t>chaplains</w:t>
      </w:r>
      <w:r w:rsidRPr="00576536">
        <w:rPr>
          <w:spacing w:val="-3"/>
          <w:szCs w:val="24"/>
        </w:rPr>
        <w:t xml:space="preserve"> </w:t>
      </w:r>
      <w:r w:rsidRPr="00576536">
        <w:rPr>
          <w:spacing w:val="-1"/>
          <w:szCs w:val="24"/>
        </w:rPr>
        <w:t>work</w:t>
      </w:r>
      <w:r w:rsidRPr="00576536">
        <w:rPr>
          <w:szCs w:val="24"/>
        </w:rPr>
        <w:t xml:space="preserve"> </w:t>
      </w:r>
      <w:r w:rsidRPr="00576536">
        <w:rPr>
          <w:spacing w:val="-1"/>
          <w:szCs w:val="24"/>
        </w:rPr>
        <w:t>with</w:t>
      </w:r>
      <w:r w:rsidRPr="00576536">
        <w:rPr>
          <w:szCs w:val="24"/>
        </w:rPr>
        <w:t xml:space="preserve"> </w:t>
      </w:r>
      <w:r w:rsidRPr="00576536">
        <w:rPr>
          <w:spacing w:val="-1"/>
          <w:szCs w:val="24"/>
        </w:rPr>
        <w:t>inmates</w:t>
      </w:r>
      <w:r w:rsidRPr="00576536">
        <w:rPr>
          <w:szCs w:val="24"/>
        </w:rPr>
        <w:t xml:space="preserve"> in</w:t>
      </w:r>
      <w:r w:rsidRPr="00576536">
        <w:rPr>
          <w:spacing w:val="-2"/>
          <w:szCs w:val="24"/>
        </w:rPr>
        <w:t xml:space="preserve"> </w:t>
      </w:r>
      <w:r w:rsidRPr="00576536">
        <w:rPr>
          <w:spacing w:val="-1"/>
          <w:szCs w:val="24"/>
        </w:rPr>
        <w:t>prisons,</w:t>
      </w:r>
      <w:r w:rsidRPr="00576536">
        <w:rPr>
          <w:spacing w:val="-2"/>
          <w:szCs w:val="24"/>
        </w:rPr>
        <w:t xml:space="preserve"> </w:t>
      </w:r>
      <w:r w:rsidRPr="00576536">
        <w:rPr>
          <w:spacing w:val="-1"/>
          <w:szCs w:val="24"/>
        </w:rPr>
        <w:t>detention</w:t>
      </w:r>
      <w:r w:rsidRPr="00576536">
        <w:rPr>
          <w:spacing w:val="-2"/>
          <w:szCs w:val="24"/>
        </w:rPr>
        <w:t xml:space="preserve"> </w:t>
      </w:r>
      <w:r w:rsidRPr="00576536">
        <w:rPr>
          <w:szCs w:val="24"/>
        </w:rPr>
        <w:t xml:space="preserve">facilities, or </w:t>
      </w:r>
      <w:r w:rsidRPr="00576536">
        <w:rPr>
          <w:spacing w:val="-1"/>
          <w:szCs w:val="24"/>
        </w:rPr>
        <w:t>community</w:t>
      </w:r>
      <w:r w:rsidRPr="00576536">
        <w:rPr>
          <w:spacing w:val="57"/>
          <w:szCs w:val="24"/>
        </w:rPr>
        <w:t xml:space="preserve"> </w:t>
      </w:r>
      <w:r w:rsidRPr="00576536">
        <w:rPr>
          <w:spacing w:val="-1"/>
          <w:szCs w:val="24"/>
        </w:rPr>
        <w:t>correction</w:t>
      </w:r>
      <w:r w:rsidRPr="00576536">
        <w:rPr>
          <w:szCs w:val="24"/>
        </w:rPr>
        <w:t xml:space="preserve"> centers,</w:t>
      </w:r>
      <w:r w:rsidRPr="00576536">
        <w:rPr>
          <w:spacing w:val="-3"/>
          <w:szCs w:val="24"/>
        </w:rPr>
        <w:t xml:space="preserve"> </w:t>
      </w:r>
      <w:r w:rsidRPr="00576536">
        <w:rPr>
          <w:spacing w:val="1"/>
          <w:szCs w:val="24"/>
        </w:rPr>
        <w:t>or</w:t>
      </w:r>
      <w:r w:rsidRPr="00576536">
        <w:rPr>
          <w:spacing w:val="-3"/>
          <w:szCs w:val="24"/>
        </w:rPr>
        <w:t xml:space="preserve"> </w:t>
      </w:r>
      <w:r w:rsidRPr="00576536">
        <w:rPr>
          <w:spacing w:val="-1"/>
          <w:szCs w:val="24"/>
        </w:rPr>
        <w:t>where</w:t>
      </w:r>
      <w:r w:rsidRPr="00576536">
        <w:rPr>
          <w:szCs w:val="24"/>
        </w:rPr>
        <w:t xml:space="preserve"> USAID</w:t>
      </w:r>
      <w:r w:rsidRPr="00576536">
        <w:rPr>
          <w:spacing w:val="-2"/>
          <w:szCs w:val="24"/>
        </w:rPr>
        <w:t xml:space="preserve"> </w:t>
      </w:r>
      <w:r w:rsidRPr="00576536">
        <w:rPr>
          <w:szCs w:val="24"/>
        </w:rPr>
        <w:t xml:space="preserve">funds </w:t>
      </w:r>
      <w:r w:rsidRPr="00576536">
        <w:rPr>
          <w:spacing w:val="-1"/>
          <w:szCs w:val="24"/>
        </w:rPr>
        <w:t>are</w:t>
      </w:r>
      <w:r w:rsidRPr="00576536">
        <w:rPr>
          <w:szCs w:val="24"/>
        </w:rPr>
        <w:t xml:space="preserve"> </w:t>
      </w:r>
      <w:r w:rsidRPr="00576536">
        <w:rPr>
          <w:spacing w:val="-1"/>
          <w:szCs w:val="24"/>
        </w:rPr>
        <w:t>provided</w:t>
      </w:r>
      <w:r w:rsidRPr="00576536">
        <w:rPr>
          <w:szCs w:val="24"/>
        </w:rPr>
        <w:t xml:space="preserve"> </w:t>
      </w:r>
      <w:r w:rsidRPr="00576536">
        <w:rPr>
          <w:spacing w:val="-1"/>
          <w:szCs w:val="24"/>
        </w:rPr>
        <w:t>to</w:t>
      </w:r>
      <w:r w:rsidRPr="00576536">
        <w:rPr>
          <w:szCs w:val="24"/>
        </w:rPr>
        <w:t xml:space="preserve"> </w:t>
      </w:r>
      <w:r w:rsidRPr="00576536">
        <w:rPr>
          <w:spacing w:val="-1"/>
          <w:szCs w:val="24"/>
        </w:rPr>
        <w:t>religious</w:t>
      </w:r>
      <w:r w:rsidRPr="00576536">
        <w:rPr>
          <w:spacing w:val="-2"/>
          <w:szCs w:val="24"/>
        </w:rPr>
        <w:t xml:space="preserve"> </w:t>
      </w:r>
      <w:r w:rsidRPr="00576536">
        <w:rPr>
          <w:szCs w:val="24"/>
        </w:rPr>
        <w:t>or</w:t>
      </w:r>
      <w:r w:rsidRPr="00576536">
        <w:rPr>
          <w:spacing w:val="53"/>
          <w:szCs w:val="24"/>
        </w:rPr>
        <w:t xml:space="preserve"> </w:t>
      </w:r>
      <w:r w:rsidRPr="00576536">
        <w:rPr>
          <w:szCs w:val="24"/>
        </w:rPr>
        <w:t>other</w:t>
      </w:r>
      <w:r w:rsidRPr="00576536">
        <w:rPr>
          <w:spacing w:val="-3"/>
          <w:szCs w:val="24"/>
        </w:rPr>
        <w:t xml:space="preserve"> </w:t>
      </w:r>
      <w:r w:rsidRPr="00576536">
        <w:rPr>
          <w:spacing w:val="-1"/>
          <w:szCs w:val="24"/>
        </w:rPr>
        <w:t>organizations</w:t>
      </w:r>
      <w:r w:rsidRPr="00576536">
        <w:rPr>
          <w:spacing w:val="-2"/>
          <w:szCs w:val="24"/>
        </w:rPr>
        <w:t xml:space="preserve"> </w:t>
      </w:r>
      <w:r w:rsidRPr="00576536">
        <w:rPr>
          <w:szCs w:val="24"/>
        </w:rPr>
        <w:t>for</w:t>
      </w:r>
      <w:r w:rsidRPr="00576536">
        <w:rPr>
          <w:spacing w:val="-3"/>
          <w:szCs w:val="24"/>
        </w:rPr>
        <w:t xml:space="preserve"> </w:t>
      </w:r>
      <w:r w:rsidRPr="00576536">
        <w:rPr>
          <w:spacing w:val="-1"/>
          <w:szCs w:val="24"/>
        </w:rPr>
        <w:t>programs</w:t>
      </w:r>
      <w:r w:rsidRPr="00576536">
        <w:rPr>
          <w:szCs w:val="24"/>
        </w:rPr>
        <w:t xml:space="preserve"> in</w:t>
      </w:r>
      <w:r w:rsidRPr="00576536">
        <w:rPr>
          <w:spacing w:val="-2"/>
          <w:szCs w:val="24"/>
        </w:rPr>
        <w:t xml:space="preserve"> </w:t>
      </w:r>
      <w:r w:rsidRPr="00576536">
        <w:rPr>
          <w:spacing w:val="-1"/>
          <w:szCs w:val="24"/>
        </w:rPr>
        <w:t>prisons,</w:t>
      </w:r>
      <w:r w:rsidRPr="00576536">
        <w:rPr>
          <w:spacing w:val="-2"/>
          <w:szCs w:val="24"/>
        </w:rPr>
        <w:t xml:space="preserve"> </w:t>
      </w:r>
      <w:r w:rsidRPr="00576536">
        <w:rPr>
          <w:spacing w:val="-1"/>
          <w:szCs w:val="24"/>
        </w:rPr>
        <w:t>detention</w:t>
      </w:r>
      <w:r w:rsidRPr="00576536">
        <w:rPr>
          <w:spacing w:val="-2"/>
          <w:szCs w:val="24"/>
        </w:rPr>
        <w:t xml:space="preserve"> </w:t>
      </w:r>
      <w:r w:rsidRPr="00576536">
        <w:rPr>
          <w:szCs w:val="24"/>
        </w:rPr>
        <w:t>facilities, or</w:t>
      </w:r>
      <w:r w:rsidRPr="00576536">
        <w:rPr>
          <w:spacing w:val="61"/>
          <w:szCs w:val="24"/>
        </w:rPr>
        <w:t xml:space="preserve"> </w:t>
      </w:r>
      <w:r w:rsidRPr="00576536">
        <w:rPr>
          <w:spacing w:val="-1"/>
          <w:szCs w:val="24"/>
        </w:rPr>
        <w:t>community</w:t>
      </w:r>
      <w:r w:rsidRPr="00576536">
        <w:rPr>
          <w:spacing w:val="-3"/>
          <w:szCs w:val="24"/>
        </w:rPr>
        <w:t xml:space="preserve"> </w:t>
      </w:r>
      <w:r w:rsidRPr="00576536">
        <w:rPr>
          <w:spacing w:val="-1"/>
          <w:szCs w:val="24"/>
        </w:rPr>
        <w:t>correction</w:t>
      </w:r>
      <w:r w:rsidRPr="00576536">
        <w:rPr>
          <w:spacing w:val="-2"/>
          <w:szCs w:val="24"/>
        </w:rPr>
        <w:t xml:space="preserve"> </w:t>
      </w:r>
      <w:r w:rsidRPr="00576536">
        <w:rPr>
          <w:szCs w:val="24"/>
        </w:rPr>
        <w:t xml:space="preserve">centers, </w:t>
      </w:r>
      <w:r w:rsidRPr="00576536">
        <w:rPr>
          <w:spacing w:val="-2"/>
          <w:szCs w:val="24"/>
        </w:rPr>
        <w:t>in</w:t>
      </w:r>
      <w:r w:rsidRPr="00576536">
        <w:rPr>
          <w:szCs w:val="24"/>
        </w:rPr>
        <w:t xml:space="preserve"> </w:t>
      </w:r>
      <w:r w:rsidRPr="00576536">
        <w:rPr>
          <w:spacing w:val="-1"/>
          <w:szCs w:val="24"/>
        </w:rPr>
        <w:t>which</w:t>
      </w:r>
      <w:r w:rsidRPr="00576536">
        <w:rPr>
          <w:szCs w:val="24"/>
        </w:rPr>
        <w:t xml:space="preserve"> such</w:t>
      </w:r>
      <w:r w:rsidRPr="00576536">
        <w:rPr>
          <w:spacing w:val="-2"/>
          <w:szCs w:val="24"/>
        </w:rPr>
        <w:t xml:space="preserve"> </w:t>
      </w:r>
      <w:r w:rsidRPr="00576536">
        <w:rPr>
          <w:spacing w:val="-1"/>
          <w:szCs w:val="24"/>
        </w:rPr>
        <w:t>organizations</w:t>
      </w:r>
      <w:r w:rsidRPr="00576536">
        <w:rPr>
          <w:szCs w:val="24"/>
        </w:rPr>
        <w:t xml:space="preserve"> assist</w:t>
      </w:r>
      <w:r w:rsidRPr="00576536">
        <w:rPr>
          <w:spacing w:val="57"/>
          <w:szCs w:val="24"/>
        </w:rPr>
        <w:t xml:space="preserve"> </w:t>
      </w:r>
      <w:r w:rsidRPr="00576536">
        <w:rPr>
          <w:szCs w:val="24"/>
        </w:rPr>
        <w:t>chaplains</w:t>
      </w:r>
      <w:r w:rsidRPr="00576536">
        <w:rPr>
          <w:spacing w:val="-3"/>
          <w:szCs w:val="24"/>
        </w:rPr>
        <w:t xml:space="preserve"> </w:t>
      </w:r>
      <w:r w:rsidRPr="00576536">
        <w:rPr>
          <w:szCs w:val="24"/>
        </w:rPr>
        <w:t xml:space="preserve">in </w:t>
      </w:r>
      <w:r w:rsidRPr="00576536">
        <w:rPr>
          <w:spacing w:val="-1"/>
          <w:szCs w:val="24"/>
        </w:rPr>
        <w:t xml:space="preserve">carrying </w:t>
      </w:r>
      <w:r w:rsidRPr="00576536">
        <w:rPr>
          <w:szCs w:val="24"/>
        </w:rPr>
        <w:t xml:space="preserve">out </w:t>
      </w:r>
      <w:r w:rsidRPr="00576536">
        <w:rPr>
          <w:spacing w:val="-1"/>
          <w:szCs w:val="24"/>
        </w:rPr>
        <w:t>their</w:t>
      </w:r>
      <w:r w:rsidRPr="00576536">
        <w:rPr>
          <w:spacing w:val="-2"/>
          <w:szCs w:val="24"/>
        </w:rPr>
        <w:t xml:space="preserve"> </w:t>
      </w:r>
      <w:r w:rsidRPr="00576536">
        <w:rPr>
          <w:spacing w:val="-1"/>
          <w:szCs w:val="24"/>
        </w:rPr>
        <w:t>duties.</w:t>
      </w:r>
    </w:p>
    <w:p w14:paraId="3A386F6E" w14:textId="77777777" w:rsidR="00275987" w:rsidRPr="00576536" w:rsidRDefault="00275987" w:rsidP="00275987">
      <w:pPr>
        <w:rPr>
          <w:rFonts w:eastAsia="Arial"/>
        </w:rPr>
      </w:pPr>
    </w:p>
    <w:p w14:paraId="22179206" w14:textId="77777777" w:rsidR="00275987" w:rsidRPr="00576536" w:rsidRDefault="00275987" w:rsidP="00275987">
      <w:pPr>
        <w:pStyle w:val="BodyText"/>
        <w:widowControl w:val="0"/>
        <w:numPr>
          <w:ilvl w:val="1"/>
          <w:numId w:val="16"/>
        </w:numPr>
        <w:tabs>
          <w:tab w:val="left" w:pos="1541"/>
        </w:tabs>
        <w:overflowPunct/>
        <w:autoSpaceDE/>
        <w:autoSpaceDN/>
        <w:adjustRightInd/>
        <w:ind w:right="445"/>
        <w:textAlignment w:val="auto"/>
        <w:rPr>
          <w:szCs w:val="24"/>
        </w:rPr>
      </w:pPr>
      <w:r w:rsidRPr="00576536">
        <w:rPr>
          <w:spacing w:val="-1"/>
          <w:szCs w:val="24"/>
        </w:rPr>
        <w:t>Notwithstanding the</w:t>
      </w:r>
      <w:r w:rsidRPr="00576536">
        <w:rPr>
          <w:szCs w:val="24"/>
        </w:rPr>
        <w:t xml:space="preserve"> </w:t>
      </w:r>
      <w:r w:rsidRPr="00576536">
        <w:rPr>
          <w:spacing w:val="-1"/>
          <w:szCs w:val="24"/>
        </w:rPr>
        <w:t>restrictions</w:t>
      </w:r>
      <w:r w:rsidRPr="00576536">
        <w:rPr>
          <w:szCs w:val="24"/>
        </w:rPr>
        <w:t xml:space="preserve"> </w:t>
      </w:r>
      <w:r w:rsidRPr="00576536">
        <w:rPr>
          <w:spacing w:val="-1"/>
          <w:szCs w:val="24"/>
        </w:rPr>
        <w:t>of</w:t>
      </w:r>
      <w:r w:rsidRPr="00576536">
        <w:rPr>
          <w:szCs w:val="24"/>
        </w:rPr>
        <w:t xml:space="preserve"> b.(1) </w:t>
      </w:r>
      <w:r w:rsidRPr="00576536">
        <w:rPr>
          <w:spacing w:val="-1"/>
          <w:szCs w:val="24"/>
        </w:rPr>
        <w:t>and</w:t>
      </w:r>
      <w:r w:rsidRPr="00576536">
        <w:rPr>
          <w:szCs w:val="24"/>
        </w:rPr>
        <w:t xml:space="preserve"> </w:t>
      </w:r>
      <w:r w:rsidRPr="00576536">
        <w:rPr>
          <w:spacing w:val="-1"/>
          <w:szCs w:val="24"/>
        </w:rPr>
        <w:t>(2),</w:t>
      </w:r>
      <w:r w:rsidRPr="00576536">
        <w:rPr>
          <w:szCs w:val="24"/>
        </w:rPr>
        <w:t xml:space="preserve"> a </w:t>
      </w:r>
      <w:r w:rsidRPr="00576536">
        <w:rPr>
          <w:spacing w:val="-1"/>
          <w:szCs w:val="24"/>
        </w:rPr>
        <w:t>religious</w:t>
      </w:r>
      <w:r w:rsidRPr="00576536">
        <w:rPr>
          <w:szCs w:val="24"/>
        </w:rPr>
        <w:t xml:space="preserve"> </w:t>
      </w:r>
      <w:r w:rsidRPr="00576536">
        <w:rPr>
          <w:spacing w:val="-1"/>
          <w:szCs w:val="24"/>
        </w:rPr>
        <w:t>organization</w:t>
      </w:r>
      <w:r w:rsidRPr="00576536">
        <w:rPr>
          <w:spacing w:val="91"/>
          <w:szCs w:val="24"/>
        </w:rPr>
        <w:t xml:space="preserve"> </w:t>
      </w:r>
      <w:r w:rsidRPr="00576536">
        <w:rPr>
          <w:szCs w:val="24"/>
        </w:rPr>
        <w:t>that</w:t>
      </w:r>
      <w:r w:rsidRPr="00576536">
        <w:rPr>
          <w:spacing w:val="-2"/>
          <w:szCs w:val="24"/>
        </w:rPr>
        <w:t xml:space="preserve"> </w:t>
      </w:r>
      <w:r w:rsidRPr="00576536">
        <w:rPr>
          <w:spacing w:val="-1"/>
          <w:szCs w:val="24"/>
        </w:rPr>
        <w:t>participates</w:t>
      </w:r>
      <w:r w:rsidRPr="00576536">
        <w:rPr>
          <w:szCs w:val="24"/>
        </w:rPr>
        <w:t xml:space="preserve"> in</w:t>
      </w:r>
      <w:r w:rsidRPr="00576536">
        <w:rPr>
          <w:spacing w:val="-2"/>
          <w:szCs w:val="24"/>
        </w:rPr>
        <w:t xml:space="preserve"> </w:t>
      </w:r>
      <w:r w:rsidRPr="00576536">
        <w:rPr>
          <w:spacing w:val="-1"/>
          <w:szCs w:val="24"/>
        </w:rPr>
        <w:t>USAID-funded</w:t>
      </w:r>
      <w:r w:rsidRPr="00576536">
        <w:rPr>
          <w:spacing w:val="-2"/>
          <w:szCs w:val="24"/>
        </w:rPr>
        <w:t xml:space="preserve"> </w:t>
      </w:r>
      <w:r w:rsidRPr="00576536">
        <w:rPr>
          <w:spacing w:val="-1"/>
          <w:szCs w:val="24"/>
        </w:rPr>
        <w:t>programs</w:t>
      </w:r>
      <w:r w:rsidRPr="00576536">
        <w:rPr>
          <w:spacing w:val="-2"/>
          <w:szCs w:val="24"/>
        </w:rPr>
        <w:t xml:space="preserve"> </w:t>
      </w:r>
      <w:r w:rsidRPr="00576536">
        <w:rPr>
          <w:szCs w:val="24"/>
        </w:rPr>
        <w:t xml:space="preserve">or </w:t>
      </w:r>
      <w:r w:rsidRPr="00576536">
        <w:rPr>
          <w:spacing w:val="-1"/>
          <w:szCs w:val="24"/>
        </w:rPr>
        <w:t>services</w:t>
      </w:r>
    </w:p>
    <w:p w14:paraId="7D49B975" w14:textId="77777777" w:rsidR="00275987" w:rsidRPr="00576536" w:rsidRDefault="00275987" w:rsidP="00275987">
      <w:pPr>
        <w:rPr>
          <w:rFonts w:eastAsia="Arial"/>
        </w:rPr>
      </w:pPr>
    </w:p>
    <w:p w14:paraId="105CB013" w14:textId="77777777" w:rsidR="00275987" w:rsidRPr="00576536" w:rsidRDefault="00275987" w:rsidP="00275987">
      <w:pPr>
        <w:pStyle w:val="BodyText"/>
        <w:widowControl w:val="0"/>
        <w:numPr>
          <w:ilvl w:val="2"/>
          <w:numId w:val="16"/>
        </w:numPr>
        <w:tabs>
          <w:tab w:val="left" w:pos="2261"/>
        </w:tabs>
        <w:overflowPunct/>
        <w:autoSpaceDE/>
        <w:autoSpaceDN/>
        <w:adjustRightInd/>
        <w:ind w:right="123"/>
        <w:jc w:val="left"/>
        <w:textAlignment w:val="auto"/>
        <w:rPr>
          <w:szCs w:val="24"/>
        </w:rPr>
      </w:pPr>
      <w:r w:rsidRPr="00576536">
        <w:rPr>
          <w:szCs w:val="24"/>
        </w:rPr>
        <w:t xml:space="preserve">Retains its </w:t>
      </w:r>
      <w:r w:rsidRPr="00576536">
        <w:rPr>
          <w:spacing w:val="-1"/>
          <w:szCs w:val="24"/>
        </w:rPr>
        <w:t>independence</w:t>
      </w:r>
      <w:r w:rsidRPr="00576536">
        <w:rPr>
          <w:szCs w:val="24"/>
        </w:rPr>
        <w:t xml:space="preserve"> </w:t>
      </w:r>
      <w:r w:rsidRPr="00576536">
        <w:rPr>
          <w:spacing w:val="-1"/>
          <w:szCs w:val="24"/>
        </w:rPr>
        <w:t>and</w:t>
      </w:r>
      <w:r w:rsidRPr="00576536">
        <w:rPr>
          <w:spacing w:val="-2"/>
          <w:szCs w:val="24"/>
        </w:rPr>
        <w:t xml:space="preserve"> </w:t>
      </w:r>
      <w:r w:rsidRPr="00576536">
        <w:rPr>
          <w:szCs w:val="24"/>
        </w:rPr>
        <w:t>may</w:t>
      </w:r>
      <w:r w:rsidRPr="00576536">
        <w:rPr>
          <w:spacing w:val="-3"/>
          <w:szCs w:val="24"/>
        </w:rPr>
        <w:t xml:space="preserve"> </w:t>
      </w:r>
      <w:r w:rsidRPr="00576536">
        <w:rPr>
          <w:spacing w:val="-1"/>
          <w:szCs w:val="24"/>
        </w:rPr>
        <w:t>continue</w:t>
      </w:r>
      <w:r w:rsidRPr="00576536">
        <w:rPr>
          <w:spacing w:val="-2"/>
          <w:szCs w:val="24"/>
        </w:rPr>
        <w:t xml:space="preserve"> </w:t>
      </w:r>
      <w:r w:rsidRPr="00576536">
        <w:rPr>
          <w:spacing w:val="-1"/>
          <w:szCs w:val="24"/>
        </w:rPr>
        <w:t>to</w:t>
      </w:r>
      <w:r w:rsidRPr="00576536">
        <w:rPr>
          <w:szCs w:val="24"/>
        </w:rPr>
        <w:t xml:space="preserve"> </w:t>
      </w:r>
      <w:r w:rsidRPr="00576536">
        <w:rPr>
          <w:spacing w:val="-1"/>
          <w:szCs w:val="24"/>
        </w:rPr>
        <w:t>carry</w:t>
      </w:r>
      <w:r w:rsidRPr="00576536">
        <w:rPr>
          <w:spacing w:val="-3"/>
          <w:szCs w:val="24"/>
        </w:rPr>
        <w:t xml:space="preserve"> </w:t>
      </w:r>
      <w:r w:rsidRPr="00576536">
        <w:rPr>
          <w:szCs w:val="24"/>
        </w:rPr>
        <w:t>out its</w:t>
      </w:r>
      <w:r w:rsidRPr="00576536">
        <w:rPr>
          <w:spacing w:val="-2"/>
          <w:szCs w:val="24"/>
        </w:rPr>
        <w:t xml:space="preserve"> </w:t>
      </w:r>
      <w:r w:rsidRPr="00576536">
        <w:rPr>
          <w:szCs w:val="24"/>
        </w:rPr>
        <w:t>mission,</w:t>
      </w:r>
      <w:r w:rsidRPr="00576536">
        <w:rPr>
          <w:spacing w:val="35"/>
          <w:szCs w:val="24"/>
        </w:rPr>
        <w:t xml:space="preserve"> </w:t>
      </w:r>
      <w:r w:rsidRPr="00576536">
        <w:rPr>
          <w:szCs w:val="24"/>
        </w:rPr>
        <w:t>including</w:t>
      </w:r>
      <w:r w:rsidRPr="00576536">
        <w:rPr>
          <w:spacing w:val="-1"/>
          <w:szCs w:val="24"/>
        </w:rPr>
        <w:t xml:space="preserve"> </w:t>
      </w:r>
      <w:r w:rsidRPr="00576536">
        <w:rPr>
          <w:szCs w:val="24"/>
        </w:rPr>
        <w:t>the</w:t>
      </w:r>
      <w:r w:rsidRPr="00576536">
        <w:rPr>
          <w:spacing w:val="-2"/>
          <w:szCs w:val="24"/>
        </w:rPr>
        <w:t xml:space="preserve"> </w:t>
      </w:r>
      <w:r w:rsidRPr="00576536">
        <w:rPr>
          <w:spacing w:val="-1"/>
          <w:szCs w:val="24"/>
        </w:rPr>
        <w:t>definition,</w:t>
      </w:r>
      <w:r w:rsidRPr="00576536">
        <w:rPr>
          <w:spacing w:val="-2"/>
          <w:szCs w:val="24"/>
        </w:rPr>
        <w:t xml:space="preserve"> </w:t>
      </w:r>
      <w:r w:rsidRPr="00576536">
        <w:rPr>
          <w:szCs w:val="24"/>
        </w:rPr>
        <w:t>practice,</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expression</w:t>
      </w:r>
      <w:r w:rsidRPr="00576536">
        <w:rPr>
          <w:spacing w:val="1"/>
          <w:szCs w:val="24"/>
        </w:rPr>
        <w:t xml:space="preserve"> </w:t>
      </w:r>
      <w:r w:rsidRPr="00576536">
        <w:rPr>
          <w:spacing w:val="-1"/>
          <w:szCs w:val="24"/>
        </w:rPr>
        <w:t>of</w:t>
      </w:r>
      <w:r w:rsidRPr="00576536">
        <w:rPr>
          <w:szCs w:val="24"/>
        </w:rPr>
        <w:t xml:space="preserve"> its </w:t>
      </w:r>
      <w:r w:rsidRPr="00576536">
        <w:rPr>
          <w:spacing w:val="-1"/>
          <w:szCs w:val="24"/>
        </w:rPr>
        <w:t>religious</w:t>
      </w:r>
      <w:r w:rsidRPr="00576536">
        <w:rPr>
          <w:spacing w:val="53"/>
          <w:szCs w:val="24"/>
        </w:rPr>
        <w:t xml:space="preserve"> </w:t>
      </w:r>
      <w:r w:rsidRPr="00576536">
        <w:rPr>
          <w:spacing w:val="-1"/>
          <w:szCs w:val="24"/>
        </w:rPr>
        <w:t>beliefs, provided</w:t>
      </w:r>
      <w:r w:rsidRPr="00576536">
        <w:rPr>
          <w:szCs w:val="24"/>
        </w:rPr>
        <w:t xml:space="preserve"> </w:t>
      </w:r>
      <w:r w:rsidRPr="00576536">
        <w:rPr>
          <w:spacing w:val="-1"/>
          <w:szCs w:val="24"/>
        </w:rPr>
        <w:t>that</w:t>
      </w:r>
      <w:r w:rsidRPr="00576536">
        <w:rPr>
          <w:szCs w:val="24"/>
        </w:rPr>
        <w:t xml:space="preserve"> it</w:t>
      </w:r>
      <w:r w:rsidRPr="00576536">
        <w:rPr>
          <w:spacing w:val="-3"/>
          <w:szCs w:val="24"/>
        </w:rPr>
        <w:t xml:space="preserve"> </w:t>
      </w:r>
      <w:r w:rsidRPr="00576536">
        <w:rPr>
          <w:szCs w:val="24"/>
        </w:rPr>
        <w:t>does</w:t>
      </w:r>
      <w:r w:rsidRPr="00576536">
        <w:rPr>
          <w:spacing w:val="-3"/>
          <w:szCs w:val="24"/>
        </w:rPr>
        <w:t xml:space="preserve"> </w:t>
      </w:r>
      <w:r w:rsidRPr="00576536">
        <w:rPr>
          <w:spacing w:val="-1"/>
          <w:szCs w:val="24"/>
        </w:rPr>
        <w:t>not</w:t>
      </w:r>
      <w:r w:rsidRPr="00576536">
        <w:rPr>
          <w:szCs w:val="24"/>
        </w:rPr>
        <w:t xml:space="preserve"> </w:t>
      </w:r>
      <w:r w:rsidRPr="00576536">
        <w:rPr>
          <w:spacing w:val="-1"/>
          <w:szCs w:val="24"/>
        </w:rPr>
        <w:t>use</w:t>
      </w:r>
      <w:r w:rsidRPr="00576536">
        <w:rPr>
          <w:szCs w:val="24"/>
        </w:rPr>
        <w:t xml:space="preserve"> </w:t>
      </w:r>
      <w:r w:rsidRPr="00576536">
        <w:rPr>
          <w:spacing w:val="-1"/>
          <w:szCs w:val="24"/>
        </w:rPr>
        <w:t>direct</w:t>
      </w:r>
      <w:r w:rsidRPr="00576536">
        <w:rPr>
          <w:spacing w:val="-2"/>
          <w:szCs w:val="24"/>
        </w:rPr>
        <w:t xml:space="preserve"> </w:t>
      </w:r>
      <w:r w:rsidRPr="00576536">
        <w:rPr>
          <w:spacing w:val="-1"/>
          <w:szCs w:val="24"/>
        </w:rPr>
        <w:t>financial</w:t>
      </w:r>
      <w:r w:rsidRPr="00576536">
        <w:rPr>
          <w:szCs w:val="24"/>
        </w:rPr>
        <w:t xml:space="preserve"> </w:t>
      </w:r>
      <w:r w:rsidRPr="00576536">
        <w:rPr>
          <w:spacing w:val="-1"/>
          <w:szCs w:val="24"/>
        </w:rPr>
        <w:t>assistance</w:t>
      </w:r>
      <w:r w:rsidRPr="00576536">
        <w:rPr>
          <w:spacing w:val="-4"/>
          <w:szCs w:val="24"/>
        </w:rPr>
        <w:t xml:space="preserve"> </w:t>
      </w:r>
      <w:r w:rsidRPr="00576536">
        <w:rPr>
          <w:spacing w:val="-1"/>
          <w:szCs w:val="24"/>
        </w:rPr>
        <w:t>from</w:t>
      </w:r>
      <w:r w:rsidRPr="00576536">
        <w:rPr>
          <w:spacing w:val="81"/>
          <w:szCs w:val="24"/>
        </w:rPr>
        <w:t xml:space="preserve"> </w:t>
      </w:r>
      <w:r w:rsidRPr="00576536">
        <w:rPr>
          <w:szCs w:val="24"/>
        </w:rPr>
        <w:t xml:space="preserve">USAID to </w:t>
      </w:r>
      <w:r w:rsidRPr="00576536">
        <w:rPr>
          <w:spacing w:val="-1"/>
          <w:szCs w:val="24"/>
        </w:rPr>
        <w:t>support</w:t>
      </w:r>
      <w:r w:rsidRPr="00576536">
        <w:rPr>
          <w:szCs w:val="24"/>
        </w:rPr>
        <w:t xml:space="preserve"> </w:t>
      </w:r>
      <w:r w:rsidRPr="00576536">
        <w:rPr>
          <w:spacing w:val="-1"/>
          <w:szCs w:val="24"/>
        </w:rPr>
        <w:t>any</w:t>
      </w:r>
      <w:r w:rsidRPr="00576536">
        <w:rPr>
          <w:spacing w:val="-3"/>
          <w:szCs w:val="24"/>
        </w:rPr>
        <w:t xml:space="preserve"> </w:t>
      </w:r>
      <w:r w:rsidRPr="00576536">
        <w:rPr>
          <w:spacing w:val="-1"/>
          <w:szCs w:val="24"/>
        </w:rPr>
        <w:t>inherently</w:t>
      </w:r>
      <w:r w:rsidRPr="00576536">
        <w:rPr>
          <w:spacing w:val="-3"/>
          <w:szCs w:val="24"/>
        </w:rPr>
        <w:t xml:space="preserve"> </w:t>
      </w:r>
      <w:r w:rsidRPr="00576536">
        <w:rPr>
          <w:spacing w:val="-1"/>
          <w:szCs w:val="24"/>
        </w:rPr>
        <w:t>religious</w:t>
      </w:r>
      <w:r w:rsidRPr="00576536">
        <w:rPr>
          <w:szCs w:val="24"/>
        </w:rPr>
        <w:t xml:space="preserve"> </w:t>
      </w:r>
      <w:r w:rsidRPr="00576536">
        <w:rPr>
          <w:spacing w:val="-1"/>
          <w:szCs w:val="24"/>
        </w:rPr>
        <w:t>activities,</w:t>
      </w:r>
    </w:p>
    <w:p w14:paraId="4EDB720A" w14:textId="77777777" w:rsidR="00275987" w:rsidRPr="00576536" w:rsidRDefault="00275987" w:rsidP="00275987">
      <w:pPr>
        <w:rPr>
          <w:rFonts w:eastAsia="Arial"/>
        </w:rPr>
      </w:pPr>
    </w:p>
    <w:p w14:paraId="53B2B8C2" w14:textId="77777777" w:rsidR="00275987" w:rsidRPr="00576536" w:rsidRDefault="00275987" w:rsidP="00275987">
      <w:pPr>
        <w:pStyle w:val="BodyText"/>
        <w:widowControl w:val="0"/>
        <w:numPr>
          <w:ilvl w:val="2"/>
          <w:numId w:val="16"/>
        </w:numPr>
        <w:tabs>
          <w:tab w:val="left" w:pos="2261"/>
        </w:tabs>
        <w:overflowPunct/>
        <w:autoSpaceDE/>
        <w:autoSpaceDN/>
        <w:adjustRightInd/>
        <w:ind w:right="203" w:hanging="986"/>
        <w:jc w:val="left"/>
        <w:textAlignment w:val="auto"/>
        <w:rPr>
          <w:szCs w:val="24"/>
        </w:rPr>
      </w:pPr>
      <w:r w:rsidRPr="00576536">
        <w:rPr>
          <w:spacing w:val="-1"/>
          <w:szCs w:val="24"/>
        </w:rPr>
        <w:t>May</w:t>
      </w:r>
      <w:r w:rsidRPr="00576536">
        <w:rPr>
          <w:spacing w:val="-3"/>
          <w:szCs w:val="24"/>
        </w:rPr>
        <w:t xml:space="preserve"> </w:t>
      </w:r>
      <w:r w:rsidRPr="00576536">
        <w:rPr>
          <w:szCs w:val="24"/>
        </w:rPr>
        <w:t>use space</w:t>
      </w:r>
      <w:r w:rsidRPr="00576536">
        <w:rPr>
          <w:spacing w:val="-2"/>
          <w:szCs w:val="24"/>
        </w:rPr>
        <w:t xml:space="preserve"> </w:t>
      </w:r>
      <w:r w:rsidRPr="00576536">
        <w:rPr>
          <w:szCs w:val="24"/>
        </w:rPr>
        <w:t>in its</w:t>
      </w:r>
      <w:r w:rsidRPr="00576536">
        <w:rPr>
          <w:spacing w:val="-2"/>
          <w:szCs w:val="24"/>
        </w:rPr>
        <w:t xml:space="preserve"> </w:t>
      </w:r>
      <w:r w:rsidRPr="00576536">
        <w:rPr>
          <w:spacing w:val="-1"/>
          <w:szCs w:val="24"/>
        </w:rPr>
        <w:t>facilities,</w:t>
      </w:r>
      <w:r w:rsidRPr="00576536">
        <w:rPr>
          <w:szCs w:val="24"/>
        </w:rPr>
        <w:t xml:space="preserve"> </w:t>
      </w:r>
      <w:r w:rsidRPr="00576536">
        <w:rPr>
          <w:spacing w:val="-1"/>
          <w:szCs w:val="24"/>
        </w:rPr>
        <w:t>without</w:t>
      </w:r>
      <w:r w:rsidRPr="00576536">
        <w:rPr>
          <w:szCs w:val="24"/>
        </w:rPr>
        <w:t xml:space="preserve"> </w:t>
      </w:r>
      <w:r w:rsidRPr="00576536">
        <w:rPr>
          <w:spacing w:val="-1"/>
          <w:szCs w:val="24"/>
        </w:rPr>
        <w:t>removing</w:t>
      </w:r>
      <w:r w:rsidRPr="00576536">
        <w:rPr>
          <w:spacing w:val="-2"/>
          <w:szCs w:val="24"/>
        </w:rPr>
        <w:t xml:space="preserve"> </w:t>
      </w:r>
      <w:r w:rsidRPr="00576536">
        <w:rPr>
          <w:spacing w:val="-1"/>
          <w:szCs w:val="24"/>
        </w:rPr>
        <w:t>religious</w:t>
      </w:r>
      <w:r w:rsidRPr="00576536">
        <w:rPr>
          <w:szCs w:val="24"/>
        </w:rPr>
        <w:t xml:space="preserve"> art, icons,</w:t>
      </w:r>
      <w:r w:rsidRPr="00576536">
        <w:rPr>
          <w:spacing w:val="67"/>
          <w:szCs w:val="24"/>
        </w:rPr>
        <w:t xml:space="preserve"> </w:t>
      </w:r>
      <w:r w:rsidRPr="00576536">
        <w:rPr>
          <w:spacing w:val="-1"/>
          <w:szCs w:val="24"/>
        </w:rPr>
        <w:t>scriptures,</w:t>
      </w:r>
      <w:r w:rsidRPr="00576536">
        <w:rPr>
          <w:szCs w:val="24"/>
        </w:rPr>
        <w:t xml:space="preserve"> or</w:t>
      </w:r>
      <w:r w:rsidRPr="00576536">
        <w:rPr>
          <w:spacing w:val="-3"/>
          <w:szCs w:val="24"/>
        </w:rPr>
        <w:t xml:space="preserve"> </w:t>
      </w:r>
      <w:r w:rsidRPr="00576536">
        <w:rPr>
          <w:spacing w:val="-1"/>
          <w:szCs w:val="24"/>
        </w:rPr>
        <w:t>other</w:t>
      </w:r>
      <w:r w:rsidRPr="00576536">
        <w:rPr>
          <w:szCs w:val="24"/>
        </w:rPr>
        <w:t xml:space="preserve"> </w:t>
      </w:r>
      <w:r w:rsidRPr="00576536">
        <w:rPr>
          <w:spacing w:val="-1"/>
          <w:szCs w:val="24"/>
        </w:rPr>
        <w:t>religious</w:t>
      </w:r>
      <w:r w:rsidRPr="00576536">
        <w:rPr>
          <w:szCs w:val="24"/>
        </w:rPr>
        <w:t xml:space="preserve"> </w:t>
      </w:r>
      <w:r w:rsidRPr="00576536">
        <w:rPr>
          <w:spacing w:val="-1"/>
          <w:szCs w:val="24"/>
        </w:rPr>
        <w:t>symbols,</w:t>
      </w:r>
      <w:r w:rsidRPr="00576536">
        <w:rPr>
          <w:szCs w:val="24"/>
        </w:rPr>
        <w:t xml:space="preserve"> </w:t>
      </w:r>
      <w:r w:rsidRPr="00576536">
        <w:rPr>
          <w:spacing w:val="-1"/>
          <w:szCs w:val="24"/>
        </w:rPr>
        <w:t>and</w:t>
      </w:r>
    </w:p>
    <w:p w14:paraId="0A66BD20" w14:textId="77777777" w:rsidR="00275987" w:rsidRPr="00576536" w:rsidRDefault="00275987" w:rsidP="00275987">
      <w:pPr>
        <w:spacing w:before="11"/>
        <w:rPr>
          <w:rFonts w:eastAsia="Arial"/>
        </w:rPr>
      </w:pPr>
    </w:p>
    <w:p w14:paraId="22723584" w14:textId="77777777" w:rsidR="00275987" w:rsidRPr="00576536" w:rsidRDefault="00275987" w:rsidP="00275987">
      <w:pPr>
        <w:pStyle w:val="BodyText"/>
        <w:widowControl w:val="0"/>
        <w:numPr>
          <w:ilvl w:val="2"/>
          <w:numId w:val="16"/>
        </w:numPr>
        <w:tabs>
          <w:tab w:val="left" w:pos="2261"/>
        </w:tabs>
        <w:overflowPunct/>
        <w:autoSpaceDE/>
        <w:autoSpaceDN/>
        <w:adjustRightInd/>
        <w:ind w:right="203" w:firstLine="0"/>
        <w:jc w:val="left"/>
        <w:textAlignment w:val="auto"/>
        <w:rPr>
          <w:szCs w:val="24"/>
        </w:rPr>
      </w:pPr>
      <w:r w:rsidRPr="00576536">
        <w:rPr>
          <w:szCs w:val="24"/>
        </w:rPr>
        <w:t>Retains its</w:t>
      </w:r>
      <w:r w:rsidRPr="00576536">
        <w:rPr>
          <w:spacing w:val="-2"/>
          <w:szCs w:val="24"/>
        </w:rPr>
        <w:t xml:space="preserve"> </w:t>
      </w:r>
      <w:r w:rsidRPr="00576536">
        <w:rPr>
          <w:spacing w:val="-1"/>
          <w:szCs w:val="24"/>
        </w:rPr>
        <w:t>authority</w:t>
      </w:r>
      <w:r w:rsidRPr="00576536">
        <w:rPr>
          <w:spacing w:val="-3"/>
          <w:szCs w:val="24"/>
        </w:rPr>
        <w:t xml:space="preserve"> </w:t>
      </w:r>
      <w:r w:rsidRPr="00576536">
        <w:rPr>
          <w:szCs w:val="24"/>
        </w:rPr>
        <w:t xml:space="preserve">over its </w:t>
      </w:r>
      <w:r w:rsidRPr="00576536">
        <w:rPr>
          <w:spacing w:val="-1"/>
          <w:szCs w:val="24"/>
        </w:rPr>
        <w:t>internal</w:t>
      </w:r>
      <w:r w:rsidRPr="00576536">
        <w:rPr>
          <w:szCs w:val="24"/>
        </w:rPr>
        <w:t xml:space="preserve"> </w:t>
      </w:r>
      <w:r w:rsidRPr="00576536">
        <w:rPr>
          <w:spacing w:val="-1"/>
          <w:szCs w:val="24"/>
        </w:rPr>
        <w:t>governance,</w:t>
      </w:r>
      <w:r w:rsidRPr="00576536">
        <w:rPr>
          <w:szCs w:val="24"/>
        </w:rPr>
        <w:t xml:space="preserve"> </w:t>
      </w:r>
      <w:r w:rsidRPr="00576536">
        <w:rPr>
          <w:spacing w:val="-1"/>
          <w:szCs w:val="24"/>
        </w:rPr>
        <w:t>and</w:t>
      </w:r>
      <w:r w:rsidRPr="00576536">
        <w:rPr>
          <w:szCs w:val="24"/>
        </w:rPr>
        <w:t xml:space="preserve"> it</w:t>
      </w:r>
      <w:r w:rsidRPr="00576536">
        <w:rPr>
          <w:spacing w:val="-2"/>
          <w:szCs w:val="24"/>
        </w:rPr>
        <w:t xml:space="preserve"> </w:t>
      </w:r>
      <w:r w:rsidRPr="00576536">
        <w:rPr>
          <w:szCs w:val="24"/>
        </w:rPr>
        <w:t>may</w:t>
      </w:r>
      <w:r w:rsidRPr="00576536">
        <w:rPr>
          <w:spacing w:val="-3"/>
          <w:szCs w:val="24"/>
        </w:rPr>
        <w:t xml:space="preserve"> </w:t>
      </w:r>
      <w:r w:rsidRPr="00576536">
        <w:rPr>
          <w:szCs w:val="24"/>
        </w:rPr>
        <w:t>retain</w:t>
      </w:r>
      <w:r w:rsidRPr="00576536">
        <w:rPr>
          <w:spacing w:val="39"/>
          <w:szCs w:val="24"/>
        </w:rPr>
        <w:t xml:space="preserve"> </w:t>
      </w:r>
      <w:r w:rsidRPr="00576536">
        <w:rPr>
          <w:spacing w:val="-1"/>
          <w:szCs w:val="24"/>
        </w:rPr>
        <w:t>religious</w:t>
      </w:r>
      <w:r w:rsidRPr="00576536">
        <w:rPr>
          <w:szCs w:val="24"/>
        </w:rPr>
        <w:t xml:space="preserve"> terms in its</w:t>
      </w:r>
      <w:r w:rsidRPr="00576536">
        <w:rPr>
          <w:spacing w:val="-2"/>
          <w:szCs w:val="24"/>
        </w:rPr>
        <w:t xml:space="preserve"> </w:t>
      </w:r>
      <w:r w:rsidRPr="00576536">
        <w:rPr>
          <w:spacing w:val="-1"/>
          <w:szCs w:val="24"/>
        </w:rPr>
        <w:t>organization's</w:t>
      </w:r>
      <w:r w:rsidRPr="00576536">
        <w:rPr>
          <w:szCs w:val="24"/>
        </w:rPr>
        <w:t xml:space="preserve"> </w:t>
      </w:r>
      <w:r w:rsidRPr="00576536">
        <w:rPr>
          <w:spacing w:val="-1"/>
          <w:szCs w:val="24"/>
        </w:rPr>
        <w:t>name,</w:t>
      </w:r>
      <w:r w:rsidRPr="00576536">
        <w:rPr>
          <w:szCs w:val="24"/>
        </w:rPr>
        <w:t xml:space="preserve"> </w:t>
      </w:r>
      <w:r w:rsidRPr="00576536">
        <w:rPr>
          <w:spacing w:val="-1"/>
          <w:szCs w:val="24"/>
        </w:rPr>
        <w:t>select</w:t>
      </w:r>
      <w:r w:rsidRPr="00576536">
        <w:rPr>
          <w:szCs w:val="24"/>
        </w:rPr>
        <w:t xml:space="preserve"> its </w:t>
      </w:r>
      <w:r w:rsidRPr="00576536">
        <w:rPr>
          <w:spacing w:val="-1"/>
          <w:szCs w:val="24"/>
        </w:rPr>
        <w:t>board</w:t>
      </w:r>
      <w:r w:rsidRPr="00576536">
        <w:rPr>
          <w:spacing w:val="-2"/>
          <w:szCs w:val="24"/>
        </w:rPr>
        <w:t xml:space="preserve"> </w:t>
      </w:r>
      <w:r w:rsidRPr="00576536">
        <w:rPr>
          <w:spacing w:val="-1"/>
          <w:szCs w:val="24"/>
        </w:rPr>
        <w:t>members</w:t>
      </w:r>
      <w:r w:rsidRPr="00576536">
        <w:rPr>
          <w:szCs w:val="24"/>
        </w:rPr>
        <w:t xml:space="preserve"> on a</w:t>
      </w:r>
      <w:r w:rsidRPr="00576536">
        <w:rPr>
          <w:spacing w:val="-1"/>
          <w:szCs w:val="24"/>
        </w:rPr>
        <w:t xml:space="preserve"> religious</w:t>
      </w:r>
      <w:r w:rsidRPr="00576536">
        <w:rPr>
          <w:szCs w:val="24"/>
        </w:rPr>
        <w:t xml:space="preserve"> basis,</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include</w:t>
      </w:r>
      <w:r w:rsidRPr="00576536">
        <w:rPr>
          <w:szCs w:val="24"/>
        </w:rPr>
        <w:t xml:space="preserve"> </w:t>
      </w:r>
      <w:r w:rsidRPr="00576536">
        <w:rPr>
          <w:spacing w:val="-1"/>
          <w:szCs w:val="24"/>
        </w:rPr>
        <w:t>religious</w:t>
      </w:r>
      <w:r w:rsidRPr="00576536">
        <w:rPr>
          <w:szCs w:val="24"/>
        </w:rPr>
        <w:t xml:space="preserve"> </w:t>
      </w:r>
      <w:r w:rsidRPr="00576536">
        <w:rPr>
          <w:spacing w:val="-1"/>
          <w:szCs w:val="24"/>
        </w:rPr>
        <w:t>references</w:t>
      </w:r>
      <w:r w:rsidRPr="00576536">
        <w:rPr>
          <w:szCs w:val="24"/>
        </w:rPr>
        <w:t xml:space="preserve"> in its</w:t>
      </w:r>
      <w:r w:rsidRPr="00576536">
        <w:rPr>
          <w:spacing w:val="65"/>
          <w:szCs w:val="24"/>
        </w:rPr>
        <w:t xml:space="preserve"> </w:t>
      </w:r>
      <w:r w:rsidRPr="00576536">
        <w:rPr>
          <w:spacing w:val="-1"/>
          <w:szCs w:val="24"/>
        </w:rPr>
        <w:t>organization's</w:t>
      </w:r>
      <w:r w:rsidRPr="00576536">
        <w:rPr>
          <w:szCs w:val="24"/>
        </w:rPr>
        <w:t xml:space="preserve"> mission</w:t>
      </w:r>
      <w:r w:rsidRPr="00576536">
        <w:rPr>
          <w:spacing w:val="-2"/>
          <w:szCs w:val="24"/>
        </w:rPr>
        <w:t xml:space="preserve"> </w:t>
      </w:r>
      <w:r w:rsidRPr="00576536">
        <w:rPr>
          <w:spacing w:val="-1"/>
          <w:szCs w:val="24"/>
        </w:rPr>
        <w:t>statements</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other</w:t>
      </w:r>
      <w:r w:rsidRPr="00576536">
        <w:rPr>
          <w:szCs w:val="24"/>
        </w:rPr>
        <w:t xml:space="preserve"> </w:t>
      </w:r>
      <w:r w:rsidRPr="00576536">
        <w:rPr>
          <w:spacing w:val="-1"/>
          <w:szCs w:val="24"/>
        </w:rPr>
        <w:t>governing documents.</w:t>
      </w:r>
    </w:p>
    <w:p w14:paraId="127BC7F9" w14:textId="77777777" w:rsidR="00275987" w:rsidRPr="00576536" w:rsidRDefault="00275987" w:rsidP="00275987">
      <w:pPr>
        <w:spacing w:before="6"/>
        <w:rPr>
          <w:rFonts w:eastAsia="Arial"/>
        </w:rPr>
      </w:pPr>
    </w:p>
    <w:p w14:paraId="31B345B8" w14:textId="77777777" w:rsidR="00275987" w:rsidRPr="00576536" w:rsidRDefault="00275987" w:rsidP="00275987">
      <w:pPr>
        <w:pStyle w:val="BodyText"/>
        <w:widowControl w:val="0"/>
        <w:numPr>
          <w:ilvl w:val="0"/>
          <w:numId w:val="16"/>
        </w:numPr>
        <w:tabs>
          <w:tab w:val="left" w:pos="821"/>
        </w:tabs>
        <w:overflowPunct/>
        <w:autoSpaceDE/>
        <w:autoSpaceDN/>
        <w:adjustRightInd/>
        <w:ind w:right="391"/>
        <w:textAlignment w:val="auto"/>
        <w:rPr>
          <w:szCs w:val="24"/>
        </w:rPr>
      </w:pPr>
      <w:r w:rsidRPr="00576536">
        <w:rPr>
          <w:spacing w:val="-1"/>
          <w:szCs w:val="24"/>
        </w:rPr>
        <w:t>Construction</w:t>
      </w:r>
      <w:r w:rsidRPr="00576536">
        <w:rPr>
          <w:szCs w:val="24"/>
        </w:rPr>
        <w:t xml:space="preserve"> </w:t>
      </w:r>
      <w:r w:rsidRPr="00576536">
        <w:rPr>
          <w:spacing w:val="-1"/>
          <w:szCs w:val="24"/>
        </w:rPr>
        <w:t>of</w:t>
      </w:r>
      <w:r w:rsidRPr="00576536">
        <w:rPr>
          <w:szCs w:val="24"/>
        </w:rPr>
        <w:t xml:space="preserve"> </w:t>
      </w:r>
      <w:r w:rsidRPr="00576536">
        <w:rPr>
          <w:spacing w:val="-1"/>
          <w:szCs w:val="24"/>
        </w:rPr>
        <w:t>Structures</w:t>
      </w:r>
      <w:r w:rsidRPr="00576536">
        <w:rPr>
          <w:szCs w:val="24"/>
        </w:rPr>
        <w:t xml:space="preserve"> Used</w:t>
      </w:r>
      <w:r w:rsidRPr="00576536">
        <w:rPr>
          <w:spacing w:val="-1"/>
          <w:szCs w:val="24"/>
        </w:rPr>
        <w:t xml:space="preserve"> </w:t>
      </w:r>
      <w:r w:rsidRPr="00576536">
        <w:rPr>
          <w:szCs w:val="24"/>
        </w:rPr>
        <w:t xml:space="preserve">for </w:t>
      </w:r>
      <w:r w:rsidRPr="00576536">
        <w:rPr>
          <w:spacing w:val="-1"/>
          <w:szCs w:val="24"/>
        </w:rPr>
        <w:t>Inherently</w:t>
      </w:r>
      <w:r w:rsidRPr="00576536">
        <w:rPr>
          <w:szCs w:val="24"/>
        </w:rPr>
        <w:t xml:space="preserve"> </w:t>
      </w:r>
      <w:r w:rsidRPr="00576536">
        <w:rPr>
          <w:spacing w:val="-1"/>
          <w:szCs w:val="24"/>
        </w:rPr>
        <w:t>Religious</w:t>
      </w:r>
      <w:r w:rsidRPr="00576536">
        <w:rPr>
          <w:szCs w:val="24"/>
        </w:rPr>
        <w:t xml:space="preserve"> </w:t>
      </w:r>
      <w:r w:rsidRPr="00576536">
        <w:rPr>
          <w:spacing w:val="-1"/>
          <w:szCs w:val="24"/>
        </w:rPr>
        <w:t>Activities</w:t>
      </w:r>
      <w:r w:rsidRPr="00576536">
        <w:rPr>
          <w:szCs w:val="24"/>
        </w:rPr>
        <w:t xml:space="preserve"> </w:t>
      </w:r>
      <w:r w:rsidRPr="00576536">
        <w:rPr>
          <w:spacing w:val="-1"/>
          <w:szCs w:val="24"/>
        </w:rPr>
        <w:t>Prohibited.</w:t>
      </w:r>
      <w:r w:rsidRPr="00576536">
        <w:rPr>
          <w:spacing w:val="99"/>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not</w:t>
      </w:r>
      <w:r w:rsidRPr="00576536">
        <w:rPr>
          <w:spacing w:val="-2"/>
          <w:szCs w:val="24"/>
        </w:rPr>
        <w:t xml:space="preserve"> </w:t>
      </w:r>
      <w:r w:rsidRPr="00576536">
        <w:rPr>
          <w:szCs w:val="24"/>
        </w:rPr>
        <w:t xml:space="preserve">use </w:t>
      </w:r>
      <w:r w:rsidRPr="00576536">
        <w:rPr>
          <w:spacing w:val="-1"/>
          <w:szCs w:val="24"/>
        </w:rPr>
        <w:t>USAID</w:t>
      </w:r>
      <w:r w:rsidRPr="00576536">
        <w:rPr>
          <w:spacing w:val="-2"/>
          <w:szCs w:val="24"/>
        </w:rPr>
        <w:t xml:space="preserve"> </w:t>
      </w:r>
      <w:r w:rsidRPr="00576536">
        <w:rPr>
          <w:szCs w:val="24"/>
        </w:rPr>
        <w:t>funds</w:t>
      </w:r>
      <w:r w:rsidRPr="00576536">
        <w:rPr>
          <w:spacing w:val="-2"/>
          <w:szCs w:val="24"/>
        </w:rPr>
        <w:t xml:space="preserve"> </w:t>
      </w:r>
      <w:r w:rsidRPr="00576536">
        <w:rPr>
          <w:szCs w:val="24"/>
        </w:rPr>
        <w:t xml:space="preserve">for </w:t>
      </w:r>
      <w:r w:rsidRPr="00576536">
        <w:rPr>
          <w:spacing w:val="-1"/>
          <w:szCs w:val="24"/>
        </w:rPr>
        <w:t>the</w:t>
      </w:r>
      <w:r w:rsidRPr="00576536">
        <w:rPr>
          <w:szCs w:val="24"/>
        </w:rPr>
        <w:t xml:space="preserve"> </w:t>
      </w:r>
      <w:r w:rsidRPr="00576536">
        <w:rPr>
          <w:spacing w:val="-1"/>
          <w:szCs w:val="24"/>
        </w:rPr>
        <w:t>acquisition,</w:t>
      </w:r>
      <w:r w:rsidRPr="00576536">
        <w:rPr>
          <w:szCs w:val="24"/>
        </w:rPr>
        <w:t xml:space="preserve"> </w:t>
      </w:r>
      <w:r w:rsidRPr="00576536">
        <w:rPr>
          <w:spacing w:val="-1"/>
          <w:szCs w:val="24"/>
        </w:rPr>
        <w:t>construction,</w:t>
      </w:r>
      <w:r w:rsidRPr="00576536">
        <w:rPr>
          <w:szCs w:val="24"/>
        </w:rPr>
        <w:t xml:space="preserve"> or</w:t>
      </w:r>
      <w:r w:rsidRPr="00576536">
        <w:rPr>
          <w:spacing w:val="69"/>
          <w:szCs w:val="24"/>
        </w:rPr>
        <w:t xml:space="preserve"> </w:t>
      </w:r>
      <w:r w:rsidRPr="00576536">
        <w:rPr>
          <w:spacing w:val="-1"/>
          <w:szCs w:val="24"/>
        </w:rPr>
        <w:t>rehabilitation</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structures</w:t>
      </w:r>
      <w:r w:rsidRPr="00576536">
        <w:rPr>
          <w:szCs w:val="24"/>
        </w:rPr>
        <w:t xml:space="preserve"> to</w:t>
      </w:r>
      <w:r w:rsidRPr="00576536">
        <w:rPr>
          <w:spacing w:val="1"/>
          <w:szCs w:val="24"/>
        </w:rPr>
        <w:t xml:space="preserve"> </w:t>
      </w:r>
      <w:r w:rsidRPr="00576536">
        <w:rPr>
          <w:spacing w:val="-1"/>
          <w:szCs w:val="24"/>
        </w:rPr>
        <w:t>the</w:t>
      </w:r>
      <w:r w:rsidRPr="00576536">
        <w:rPr>
          <w:spacing w:val="-2"/>
          <w:szCs w:val="24"/>
        </w:rPr>
        <w:t xml:space="preserve"> </w:t>
      </w:r>
      <w:r w:rsidRPr="00576536">
        <w:rPr>
          <w:spacing w:val="-1"/>
          <w:szCs w:val="24"/>
        </w:rPr>
        <w:t>extent</w:t>
      </w:r>
      <w:r w:rsidRPr="00576536">
        <w:rPr>
          <w:szCs w:val="24"/>
        </w:rPr>
        <w:t xml:space="preserve"> </w:t>
      </w:r>
      <w:r w:rsidRPr="00576536">
        <w:rPr>
          <w:spacing w:val="-1"/>
          <w:szCs w:val="24"/>
        </w:rPr>
        <w:t>that</w:t>
      </w:r>
      <w:r w:rsidRPr="00576536">
        <w:rPr>
          <w:spacing w:val="-2"/>
          <w:szCs w:val="24"/>
        </w:rPr>
        <w:t xml:space="preserve"> </w:t>
      </w:r>
      <w:r w:rsidRPr="00576536">
        <w:rPr>
          <w:spacing w:val="-1"/>
          <w:szCs w:val="24"/>
        </w:rPr>
        <w:t>those</w:t>
      </w:r>
      <w:r w:rsidRPr="00576536">
        <w:rPr>
          <w:szCs w:val="24"/>
        </w:rPr>
        <w:t xml:space="preserve"> </w:t>
      </w:r>
      <w:r w:rsidRPr="00576536">
        <w:rPr>
          <w:spacing w:val="-1"/>
          <w:szCs w:val="24"/>
        </w:rPr>
        <w:t>structures</w:t>
      </w:r>
      <w:r w:rsidRPr="00576536">
        <w:rPr>
          <w:spacing w:val="-2"/>
          <w:szCs w:val="24"/>
        </w:rPr>
        <w:t xml:space="preserve"> </w:t>
      </w:r>
      <w:r w:rsidRPr="00576536">
        <w:rPr>
          <w:szCs w:val="24"/>
        </w:rPr>
        <w:t xml:space="preserve">are </w:t>
      </w:r>
      <w:r w:rsidRPr="00576536">
        <w:rPr>
          <w:spacing w:val="-1"/>
          <w:szCs w:val="24"/>
        </w:rPr>
        <w:t>used</w:t>
      </w:r>
      <w:r w:rsidRPr="00576536">
        <w:rPr>
          <w:spacing w:val="-2"/>
          <w:szCs w:val="24"/>
        </w:rPr>
        <w:t xml:space="preserve"> </w:t>
      </w:r>
      <w:r w:rsidRPr="00576536">
        <w:rPr>
          <w:szCs w:val="24"/>
        </w:rPr>
        <w:t>for</w:t>
      </w:r>
      <w:r w:rsidRPr="00576536">
        <w:rPr>
          <w:spacing w:val="75"/>
          <w:szCs w:val="24"/>
        </w:rPr>
        <w:t xml:space="preserve"> </w:t>
      </w:r>
      <w:r w:rsidRPr="00576536">
        <w:rPr>
          <w:spacing w:val="-1"/>
          <w:szCs w:val="24"/>
        </w:rPr>
        <w:t>inherently</w:t>
      </w:r>
      <w:r w:rsidRPr="00576536">
        <w:rPr>
          <w:spacing w:val="-3"/>
          <w:szCs w:val="24"/>
        </w:rPr>
        <w:t xml:space="preserve"> </w:t>
      </w:r>
      <w:r w:rsidRPr="00576536">
        <w:rPr>
          <w:szCs w:val="24"/>
        </w:rPr>
        <w:t xml:space="preserve">religious </w:t>
      </w:r>
      <w:r w:rsidRPr="00576536">
        <w:rPr>
          <w:spacing w:val="-1"/>
          <w:szCs w:val="24"/>
        </w:rPr>
        <w:t>activities,</w:t>
      </w:r>
      <w:r w:rsidRPr="00576536">
        <w:rPr>
          <w:szCs w:val="24"/>
        </w:rPr>
        <w:t xml:space="preserve"> such as </w:t>
      </w:r>
      <w:r w:rsidRPr="00576536">
        <w:rPr>
          <w:spacing w:val="-1"/>
          <w:szCs w:val="24"/>
        </w:rPr>
        <w:t>sanctuaries,</w:t>
      </w:r>
      <w:r w:rsidRPr="00576536">
        <w:rPr>
          <w:szCs w:val="24"/>
        </w:rPr>
        <w:t xml:space="preserve"> </w:t>
      </w:r>
      <w:r w:rsidRPr="00576536">
        <w:rPr>
          <w:spacing w:val="-1"/>
          <w:szCs w:val="24"/>
        </w:rPr>
        <w:t>chapels,</w:t>
      </w:r>
      <w:r w:rsidRPr="00576536">
        <w:rPr>
          <w:szCs w:val="24"/>
        </w:rPr>
        <w:t xml:space="preserve"> or</w:t>
      </w:r>
      <w:r w:rsidRPr="00576536">
        <w:rPr>
          <w:spacing w:val="-3"/>
          <w:szCs w:val="24"/>
        </w:rPr>
        <w:t xml:space="preserve"> </w:t>
      </w:r>
      <w:r w:rsidRPr="00576536">
        <w:rPr>
          <w:spacing w:val="-1"/>
          <w:szCs w:val="24"/>
        </w:rPr>
        <w:t>other</w:t>
      </w:r>
      <w:r w:rsidRPr="00576536">
        <w:rPr>
          <w:szCs w:val="24"/>
        </w:rPr>
        <w:t xml:space="preserve"> rooms</w:t>
      </w:r>
      <w:r w:rsidRPr="00576536">
        <w:rPr>
          <w:spacing w:val="-3"/>
          <w:szCs w:val="24"/>
        </w:rPr>
        <w:t xml:space="preserve"> </w:t>
      </w:r>
      <w:r w:rsidRPr="00576536">
        <w:rPr>
          <w:spacing w:val="-1"/>
          <w:szCs w:val="24"/>
        </w:rPr>
        <w:t>that</w:t>
      </w:r>
      <w:r w:rsidRPr="00576536">
        <w:rPr>
          <w:spacing w:val="77"/>
          <w:szCs w:val="24"/>
        </w:rPr>
        <w:t xml:space="preserve"> </w:t>
      </w:r>
      <w:r w:rsidRPr="00576536">
        <w:rPr>
          <w:szCs w:val="24"/>
        </w:rPr>
        <w:t xml:space="preserve">the </w:t>
      </w:r>
      <w:r w:rsidRPr="00576536">
        <w:rPr>
          <w:spacing w:val="-1"/>
          <w:szCs w:val="24"/>
        </w:rPr>
        <w:t>recipient</w:t>
      </w:r>
      <w:r w:rsidRPr="00576536">
        <w:rPr>
          <w:spacing w:val="-2"/>
          <w:szCs w:val="24"/>
        </w:rPr>
        <w:t xml:space="preserve"> </w:t>
      </w:r>
      <w:r w:rsidRPr="00576536">
        <w:rPr>
          <w:szCs w:val="24"/>
        </w:rPr>
        <w:t>uses</w:t>
      </w:r>
      <w:r w:rsidRPr="00576536">
        <w:rPr>
          <w:spacing w:val="-2"/>
          <w:szCs w:val="24"/>
        </w:rPr>
        <w:t xml:space="preserve"> </w:t>
      </w:r>
      <w:r w:rsidRPr="00576536">
        <w:rPr>
          <w:szCs w:val="24"/>
        </w:rPr>
        <w:t xml:space="preserve">as </w:t>
      </w:r>
      <w:r w:rsidRPr="00576536">
        <w:rPr>
          <w:spacing w:val="-1"/>
          <w:szCs w:val="24"/>
        </w:rPr>
        <w:t>its</w:t>
      </w:r>
      <w:r w:rsidRPr="00576536">
        <w:rPr>
          <w:szCs w:val="24"/>
        </w:rPr>
        <w:t xml:space="preserve"> principal </w:t>
      </w:r>
      <w:r w:rsidRPr="00576536">
        <w:rPr>
          <w:spacing w:val="-1"/>
          <w:szCs w:val="24"/>
        </w:rPr>
        <w:t>place</w:t>
      </w:r>
      <w:r w:rsidRPr="00576536">
        <w:rPr>
          <w:szCs w:val="24"/>
        </w:rPr>
        <w:t xml:space="preserve"> </w:t>
      </w:r>
      <w:r w:rsidRPr="00576536">
        <w:rPr>
          <w:spacing w:val="-1"/>
          <w:szCs w:val="24"/>
        </w:rPr>
        <w:t>of</w:t>
      </w:r>
      <w:r w:rsidRPr="00576536">
        <w:rPr>
          <w:szCs w:val="24"/>
        </w:rPr>
        <w:t xml:space="preserve"> </w:t>
      </w:r>
      <w:r w:rsidRPr="00576536">
        <w:rPr>
          <w:spacing w:val="-1"/>
          <w:szCs w:val="24"/>
        </w:rPr>
        <w:t>worship.</w:t>
      </w:r>
      <w:r w:rsidRPr="00576536">
        <w:rPr>
          <w:szCs w:val="24"/>
        </w:rPr>
        <w:t xml:space="preserve">  </w:t>
      </w:r>
      <w:r w:rsidRPr="00576536">
        <w:rPr>
          <w:spacing w:val="-1"/>
          <w:szCs w:val="24"/>
        </w:rPr>
        <w:t>Except</w:t>
      </w:r>
      <w:r w:rsidRPr="00576536">
        <w:rPr>
          <w:spacing w:val="-4"/>
          <w:szCs w:val="24"/>
        </w:rPr>
        <w:t xml:space="preserve"> </w:t>
      </w:r>
      <w:r w:rsidRPr="00576536">
        <w:rPr>
          <w:szCs w:val="24"/>
        </w:rPr>
        <w:t>for</w:t>
      </w:r>
      <w:r w:rsidRPr="00576536">
        <w:rPr>
          <w:spacing w:val="-3"/>
          <w:szCs w:val="24"/>
        </w:rPr>
        <w:t xml:space="preserve"> </w:t>
      </w:r>
      <w:r w:rsidRPr="00576536">
        <w:rPr>
          <w:szCs w:val="24"/>
        </w:rPr>
        <w:t xml:space="preserve">a </w:t>
      </w:r>
      <w:r w:rsidRPr="00576536">
        <w:rPr>
          <w:spacing w:val="-1"/>
          <w:szCs w:val="24"/>
        </w:rPr>
        <w:t>structure</w:t>
      </w:r>
      <w:r w:rsidRPr="00576536">
        <w:rPr>
          <w:szCs w:val="24"/>
        </w:rPr>
        <w:t xml:space="preserve"> </w:t>
      </w:r>
      <w:r w:rsidRPr="00576536">
        <w:rPr>
          <w:spacing w:val="-1"/>
          <w:szCs w:val="24"/>
        </w:rPr>
        <w:t>used</w:t>
      </w:r>
      <w:r w:rsidRPr="00576536">
        <w:rPr>
          <w:spacing w:val="61"/>
          <w:szCs w:val="24"/>
        </w:rPr>
        <w:t xml:space="preserve"> </w:t>
      </w:r>
      <w:r w:rsidRPr="00576536">
        <w:rPr>
          <w:szCs w:val="24"/>
        </w:rPr>
        <w:t xml:space="preserve">as its </w:t>
      </w:r>
      <w:r w:rsidRPr="00576536">
        <w:rPr>
          <w:spacing w:val="-1"/>
          <w:szCs w:val="24"/>
        </w:rPr>
        <w:t>principal</w:t>
      </w:r>
      <w:r w:rsidRPr="00576536">
        <w:rPr>
          <w:szCs w:val="24"/>
        </w:rPr>
        <w:t xml:space="preserve"> place</w:t>
      </w:r>
      <w:r w:rsidRPr="00576536">
        <w:rPr>
          <w:spacing w:val="-1"/>
          <w:szCs w:val="24"/>
        </w:rPr>
        <w:t xml:space="preserve"> of</w:t>
      </w:r>
      <w:r w:rsidRPr="00576536">
        <w:rPr>
          <w:szCs w:val="24"/>
        </w:rPr>
        <w:t xml:space="preserve"> </w:t>
      </w:r>
      <w:r w:rsidRPr="00576536">
        <w:rPr>
          <w:spacing w:val="-1"/>
          <w:szCs w:val="24"/>
        </w:rPr>
        <w:t>worship,</w:t>
      </w:r>
      <w:r w:rsidRPr="00576536">
        <w:rPr>
          <w:szCs w:val="24"/>
        </w:rPr>
        <w:t xml:space="preserve"> </w:t>
      </w:r>
      <w:r w:rsidRPr="00576536">
        <w:rPr>
          <w:spacing w:val="-1"/>
          <w:szCs w:val="24"/>
        </w:rPr>
        <w:t>where</w:t>
      </w:r>
      <w:r w:rsidRPr="00576536">
        <w:rPr>
          <w:szCs w:val="24"/>
        </w:rPr>
        <w:t xml:space="preserve"> a</w:t>
      </w:r>
      <w:r w:rsidRPr="00576536">
        <w:rPr>
          <w:spacing w:val="1"/>
          <w:szCs w:val="24"/>
        </w:rPr>
        <w:t xml:space="preserve"> </w:t>
      </w:r>
      <w:r w:rsidRPr="00576536">
        <w:rPr>
          <w:spacing w:val="-1"/>
          <w:szCs w:val="24"/>
        </w:rPr>
        <w:t>structure</w:t>
      </w:r>
      <w:r w:rsidRPr="00576536">
        <w:rPr>
          <w:szCs w:val="24"/>
        </w:rPr>
        <w:t xml:space="preserve"> is </w:t>
      </w:r>
      <w:r w:rsidRPr="00576536">
        <w:rPr>
          <w:spacing w:val="-1"/>
          <w:szCs w:val="24"/>
        </w:rPr>
        <w:t>used</w:t>
      </w:r>
      <w:r w:rsidRPr="00576536">
        <w:rPr>
          <w:spacing w:val="-2"/>
          <w:szCs w:val="24"/>
        </w:rPr>
        <w:t xml:space="preserve"> </w:t>
      </w:r>
      <w:r w:rsidRPr="00576536">
        <w:rPr>
          <w:szCs w:val="24"/>
        </w:rPr>
        <w:t xml:space="preserve">for </w:t>
      </w:r>
      <w:r w:rsidRPr="00576536">
        <w:rPr>
          <w:spacing w:val="-1"/>
          <w:szCs w:val="24"/>
        </w:rPr>
        <w:t>both eligible</w:t>
      </w:r>
      <w:r w:rsidRPr="00576536">
        <w:rPr>
          <w:szCs w:val="24"/>
        </w:rPr>
        <w:t xml:space="preserve"> and</w:t>
      </w:r>
      <w:r w:rsidRPr="00576536">
        <w:rPr>
          <w:spacing w:val="59"/>
          <w:szCs w:val="24"/>
        </w:rPr>
        <w:t xml:space="preserve"> </w:t>
      </w:r>
      <w:r w:rsidRPr="00576536">
        <w:rPr>
          <w:spacing w:val="-1"/>
          <w:szCs w:val="24"/>
        </w:rPr>
        <w:t>inherently</w:t>
      </w:r>
      <w:r w:rsidRPr="00576536">
        <w:rPr>
          <w:spacing w:val="-3"/>
          <w:szCs w:val="24"/>
        </w:rPr>
        <w:t xml:space="preserve"> </w:t>
      </w:r>
      <w:r w:rsidRPr="00576536">
        <w:rPr>
          <w:szCs w:val="24"/>
        </w:rPr>
        <w:t xml:space="preserve">religious </w:t>
      </w:r>
      <w:r w:rsidRPr="00576536">
        <w:rPr>
          <w:spacing w:val="-1"/>
          <w:szCs w:val="24"/>
        </w:rPr>
        <w:t>activities,</w:t>
      </w:r>
      <w:r w:rsidRPr="00576536">
        <w:rPr>
          <w:spacing w:val="3"/>
          <w:szCs w:val="24"/>
        </w:rPr>
        <w:t xml:space="preserve"> </w:t>
      </w:r>
      <w:r w:rsidRPr="00576536">
        <w:rPr>
          <w:szCs w:val="24"/>
        </w:rPr>
        <w:t xml:space="preserve">USAID </w:t>
      </w:r>
      <w:r w:rsidRPr="00576536">
        <w:rPr>
          <w:spacing w:val="-1"/>
          <w:szCs w:val="24"/>
        </w:rPr>
        <w:t>funds</w:t>
      </w:r>
      <w:r w:rsidRPr="00576536">
        <w:rPr>
          <w:szCs w:val="24"/>
        </w:rPr>
        <w:t xml:space="preserve"> may</w:t>
      </w:r>
      <w:r w:rsidRPr="00576536">
        <w:rPr>
          <w:spacing w:val="-3"/>
          <w:szCs w:val="24"/>
        </w:rPr>
        <w:t xml:space="preserve"> </w:t>
      </w:r>
      <w:r w:rsidRPr="00576536">
        <w:rPr>
          <w:szCs w:val="24"/>
        </w:rPr>
        <w:t xml:space="preserve">not </w:t>
      </w:r>
      <w:r w:rsidRPr="00576536">
        <w:rPr>
          <w:spacing w:val="-1"/>
          <w:szCs w:val="24"/>
        </w:rPr>
        <w:t>exceed</w:t>
      </w:r>
      <w:r w:rsidRPr="00576536">
        <w:rPr>
          <w:spacing w:val="-2"/>
          <w:szCs w:val="24"/>
        </w:rPr>
        <w:t xml:space="preserve"> </w:t>
      </w:r>
      <w:r w:rsidRPr="00576536">
        <w:rPr>
          <w:szCs w:val="24"/>
        </w:rPr>
        <w:t>the</w:t>
      </w:r>
      <w:r w:rsidRPr="00576536">
        <w:rPr>
          <w:spacing w:val="-2"/>
          <w:szCs w:val="24"/>
        </w:rPr>
        <w:t xml:space="preserve"> </w:t>
      </w:r>
      <w:r w:rsidRPr="00576536">
        <w:rPr>
          <w:szCs w:val="24"/>
        </w:rPr>
        <w:t>cost</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those</w:t>
      </w:r>
      <w:r w:rsidRPr="00576536">
        <w:rPr>
          <w:spacing w:val="57"/>
          <w:szCs w:val="24"/>
        </w:rPr>
        <w:t xml:space="preserve"> </w:t>
      </w:r>
      <w:r w:rsidRPr="00576536">
        <w:rPr>
          <w:szCs w:val="24"/>
        </w:rPr>
        <w:t>portions</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acquisition,</w:t>
      </w:r>
      <w:r w:rsidRPr="00576536">
        <w:rPr>
          <w:szCs w:val="24"/>
        </w:rPr>
        <w:t xml:space="preserve"> </w:t>
      </w:r>
      <w:r w:rsidRPr="00576536">
        <w:rPr>
          <w:spacing w:val="-1"/>
          <w:szCs w:val="24"/>
        </w:rPr>
        <w:t>construction,</w:t>
      </w:r>
      <w:r w:rsidRPr="00576536">
        <w:rPr>
          <w:spacing w:val="-2"/>
          <w:szCs w:val="24"/>
        </w:rPr>
        <w:t xml:space="preserve"> </w:t>
      </w:r>
      <w:r w:rsidRPr="00576536">
        <w:rPr>
          <w:szCs w:val="24"/>
        </w:rPr>
        <w:t xml:space="preserve">or </w:t>
      </w:r>
      <w:r w:rsidRPr="00576536">
        <w:rPr>
          <w:spacing w:val="-1"/>
          <w:szCs w:val="24"/>
        </w:rPr>
        <w:t>rehabilitation</w:t>
      </w:r>
      <w:r w:rsidRPr="00576536">
        <w:rPr>
          <w:spacing w:val="-2"/>
          <w:szCs w:val="24"/>
        </w:rPr>
        <w:t xml:space="preserve"> </w:t>
      </w:r>
      <w:r w:rsidRPr="00576536">
        <w:rPr>
          <w:spacing w:val="-1"/>
          <w:szCs w:val="24"/>
        </w:rPr>
        <w:t>that</w:t>
      </w:r>
      <w:r w:rsidRPr="00576536">
        <w:rPr>
          <w:szCs w:val="24"/>
        </w:rPr>
        <w:t xml:space="preserve"> </w:t>
      </w:r>
      <w:r w:rsidRPr="00576536">
        <w:rPr>
          <w:spacing w:val="-2"/>
          <w:szCs w:val="24"/>
        </w:rPr>
        <w:t>are</w:t>
      </w:r>
      <w:r w:rsidRPr="00576536">
        <w:rPr>
          <w:szCs w:val="24"/>
        </w:rPr>
        <w:t xml:space="preserve"> </w:t>
      </w:r>
      <w:r w:rsidRPr="00576536">
        <w:rPr>
          <w:spacing w:val="-1"/>
          <w:szCs w:val="24"/>
        </w:rPr>
        <w:t>attributable</w:t>
      </w:r>
      <w:r w:rsidRPr="00576536">
        <w:rPr>
          <w:szCs w:val="24"/>
        </w:rPr>
        <w:t xml:space="preserve"> </w:t>
      </w:r>
      <w:r w:rsidRPr="00576536">
        <w:rPr>
          <w:spacing w:val="-1"/>
          <w:szCs w:val="24"/>
        </w:rPr>
        <w:t>to</w:t>
      </w:r>
      <w:r w:rsidRPr="00576536">
        <w:rPr>
          <w:spacing w:val="83"/>
          <w:szCs w:val="24"/>
        </w:rPr>
        <w:t xml:space="preserve"> </w:t>
      </w:r>
      <w:r w:rsidRPr="00576536">
        <w:rPr>
          <w:spacing w:val="-1"/>
          <w:szCs w:val="24"/>
        </w:rPr>
        <w:t>eligible</w:t>
      </w:r>
      <w:r w:rsidRPr="00576536">
        <w:rPr>
          <w:szCs w:val="24"/>
        </w:rPr>
        <w:t xml:space="preserve"> </w:t>
      </w:r>
      <w:r w:rsidRPr="00576536">
        <w:rPr>
          <w:spacing w:val="-1"/>
          <w:szCs w:val="24"/>
        </w:rPr>
        <w:t>activities.</w:t>
      </w:r>
    </w:p>
    <w:p w14:paraId="45866867" w14:textId="77777777" w:rsidR="00275987" w:rsidRPr="00576536" w:rsidRDefault="00275987" w:rsidP="00275987">
      <w:pPr>
        <w:spacing w:before="1"/>
        <w:rPr>
          <w:rFonts w:eastAsia="Arial"/>
        </w:rPr>
      </w:pPr>
    </w:p>
    <w:p w14:paraId="506018F9" w14:textId="77777777" w:rsidR="00275987" w:rsidRPr="00576536" w:rsidRDefault="00275987" w:rsidP="00275987">
      <w:pPr>
        <w:pStyle w:val="BodyText"/>
        <w:widowControl w:val="0"/>
        <w:numPr>
          <w:ilvl w:val="0"/>
          <w:numId w:val="16"/>
        </w:numPr>
        <w:tabs>
          <w:tab w:val="left" w:pos="821"/>
        </w:tabs>
        <w:overflowPunct/>
        <w:autoSpaceDE/>
        <w:autoSpaceDN/>
        <w:adjustRightInd/>
        <w:ind w:right="203"/>
        <w:textAlignment w:val="auto"/>
        <w:rPr>
          <w:szCs w:val="24"/>
        </w:rPr>
      </w:pPr>
      <w:r w:rsidRPr="00576536">
        <w:rPr>
          <w:spacing w:val="-1"/>
          <w:szCs w:val="24"/>
        </w:rPr>
        <w:t>Discrimination</w:t>
      </w:r>
      <w:r w:rsidRPr="00576536">
        <w:rPr>
          <w:spacing w:val="-2"/>
          <w:szCs w:val="24"/>
        </w:rPr>
        <w:t xml:space="preserve"> </w:t>
      </w:r>
      <w:r w:rsidRPr="00576536">
        <w:rPr>
          <w:spacing w:val="-1"/>
          <w:szCs w:val="24"/>
        </w:rPr>
        <w:t>Based</w:t>
      </w:r>
      <w:r w:rsidRPr="00576536">
        <w:rPr>
          <w:szCs w:val="24"/>
        </w:rPr>
        <w:t xml:space="preserve"> </w:t>
      </w:r>
      <w:r w:rsidRPr="00576536">
        <w:rPr>
          <w:spacing w:val="-1"/>
          <w:szCs w:val="24"/>
        </w:rPr>
        <w:t>on</w:t>
      </w:r>
      <w:r w:rsidRPr="00576536">
        <w:rPr>
          <w:szCs w:val="24"/>
        </w:rPr>
        <w:t xml:space="preserve"> </w:t>
      </w:r>
      <w:r w:rsidRPr="00576536">
        <w:rPr>
          <w:spacing w:val="-1"/>
          <w:szCs w:val="24"/>
        </w:rPr>
        <w:t>Religion</w:t>
      </w:r>
      <w:r w:rsidRPr="00576536">
        <w:rPr>
          <w:spacing w:val="1"/>
          <w:szCs w:val="24"/>
        </w:rPr>
        <w:t xml:space="preserve"> </w:t>
      </w:r>
      <w:r w:rsidRPr="00576536">
        <w:rPr>
          <w:spacing w:val="-1"/>
          <w:szCs w:val="24"/>
        </w:rPr>
        <w:t>Prohibited.</w:t>
      </w:r>
      <w:r w:rsidRPr="00576536">
        <w:rPr>
          <w:spacing w:val="62"/>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not</w:t>
      </w:r>
      <w:r w:rsidRPr="00576536">
        <w:rPr>
          <w:spacing w:val="-2"/>
          <w:szCs w:val="24"/>
        </w:rPr>
        <w:t xml:space="preserve"> </w:t>
      </w:r>
      <w:r w:rsidRPr="00576536">
        <w:rPr>
          <w:spacing w:val="-1"/>
          <w:szCs w:val="24"/>
        </w:rPr>
        <w:t>discriminate</w:t>
      </w:r>
      <w:r w:rsidRPr="00576536">
        <w:rPr>
          <w:spacing w:val="109"/>
          <w:szCs w:val="24"/>
        </w:rPr>
        <w:t xml:space="preserve"> </w:t>
      </w:r>
      <w:r w:rsidRPr="00576536">
        <w:rPr>
          <w:spacing w:val="-1"/>
          <w:szCs w:val="24"/>
        </w:rPr>
        <w:t>against</w:t>
      </w:r>
      <w:r w:rsidRPr="00576536">
        <w:rPr>
          <w:szCs w:val="24"/>
        </w:rPr>
        <w:t xml:space="preserve"> any</w:t>
      </w:r>
      <w:r w:rsidRPr="00576536">
        <w:rPr>
          <w:spacing w:val="-3"/>
          <w:szCs w:val="24"/>
        </w:rPr>
        <w:t xml:space="preserve"> </w:t>
      </w:r>
      <w:r w:rsidRPr="00576536">
        <w:rPr>
          <w:szCs w:val="24"/>
        </w:rPr>
        <w:t>beneficiary</w:t>
      </w:r>
      <w:r w:rsidRPr="00576536">
        <w:rPr>
          <w:spacing w:val="-3"/>
          <w:szCs w:val="24"/>
        </w:rPr>
        <w:t xml:space="preserve"> </w:t>
      </w:r>
      <w:r w:rsidRPr="00576536">
        <w:rPr>
          <w:szCs w:val="24"/>
        </w:rPr>
        <w:t xml:space="preserve">or </w:t>
      </w:r>
      <w:r w:rsidRPr="00576536">
        <w:rPr>
          <w:spacing w:val="-1"/>
          <w:szCs w:val="24"/>
        </w:rPr>
        <w:t>potential</w:t>
      </w:r>
      <w:r w:rsidRPr="00576536">
        <w:rPr>
          <w:szCs w:val="24"/>
        </w:rPr>
        <w:t xml:space="preserve"> </w:t>
      </w:r>
      <w:r w:rsidRPr="00576536">
        <w:rPr>
          <w:spacing w:val="-1"/>
          <w:szCs w:val="24"/>
        </w:rPr>
        <w:t>beneficiary</w:t>
      </w:r>
      <w:r w:rsidRPr="00576536">
        <w:rPr>
          <w:spacing w:val="-3"/>
          <w:szCs w:val="24"/>
        </w:rPr>
        <w:t xml:space="preserve"> </w:t>
      </w:r>
      <w:r w:rsidRPr="00576536">
        <w:rPr>
          <w:szCs w:val="24"/>
        </w:rPr>
        <w:t>on the</w:t>
      </w:r>
      <w:r w:rsidRPr="00576536">
        <w:rPr>
          <w:spacing w:val="-2"/>
          <w:szCs w:val="24"/>
        </w:rPr>
        <w:t xml:space="preserve"> </w:t>
      </w:r>
      <w:r w:rsidRPr="00576536">
        <w:rPr>
          <w:szCs w:val="24"/>
        </w:rPr>
        <w:t>basis</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religion</w:t>
      </w:r>
      <w:r w:rsidRPr="00576536">
        <w:rPr>
          <w:spacing w:val="1"/>
          <w:szCs w:val="24"/>
        </w:rPr>
        <w:t xml:space="preserve"> </w:t>
      </w:r>
      <w:r w:rsidRPr="00576536">
        <w:rPr>
          <w:szCs w:val="24"/>
        </w:rPr>
        <w:t>or</w:t>
      </w:r>
      <w:r w:rsidRPr="00576536">
        <w:rPr>
          <w:spacing w:val="51"/>
          <w:szCs w:val="24"/>
        </w:rPr>
        <w:t xml:space="preserve"> </w:t>
      </w:r>
      <w:r w:rsidRPr="00576536">
        <w:rPr>
          <w:spacing w:val="-1"/>
          <w:szCs w:val="24"/>
        </w:rPr>
        <w:t>religious</w:t>
      </w:r>
      <w:r w:rsidRPr="00576536">
        <w:rPr>
          <w:szCs w:val="24"/>
        </w:rPr>
        <w:t xml:space="preserve"> </w:t>
      </w:r>
      <w:r w:rsidRPr="00576536">
        <w:rPr>
          <w:spacing w:val="-1"/>
          <w:szCs w:val="24"/>
        </w:rPr>
        <w:t>belief</w:t>
      </w:r>
      <w:r w:rsidRPr="00576536">
        <w:rPr>
          <w:spacing w:val="2"/>
          <w:szCs w:val="24"/>
        </w:rPr>
        <w:t xml:space="preserve"> </w:t>
      </w:r>
      <w:r w:rsidRPr="00576536">
        <w:rPr>
          <w:szCs w:val="24"/>
        </w:rPr>
        <w:t>as</w:t>
      </w:r>
      <w:r w:rsidRPr="00576536">
        <w:rPr>
          <w:spacing w:val="-2"/>
          <w:szCs w:val="24"/>
        </w:rPr>
        <w:t xml:space="preserve"> </w:t>
      </w:r>
      <w:r w:rsidRPr="00576536">
        <w:rPr>
          <w:szCs w:val="24"/>
        </w:rPr>
        <w:t>part</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programs</w:t>
      </w:r>
      <w:r w:rsidRPr="00576536">
        <w:rPr>
          <w:szCs w:val="24"/>
        </w:rPr>
        <w:t xml:space="preserve"> or </w:t>
      </w:r>
      <w:r w:rsidRPr="00576536">
        <w:rPr>
          <w:spacing w:val="-1"/>
          <w:szCs w:val="24"/>
        </w:rPr>
        <w:t>services</w:t>
      </w:r>
      <w:r w:rsidRPr="00576536">
        <w:rPr>
          <w:szCs w:val="24"/>
        </w:rPr>
        <w:t xml:space="preserve"> </w:t>
      </w:r>
      <w:r w:rsidRPr="00576536">
        <w:rPr>
          <w:spacing w:val="-1"/>
          <w:szCs w:val="24"/>
        </w:rPr>
        <w:t>directly</w:t>
      </w:r>
      <w:r w:rsidRPr="00576536">
        <w:rPr>
          <w:spacing w:val="-3"/>
          <w:szCs w:val="24"/>
        </w:rPr>
        <w:t xml:space="preserve"> </w:t>
      </w:r>
      <w:r w:rsidRPr="00576536">
        <w:rPr>
          <w:szCs w:val="24"/>
        </w:rPr>
        <w:t xml:space="preserve">funded </w:t>
      </w:r>
      <w:r w:rsidRPr="00576536">
        <w:rPr>
          <w:spacing w:val="-1"/>
          <w:szCs w:val="24"/>
        </w:rPr>
        <w:t>with</w:t>
      </w:r>
      <w:r w:rsidRPr="00576536">
        <w:rPr>
          <w:spacing w:val="-2"/>
          <w:szCs w:val="24"/>
        </w:rPr>
        <w:t xml:space="preserve"> </w:t>
      </w:r>
      <w:r w:rsidRPr="00576536">
        <w:rPr>
          <w:szCs w:val="24"/>
        </w:rPr>
        <w:t>financial</w:t>
      </w:r>
      <w:r w:rsidRPr="00576536">
        <w:rPr>
          <w:spacing w:val="61"/>
          <w:szCs w:val="24"/>
        </w:rPr>
        <w:t xml:space="preserve"> </w:t>
      </w:r>
      <w:r w:rsidRPr="00576536">
        <w:rPr>
          <w:spacing w:val="-1"/>
          <w:szCs w:val="24"/>
        </w:rPr>
        <w:t>assistance</w:t>
      </w:r>
      <w:r w:rsidRPr="00576536">
        <w:rPr>
          <w:spacing w:val="-2"/>
          <w:szCs w:val="24"/>
        </w:rPr>
        <w:t xml:space="preserve"> </w:t>
      </w:r>
      <w:r w:rsidRPr="00576536">
        <w:rPr>
          <w:spacing w:val="-1"/>
          <w:szCs w:val="24"/>
        </w:rPr>
        <w:t>from</w:t>
      </w:r>
      <w:r w:rsidRPr="00576536">
        <w:rPr>
          <w:spacing w:val="1"/>
          <w:szCs w:val="24"/>
        </w:rPr>
        <w:t xml:space="preserve"> </w:t>
      </w:r>
      <w:r w:rsidRPr="00576536">
        <w:rPr>
          <w:spacing w:val="-1"/>
          <w:szCs w:val="24"/>
        </w:rPr>
        <w:t>USAID.</w:t>
      </w:r>
    </w:p>
    <w:p w14:paraId="11AAF555" w14:textId="77777777" w:rsidR="00275987" w:rsidRPr="00576536" w:rsidRDefault="00275987" w:rsidP="00275987">
      <w:pPr>
        <w:rPr>
          <w:rFonts w:eastAsia="Arial"/>
        </w:rPr>
      </w:pPr>
    </w:p>
    <w:p w14:paraId="66926E6E" w14:textId="77777777" w:rsidR="00275987" w:rsidRPr="00576536" w:rsidRDefault="00275987" w:rsidP="00275987">
      <w:pPr>
        <w:pStyle w:val="BodyText"/>
        <w:widowControl w:val="0"/>
        <w:numPr>
          <w:ilvl w:val="0"/>
          <w:numId w:val="16"/>
        </w:numPr>
        <w:tabs>
          <w:tab w:val="left" w:pos="821"/>
        </w:tabs>
        <w:overflowPunct/>
        <w:autoSpaceDE/>
        <w:autoSpaceDN/>
        <w:adjustRightInd/>
        <w:ind w:right="203"/>
        <w:textAlignment w:val="auto"/>
        <w:rPr>
          <w:szCs w:val="24"/>
        </w:rPr>
      </w:pPr>
      <w:r w:rsidRPr="00576536">
        <w:rPr>
          <w:szCs w:val="24"/>
        </w:rPr>
        <w:t xml:space="preserve">A </w:t>
      </w:r>
      <w:r w:rsidRPr="00576536">
        <w:rPr>
          <w:spacing w:val="-1"/>
          <w:szCs w:val="24"/>
        </w:rPr>
        <w:t>religious</w:t>
      </w:r>
      <w:r w:rsidRPr="00576536">
        <w:rPr>
          <w:szCs w:val="24"/>
        </w:rPr>
        <w:t xml:space="preserve"> </w:t>
      </w:r>
      <w:r w:rsidRPr="00576536">
        <w:rPr>
          <w:spacing w:val="-1"/>
          <w:szCs w:val="24"/>
        </w:rPr>
        <w:t>organization's</w:t>
      </w:r>
      <w:r w:rsidRPr="00576536">
        <w:rPr>
          <w:szCs w:val="24"/>
        </w:rPr>
        <w:t xml:space="preserve"> </w:t>
      </w:r>
      <w:r w:rsidRPr="00576536">
        <w:rPr>
          <w:spacing w:val="-1"/>
          <w:szCs w:val="24"/>
        </w:rPr>
        <w:t>exemption</w:t>
      </w:r>
      <w:r w:rsidRPr="00576536">
        <w:rPr>
          <w:spacing w:val="-2"/>
          <w:szCs w:val="24"/>
        </w:rPr>
        <w:t xml:space="preserve"> </w:t>
      </w:r>
      <w:r w:rsidRPr="00576536">
        <w:rPr>
          <w:spacing w:val="-1"/>
          <w:szCs w:val="24"/>
        </w:rPr>
        <w:t xml:space="preserve">from </w:t>
      </w:r>
      <w:r w:rsidRPr="00576536">
        <w:rPr>
          <w:szCs w:val="24"/>
        </w:rPr>
        <w:t>the</w:t>
      </w:r>
      <w:r w:rsidRPr="00576536">
        <w:rPr>
          <w:spacing w:val="-2"/>
          <w:szCs w:val="24"/>
        </w:rPr>
        <w:t xml:space="preserve"> </w:t>
      </w:r>
      <w:r w:rsidRPr="00576536">
        <w:rPr>
          <w:szCs w:val="24"/>
        </w:rPr>
        <w:t>Federal</w:t>
      </w:r>
      <w:r w:rsidRPr="00576536">
        <w:rPr>
          <w:spacing w:val="-3"/>
          <w:szCs w:val="24"/>
        </w:rPr>
        <w:t xml:space="preserve"> </w:t>
      </w:r>
      <w:r w:rsidRPr="00576536">
        <w:rPr>
          <w:spacing w:val="-1"/>
          <w:szCs w:val="24"/>
        </w:rPr>
        <w:t>prohibition</w:t>
      </w:r>
      <w:r w:rsidRPr="00576536">
        <w:rPr>
          <w:szCs w:val="24"/>
        </w:rPr>
        <w:t xml:space="preserve"> </w:t>
      </w:r>
      <w:r w:rsidRPr="00576536">
        <w:rPr>
          <w:spacing w:val="-1"/>
          <w:szCs w:val="24"/>
        </w:rPr>
        <w:t>on</w:t>
      </w:r>
      <w:r w:rsidRPr="00576536">
        <w:rPr>
          <w:spacing w:val="-2"/>
          <w:szCs w:val="24"/>
        </w:rPr>
        <w:t xml:space="preserve"> </w:t>
      </w:r>
      <w:r w:rsidRPr="00576536">
        <w:rPr>
          <w:spacing w:val="-1"/>
          <w:szCs w:val="24"/>
        </w:rPr>
        <w:t>employment</w:t>
      </w:r>
      <w:r w:rsidRPr="00576536">
        <w:rPr>
          <w:spacing w:val="83"/>
          <w:szCs w:val="24"/>
        </w:rPr>
        <w:t xml:space="preserve"> </w:t>
      </w:r>
      <w:r w:rsidRPr="00576536">
        <w:rPr>
          <w:spacing w:val="-1"/>
          <w:szCs w:val="24"/>
        </w:rPr>
        <w:t>discrimination</w:t>
      </w:r>
      <w:r w:rsidRPr="00576536">
        <w:rPr>
          <w:szCs w:val="24"/>
        </w:rPr>
        <w:t xml:space="preserve"> </w:t>
      </w:r>
      <w:r w:rsidRPr="00576536">
        <w:rPr>
          <w:spacing w:val="-1"/>
          <w:szCs w:val="24"/>
        </w:rPr>
        <w:t>on</w:t>
      </w:r>
      <w:r w:rsidRPr="00576536">
        <w:rPr>
          <w:szCs w:val="24"/>
        </w:rPr>
        <w:t xml:space="preserve"> </w:t>
      </w:r>
      <w:r w:rsidRPr="00576536">
        <w:rPr>
          <w:spacing w:val="-1"/>
          <w:szCs w:val="24"/>
        </w:rPr>
        <w:t>the</w:t>
      </w:r>
      <w:r w:rsidRPr="00576536">
        <w:rPr>
          <w:szCs w:val="24"/>
        </w:rPr>
        <w:t xml:space="preserve"> </w:t>
      </w:r>
      <w:r w:rsidRPr="00576536">
        <w:rPr>
          <w:spacing w:val="-1"/>
          <w:szCs w:val="24"/>
        </w:rPr>
        <w:t>basis</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religion,</w:t>
      </w:r>
      <w:r w:rsidRPr="00576536">
        <w:rPr>
          <w:szCs w:val="24"/>
        </w:rPr>
        <w:t xml:space="preserve"> </w:t>
      </w:r>
      <w:r w:rsidRPr="00576536">
        <w:rPr>
          <w:spacing w:val="-1"/>
          <w:szCs w:val="24"/>
        </w:rPr>
        <w:t>set</w:t>
      </w:r>
      <w:r w:rsidRPr="00576536">
        <w:rPr>
          <w:spacing w:val="-2"/>
          <w:szCs w:val="24"/>
        </w:rPr>
        <w:t xml:space="preserve"> </w:t>
      </w:r>
      <w:r w:rsidRPr="00576536">
        <w:rPr>
          <w:szCs w:val="24"/>
        </w:rPr>
        <w:t xml:space="preserve">forth in </w:t>
      </w:r>
      <w:r w:rsidRPr="00576536">
        <w:rPr>
          <w:spacing w:val="-1"/>
          <w:szCs w:val="24"/>
        </w:rPr>
        <w:t>Sec.</w:t>
      </w:r>
      <w:r w:rsidRPr="00576536">
        <w:rPr>
          <w:szCs w:val="24"/>
        </w:rPr>
        <w:t xml:space="preserve"> </w:t>
      </w:r>
      <w:r w:rsidRPr="00576536">
        <w:rPr>
          <w:spacing w:val="-1"/>
          <w:szCs w:val="24"/>
        </w:rPr>
        <w:t>702(a)</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Civil Rights</w:t>
      </w:r>
      <w:r w:rsidRPr="00576536">
        <w:rPr>
          <w:spacing w:val="85"/>
          <w:szCs w:val="24"/>
        </w:rPr>
        <w:t xml:space="preserve"> </w:t>
      </w:r>
      <w:r w:rsidRPr="00576536">
        <w:rPr>
          <w:szCs w:val="24"/>
        </w:rPr>
        <w:t xml:space="preserve">Act </w:t>
      </w:r>
      <w:r w:rsidRPr="00576536">
        <w:rPr>
          <w:spacing w:val="-1"/>
          <w:szCs w:val="24"/>
        </w:rPr>
        <w:t>of</w:t>
      </w:r>
      <w:r w:rsidRPr="00576536">
        <w:rPr>
          <w:szCs w:val="24"/>
        </w:rPr>
        <w:t xml:space="preserve"> </w:t>
      </w:r>
      <w:r w:rsidRPr="00576536">
        <w:rPr>
          <w:spacing w:val="-1"/>
          <w:szCs w:val="24"/>
        </w:rPr>
        <w:t>1964,</w:t>
      </w:r>
      <w:r w:rsidRPr="00576536">
        <w:rPr>
          <w:spacing w:val="-2"/>
          <w:szCs w:val="24"/>
        </w:rPr>
        <w:t xml:space="preserve"> </w:t>
      </w:r>
      <w:r w:rsidRPr="00576536">
        <w:rPr>
          <w:szCs w:val="24"/>
        </w:rPr>
        <w:t xml:space="preserve">42 </w:t>
      </w:r>
      <w:r w:rsidRPr="00576536">
        <w:rPr>
          <w:spacing w:val="-1"/>
          <w:szCs w:val="24"/>
        </w:rPr>
        <w:t>U.S.C.</w:t>
      </w:r>
      <w:r w:rsidRPr="00576536">
        <w:rPr>
          <w:spacing w:val="-2"/>
          <w:szCs w:val="24"/>
        </w:rPr>
        <w:t xml:space="preserve"> </w:t>
      </w:r>
      <w:r w:rsidRPr="00576536">
        <w:rPr>
          <w:szCs w:val="24"/>
        </w:rPr>
        <w:t xml:space="preserve">2000e–1 is </w:t>
      </w:r>
      <w:r w:rsidRPr="00576536">
        <w:rPr>
          <w:spacing w:val="-1"/>
          <w:szCs w:val="24"/>
        </w:rPr>
        <w:t>not</w:t>
      </w:r>
      <w:r w:rsidRPr="00576536">
        <w:rPr>
          <w:spacing w:val="-2"/>
          <w:szCs w:val="24"/>
        </w:rPr>
        <w:t xml:space="preserve"> </w:t>
      </w:r>
      <w:r w:rsidRPr="00576536">
        <w:rPr>
          <w:spacing w:val="-1"/>
          <w:szCs w:val="24"/>
        </w:rPr>
        <w:t>forfeited</w:t>
      </w:r>
      <w:r w:rsidRPr="00576536">
        <w:rPr>
          <w:szCs w:val="24"/>
        </w:rPr>
        <w:t xml:space="preserve"> </w:t>
      </w:r>
      <w:r w:rsidRPr="00576536">
        <w:rPr>
          <w:spacing w:val="-1"/>
          <w:szCs w:val="24"/>
        </w:rPr>
        <w:t>when</w:t>
      </w:r>
      <w:r w:rsidRPr="00576536">
        <w:rPr>
          <w:szCs w:val="24"/>
        </w:rPr>
        <w:t xml:space="preserve"> </w:t>
      </w:r>
      <w:r w:rsidRPr="00576536">
        <w:rPr>
          <w:spacing w:val="-1"/>
          <w:szCs w:val="24"/>
        </w:rPr>
        <w:t>the</w:t>
      </w:r>
      <w:r w:rsidRPr="00576536">
        <w:rPr>
          <w:szCs w:val="24"/>
        </w:rPr>
        <w:t xml:space="preserve"> </w:t>
      </w:r>
      <w:r w:rsidRPr="00576536">
        <w:rPr>
          <w:spacing w:val="-1"/>
          <w:szCs w:val="24"/>
        </w:rPr>
        <w:t>organization</w:t>
      </w:r>
      <w:r w:rsidRPr="00576536">
        <w:rPr>
          <w:szCs w:val="24"/>
        </w:rPr>
        <w:t xml:space="preserve"> </w:t>
      </w:r>
      <w:r w:rsidRPr="00576536">
        <w:rPr>
          <w:spacing w:val="-1"/>
          <w:szCs w:val="24"/>
        </w:rPr>
        <w:t>receives</w:t>
      </w:r>
      <w:r w:rsidRPr="00576536">
        <w:rPr>
          <w:spacing w:val="57"/>
          <w:szCs w:val="24"/>
        </w:rPr>
        <w:t xml:space="preserve"> </w:t>
      </w:r>
      <w:r w:rsidRPr="00576536">
        <w:rPr>
          <w:szCs w:val="24"/>
        </w:rPr>
        <w:t>financial</w:t>
      </w:r>
      <w:r w:rsidRPr="00576536">
        <w:rPr>
          <w:spacing w:val="-2"/>
          <w:szCs w:val="24"/>
        </w:rPr>
        <w:t xml:space="preserve"> </w:t>
      </w:r>
      <w:r w:rsidRPr="00576536">
        <w:rPr>
          <w:spacing w:val="-1"/>
          <w:szCs w:val="24"/>
        </w:rPr>
        <w:t>assistance</w:t>
      </w:r>
      <w:r w:rsidRPr="00576536">
        <w:rPr>
          <w:spacing w:val="-2"/>
          <w:szCs w:val="24"/>
        </w:rPr>
        <w:t xml:space="preserve"> </w:t>
      </w:r>
      <w:r w:rsidRPr="00576536">
        <w:rPr>
          <w:spacing w:val="-1"/>
          <w:szCs w:val="24"/>
        </w:rPr>
        <w:t>from</w:t>
      </w:r>
      <w:r w:rsidRPr="00576536">
        <w:rPr>
          <w:spacing w:val="1"/>
          <w:szCs w:val="24"/>
        </w:rPr>
        <w:t xml:space="preserve"> </w:t>
      </w:r>
      <w:r w:rsidRPr="00576536">
        <w:rPr>
          <w:szCs w:val="24"/>
        </w:rPr>
        <w:t>USAID.</w:t>
      </w:r>
    </w:p>
    <w:p w14:paraId="1AA366C7" w14:textId="77777777" w:rsidR="00275987" w:rsidRPr="00576536" w:rsidRDefault="00275987" w:rsidP="00275987">
      <w:pPr>
        <w:rPr>
          <w:rFonts w:eastAsia="Arial"/>
        </w:rPr>
      </w:pPr>
    </w:p>
    <w:p w14:paraId="09AA9A97" w14:textId="77777777" w:rsidR="00275987" w:rsidRPr="00576536" w:rsidRDefault="00275987" w:rsidP="00275987">
      <w:pPr>
        <w:pStyle w:val="BodyText"/>
        <w:widowControl w:val="0"/>
        <w:numPr>
          <w:ilvl w:val="0"/>
          <w:numId w:val="16"/>
        </w:numPr>
        <w:tabs>
          <w:tab w:val="left" w:pos="821"/>
        </w:tabs>
        <w:overflowPunct/>
        <w:autoSpaceDE/>
        <w:autoSpaceDN/>
        <w:adjustRightInd/>
        <w:ind w:right="286"/>
        <w:textAlignment w:val="auto"/>
        <w:rPr>
          <w:szCs w:val="24"/>
        </w:rPr>
      </w:pPr>
      <w:r w:rsidRPr="00576536">
        <w:rPr>
          <w:spacing w:val="-1"/>
          <w:szCs w:val="24"/>
        </w:rPr>
        <w:t>The</w:t>
      </w:r>
      <w:r w:rsidRPr="00576536">
        <w:rPr>
          <w:szCs w:val="24"/>
        </w:rPr>
        <w:t xml:space="preserve"> </w:t>
      </w:r>
      <w:r w:rsidRPr="00576536">
        <w:rPr>
          <w:spacing w:val="-1"/>
          <w:szCs w:val="24"/>
        </w:rPr>
        <w:t>Secretary</w:t>
      </w:r>
      <w:r w:rsidRPr="00576536">
        <w:rPr>
          <w:spacing w:val="-4"/>
          <w:szCs w:val="24"/>
        </w:rPr>
        <w:t xml:space="preserve"> </w:t>
      </w:r>
      <w:r w:rsidRPr="00576536">
        <w:rPr>
          <w:spacing w:val="-1"/>
          <w:szCs w:val="24"/>
        </w:rPr>
        <w:t>of</w:t>
      </w:r>
      <w:r w:rsidRPr="00576536">
        <w:rPr>
          <w:spacing w:val="2"/>
          <w:szCs w:val="24"/>
        </w:rPr>
        <w:t xml:space="preserve"> </w:t>
      </w:r>
      <w:r w:rsidRPr="00576536">
        <w:rPr>
          <w:spacing w:val="-1"/>
          <w:szCs w:val="24"/>
        </w:rPr>
        <w:t xml:space="preserve">State </w:t>
      </w:r>
      <w:r w:rsidRPr="00576536">
        <w:rPr>
          <w:szCs w:val="24"/>
        </w:rPr>
        <w:t>may</w:t>
      </w:r>
      <w:r w:rsidRPr="00576536">
        <w:rPr>
          <w:spacing w:val="-3"/>
          <w:szCs w:val="24"/>
        </w:rPr>
        <w:t xml:space="preserve"> </w:t>
      </w:r>
      <w:r w:rsidRPr="00576536">
        <w:rPr>
          <w:spacing w:val="-1"/>
          <w:szCs w:val="24"/>
        </w:rPr>
        <w:t>waive</w:t>
      </w:r>
      <w:r w:rsidRPr="00576536">
        <w:rPr>
          <w:szCs w:val="24"/>
        </w:rPr>
        <w:t xml:space="preserve"> the </w:t>
      </w:r>
      <w:r w:rsidRPr="00576536">
        <w:rPr>
          <w:spacing w:val="-1"/>
          <w:szCs w:val="24"/>
        </w:rPr>
        <w:t>requirements</w:t>
      </w:r>
      <w:r w:rsidRPr="00576536">
        <w:rPr>
          <w:szCs w:val="24"/>
        </w:rPr>
        <w:t xml:space="preserve"> </w:t>
      </w:r>
      <w:r w:rsidRPr="00576536">
        <w:rPr>
          <w:spacing w:val="-1"/>
          <w:szCs w:val="24"/>
        </w:rPr>
        <w:t>of</w:t>
      </w:r>
      <w:r w:rsidRPr="00576536">
        <w:rPr>
          <w:szCs w:val="24"/>
        </w:rPr>
        <w:t xml:space="preserve"> </w:t>
      </w:r>
      <w:r w:rsidRPr="00576536">
        <w:rPr>
          <w:spacing w:val="1"/>
          <w:szCs w:val="24"/>
        </w:rPr>
        <w:t>this</w:t>
      </w:r>
      <w:r w:rsidRPr="00576536">
        <w:rPr>
          <w:szCs w:val="24"/>
        </w:rPr>
        <w:t xml:space="preserve"> </w:t>
      </w:r>
      <w:r w:rsidRPr="00576536">
        <w:rPr>
          <w:spacing w:val="-1"/>
          <w:szCs w:val="24"/>
        </w:rPr>
        <w:t>section</w:t>
      </w:r>
      <w:r w:rsidRPr="00576536">
        <w:rPr>
          <w:spacing w:val="-2"/>
          <w:szCs w:val="24"/>
        </w:rPr>
        <w:t xml:space="preserve"> </w:t>
      </w:r>
      <w:r w:rsidRPr="00576536">
        <w:rPr>
          <w:szCs w:val="24"/>
        </w:rPr>
        <w:t>in</w:t>
      </w:r>
      <w:r w:rsidRPr="00576536">
        <w:rPr>
          <w:spacing w:val="-2"/>
          <w:szCs w:val="24"/>
        </w:rPr>
        <w:t xml:space="preserve"> </w:t>
      </w:r>
      <w:r w:rsidRPr="00576536">
        <w:rPr>
          <w:spacing w:val="-1"/>
          <w:szCs w:val="24"/>
        </w:rPr>
        <w:t>whole</w:t>
      </w:r>
      <w:r w:rsidRPr="00576536">
        <w:rPr>
          <w:szCs w:val="24"/>
        </w:rPr>
        <w:t xml:space="preserve"> or in</w:t>
      </w:r>
      <w:r w:rsidRPr="00576536">
        <w:rPr>
          <w:spacing w:val="57"/>
          <w:szCs w:val="24"/>
        </w:rPr>
        <w:t xml:space="preserve"> </w:t>
      </w:r>
      <w:r w:rsidRPr="00576536">
        <w:rPr>
          <w:szCs w:val="24"/>
        </w:rPr>
        <w:t xml:space="preserve">part, </w:t>
      </w:r>
      <w:r w:rsidRPr="00576536">
        <w:rPr>
          <w:spacing w:val="-1"/>
          <w:szCs w:val="24"/>
        </w:rPr>
        <w:t>on</w:t>
      </w:r>
      <w:r w:rsidRPr="00576536">
        <w:rPr>
          <w:szCs w:val="24"/>
        </w:rPr>
        <w:t xml:space="preserve"> a</w:t>
      </w:r>
      <w:r w:rsidRPr="00576536">
        <w:rPr>
          <w:spacing w:val="-1"/>
          <w:szCs w:val="24"/>
        </w:rPr>
        <w:t xml:space="preserve"> case-by-case</w:t>
      </w:r>
      <w:r w:rsidRPr="00576536">
        <w:rPr>
          <w:szCs w:val="24"/>
        </w:rPr>
        <w:t xml:space="preserve"> basis,</w:t>
      </w:r>
      <w:r w:rsidRPr="00576536">
        <w:rPr>
          <w:spacing w:val="-3"/>
          <w:szCs w:val="24"/>
        </w:rPr>
        <w:t xml:space="preserve"> </w:t>
      </w:r>
      <w:r w:rsidRPr="00576536">
        <w:rPr>
          <w:spacing w:val="-1"/>
          <w:szCs w:val="24"/>
        </w:rPr>
        <w:t>where</w:t>
      </w:r>
      <w:r w:rsidRPr="00576536">
        <w:rPr>
          <w:szCs w:val="24"/>
        </w:rPr>
        <w:t xml:space="preserve"> the</w:t>
      </w:r>
      <w:r w:rsidRPr="00576536">
        <w:rPr>
          <w:spacing w:val="-2"/>
          <w:szCs w:val="24"/>
        </w:rPr>
        <w:t xml:space="preserve"> </w:t>
      </w:r>
      <w:r w:rsidRPr="00576536">
        <w:rPr>
          <w:spacing w:val="-1"/>
          <w:szCs w:val="24"/>
        </w:rPr>
        <w:t>Secretary</w:t>
      </w:r>
      <w:r w:rsidRPr="00576536">
        <w:rPr>
          <w:spacing w:val="-4"/>
          <w:szCs w:val="24"/>
        </w:rPr>
        <w:t xml:space="preserve"> </w:t>
      </w:r>
      <w:r w:rsidRPr="00576536">
        <w:rPr>
          <w:szCs w:val="24"/>
        </w:rPr>
        <w:t xml:space="preserve">determines </w:t>
      </w:r>
      <w:r w:rsidRPr="00576536">
        <w:rPr>
          <w:spacing w:val="-1"/>
          <w:szCs w:val="24"/>
        </w:rPr>
        <w:t>that</w:t>
      </w:r>
      <w:r w:rsidRPr="00576536">
        <w:rPr>
          <w:spacing w:val="-2"/>
          <w:szCs w:val="24"/>
        </w:rPr>
        <w:t xml:space="preserve"> </w:t>
      </w:r>
      <w:r w:rsidRPr="00576536">
        <w:rPr>
          <w:szCs w:val="24"/>
        </w:rPr>
        <w:t xml:space="preserve">such </w:t>
      </w:r>
      <w:r w:rsidRPr="00576536">
        <w:rPr>
          <w:spacing w:val="-1"/>
          <w:szCs w:val="24"/>
        </w:rPr>
        <w:t>waiver</w:t>
      </w:r>
      <w:r w:rsidRPr="00576536">
        <w:rPr>
          <w:spacing w:val="41"/>
          <w:szCs w:val="24"/>
        </w:rPr>
        <w:t xml:space="preserve"> </w:t>
      </w:r>
      <w:r w:rsidRPr="00576536">
        <w:rPr>
          <w:szCs w:val="24"/>
        </w:rPr>
        <w:t xml:space="preserve">is </w:t>
      </w:r>
      <w:r w:rsidRPr="00576536">
        <w:rPr>
          <w:spacing w:val="-1"/>
          <w:szCs w:val="24"/>
        </w:rPr>
        <w:t>necessary</w:t>
      </w:r>
      <w:r w:rsidRPr="00576536">
        <w:rPr>
          <w:spacing w:val="-4"/>
          <w:szCs w:val="24"/>
        </w:rPr>
        <w:t xml:space="preserve"> </w:t>
      </w:r>
      <w:r w:rsidRPr="00576536">
        <w:rPr>
          <w:szCs w:val="24"/>
        </w:rPr>
        <w:t>to further</w:t>
      </w:r>
      <w:r w:rsidRPr="00576536">
        <w:rPr>
          <w:spacing w:val="-3"/>
          <w:szCs w:val="24"/>
        </w:rPr>
        <w:t xml:space="preserve"> </w:t>
      </w:r>
      <w:r w:rsidRPr="00576536">
        <w:rPr>
          <w:szCs w:val="24"/>
        </w:rPr>
        <w:t>the</w:t>
      </w:r>
      <w:r w:rsidRPr="00576536">
        <w:rPr>
          <w:spacing w:val="-2"/>
          <w:szCs w:val="24"/>
        </w:rPr>
        <w:t xml:space="preserve"> </w:t>
      </w:r>
      <w:r w:rsidRPr="00576536">
        <w:rPr>
          <w:spacing w:val="-1"/>
          <w:szCs w:val="24"/>
        </w:rPr>
        <w:t>national</w:t>
      </w:r>
      <w:r w:rsidRPr="00576536">
        <w:rPr>
          <w:szCs w:val="24"/>
        </w:rPr>
        <w:t xml:space="preserve"> </w:t>
      </w:r>
      <w:r w:rsidRPr="00576536">
        <w:rPr>
          <w:spacing w:val="-1"/>
          <w:szCs w:val="24"/>
        </w:rPr>
        <w:t>security</w:t>
      </w:r>
      <w:r w:rsidRPr="00576536">
        <w:rPr>
          <w:spacing w:val="-2"/>
          <w:szCs w:val="24"/>
        </w:rPr>
        <w:t xml:space="preserve"> </w:t>
      </w:r>
      <w:r w:rsidRPr="00576536">
        <w:rPr>
          <w:szCs w:val="24"/>
        </w:rPr>
        <w:t xml:space="preserve">or </w:t>
      </w:r>
      <w:r w:rsidRPr="00576536">
        <w:rPr>
          <w:spacing w:val="-1"/>
          <w:szCs w:val="24"/>
        </w:rPr>
        <w:t>foreign</w:t>
      </w:r>
      <w:r w:rsidRPr="00576536">
        <w:rPr>
          <w:szCs w:val="24"/>
        </w:rPr>
        <w:t xml:space="preserve"> policy</w:t>
      </w:r>
      <w:r w:rsidRPr="00576536">
        <w:rPr>
          <w:spacing w:val="-3"/>
          <w:szCs w:val="24"/>
        </w:rPr>
        <w:t xml:space="preserve"> </w:t>
      </w:r>
      <w:r w:rsidRPr="00576536">
        <w:rPr>
          <w:szCs w:val="24"/>
        </w:rPr>
        <w:t>interests</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53"/>
          <w:szCs w:val="24"/>
        </w:rPr>
        <w:t xml:space="preserve"> </w:t>
      </w:r>
      <w:r w:rsidRPr="00576536">
        <w:rPr>
          <w:szCs w:val="24"/>
        </w:rPr>
        <w:t xml:space="preserve">United </w:t>
      </w:r>
      <w:r w:rsidRPr="00576536">
        <w:rPr>
          <w:spacing w:val="-1"/>
          <w:szCs w:val="24"/>
        </w:rPr>
        <w:t>States.</w:t>
      </w:r>
    </w:p>
    <w:p w14:paraId="70F95278" w14:textId="77777777" w:rsidR="00275987" w:rsidRPr="00576536" w:rsidRDefault="00275987" w:rsidP="00275987">
      <w:pPr>
        <w:rPr>
          <w:rFonts w:eastAsia="Arial"/>
        </w:rPr>
      </w:pPr>
    </w:p>
    <w:p w14:paraId="27DDA79A" w14:textId="77777777" w:rsidR="00275987" w:rsidRPr="00576536" w:rsidRDefault="00275987" w:rsidP="00275987">
      <w:pPr>
        <w:pStyle w:val="BodyText"/>
        <w:ind w:left="100" w:firstLine="3458"/>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7D7388E5" w14:textId="77777777" w:rsidR="00275987" w:rsidRPr="00576536" w:rsidRDefault="00275987" w:rsidP="00275987">
      <w:pPr>
        <w:rPr>
          <w:rFonts w:eastAsia="Arial"/>
        </w:rPr>
      </w:pPr>
    </w:p>
    <w:p w14:paraId="5457C41C" w14:textId="77777777" w:rsidR="00275987" w:rsidRPr="00576536" w:rsidRDefault="00275987" w:rsidP="00275987">
      <w:pPr>
        <w:spacing w:before="11"/>
        <w:rPr>
          <w:rFonts w:eastAsia="Arial"/>
        </w:rPr>
      </w:pPr>
    </w:p>
    <w:p w14:paraId="460B3705" w14:textId="77777777" w:rsidR="00275987" w:rsidRPr="00576536" w:rsidRDefault="00275987" w:rsidP="00275987">
      <w:pPr>
        <w:pStyle w:val="Heading1"/>
        <w:rPr>
          <w:rFonts w:cs="Times New Roman"/>
          <w:b w:val="0"/>
          <w:bCs w:val="0"/>
        </w:rPr>
      </w:pPr>
      <w:r w:rsidRPr="00576536">
        <w:rPr>
          <w:rFonts w:cs="Times New Roman"/>
          <w:spacing w:val="-1"/>
        </w:rPr>
        <w:t>M18.</w:t>
      </w:r>
      <w:r w:rsidRPr="00576536">
        <w:rPr>
          <w:rFonts w:cs="Times New Roman"/>
        </w:rPr>
        <w:t xml:space="preserve"> </w:t>
      </w:r>
      <w:r w:rsidRPr="00576536">
        <w:rPr>
          <w:rFonts w:cs="Times New Roman"/>
          <w:spacing w:val="1"/>
        </w:rPr>
        <w:t xml:space="preserve"> </w:t>
      </w:r>
      <w:r w:rsidRPr="00576536">
        <w:rPr>
          <w:rFonts w:cs="Times New Roman"/>
          <w:spacing w:val="-2"/>
        </w:rPr>
        <w:t>NONDISCRIMINATION</w:t>
      </w:r>
      <w:r w:rsidRPr="00576536">
        <w:rPr>
          <w:rFonts w:cs="Times New Roman"/>
          <w:spacing w:val="-1"/>
        </w:rPr>
        <w:t xml:space="preserve"> (JUNE</w:t>
      </w:r>
      <w:r w:rsidRPr="00576536">
        <w:rPr>
          <w:rFonts w:cs="Times New Roman"/>
          <w:spacing w:val="1"/>
        </w:rPr>
        <w:t xml:space="preserve"> </w:t>
      </w:r>
      <w:r w:rsidRPr="00576536">
        <w:rPr>
          <w:rFonts w:cs="Times New Roman"/>
        </w:rPr>
        <w:t>2012)</w:t>
      </w:r>
    </w:p>
    <w:p w14:paraId="374A9448" w14:textId="77777777" w:rsidR="00275987" w:rsidRPr="00576536" w:rsidRDefault="00275987" w:rsidP="00275987">
      <w:pPr>
        <w:spacing w:before="1"/>
        <w:rPr>
          <w:rFonts w:eastAsia="Arial"/>
          <w:b/>
          <w:bCs/>
        </w:rPr>
      </w:pPr>
    </w:p>
    <w:p w14:paraId="4327635A" w14:textId="77777777" w:rsidR="00275987" w:rsidRPr="00576536" w:rsidRDefault="00275987" w:rsidP="00275987">
      <w:pPr>
        <w:pStyle w:val="BodyText"/>
        <w:ind w:left="100" w:right="159"/>
        <w:rPr>
          <w:szCs w:val="24"/>
        </w:rPr>
      </w:pPr>
      <w:r w:rsidRPr="00576536">
        <w:rPr>
          <w:szCs w:val="24"/>
        </w:rPr>
        <w:t xml:space="preserve">No U.S. </w:t>
      </w:r>
      <w:r w:rsidRPr="00576536">
        <w:rPr>
          <w:spacing w:val="-1"/>
          <w:szCs w:val="24"/>
        </w:rPr>
        <w:t>citizen</w:t>
      </w:r>
      <w:r w:rsidRPr="00576536">
        <w:rPr>
          <w:szCs w:val="24"/>
        </w:rPr>
        <w:t xml:space="preserve"> or </w:t>
      </w:r>
      <w:r w:rsidRPr="00576536">
        <w:rPr>
          <w:spacing w:val="-1"/>
          <w:szCs w:val="24"/>
        </w:rPr>
        <w:t>legal</w:t>
      </w:r>
      <w:r w:rsidRPr="00576536">
        <w:rPr>
          <w:spacing w:val="-3"/>
          <w:szCs w:val="24"/>
        </w:rPr>
        <w:t xml:space="preserve"> </w:t>
      </w:r>
      <w:r w:rsidRPr="00576536">
        <w:rPr>
          <w:szCs w:val="24"/>
        </w:rPr>
        <w:t>resident</w:t>
      </w:r>
      <w:r w:rsidRPr="00576536">
        <w:rPr>
          <w:spacing w:val="-2"/>
          <w:szCs w:val="24"/>
        </w:rPr>
        <w:t xml:space="preserve"> </w:t>
      </w:r>
      <w:r w:rsidRPr="00576536">
        <w:rPr>
          <w:szCs w:val="24"/>
        </w:rPr>
        <w:t>shall</w:t>
      </w:r>
      <w:r w:rsidRPr="00576536">
        <w:rPr>
          <w:spacing w:val="-3"/>
          <w:szCs w:val="24"/>
        </w:rPr>
        <w:t xml:space="preserve"> </w:t>
      </w:r>
      <w:r w:rsidRPr="00576536">
        <w:rPr>
          <w:szCs w:val="24"/>
        </w:rPr>
        <w:t>be</w:t>
      </w:r>
      <w:r w:rsidRPr="00576536">
        <w:rPr>
          <w:spacing w:val="-2"/>
          <w:szCs w:val="24"/>
        </w:rPr>
        <w:t xml:space="preserve"> </w:t>
      </w:r>
      <w:r w:rsidRPr="00576536">
        <w:rPr>
          <w:spacing w:val="-1"/>
          <w:szCs w:val="24"/>
        </w:rPr>
        <w:t>excluded</w:t>
      </w:r>
      <w:r w:rsidRPr="00576536">
        <w:rPr>
          <w:spacing w:val="-2"/>
          <w:szCs w:val="24"/>
        </w:rPr>
        <w:t xml:space="preserve"> </w:t>
      </w:r>
      <w:r w:rsidRPr="00576536">
        <w:rPr>
          <w:spacing w:val="-1"/>
          <w:szCs w:val="24"/>
        </w:rPr>
        <w:t>from participation</w:t>
      </w:r>
      <w:r w:rsidRPr="00576536">
        <w:rPr>
          <w:spacing w:val="-2"/>
          <w:szCs w:val="24"/>
        </w:rPr>
        <w:t xml:space="preserve"> </w:t>
      </w:r>
      <w:r w:rsidRPr="00576536">
        <w:rPr>
          <w:szCs w:val="24"/>
        </w:rPr>
        <w:t xml:space="preserve">in, </w:t>
      </w:r>
      <w:r w:rsidRPr="00576536">
        <w:rPr>
          <w:spacing w:val="-1"/>
          <w:szCs w:val="24"/>
        </w:rPr>
        <w:t>be</w:t>
      </w:r>
      <w:r w:rsidRPr="00576536">
        <w:rPr>
          <w:szCs w:val="24"/>
        </w:rPr>
        <w:t xml:space="preserve"> </w:t>
      </w:r>
      <w:r w:rsidRPr="00576536">
        <w:rPr>
          <w:spacing w:val="-1"/>
          <w:szCs w:val="24"/>
        </w:rPr>
        <w:t>denied the</w:t>
      </w:r>
      <w:r w:rsidRPr="00576536">
        <w:rPr>
          <w:spacing w:val="67"/>
          <w:szCs w:val="24"/>
        </w:rPr>
        <w:t xml:space="preserve"> </w:t>
      </w:r>
      <w:r w:rsidRPr="00576536">
        <w:rPr>
          <w:spacing w:val="-1"/>
          <w:szCs w:val="24"/>
        </w:rPr>
        <w:t>benefits</w:t>
      </w:r>
      <w:r w:rsidRPr="00576536">
        <w:rPr>
          <w:szCs w:val="24"/>
        </w:rPr>
        <w:t xml:space="preserve"> </w:t>
      </w:r>
      <w:r w:rsidRPr="00576536">
        <w:rPr>
          <w:spacing w:val="-1"/>
          <w:szCs w:val="24"/>
        </w:rPr>
        <w:t>of,</w:t>
      </w:r>
      <w:r w:rsidRPr="00576536">
        <w:rPr>
          <w:szCs w:val="24"/>
        </w:rPr>
        <w:t xml:space="preserve"> or</w:t>
      </w:r>
      <w:r w:rsidRPr="00576536">
        <w:rPr>
          <w:spacing w:val="-3"/>
          <w:szCs w:val="24"/>
        </w:rPr>
        <w:t xml:space="preserve"> </w:t>
      </w:r>
      <w:r w:rsidRPr="00576536">
        <w:rPr>
          <w:szCs w:val="24"/>
        </w:rPr>
        <w:t>be</w:t>
      </w:r>
      <w:r w:rsidRPr="00576536">
        <w:rPr>
          <w:spacing w:val="-2"/>
          <w:szCs w:val="24"/>
        </w:rPr>
        <w:t xml:space="preserve"> </w:t>
      </w:r>
      <w:r w:rsidRPr="00576536">
        <w:rPr>
          <w:spacing w:val="-1"/>
          <w:szCs w:val="24"/>
        </w:rPr>
        <w:t>otherwise</w:t>
      </w:r>
      <w:r w:rsidRPr="00576536">
        <w:rPr>
          <w:szCs w:val="24"/>
        </w:rPr>
        <w:t xml:space="preserve"> subjected </w:t>
      </w:r>
      <w:r w:rsidRPr="00576536">
        <w:rPr>
          <w:spacing w:val="-1"/>
          <w:szCs w:val="24"/>
        </w:rPr>
        <w:t>to</w:t>
      </w:r>
      <w:r w:rsidRPr="00576536">
        <w:rPr>
          <w:szCs w:val="24"/>
        </w:rPr>
        <w:t xml:space="preserve"> </w:t>
      </w:r>
      <w:r w:rsidRPr="00576536">
        <w:rPr>
          <w:spacing w:val="-1"/>
          <w:szCs w:val="24"/>
        </w:rPr>
        <w:t>discrimination</w:t>
      </w:r>
      <w:r w:rsidRPr="00576536">
        <w:rPr>
          <w:szCs w:val="24"/>
        </w:rPr>
        <w:t xml:space="preserve"> </w:t>
      </w:r>
      <w:r w:rsidRPr="00576536">
        <w:rPr>
          <w:spacing w:val="-1"/>
          <w:szCs w:val="24"/>
        </w:rPr>
        <w:t>on</w:t>
      </w:r>
      <w:r w:rsidRPr="00576536">
        <w:rPr>
          <w:szCs w:val="24"/>
        </w:rPr>
        <w:t xml:space="preserve"> </w:t>
      </w:r>
      <w:r w:rsidRPr="00576536">
        <w:rPr>
          <w:spacing w:val="-1"/>
          <w:szCs w:val="24"/>
        </w:rPr>
        <w:t>the</w:t>
      </w:r>
      <w:r w:rsidRPr="00576536">
        <w:rPr>
          <w:spacing w:val="-2"/>
          <w:szCs w:val="24"/>
        </w:rPr>
        <w:t xml:space="preserve"> </w:t>
      </w:r>
      <w:r w:rsidRPr="00576536">
        <w:rPr>
          <w:szCs w:val="24"/>
        </w:rPr>
        <w:t>basis</w:t>
      </w:r>
      <w:r w:rsidRPr="00576536">
        <w:rPr>
          <w:spacing w:val="-3"/>
          <w:szCs w:val="24"/>
        </w:rPr>
        <w:t xml:space="preserve"> </w:t>
      </w:r>
      <w:r w:rsidRPr="00576536">
        <w:rPr>
          <w:spacing w:val="-1"/>
          <w:szCs w:val="24"/>
        </w:rPr>
        <w:t>of</w:t>
      </w:r>
      <w:r w:rsidRPr="00576536">
        <w:rPr>
          <w:spacing w:val="2"/>
          <w:szCs w:val="24"/>
        </w:rPr>
        <w:t xml:space="preserve"> </w:t>
      </w:r>
      <w:r w:rsidRPr="00576536">
        <w:rPr>
          <w:szCs w:val="24"/>
        </w:rPr>
        <w:t>race,</w:t>
      </w:r>
      <w:r w:rsidRPr="00576536">
        <w:rPr>
          <w:spacing w:val="-2"/>
          <w:szCs w:val="24"/>
        </w:rPr>
        <w:t xml:space="preserve"> </w:t>
      </w:r>
      <w:r w:rsidRPr="00576536">
        <w:rPr>
          <w:szCs w:val="24"/>
        </w:rPr>
        <w:t>color,</w:t>
      </w:r>
      <w:r w:rsidRPr="00576536">
        <w:rPr>
          <w:spacing w:val="55"/>
          <w:szCs w:val="24"/>
        </w:rPr>
        <w:t xml:space="preserve"> </w:t>
      </w:r>
      <w:r w:rsidRPr="00576536">
        <w:rPr>
          <w:spacing w:val="-1"/>
          <w:szCs w:val="24"/>
        </w:rPr>
        <w:t>national</w:t>
      </w:r>
      <w:r w:rsidRPr="00576536">
        <w:rPr>
          <w:szCs w:val="24"/>
        </w:rPr>
        <w:t xml:space="preserve"> </w:t>
      </w:r>
      <w:r w:rsidRPr="00576536">
        <w:rPr>
          <w:spacing w:val="-1"/>
          <w:szCs w:val="24"/>
        </w:rPr>
        <w:t>origin,</w:t>
      </w:r>
      <w:r w:rsidRPr="00576536">
        <w:rPr>
          <w:szCs w:val="24"/>
        </w:rPr>
        <w:t xml:space="preserve"> </w:t>
      </w:r>
      <w:r w:rsidRPr="00576536">
        <w:rPr>
          <w:spacing w:val="-1"/>
          <w:szCs w:val="24"/>
        </w:rPr>
        <w:t>age,</w:t>
      </w:r>
      <w:r w:rsidRPr="00576536">
        <w:rPr>
          <w:spacing w:val="-2"/>
          <w:szCs w:val="24"/>
        </w:rPr>
        <w:t xml:space="preserve"> </w:t>
      </w:r>
      <w:r w:rsidRPr="00576536">
        <w:rPr>
          <w:spacing w:val="-1"/>
          <w:szCs w:val="24"/>
        </w:rPr>
        <w:t>disability,</w:t>
      </w:r>
      <w:r w:rsidRPr="00576536">
        <w:rPr>
          <w:szCs w:val="24"/>
        </w:rPr>
        <w:t xml:space="preserve"> or sex</w:t>
      </w:r>
      <w:r w:rsidRPr="00576536">
        <w:rPr>
          <w:spacing w:val="-2"/>
          <w:szCs w:val="24"/>
        </w:rPr>
        <w:t xml:space="preserve"> </w:t>
      </w:r>
      <w:r w:rsidRPr="00576536">
        <w:rPr>
          <w:szCs w:val="24"/>
        </w:rPr>
        <w:t xml:space="preserve">under </w:t>
      </w:r>
      <w:r w:rsidRPr="00576536">
        <w:rPr>
          <w:spacing w:val="-1"/>
          <w:szCs w:val="24"/>
        </w:rPr>
        <w:t>any</w:t>
      </w:r>
      <w:r w:rsidRPr="00576536">
        <w:rPr>
          <w:spacing w:val="-3"/>
          <w:szCs w:val="24"/>
        </w:rPr>
        <w:t xml:space="preserve"> </w:t>
      </w:r>
      <w:r w:rsidRPr="00576536">
        <w:rPr>
          <w:spacing w:val="-1"/>
          <w:szCs w:val="24"/>
        </w:rPr>
        <w:t>program</w:t>
      </w:r>
      <w:r w:rsidRPr="00576536">
        <w:rPr>
          <w:spacing w:val="1"/>
          <w:szCs w:val="24"/>
        </w:rPr>
        <w:t xml:space="preserve"> </w:t>
      </w:r>
      <w:r w:rsidRPr="00576536">
        <w:rPr>
          <w:szCs w:val="24"/>
        </w:rPr>
        <w:t xml:space="preserve">or </w:t>
      </w:r>
      <w:r w:rsidRPr="00576536">
        <w:rPr>
          <w:spacing w:val="-1"/>
          <w:szCs w:val="24"/>
        </w:rPr>
        <w:t>activity</w:t>
      </w:r>
      <w:r w:rsidRPr="00576536">
        <w:rPr>
          <w:spacing w:val="-3"/>
          <w:szCs w:val="24"/>
        </w:rPr>
        <w:t xml:space="preserve"> </w:t>
      </w:r>
      <w:r w:rsidRPr="00576536">
        <w:rPr>
          <w:szCs w:val="24"/>
        </w:rPr>
        <w:t>funded</w:t>
      </w:r>
      <w:r w:rsidRPr="00576536">
        <w:rPr>
          <w:spacing w:val="8"/>
          <w:szCs w:val="24"/>
        </w:rPr>
        <w:t xml:space="preserve"> </w:t>
      </w:r>
      <w:r w:rsidRPr="00576536">
        <w:rPr>
          <w:szCs w:val="24"/>
        </w:rPr>
        <w:t>by</w:t>
      </w:r>
      <w:r w:rsidRPr="00576536">
        <w:rPr>
          <w:spacing w:val="-3"/>
          <w:szCs w:val="24"/>
        </w:rPr>
        <w:t xml:space="preserve"> </w:t>
      </w:r>
      <w:r w:rsidRPr="00576536">
        <w:rPr>
          <w:szCs w:val="24"/>
        </w:rPr>
        <w:t>this</w:t>
      </w:r>
      <w:r w:rsidRPr="00576536">
        <w:rPr>
          <w:spacing w:val="-3"/>
          <w:szCs w:val="24"/>
        </w:rPr>
        <w:t xml:space="preserve"> </w:t>
      </w:r>
      <w:r w:rsidRPr="00576536">
        <w:rPr>
          <w:spacing w:val="-1"/>
          <w:szCs w:val="24"/>
        </w:rPr>
        <w:t>award</w:t>
      </w:r>
      <w:r w:rsidRPr="00576536">
        <w:rPr>
          <w:spacing w:val="75"/>
          <w:szCs w:val="24"/>
        </w:rPr>
        <w:t xml:space="preserve"> </w:t>
      </w:r>
      <w:r w:rsidRPr="00576536">
        <w:rPr>
          <w:spacing w:val="-1"/>
          <w:szCs w:val="24"/>
        </w:rPr>
        <w:t>when</w:t>
      </w:r>
      <w:r w:rsidRPr="00576536">
        <w:rPr>
          <w:szCs w:val="24"/>
        </w:rPr>
        <w:t xml:space="preserve"> </w:t>
      </w:r>
      <w:r w:rsidRPr="00576536">
        <w:rPr>
          <w:spacing w:val="-1"/>
          <w:szCs w:val="24"/>
        </w:rPr>
        <w:t>work</w:t>
      </w:r>
      <w:r w:rsidRPr="00576536">
        <w:rPr>
          <w:szCs w:val="24"/>
        </w:rPr>
        <w:t xml:space="preserve"> under </w:t>
      </w:r>
      <w:r w:rsidRPr="00576536">
        <w:rPr>
          <w:spacing w:val="-1"/>
          <w:szCs w:val="24"/>
        </w:rPr>
        <w:t>the</w:t>
      </w:r>
      <w:r w:rsidRPr="00576536">
        <w:rPr>
          <w:szCs w:val="24"/>
        </w:rPr>
        <w:t xml:space="preserve"> </w:t>
      </w:r>
      <w:r w:rsidRPr="00576536">
        <w:rPr>
          <w:spacing w:val="-1"/>
          <w:szCs w:val="24"/>
        </w:rPr>
        <w:t>grant</w:t>
      </w:r>
      <w:r w:rsidRPr="00576536">
        <w:rPr>
          <w:szCs w:val="24"/>
        </w:rPr>
        <w:t xml:space="preserve"> is </w:t>
      </w:r>
      <w:r w:rsidRPr="00576536">
        <w:rPr>
          <w:spacing w:val="-1"/>
          <w:szCs w:val="24"/>
        </w:rPr>
        <w:t>performed</w:t>
      </w:r>
      <w:r w:rsidRPr="00576536">
        <w:rPr>
          <w:szCs w:val="24"/>
        </w:rPr>
        <w:t xml:space="preserve"> in</w:t>
      </w:r>
      <w:r w:rsidRPr="00576536">
        <w:rPr>
          <w:spacing w:val="-2"/>
          <w:szCs w:val="24"/>
        </w:rPr>
        <w:t xml:space="preserve"> </w:t>
      </w:r>
      <w:r w:rsidRPr="00576536">
        <w:rPr>
          <w:spacing w:val="-1"/>
          <w:szCs w:val="24"/>
        </w:rPr>
        <w:t>the</w:t>
      </w:r>
      <w:r w:rsidRPr="00576536">
        <w:rPr>
          <w:szCs w:val="24"/>
        </w:rPr>
        <w:t xml:space="preserve"> U.S.</w:t>
      </w:r>
      <w:r w:rsidRPr="00576536">
        <w:rPr>
          <w:spacing w:val="-2"/>
          <w:szCs w:val="24"/>
        </w:rPr>
        <w:t xml:space="preserve"> </w:t>
      </w:r>
      <w:r w:rsidRPr="00576536">
        <w:rPr>
          <w:szCs w:val="24"/>
        </w:rPr>
        <w:t xml:space="preserve">or </w:t>
      </w:r>
      <w:r w:rsidRPr="00576536">
        <w:rPr>
          <w:spacing w:val="-1"/>
          <w:szCs w:val="24"/>
        </w:rPr>
        <w:t>when</w:t>
      </w:r>
      <w:r w:rsidRPr="00576536">
        <w:rPr>
          <w:szCs w:val="24"/>
        </w:rPr>
        <w:t xml:space="preserve"> </w:t>
      </w:r>
      <w:r w:rsidRPr="00576536">
        <w:rPr>
          <w:spacing w:val="-1"/>
          <w:szCs w:val="24"/>
        </w:rPr>
        <w:t>employees</w:t>
      </w:r>
      <w:r w:rsidRPr="00576536">
        <w:rPr>
          <w:szCs w:val="24"/>
        </w:rPr>
        <w:t xml:space="preserve"> are</w:t>
      </w:r>
      <w:r w:rsidRPr="00576536">
        <w:rPr>
          <w:spacing w:val="-3"/>
          <w:szCs w:val="24"/>
        </w:rPr>
        <w:t xml:space="preserve"> </w:t>
      </w:r>
      <w:r w:rsidRPr="00576536">
        <w:rPr>
          <w:spacing w:val="-1"/>
          <w:szCs w:val="24"/>
        </w:rPr>
        <w:t>recruited</w:t>
      </w:r>
      <w:r w:rsidRPr="00576536">
        <w:rPr>
          <w:spacing w:val="55"/>
          <w:szCs w:val="24"/>
        </w:rPr>
        <w:t xml:space="preserve"> </w:t>
      </w:r>
      <w:r w:rsidRPr="00576536">
        <w:rPr>
          <w:spacing w:val="-1"/>
          <w:szCs w:val="24"/>
        </w:rPr>
        <w:t>from</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U.S.</w:t>
      </w:r>
    </w:p>
    <w:p w14:paraId="591B3B53" w14:textId="77777777" w:rsidR="00275987" w:rsidRPr="00576536" w:rsidRDefault="00275987" w:rsidP="00275987">
      <w:pPr>
        <w:spacing w:before="1"/>
        <w:rPr>
          <w:rFonts w:eastAsia="Arial"/>
        </w:rPr>
      </w:pPr>
    </w:p>
    <w:p w14:paraId="04BFD1DF" w14:textId="77777777" w:rsidR="00275987" w:rsidRPr="00576536" w:rsidRDefault="00275987" w:rsidP="00275987">
      <w:pPr>
        <w:pStyle w:val="BodyText"/>
        <w:ind w:left="100" w:right="286"/>
        <w:rPr>
          <w:szCs w:val="24"/>
        </w:rPr>
      </w:pPr>
      <w:r w:rsidRPr="00576536">
        <w:rPr>
          <w:spacing w:val="-1"/>
          <w:szCs w:val="24"/>
        </w:rPr>
        <w:t>Additionally,</w:t>
      </w:r>
      <w:r w:rsidRPr="00576536">
        <w:rPr>
          <w:spacing w:val="2"/>
          <w:szCs w:val="24"/>
        </w:rPr>
        <w:t xml:space="preserve"> </w:t>
      </w:r>
      <w:r w:rsidRPr="00576536">
        <w:rPr>
          <w:szCs w:val="24"/>
        </w:rPr>
        <w:t>USAID is</w:t>
      </w:r>
      <w:r w:rsidRPr="00576536">
        <w:rPr>
          <w:spacing w:val="-2"/>
          <w:szCs w:val="24"/>
        </w:rPr>
        <w:t xml:space="preserve"> </w:t>
      </w:r>
      <w:r w:rsidRPr="00576536">
        <w:rPr>
          <w:spacing w:val="-1"/>
          <w:szCs w:val="24"/>
        </w:rPr>
        <w:t>committed</w:t>
      </w:r>
      <w:r w:rsidRPr="00576536">
        <w:rPr>
          <w:szCs w:val="24"/>
        </w:rPr>
        <w:t xml:space="preserve"> </w:t>
      </w:r>
      <w:r w:rsidRPr="00576536">
        <w:rPr>
          <w:spacing w:val="-1"/>
          <w:szCs w:val="24"/>
        </w:rPr>
        <w:t>to</w:t>
      </w:r>
      <w:r w:rsidRPr="00576536">
        <w:rPr>
          <w:szCs w:val="24"/>
        </w:rPr>
        <w:t xml:space="preserve"> </w:t>
      </w:r>
      <w:r w:rsidRPr="00576536">
        <w:rPr>
          <w:spacing w:val="-1"/>
          <w:szCs w:val="24"/>
        </w:rPr>
        <w:t>achieving</w:t>
      </w:r>
      <w:r w:rsidRPr="00576536">
        <w:rPr>
          <w:spacing w:val="1"/>
          <w:szCs w:val="24"/>
        </w:rPr>
        <w:t xml:space="preserve"> </w:t>
      </w:r>
      <w:r w:rsidRPr="00576536">
        <w:rPr>
          <w:szCs w:val="24"/>
        </w:rPr>
        <w:t>and</w:t>
      </w:r>
      <w:r w:rsidRPr="00576536">
        <w:rPr>
          <w:spacing w:val="-2"/>
          <w:szCs w:val="24"/>
        </w:rPr>
        <w:t xml:space="preserve"> </w:t>
      </w:r>
      <w:r w:rsidRPr="00576536">
        <w:rPr>
          <w:spacing w:val="-1"/>
          <w:szCs w:val="24"/>
        </w:rPr>
        <w:t xml:space="preserve">maintaining </w:t>
      </w:r>
      <w:r w:rsidRPr="00576536">
        <w:rPr>
          <w:szCs w:val="24"/>
        </w:rPr>
        <w:t>a</w:t>
      </w:r>
      <w:r w:rsidRPr="00576536">
        <w:rPr>
          <w:spacing w:val="1"/>
          <w:szCs w:val="24"/>
        </w:rPr>
        <w:t xml:space="preserve"> </w:t>
      </w:r>
      <w:r w:rsidRPr="00576536">
        <w:rPr>
          <w:spacing w:val="-1"/>
          <w:szCs w:val="24"/>
        </w:rPr>
        <w:t>diverse</w:t>
      </w:r>
      <w:r w:rsidRPr="00576536">
        <w:rPr>
          <w:szCs w:val="24"/>
        </w:rPr>
        <w:t xml:space="preserve"> </w:t>
      </w:r>
      <w:r w:rsidRPr="00576536">
        <w:rPr>
          <w:spacing w:val="-1"/>
          <w:szCs w:val="24"/>
        </w:rPr>
        <w:t>and</w:t>
      </w:r>
      <w:r w:rsidRPr="00576536">
        <w:rPr>
          <w:spacing w:val="73"/>
          <w:szCs w:val="24"/>
        </w:rPr>
        <w:t xml:space="preserve"> </w:t>
      </w:r>
      <w:r w:rsidRPr="00576536">
        <w:rPr>
          <w:spacing w:val="-1"/>
          <w:szCs w:val="24"/>
        </w:rPr>
        <w:t>representative</w:t>
      </w:r>
      <w:r w:rsidRPr="00576536">
        <w:rPr>
          <w:szCs w:val="24"/>
        </w:rPr>
        <w:t xml:space="preserve"> </w:t>
      </w:r>
      <w:r w:rsidRPr="00576536">
        <w:rPr>
          <w:spacing w:val="-1"/>
          <w:szCs w:val="24"/>
        </w:rPr>
        <w:t>workforce</w:t>
      </w:r>
      <w:r w:rsidRPr="00576536">
        <w:rPr>
          <w:szCs w:val="24"/>
        </w:rPr>
        <w:t xml:space="preserve"> </w:t>
      </w:r>
      <w:r w:rsidRPr="00576536">
        <w:rPr>
          <w:spacing w:val="-1"/>
          <w:szCs w:val="24"/>
        </w:rPr>
        <w:t>and</w:t>
      </w:r>
      <w:r w:rsidRPr="00576536">
        <w:rPr>
          <w:szCs w:val="24"/>
        </w:rPr>
        <w:t xml:space="preserve"> a</w:t>
      </w:r>
      <w:r w:rsidRPr="00576536">
        <w:rPr>
          <w:spacing w:val="-1"/>
          <w:szCs w:val="24"/>
        </w:rPr>
        <w:t xml:space="preserve"> workplace free</w:t>
      </w:r>
      <w:r w:rsidRPr="00576536">
        <w:rPr>
          <w:szCs w:val="24"/>
        </w:rPr>
        <w:t xml:space="preserve"> </w:t>
      </w:r>
      <w:r w:rsidRPr="00576536">
        <w:rPr>
          <w:spacing w:val="-1"/>
          <w:szCs w:val="24"/>
        </w:rPr>
        <w:t>of</w:t>
      </w:r>
      <w:r w:rsidRPr="00576536">
        <w:rPr>
          <w:szCs w:val="24"/>
        </w:rPr>
        <w:t xml:space="preserve"> </w:t>
      </w:r>
      <w:r w:rsidRPr="00576536">
        <w:rPr>
          <w:spacing w:val="-1"/>
          <w:szCs w:val="24"/>
        </w:rPr>
        <w:t>discrimination.</w:t>
      </w:r>
      <w:r w:rsidRPr="00576536">
        <w:rPr>
          <w:szCs w:val="24"/>
        </w:rPr>
        <w:t xml:space="preserve"> </w:t>
      </w:r>
      <w:r w:rsidRPr="00576536">
        <w:rPr>
          <w:spacing w:val="1"/>
          <w:szCs w:val="24"/>
        </w:rPr>
        <w:t xml:space="preserve"> </w:t>
      </w:r>
      <w:r w:rsidRPr="00576536">
        <w:rPr>
          <w:spacing w:val="-1"/>
          <w:szCs w:val="24"/>
        </w:rPr>
        <w:t>Based</w:t>
      </w:r>
      <w:r w:rsidRPr="00576536">
        <w:rPr>
          <w:szCs w:val="24"/>
        </w:rPr>
        <w:t xml:space="preserve"> </w:t>
      </w:r>
      <w:r w:rsidRPr="00576536">
        <w:rPr>
          <w:spacing w:val="-1"/>
          <w:szCs w:val="24"/>
        </w:rPr>
        <w:t>on</w:t>
      </w:r>
      <w:r w:rsidRPr="00576536">
        <w:rPr>
          <w:szCs w:val="24"/>
        </w:rPr>
        <w:t xml:space="preserve"> </w:t>
      </w:r>
      <w:r w:rsidRPr="00576536">
        <w:rPr>
          <w:spacing w:val="-1"/>
          <w:szCs w:val="24"/>
        </w:rPr>
        <w:t>law,</w:t>
      </w:r>
      <w:r w:rsidRPr="00576536">
        <w:rPr>
          <w:spacing w:val="87"/>
          <w:szCs w:val="24"/>
        </w:rPr>
        <w:t xml:space="preserve"> </w:t>
      </w:r>
      <w:r w:rsidRPr="00576536">
        <w:rPr>
          <w:spacing w:val="-1"/>
          <w:szCs w:val="24"/>
        </w:rPr>
        <w:t>Executive</w:t>
      </w:r>
      <w:r w:rsidRPr="00576536">
        <w:rPr>
          <w:szCs w:val="24"/>
        </w:rPr>
        <w:t xml:space="preserve"> Order, </w:t>
      </w:r>
      <w:r w:rsidRPr="00576536">
        <w:rPr>
          <w:spacing w:val="-1"/>
          <w:szCs w:val="24"/>
        </w:rPr>
        <w:t>and</w:t>
      </w:r>
      <w:r w:rsidRPr="00576536">
        <w:rPr>
          <w:spacing w:val="-2"/>
          <w:szCs w:val="24"/>
        </w:rPr>
        <w:t xml:space="preserve"> </w:t>
      </w:r>
      <w:r w:rsidRPr="00576536">
        <w:rPr>
          <w:spacing w:val="-1"/>
          <w:szCs w:val="24"/>
        </w:rPr>
        <w:t>Agency</w:t>
      </w:r>
      <w:r w:rsidRPr="00576536">
        <w:rPr>
          <w:spacing w:val="-3"/>
          <w:szCs w:val="24"/>
        </w:rPr>
        <w:t xml:space="preserve"> </w:t>
      </w:r>
      <w:r w:rsidRPr="00576536">
        <w:rPr>
          <w:spacing w:val="-1"/>
          <w:szCs w:val="24"/>
        </w:rPr>
        <w:t>policy,</w:t>
      </w:r>
      <w:r w:rsidRPr="00576536">
        <w:rPr>
          <w:szCs w:val="24"/>
        </w:rPr>
        <w:t xml:space="preserve"> USAID prohibits</w:t>
      </w:r>
      <w:r w:rsidRPr="00576536">
        <w:rPr>
          <w:spacing w:val="-2"/>
          <w:szCs w:val="24"/>
        </w:rPr>
        <w:t xml:space="preserve"> </w:t>
      </w:r>
      <w:r w:rsidRPr="00576536">
        <w:rPr>
          <w:spacing w:val="-1"/>
          <w:szCs w:val="24"/>
        </w:rPr>
        <w:t>discrimination,</w:t>
      </w:r>
      <w:r w:rsidRPr="00576536">
        <w:rPr>
          <w:szCs w:val="24"/>
        </w:rPr>
        <w:t xml:space="preserve"> including</w:t>
      </w:r>
      <w:r w:rsidRPr="00576536">
        <w:rPr>
          <w:spacing w:val="47"/>
          <w:szCs w:val="24"/>
        </w:rPr>
        <w:t xml:space="preserve"> </w:t>
      </w:r>
      <w:r w:rsidRPr="00576536">
        <w:rPr>
          <w:spacing w:val="-1"/>
          <w:szCs w:val="24"/>
        </w:rPr>
        <w:t>harassment,</w:t>
      </w:r>
      <w:r w:rsidRPr="00576536">
        <w:rPr>
          <w:spacing w:val="2"/>
          <w:szCs w:val="24"/>
        </w:rPr>
        <w:t xml:space="preserve"> </w:t>
      </w:r>
      <w:r w:rsidRPr="00576536">
        <w:rPr>
          <w:szCs w:val="24"/>
        </w:rPr>
        <w:t>in its</w:t>
      </w:r>
      <w:r w:rsidRPr="00576536">
        <w:rPr>
          <w:spacing w:val="-3"/>
          <w:szCs w:val="24"/>
        </w:rPr>
        <w:t xml:space="preserve"> </w:t>
      </w:r>
      <w:r w:rsidRPr="00576536">
        <w:rPr>
          <w:spacing w:val="-1"/>
          <w:szCs w:val="24"/>
        </w:rPr>
        <w:t>own</w:t>
      </w:r>
      <w:r w:rsidRPr="00576536">
        <w:rPr>
          <w:szCs w:val="24"/>
        </w:rPr>
        <w:t xml:space="preserve"> </w:t>
      </w:r>
      <w:r w:rsidRPr="00576536">
        <w:rPr>
          <w:spacing w:val="-1"/>
          <w:szCs w:val="24"/>
        </w:rPr>
        <w:t>workplace</w:t>
      </w:r>
      <w:r w:rsidRPr="00576536">
        <w:rPr>
          <w:spacing w:val="3"/>
          <w:szCs w:val="24"/>
        </w:rPr>
        <w:t xml:space="preserve"> </w:t>
      </w:r>
      <w:r w:rsidRPr="00576536">
        <w:rPr>
          <w:szCs w:val="24"/>
        </w:rPr>
        <w:t xml:space="preserve">on </w:t>
      </w:r>
      <w:r w:rsidRPr="00576536">
        <w:rPr>
          <w:spacing w:val="-1"/>
          <w:szCs w:val="24"/>
        </w:rPr>
        <w:t>the</w:t>
      </w:r>
      <w:r w:rsidRPr="00576536">
        <w:rPr>
          <w:spacing w:val="-2"/>
          <w:szCs w:val="24"/>
        </w:rPr>
        <w:t xml:space="preserve"> </w:t>
      </w:r>
      <w:r w:rsidRPr="00576536">
        <w:rPr>
          <w:szCs w:val="24"/>
        </w:rPr>
        <w:t>basis</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race,</w:t>
      </w:r>
      <w:r w:rsidRPr="00576536">
        <w:rPr>
          <w:szCs w:val="24"/>
        </w:rPr>
        <w:t xml:space="preserve"> color,</w:t>
      </w:r>
      <w:r w:rsidRPr="00576536">
        <w:rPr>
          <w:spacing w:val="-3"/>
          <w:szCs w:val="24"/>
        </w:rPr>
        <w:t xml:space="preserve"> </w:t>
      </w:r>
      <w:r w:rsidRPr="00576536">
        <w:rPr>
          <w:spacing w:val="-1"/>
          <w:szCs w:val="24"/>
        </w:rPr>
        <w:t>religion,</w:t>
      </w:r>
      <w:r w:rsidRPr="00576536">
        <w:rPr>
          <w:szCs w:val="24"/>
        </w:rPr>
        <w:t xml:space="preserve"> sex</w:t>
      </w:r>
      <w:r w:rsidRPr="00576536">
        <w:rPr>
          <w:spacing w:val="-3"/>
          <w:szCs w:val="24"/>
        </w:rPr>
        <w:t xml:space="preserve"> </w:t>
      </w:r>
      <w:r w:rsidRPr="00576536">
        <w:rPr>
          <w:szCs w:val="24"/>
        </w:rPr>
        <w:t>(including</w:t>
      </w:r>
      <w:r w:rsidRPr="00576536">
        <w:rPr>
          <w:spacing w:val="59"/>
          <w:szCs w:val="24"/>
        </w:rPr>
        <w:t xml:space="preserve"> </w:t>
      </w:r>
      <w:r w:rsidRPr="00576536">
        <w:rPr>
          <w:spacing w:val="-1"/>
          <w:szCs w:val="24"/>
        </w:rPr>
        <w:t>pregnancy</w:t>
      </w:r>
      <w:r w:rsidRPr="00576536">
        <w:rPr>
          <w:spacing w:val="-3"/>
          <w:szCs w:val="24"/>
        </w:rPr>
        <w:t xml:space="preserve"> </w:t>
      </w:r>
      <w:r w:rsidRPr="00576536">
        <w:rPr>
          <w:szCs w:val="24"/>
        </w:rPr>
        <w:t>and</w:t>
      </w:r>
      <w:r w:rsidRPr="00576536">
        <w:rPr>
          <w:spacing w:val="-2"/>
          <w:szCs w:val="24"/>
        </w:rPr>
        <w:t xml:space="preserve"> </w:t>
      </w:r>
      <w:r w:rsidRPr="00576536">
        <w:rPr>
          <w:spacing w:val="-1"/>
          <w:szCs w:val="24"/>
        </w:rPr>
        <w:t>gender</w:t>
      </w:r>
      <w:r w:rsidRPr="00576536">
        <w:rPr>
          <w:spacing w:val="-4"/>
          <w:szCs w:val="24"/>
        </w:rPr>
        <w:t xml:space="preserve"> </w:t>
      </w:r>
      <w:r w:rsidRPr="00576536">
        <w:rPr>
          <w:spacing w:val="-1"/>
          <w:szCs w:val="24"/>
        </w:rPr>
        <w:t>identity),</w:t>
      </w:r>
      <w:r w:rsidRPr="00576536">
        <w:rPr>
          <w:szCs w:val="24"/>
        </w:rPr>
        <w:t xml:space="preserve"> </w:t>
      </w:r>
      <w:r w:rsidRPr="00576536">
        <w:rPr>
          <w:spacing w:val="-1"/>
          <w:szCs w:val="24"/>
        </w:rPr>
        <w:t>national</w:t>
      </w:r>
      <w:r w:rsidRPr="00576536">
        <w:rPr>
          <w:spacing w:val="-3"/>
          <w:szCs w:val="24"/>
        </w:rPr>
        <w:t xml:space="preserve"> </w:t>
      </w:r>
      <w:r w:rsidRPr="00576536">
        <w:rPr>
          <w:spacing w:val="-1"/>
          <w:szCs w:val="24"/>
        </w:rPr>
        <w:t>origin,</w:t>
      </w:r>
      <w:r w:rsidRPr="00576536">
        <w:rPr>
          <w:szCs w:val="24"/>
        </w:rPr>
        <w:t xml:space="preserve"> </w:t>
      </w:r>
      <w:r w:rsidRPr="00576536">
        <w:rPr>
          <w:spacing w:val="-1"/>
          <w:szCs w:val="24"/>
        </w:rPr>
        <w:t>disability,</w:t>
      </w:r>
      <w:r w:rsidRPr="00576536">
        <w:rPr>
          <w:szCs w:val="24"/>
        </w:rPr>
        <w:t xml:space="preserve"> </w:t>
      </w:r>
      <w:r w:rsidRPr="00576536">
        <w:rPr>
          <w:spacing w:val="-1"/>
          <w:szCs w:val="24"/>
        </w:rPr>
        <w:t>age,</w:t>
      </w:r>
      <w:r w:rsidRPr="00576536">
        <w:rPr>
          <w:szCs w:val="24"/>
        </w:rPr>
        <w:t xml:space="preserve"> </w:t>
      </w:r>
      <w:r w:rsidRPr="00576536">
        <w:rPr>
          <w:spacing w:val="-1"/>
          <w:szCs w:val="24"/>
        </w:rPr>
        <w:t>veteran’s</w:t>
      </w:r>
      <w:r w:rsidRPr="00576536">
        <w:rPr>
          <w:szCs w:val="24"/>
        </w:rPr>
        <w:t xml:space="preserve"> </w:t>
      </w:r>
      <w:r w:rsidRPr="00576536">
        <w:rPr>
          <w:spacing w:val="1"/>
          <w:szCs w:val="24"/>
        </w:rPr>
        <w:t>status,</w:t>
      </w:r>
      <w:r w:rsidRPr="00576536">
        <w:rPr>
          <w:szCs w:val="24"/>
        </w:rPr>
        <w:t xml:space="preserve"> </w:t>
      </w:r>
      <w:r w:rsidRPr="00576536">
        <w:rPr>
          <w:spacing w:val="-1"/>
          <w:szCs w:val="24"/>
        </w:rPr>
        <w:t>sexual</w:t>
      </w:r>
      <w:r w:rsidRPr="00576536">
        <w:rPr>
          <w:spacing w:val="91"/>
          <w:szCs w:val="24"/>
        </w:rPr>
        <w:t xml:space="preserve"> </w:t>
      </w:r>
      <w:r w:rsidRPr="00576536">
        <w:rPr>
          <w:spacing w:val="-1"/>
          <w:szCs w:val="24"/>
        </w:rPr>
        <w:t>orientation,</w:t>
      </w:r>
      <w:r w:rsidRPr="00576536">
        <w:rPr>
          <w:szCs w:val="24"/>
        </w:rPr>
        <w:t xml:space="preserve"> </w:t>
      </w:r>
      <w:r w:rsidRPr="00576536">
        <w:rPr>
          <w:spacing w:val="-1"/>
          <w:szCs w:val="24"/>
        </w:rPr>
        <w:t>genetic</w:t>
      </w:r>
      <w:r w:rsidRPr="00576536">
        <w:rPr>
          <w:szCs w:val="24"/>
        </w:rPr>
        <w:t xml:space="preserve"> </w:t>
      </w:r>
      <w:r w:rsidRPr="00576536">
        <w:rPr>
          <w:spacing w:val="-1"/>
          <w:szCs w:val="24"/>
        </w:rPr>
        <w:t>information,</w:t>
      </w:r>
      <w:r w:rsidRPr="00576536">
        <w:rPr>
          <w:spacing w:val="-2"/>
          <w:szCs w:val="24"/>
        </w:rPr>
        <w:t xml:space="preserve"> </w:t>
      </w:r>
      <w:r w:rsidRPr="00576536">
        <w:rPr>
          <w:szCs w:val="24"/>
        </w:rPr>
        <w:t xml:space="preserve">marital </w:t>
      </w:r>
      <w:r w:rsidRPr="00576536">
        <w:rPr>
          <w:spacing w:val="-1"/>
          <w:szCs w:val="24"/>
        </w:rPr>
        <w:t>status,</w:t>
      </w:r>
      <w:r w:rsidRPr="00576536">
        <w:rPr>
          <w:szCs w:val="24"/>
        </w:rPr>
        <w:t xml:space="preserve"> </w:t>
      </w:r>
      <w:r w:rsidRPr="00576536">
        <w:rPr>
          <w:spacing w:val="-1"/>
          <w:szCs w:val="24"/>
        </w:rPr>
        <w:t>parental</w:t>
      </w:r>
      <w:r w:rsidRPr="00576536">
        <w:rPr>
          <w:szCs w:val="24"/>
        </w:rPr>
        <w:t xml:space="preserve"> </w:t>
      </w:r>
      <w:r w:rsidRPr="00576536">
        <w:rPr>
          <w:spacing w:val="-1"/>
          <w:szCs w:val="24"/>
        </w:rPr>
        <w:t>status,</w:t>
      </w:r>
      <w:r w:rsidRPr="00576536">
        <w:rPr>
          <w:szCs w:val="24"/>
        </w:rPr>
        <w:t xml:space="preserve"> </w:t>
      </w:r>
      <w:r w:rsidRPr="00576536">
        <w:rPr>
          <w:spacing w:val="-1"/>
          <w:szCs w:val="24"/>
        </w:rPr>
        <w:t>political</w:t>
      </w:r>
      <w:r w:rsidRPr="00576536">
        <w:rPr>
          <w:szCs w:val="24"/>
        </w:rPr>
        <w:t xml:space="preserve"> </w:t>
      </w:r>
      <w:r w:rsidRPr="00576536">
        <w:rPr>
          <w:spacing w:val="-1"/>
          <w:szCs w:val="24"/>
        </w:rPr>
        <w:t>affiliation,</w:t>
      </w:r>
      <w:r w:rsidRPr="00576536">
        <w:rPr>
          <w:szCs w:val="24"/>
        </w:rPr>
        <w:t xml:space="preserve"> </w:t>
      </w:r>
      <w:r w:rsidRPr="00576536">
        <w:rPr>
          <w:spacing w:val="-1"/>
          <w:szCs w:val="24"/>
        </w:rPr>
        <w:t>and</w:t>
      </w:r>
      <w:r w:rsidRPr="00576536">
        <w:rPr>
          <w:spacing w:val="87"/>
          <w:szCs w:val="24"/>
        </w:rPr>
        <w:t xml:space="preserve"> </w:t>
      </w:r>
      <w:r w:rsidRPr="00576536">
        <w:rPr>
          <w:szCs w:val="24"/>
        </w:rPr>
        <w:t>any</w:t>
      </w:r>
      <w:r w:rsidRPr="00576536">
        <w:rPr>
          <w:spacing w:val="-3"/>
          <w:szCs w:val="24"/>
        </w:rPr>
        <w:t xml:space="preserve"> </w:t>
      </w:r>
      <w:r w:rsidRPr="00576536">
        <w:rPr>
          <w:szCs w:val="24"/>
        </w:rPr>
        <w:t xml:space="preserve">other </w:t>
      </w:r>
      <w:r w:rsidRPr="00576536">
        <w:rPr>
          <w:spacing w:val="-1"/>
          <w:szCs w:val="24"/>
        </w:rPr>
        <w:t>conduct</w:t>
      </w:r>
      <w:r w:rsidRPr="00576536">
        <w:rPr>
          <w:szCs w:val="24"/>
        </w:rPr>
        <w:t xml:space="preserve"> </w:t>
      </w:r>
      <w:r w:rsidRPr="00576536">
        <w:rPr>
          <w:spacing w:val="-1"/>
          <w:szCs w:val="24"/>
        </w:rPr>
        <w:t>that</w:t>
      </w:r>
      <w:r w:rsidRPr="00576536">
        <w:rPr>
          <w:spacing w:val="-4"/>
          <w:szCs w:val="24"/>
        </w:rPr>
        <w:t xml:space="preserve"> </w:t>
      </w:r>
      <w:r w:rsidRPr="00576536">
        <w:rPr>
          <w:szCs w:val="24"/>
        </w:rPr>
        <w:t>does</w:t>
      </w:r>
      <w:r w:rsidRPr="00576536">
        <w:rPr>
          <w:spacing w:val="-2"/>
          <w:szCs w:val="24"/>
        </w:rPr>
        <w:t xml:space="preserve"> </w:t>
      </w:r>
      <w:r w:rsidRPr="00576536">
        <w:rPr>
          <w:szCs w:val="24"/>
        </w:rPr>
        <w:t>not</w:t>
      </w:r>
      <w:r w:rsidRPr="00576536">
        <w:rPr>
          <w:spacing w:val="-2"/>
          <w:szCs w:val="24"/>
        </w:rPr>
        <w:t xml:space="preserve"> </w:t>
      </w:r>
      <w:r w:rsidRPr="00576536">
        <w:rPr>
          <w:spacing w:val="-1"/>
          <w:szCs w:val="24"/>
        </w:rPr>
        <w:t>adversely</w:t>
      </w:r>
      <w:r w:rsidRPr="00576536">
        <w:rPr>
          <w:spacing w:val="-3"/>
          <w:szCs w:val="24"/>
        </w:rPr>
        <w:t xml:space="preserve"> </w:t>
      </w:r>
      <w:r w:rsidRPr="00576536">
        <w:rPr>
          <w:spacing w:val="-1"/>
          <w:szCs w:val="24"/>
        </w:rPr>
        <w:t>affect</w:t>
      </w:r>
      <w:r w:rsidRPr="00576536">
        <w:rPr>
          <w:szCs w:val="24"/>
        </w:rPr>
        <w:t xml:space="preserve"> </w:t>
      </w:r>
      <w:r w:rsidRPr="00576536">
        <w:rPr>
          <w:spacing w:val="-1"/>
          <w:szCs w:val="24"/>
        </w:rPr>
        <w:t>the</w:t>
      </w:r>
      <w:r w:rsidRPr="00576536">
        <w:rPr>
          <w:szCs w:val="24"/>
        </w:rPr>
        <w:t xml:space="preserve"> </w:t>
      </w:r>
      <w:r w:rsidRPr="00576536">
        <w:rPr>
          <w:spacing w:val="-1"/>
          <w:szCs w:val="24"/>
        </w:rPr>
        <w:t>performance</w:t>
      </w:r>
      <w:r w:rsidRPr="00576536">
        <w:rPr>
          <w:szCs w:val="24"/>
        </w:rPr>
        <w:t xml:space="preserve"> </w:t>
      </w:r>
      <w:r w:rsidRPr="00576536">
        <w:rPr>
          <w:spacing w:val="-1"/>
          <w:szCs w:val="24"/>
        </w:rPr>
        <w:t>of</w:t>
      </w:r>
      <w:r w:rsidRPr="00576536">
        <w:rPr>
          <w:szCs w:val="24"/>
        </w:rPr>
        <w:t xml:space="preserve"> the</w:t>
      </w:r>
      <w:r w:rsidRPr="00576536">
        <w:rPr>
          <w:spacing w:val="-2"/>
          <w:szCs w:val="24"/>
        </w:rPr>
        <w:t xml:space="preserve"> </w:t>
      </w:r>
      <w:r w:rsidRPr="00576536">
        <w:rPr>
          <w:spacing w:val="-1"/>
          <w:szCs w:val="24"/>
        </w:rPr>
        <w:t>employee.</w:t>
      </w:r>
    </w:p>
    <w:p w14:paraId="4DE30F02" w14:textId="77777777" w:rsidR="00275987" w:rsidRPr="00576536" w:rsidRDefault="00275987" w:rsidP="00275987">
      <w:pPr>
        <w:spacing w:before="1"/>
        <w:rPr>
          <w:rFonts w:eastAsia="Arial"/>
        </w:rPr>
      </w:pPr>
    </w:p>
    <w:p w14:paraId="1AC3A602" w14:textId="77777777" w:rsidR="00275987" w:rsidRPr="00576536" w:rsidRDefault="00275987" w:rsidP="00275987">
      <w:pPr>
        <w:pStyle w:val="BodyText"/>
        <w:ind w:left="100" w:right="275"/>
        <w:rPr>
          <w:szCs w:val="24"/>
        </w:rPr>
      </w:pPr>
      <w:r w:rsidRPr="00576536">
        <w:rPr>
          <w:szCs w:val="24"/>
        </w:rPr>
        <w:t>In</w:t>
      </w:r>
      <w:r w:rsidRPr="00576536">
        <w:rPr>
          <w:spacing w:val="1"/>
          <w:szCs w:val="24"/>
        </w:rPr>
        <w:t xml:space="preserve"> </w:t>
      </w:r>
      <w:r w:rsidRPr="00576536">
        <w:rPr>
          <w:spacing w:val="-1"/>
          <w:szCs w:val="24"/>
        </w:rPr>
        <w:t>addition,</w:t>
      </w:r>
      <w:r w:rsidRPr="00576536">
        <w:rPr>
          <w:szCs w:val="24"/>
        </w:rPr>
        <w:t xml:space="preserve"> </w:t>
      </w:r>
      <w:r w:rsidRPr="00576536">
        <w:rPr>
          <w:spacing w:val="-1"/>
          <w:szCs w:val="24"/>
        </w:rPr>
        <w:t>the</w:t>
      </w:r>
      <w:r w:rsidRPr="00576536">
        <w:rPr>
          <w:szCs w:val="24"/>
        </w:rPr>
        <w:t xml:space="preserve"> </w:t>
      </w:r>
      <w:r w:rsidRPr="00576536">
        <w:rPr>
          <w:spacing w:val="-1"/>
          <w:szCs w:val="24"/>
        </w:rPr>
        <w:t>Agency</w:t>
      </w:r>
      <w:r w:rsidRPr="00576536">
        <w:rPr>
          <w:spacing w:val="-3"/>
          <w:szCs w:val="24"/>
        </w:rPr>
        <w:t xml:space="preserve"> </w:t>
      </w:r>
      <w:r w:rsidRPr="00576536">
        <w:rPr>
          <w:spacing w:val="-1"/>
          <w:szCs w:val="24"/>
        </w:rPr>
        <w:t>strongly</w:t>
      </w:r>
      <w:r w:rsidRPr="00576536">
        <w:rPr>
          <w:szCs w:val="24"/>
        </w:rPr>
        <w:t xml:space="preserve"> </w:t>
      </w:r>
      <w:r w:rsidRPr="00576536">
        <w:rPr>
          <w:spacing w:val="-1"/>
          <w:szCs w:val="24"/>
        </w:rPr>
        <w:t>encourages</w:t>
      </w:r>
      <w:r w:rsidRPr="00576536">
        <w:rPr>
          <w:szCs w:val="24"/>
        </w:rPr>
        <w:t xml:space="preserve"> </w:t>
      </w:r>
      <w:r w:rsidRPr="00576536">
        <w:rPr>
          <w:spacing w:val="-1"/>
          <w:szCs w:val="24"/>
        </w:rPr>
        <w:t>its</w:t>
      </w:r>
      <w:r w:rsidRPr="00576536">
        <w:rPr>
          <w:szCs w:val="24"/>
        </w:rPr>
        <w:t xml:space="preserve"> recipients</w:t>
      </w:r>
      <w:r w:rsidRPr="00576536">
        <w:rPr>
          <w:spacing w:val="-2"/>
          <w:szCs w:val="24"/>
        </w:rPr>
        <w:t xml:space="preserve"> </w:t>
      </w:r>
      <w:r w:rsidRPr="00576536">
        <w:rPr>
          <w:spacing w:val="-1"/>
          <w:szCs w:val="24"/>
        </w:rPr>
        <w:t>and</w:t>
      </w:r>
      <w:r w:rsidRPr="00576536">
        <w:rPr>
          <w:spacing w:val="4"/>
          <w:szCs w:val="24"/>
        </w:rPr>
        <w:t xml:space="preserve"> </w:t>
      </w:r>
      <w:r w:rsidRPr="00576536">
        <w:rPr>
          <w:spacing w:val="-1"/>
          <w:szCs w:val="24"/>
        </w:rPr>
        <w:t>their</w:t>
      </w:r>
      <w:r w:rsidRPr="00576536">
        <w:rPr>
          <w:spacing w:val="-2"/>
          <w:szCs w:val="24"/>
        </w:rPr>
        <w:t xml:space="preserve"> </w:t>
      </w:r>
      <w:r w:rsidRPr="00576536">
        <w:rPr>
          <w:spacing w:val="-1"/>
          <w:szCs w:val="24"/>
        </w:rPr>
        <w:t>subrecipients</w:t>
      </w:r>
      <w:r w:rsidRPr="00576536">
        <w:rPr>
          <w:szCs w:val="24"/>
        </w:rPr>
        <w:t xml:space="preserve"> </w:t>
      </w:r>
      <w:r w:rsidRPr="00576536">
        <w:rPr>
          <w:spacing w:val="-1"/>
          <w:szCs w:val="24"/>
        </w:rPr>
        <w:t>and</w:t>
      </w:r>
      <w:r w:rsidRPr="00576536">
        <w:rPr>
          <w:spacing w:val="87"/>
          <w:szCs w:val="24"/>
        </w:rPr>
        <w:t xml:space="preserve"> </w:t>
      </w:r>
      <w:r w:rsidRPr="00576536">
        <w:rPr>
          <w:spacing w:val="-1"/>
          <w:szCs w:val="24"/>
        </w:rPr>
        <w:t>vendors</w:t>
      </w:r>
      <w:r w:rsidRPr="00576536">
        <w:rPr>
          <w:szCs w:val="24"/>
        </w:rPr>
        <w:t xml:space="preserve"> </w:t>
      </w:r>
      <w:r w:rsidRPr="00576536">
        <w:rPr>
          <w:spacing w:val="-1"/>
          <w:szCs w:val="24"/>
        </w:rPr>
        <w:t>(at</w:t>
      </w:r>
      <w:r w:rsidRPr="00576536">
        <w:rPr>
          <w:szCs w:val="24"/>
        </w:rPr>
        <w:t xml:space="preserve"> all</w:t>
      </w:r>
      <w:r w:rsidRPr="00576536">
        <w:rPr>
          <w:spacing w:val="-1"/>
          <w:szCs w:val="24"/>
        </w:rPr>
        <w:t xml:space="preserve"> tiers),</w:t>
      </w:r>
      <w:r w:rsidRPr="00576536">
        <w:rPr>
          <w:spacing w:val="-2"/>
          <w:szCs w:val="24"/>
        </w:rPr>
        <w:t xml:space="preserve"> </w:t>
      </w:r>
      <w:r w:rsidRPr="00576536">
        <w:rPr>
          <w:spacing w:val="-1"/>
          <w:szCs w:val="24"/>
        </w:rPr>
        <w:t>performing both</w:t>
      </w:r>
      <w:r w:rsidRPr="00576536">
        <w:rPr>
          <w:spacing w:val="1"/>
          <w:szCs w:val="24"/>
        </w:rPr>
        <w:t xml:space="preserve"> </w:t>
      </w:r>
      <w:r w:rsidRPr="00576536">
        <w:rPr>
          <w:spacing w:val="-2"/>
          <w:szCs w:val="24"/>
        </w:rPr>
        <w:t>in</w:t>
      </w:r>
      <w:r w:rsidRPr="00576536">
        <w:rPr>
          <w:szCs w:val="24"/>
        </w:rPr>
        <w:t xml:space="preserve"> </w:t>
      </w:r>
      <w:r w:rsidRPr="00576536">
        <w:rPr>
          <w:spacing w:val="-1"/>
          <w:szCs w:val="24"/>
        </w:rPr>
        <w:t>the</w:t>
      </w:r>
      <w:r w:rsidRPr="00576536">
        <w:rPr>
          <w:szCs w:val="24"/>
        </w:rPr>
        <w:t xml:space="preserve"> </w:t>
      </w:r>
      <w:r w:rsidRPr="00576536">
        <w:rPr>
          <w:spacing w:val="-1"/>
          <w:szCs w:val="24"/>
        </w:rPr>
        <w:t>U.S.</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overseas,</w:t>
      </w:r>
      <w:r w:rsidRPr="00576536">
        <w:rPr>
          <w:szCs w:val="24"/>
        </w:rPr>
        <w:t xml:space="preserve"> </w:t>
      </w:r>
      <w:r w:rsidRPr="00576536">
        <w:rPr>
          <w:spacing w:val="-1"/>
          <w:szCs w:val="24"/>
        </w:rPr>
        <w:t>to</w:t>
      </w:r>
      <w:r w:rsidRPr="00576536">
        <w:rPr>
          <w:szCs w:val="24"/>
        </w:rPr>
        <w:t xml:space="preserve"> </w:t>
      </w:r>
      <w:r w:rsidRPr="00576536">
        <w:rPr>
          <w:spacing w:val="-1"/>
          <w:szCs w:val="24"/>
        </w:rPr>
        <w:t>develop</w:t>
      </w:r>
      <w:r w:rsidRPr="00576536">
        <w:rPr>
          <w:spacing w:val="1"/>
          <w:szCs w:val="24"/>
        </w:rPr>
        <w:t xml:space="preserve"> </w:t>
      </w:r>
      <w:r w:rsidRPr="00576536">
        <w:rPr>
          <w:spacing w:val="-1"/>
          <w:szCs w:val="24"/>
        </w:rPr>
        <w:t>and</w:t>
      </w:r>
      <w:r w:rsidRPr="00576536">
        <w:rPr>
          <w:szCs w:val="24"/>
        </w:rPr>
        <w:t xml:space="preserve"> </w:t>
      </w:r>
      <w:r w:rsidRPr="00576536">
        <w:rPr>
          <w:spacing w:val="-1"/>
          <w:szCs w:val="24"/>
        </w:rPr>
        <w:t>enforce</w:t>
      </w:r>
      <w:r w:rsidRPr="00576536">
        <w:rPr>
          <w:spacing w:val="91"/>
          <w:szCs w:val="24"/>
        </w:rPr>
        <w:t xml:space="preserve"> </w:t>
      </w:r>
      <w:r w:rsidRPr="00576536">
        <w:rPr>
          <w:spacing w:val="-1"/>
          <w:szCs w:val="24"/>
        </w:rPr>
        <w:t>comprehensive</w:t>
      </w:r>
      <w:r w:rsidRPr="00576536">
        <w:rPr>
          <w:szCs w:val="24"/>
        </w:rPr>
        <w:t xml:space="preserve"> </w:t>
      </w:r>
      <w:r w:rsidRPr="00576536">
        <w:rPr>
          <w:spacing w:val="-1"/>
          <w:szCs w:val="24"/>
        </w:rPr>
        <w:t>nondiscrimination</w:t>
      </w:r>
      <w:r w:rsidRPr="00576536">
        <w:rPr>
          <w:spacing w:val="-2"/>
          <w:szCs w:val="24"/>
        </w:rPr>
        <w:t xml:space="preserve"> </w:t>
      </w:r>
      <w:r w:rsidRPr="00576536">
        <w:rPr>
          <w:szCs w:val="24"/>
        </w:rPr>
        <w:t>policies</w:t>
      </w:r>
      <w:r w:rsidRPr="00576536">
        <w:rPr>
          <w:spacing w:val="-2"/>
          <w:szCs w:val="24"/>
        </w:rPr>
        <w:t xml:space="preserve"> </w:t>
      </w:r>
      <w:r w:rsidRPr="00576536">
        <w:rPr>
          <w:szCs w:val="24"/>
        </w:rPr>
        <w:t>for</w:t>
      </w:r>
      <w:r w:rsidRPr="00576536">
        <w:rPr>
          <w:spacing w:val="-3"/>
          <w:szCs w:val="24"/>
        </w:rPr>
        <w:t xml:space="preserve"> </w:t>
      </w:r>
      <w:r w:rsidRPr="00576536">
        <w:rPr>
          <w:szCs w:val="24"/>
        </w:rPr>
        <w:t>their</w:t>
      </w:r>
      <w:r w:rsidRPr="00576536">
        <w:rPr>
          <w:spacing w:val="-2"/>
          <w:szCs w:val="24"/>
        </w:rPr>
        <w:t xml:space="preserve"> </w:t>
      </w:r>
      <w:r w:rsidRPr="00576536">
        <w:rPr>
          <w:spacing w:val="-1"/>
          <w:szCs w:val="24"/>
        </w:rPr>
        <w:t>workplaces</w:t>
      </w:r>
      <w:r w:rsidRPr="00576536">
        <w:rPr>
          <w:szCs w:val="24"/>
        </w:rPr>
        <w:t xml:space="preserve"> </w:t>
      </w:r>
      <w:r w:rsidRPr="00576536">
        <w:rPr>
          <w:spacing w:val="-1"/>
          <w:szCs w:val="24"/>
        </w:rPr>
        <w:t>that</w:t>
      </w:r>
      <w:r w:rsidRPr="00576536">
        <w:rPr>
          <w:szCs w:val="24"/>
        </w:rPr>
        <w:t xml:space="preserve"> </w:t>
      </w:r>
      <w:r w:rsidRPr="00576536">
        <w:rPr>
          <w:spacing w:val="-1"/>
          <w:szCs w:val="24"/>
        </w:rPr>
        <w:t>include</w:t>
      </w:r>
      <w:r w:rsidRPr="00576536">
        <w:rPr>
          <w:spacing w:val="-2"/>
          <w:szCs w:val="24"/>
        </w:rPr>
        <w:t xml:space="preserve"> </w:t>
      </w:r>
      <w:r w:rsidRPr="00576536">
        <w:rPr>
          <w:spacing w:val="-1"/>
          <w:szCs w:val="24"/>
        </w:rPr>
        <w:t>protection</w:t>
      </w:r>
      <w:r w:rsidRPr="00576536">
        <w:rPr>
          <w:spacing w:val="-2"/>
          <w:szCs w:val="24"/>
        </w:rPr>
        <w:t xml:space="preserve"> </w:t>
      </w:r>
      <w:r w:rsidRPr="00576536">
        <w:rPr>
          <w:szCs w:val="24"/>
        </w:rPr>
        <w:t>for</w:t>
      </w:r>
      <w:r w:rsidRPr="00576536">
        <w:rPr>
          <w:spacing w:val="93"/>
          <w:szCs w:val="24"/>
        </w:rPr>
        <w:t xml:space="preserve"> </w:t>
      </w:r>
      <w:r w:rsidRPr="00576536">
        <w:rPr>
          <w:szCs w:val="24"/>
        </w:rPr>
        <w:t>all</w:t>
      </w:r>
      <w:r w:rsidRPr="00576536">
        <w:rPr>
          <w:spacing w:val="-1"/>
          <w:szCs w:val="24"/>
        </w:rPr>
        <w:t xml:space="preserve"> </w:t>
      </w:r>
      <w:r w:rsidRPr="00576536">
        <w:rPr>
          <w:szCs w:val="24"/>
        </w:rPr>
        <w:t>their</w:t>
      </w:r>
      <w:r w:rsidRPr="00576536">
        <w:rPr>
          <w:spacing w:val="-2"/>
          <w:szCs w:val="24"/>
        </w:rPr>
        <w:t xml:space="preserve"> </w:t>
      </w:r>
      <w:r w:rsidRPr="00576536">
        <w:rPr>
          <w:spacing w:val="-1"/>
          <w:szCs w:val="24"/>
        </w:rPr>
        <w:t>employees</w:t>
      </w:r>
      <w:r w:rsidRPr="00576536">
        <w:rPr>
          <w:spacing w:val="-2"/>
          <w:szCs w:val="24"/>
        </w:rPr>
        <w:t xml:space="preserve"> </w:t>
      </w:r>
      <w:r w:rsidRPr="00576536">
        <w:rPr>
          <w:szCs w:val="24"/>
        </w:rPr>
        <w:t>on</w:t>
      </w:r>
      <w:r w:rsidRPr="00576536">
        <w:rPr>
          <w:spacing w:val="-2"/>
          <w:szCs w:val="24"/>
        </w:rPr>
        <w:t xml:space="preserve"> </w:t>
      </w:r>
      <w:r w:rsidRPr="00576536">
        <w:rPr>
          <w:szCs w:val="24"/>
        </w:rPr>
        <w:t>these</w:t>
      </w:r>
      <w:r w:rsidRPr="00576536">
        <w:rPr>
          <w:spacing w:val="-2"/>
          <w:szCs w:val="24"/>
        </w:rPr>
        <w:t xml:space="preserve"> </w:t>
      </w:r>
      <w:r w:rsidRPr="00576536">
        <w:rPr>
          <w:spacing w:val="-1"/>
          <w:szCs w:val="24"/>
        </w:rPr>
        <w:t>expanded</w:t>
      </w:r>
      <w:r w:rsidRPr="00576536">
        <w:rPr>
          <w:spacing w:val="-2"/>
          <w:szCs w:val="24"/>
        </w:rPr>
        <w:t xml:space="preserve"> </w:t>
      </w:r>
      <w:r w:rsidRPr="00576536">
        <w:rPr>
          <w:spacing w:val="-1"/>
          <w:szCs w:val="24"/>
        </w:rPr>
        <w:t>bases,</w:t>
      </w:r>
      <w:r w:rsidRPr="00576536">
        <w:rPr>
          <w:szCs w:val="24"/>
        </w:rPr>
        <w:t xml:space="preserve"> </w:t>
      </w:r>
      <w:r w:rsidRPr="00576536">
        <w:rPr>
          <w:spacing w:val="-1"/>
          <w:szCs w:val="24"/>
        </w:rPr>
        <w:t>subject</w:t>
      </w:r>
      <w:r w:rsidRPr="00576536">
        <w:rPr>
          <w:spacing w:val="7"/>
          <w:szCs w:val="24"/>
        </w:rPr>
        <w:t xml:space="preserve"> </w:t>
      </w:r>
      <w:r w:rsidRPr="00576536">
        <w:rPr>
          <w:szCs w:val="24"/>
        </w:rPr>
        <w:t>to</w:t>
      </w:r>
      <w:r w:rsidRPr="00576536">
        <w:rPr>
          <w:spacing w:val="-1"/>
          <w:szCs w:val="24"/>
        </w:rPr>
        <w:t xml:space="preserve"> applicable</w:t>
      </w:r>
      <w:r w:rsidRPr="00576536">
        <w:rPr>
          <w:szCs w:val="24"/>
        </w:rPr>
        <w:t xml:space="preserve"> </w:t>
      </w:r>
      <w:r w:rsidRPr="00576536">
        <w:rPr>
          <w:spacing w:val="-2"/>
          <w:szCs w:val="24"/>
        </w:rPr>
        <w:t>law.</w:t>
      </w:r>
    </w:p>
    <w:p w14:paraId="5EC44BE1" w14:textId="77777777" w:rsidR="00275987" w:rsidRPr="00576536" w:rsidRDefault="00275987" w:rsidP="00275987">
      <w:pPr>
        <w:spacing w:before="6"/>
        <w:rPr>
          <w:rFonts w:eastAsia="Arial"/>
        </w:rPr>
      </w:pPr>
    </w:p>
    <w:p w14:paraId="2B9FD693" w14:textId="77777777" w:rsidR="00275987" w:rsidRPr="00576536" w:rsidRDefault="00275987" w:rsidP="00275987">
      <w:pPr>
        <w:pStyle w:val="BodyText"/>
        <w:ind w:left="1632" w:right="1809"/>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2DF78518" w14:textId="77777777" w:rsidR="00275987" w:rsidRPr="00576536" w:rsidRDefault="00275987" w:rsidP="00275987">
      <w:pPr>
        <w:rPr>
          <w:rFonts w:eastAsia="Arial"/>
        </w:rPr>
      </w:pPr>
    </w:p>
    <w:p w14:paraId="0BB9AC55" w14:textId="77777777" w:rsidR="00275987" w:rsidRPr="00576536" w:rsidRDefault="00275987" w:rsidP="00275987">
      <w:pPr>
        <w:spacing w:before="1"/>
        <w:rPr>
          <w:rFonts w:eastAsia="Arial"/>
        </w:rPr>
      </w:pPr>
    </w:p>
    <w:p w14:paraId="6D14FEB6" w14:textId="77777777" w:rsidR="00275987" w:rsidRPr="00576536" w:rsidRDefault="00275987" w:rsidP="00275987">
      <w:pPr>
        <w:pStyle w:val="Heading1"/>
        <w:rPr>
          <w:rFonts w:cs="Times New Roman"/>
          <w:b w:val="0"/>
          <w:bCs w:val="0"/>
        </w:rPr>
      </w:pPr>
      <w:r w:rsidRPr="00576536">
        <w:rPr>
          <w:rFonts w:cs="Times New Roman"/>
          <w:spacing w:val="-1"/>
        </w:rPr>
        <w:t>M19.</w:t>
      </w:r>
      <w:r w:rsidRPr="00576536">
        <w:rPr>
          <w:rFonts w:cs="Times New Roman"/>
        </w:rPr>
        <w:t xml:space="preserve"> </w:t>
      </w:r>
      <w:r w:rsidRPr="00576536">
        <w:rPr>
          <w:rFonts w:cs="Times New Roman"/>
          <w:spacing w:val="1"/>
        </w:rPr>
        <w:t xml:space="preserve"> </w:t>
      </w:r>
      <w:r w:rsidRPr="00576536">
        <w:rPr>
          <w:rFonts w:cs="Times New Roman"/>
          <w:spacing w:val="-2"/>
        </w:rPr>
        <w:t>USAID</w:t>
      </w:r>
      <w:r w:rsidRPr="00576536">
        <w:rPr>
          <w:rFonts w:cs="Times New Roman"/>
          <w:spacing w:val="-1"/>
        </w:rPr>
        <w:t xml:space="preserve"> </w:t>
      </w:r>
      <w:r w:rsidRPr="00576536">
        <w:rPr>
          <w:rFonts w:cs="Times New Roman"/>
          <w:spacing w:val="-2"/>
        </w:rPr>
        <w:t>DISABILITY</w:t>
      </w:r>
      <w:r w:rsidRPr="00576536">
        <w:rPr>
          <w:rFonts w:cs="Times New Roman"/>
          <w:spacing w:val="1"/>
        </w:rPr>
        <w:t xml:space="preserve"> </w:t>
      </w:r>
      <w:r w:rsidRPr="00576536">
        <w:rPr>
          <w:rFonts w:cs="Times New Roman"/>
          <w:spacing w:val="-2"/>
        </w:rPr>
        <w:t>POLICY</w:t>
      </w:r>
      <w:r w:rsidRPr="00576536">
        <w:rPr>
          <w:rFonts w:cs="Times New Roman"/>
          <w:spacing w:val="2"/>
        </w:rPr>
        <w:t xml:space="preserve"> </w:t>
      </w:r>
      <w:r w:rsidRPr="00576536">
        <w:rPr>
          <w:rFonts w:cs="Times New Roman"/>
        </w:rPr>
        <w:t>-</w:t>
      </w:r>
      <w:r w:rsidRPr="00576536">
        <w:rPr>
          <w:rFonts w:cs="Times New Roman"/>
          <w:spacing w:val="-1"/>
        </w:rPr>
        <w:t xml:space="preserve"> </w:t>
      </w:r>
      <w:r w:rsidRPr="00576536">
        <w:rPr>
          <w:rFonts w:cs="Times New Roman"/>
          <w:spacing w:val="-2"/>
        </w:rPr>
        <w:t>ASSISTANCE</w:t>
      </w:r>
      <w:r w:rsidRPr="00576536">
        <w:rPr>
          <w:rFonts w:cs="Times New Roman"/>
          <w:spacing w:val="1"/>
        </w:rPr>
        <w:t xml:space="preserve"> </w:t>
      </w:r>
      <w:r w:rsidRPr="00576536">
        <w:rPr>
          <w:rFonts w:cs="Times New Roman"/>
          <w:spacing w:val="-1"/>
        </w:rPr>
        <w:t>(JUNE</w:t>
      </w:r>
      <w:r w:rsidRPr="00576536">
        <w:rPr>
          <w:rFonts w:cs="Times New Roman"/>
          <w:spacing w:val="1"/>
        </w:rPr>
        <w:t xml:space="preserve"> </w:t>
      </w:r>
      <w:r w:rsidRPr="00576536">
        <w:rPr>
          <w:rFonts w:cs="Times New Roman"/>
        </w:rPr>
        <w:t>2012)</w:t>
      </w:r>
    </w:p>
    <w:p w14:paraId="597C710B" w14:textId="77777777" w:rsidR="00275987" w:rsidRPr="00576536" w:rsidRDefault="00275987" w:rsidP="00275987">
      <w:pPr>
        <w:spacing w:before="10"/>
        <w:rPr>
          <w:rFonts w:eastAsia="Arial"/>
          <w:b/>
          <w:bCs/>
        </w:rPr>
      </w:pPr>
    </w:p>
    <w:p w14:paraId="1609A69D" w14:textId="77777777" w:rsidR="00275987" w:rsidRPr="00576536" w:rsidRDefault="00275987" w:rsidP="00275987">
      <w:pPr>
        <w:pStyle w:val="BodyText"/>
        <w:ind w:left="100" w:right="434"/>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not</w:t>
      </w:r>
      <w:r w:rsidRPr="00576536">
        <w:rPr>
          <w:spacing w:val="-2"/>
          <w:szCs w:val="24"/>
        </w:rPr>
        <w:t xml:space="preserve"> </w:t>
      </w:r>
      <w:r w:rsidRPr="00576536">
        <w:rPr>
          <w:spacing w:val="-1"/>
          <w:szCs w:val="24"/>
        </w:rPr>
        <w:t>discriminate against</w:t>
      </w:r>
      <w:r w:rsidRPr="00576536">
        <w:rPr>
          <w:spacing w:val="-2"/>
          <w:szCs w:val="24"/>
        </w:rPr>
        <w:t xml:space="preserve"> </w:t>
      </w:r>
      <w:r w:rsidRPr="00576536">
        <w:rPr>
          <w:spacing w:val="-1"/>
          <w:szCs w:val="24"/>
        </w:rPr>
        <w:t>people</w:t>
      </w:r>
      <w:r w:rsidRPr="00576536">
        <w:rPr>
          <w:szCs w:val="24"/>
        </w:rPr>
        <w:t xml:space="preserve"> </w:t>
      </w:r>
      <w:r w:rsidRPr="00576536">
        <w:rPr>
          <w:spacing w:val="-1"/>
          <w:szCs w:val="24"/>
        </w:rPr>
        <w:t>with</w:t>
      </w:r>
      <w:r w:rsidRPr="00576536">
        <w:rPr>
          <w:szCs w:val="24"/>
        </w:rPr>
        <w:t xml:space="preserve"> disabilities </w:t>
      </w:r>
      <w:r w:rsidRPr="00576536">
        <w:rPr>
          <w:spacing w:val="-2"/>
          <w:szCs w:val="24"/>
        </w:rPr>
        <w:t xml:space="preserve">in </w:t>
      </w:r>
      <w:r w:rsidRPr="00576536">
        <w:rPr>
          <w:szCs w:val="24"/>
        </w:rPr>
        <w:t>the</w:t>
      </w:r>
      <w:r w:rsidRPr="00576536">
        <w:rPr>
          <w:spacing w:val="75"/>
          <w:szCs w:val="24"/>
        </w:rPr>
        <w:t xml:space="preserve"> </w:t>
      </w:r>
      <w:r w:rsidRPr="00576536">
        <w:rPr>
          <w:spacing w:val="-1"/>
          <w:szCs w:val="24"/>
        </w:rPr>
        <w:t>implementation</w:t>
      </w:r>
      <w:r w:rsidRPr="00576536">
        <w:rPr>
          <w:szCs w:val="24"/>
        </w:rPr>
        <w:t xml:space="preserve"> </w:t>
      </w:r>
      <w:r w:rsidRPr="00576536">
        <w:rPr>
          <w:spacing w:val="-1"/>
          <w:szCs w:val="24"/>
        </w:rPr>
        <w:t>of</w:t>
      </w:r>
      <w:r w:rsidRPr="00576536">
        <w:rPr>
          <w:szCs w:val="24"/>
        </w:rPr>
        <w:t xml:space="preserve"> </w:t>
      </w:r>
      <w:r w:rsidRPr="00576536">
        <w:rPr>
          <w:spacing w:val="-1"/>
          <w:szCs w:val="24"/>
        </w:rPr>
        <w:t>USAID</w:t>
      </w:r>
      <w:r w:rsidRPr="00576536">
        <w:rPr>
          <w:szCs w:val="24"/>
        </w:rPr>
        <w:t xml:space="preserve"> </w:t>
      </w:r>
      <w:r w:rsidRPr="00576536">
        <w:rPr>
          <w:spacing w:val="-1"/>
          <w:szCs w:val="24"/>
        </w:rPr>
        <w:t>funded</w:t>
      </w:r>
      <w:r w:rsidRPr="00576536">
        <w:rPr>
          <w:spacing w:val="-2"/>
          <w:szCs w:val="24"/>
        </w:rPr>
        <w:t xml:space="preserve"> </w:t>
      </w:r>
      <w:r w:rsidRPr="00576536">
        <w:rPr>
          <w:szCs w:val="24"/>
        </w:rPr>
        <w:t>programs</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should</w:t>
      </w:r>
      <w:r w:rsidRPr="00576536">
        <w:rPr>
          <w:szCs w:val="24"/>
        </w:rPr>
        <w:t xml:space="preserve"> </w:t>
      </w:r>
      <w:r w:rsidRPr="00576536">
        <w:rPr>
          <w:spacing w:val="-1"/>
          <w:szCs w:val="24"/>
        </w:rPr>
        <w:t>demonstrate</w:t>
      </w:r>
      <w:r w:rsidRPr="00576536">
        <w:rPr>
          <w:spacing w:val="-2"/>
          <w:szCs w:val="24"/>
        </w:rPr>
        <w:t xml:space="preserve"> </w:t>
      </w:r>
      <w:r w:rsidRPr="00576536">
        <w:rPr>
          <w:szCs w:val="24"/>
        </w:rPr>
        <w:t xml:space="preserve">a </w:t>
      </w:r>
      <w:r w:rsidRPr="00576536">
        <w:rPr>
          <w:spacing w:val="-1"/>
          <w:szCs w:val="24"/>
        </w:rPr>
        <w:t>comprehensive</w:t>
      </w:r>
      <w:r w:rsidRPr="00576536">
        <w:rPr>
          <w:spacing w:val="73"/>
          <w:szCs w:val="24"/>
        </w:rPr>
        <w:t xml:space="preserve"> </w:t>
      </w:r>
      <w:r w:rsidRPr="00576536">
        <w:rPr>
          <w:szCs w:val="24"/>
        </w:rPr>
        <w:t xml:space="preserve">and </w:t>
      </w:r>
      <w:r w:rsidRPr="00576536">
        <w:rPr>
          <w:spacing w:val="-1"/>
          <w:szCs w:val="24"/>
        </w:rPr>
        <w:t>consistent</w:t>
      </w:r>
      <w:r w:rsidRPr="00576536">
        <w:rPr>
          <w:spacing w:val="-2"/>
          <w:szCs w:val="24"/>
        </w:rPr>
        <w:t xml:space="preserve"> </w:t>
      </w:r>
      <w:r w:rsidRPr="00576536">
        <w:rPr>
          <w:spacing w:val="-1"/>
          <w:szCs w:val="24"/>
        </w:rPr>
        <w:t>approach</w:t>
      </w:r>
      <w:r w:rsidRPr="00576536">
        <w:rPr>
          <w:spacing w:val="-2"/>
          <w:szCs w:val="24"/>
        </w:rPr>
        <w:t xml:space="preserve"> </w:t>
      </w:r>
      <w:r w:rsidRPr="00576536">
        <w:rPr>
          <w:szCs w:val="24"/>
        </w:rPr>
        <w:t xml:space="preserve">for </w:t>
      </w:r>
      <w:r w:rsidRPr="00576536">
        <w:rPr>
          <w:spacing w:val="-1"/>
          <w:szCs w:val="24"/>
        </w:rPr>
        <w:t xml:space="preserve">including </w:t>
      </w:r>
      <w:r w:rsidRPr="00576536">
        <w:rPr>
          <w:szCs w:val="24"/>
        </w:rPr>
        <w:t xml:space="preserve">men, </w:t>
      </w:r>
      <w:r w:rsidRPr="00576536">
        <w:rPr>
          <w:spacing w:val="-1"/>
          <w:szCs w:val="24"/>
        </w:rPr>
        <w:t>women,</w:t>
      </w:r>
      <w:r w:rsidRPr="00576536">
        <w:rPr>
          <w:spacing w:val="-2"/>
          <w:szCs w:val="24"/>
        </w:rPr>
        <w:t xml:space="preserve"> </w:t>
      </w:r>
      <w:r w:rsidRPr="00576536">
        <w:rPr>
          <w:szCs w:val="24"/>
        </w:rPr>
        <w:t>and</w:t>
      </w:r>
      <w:r w:rsidRPr="00576536">
        <w:rPr>
          <w:spacing w:val="-2"/>
          <w:szCs w:val="24"/>
        </w:rPr>
        <w:t xml:space="preserve"> </w:t>
      </w:r>
      <w:r w:rsidRPr="00576536">
        <w:rPr>
          <w:szCs w:val="24"/>
        </w:rPr>
        <w:t>children</w:t>
      </w:r>
      <w:r w:rsidRPr="00576536">
        <w:rPr>
          <w:spacing w:val="-2"/>
          <w:szCs w:val="24"/>
        </w:rPr>
        <w:t xml:space="preserve"> </w:t>
      </w:r>
      <w:r w:rsidRPr="00576536">
        <w:rPr>
          <w:spacing w:val="-1"/>
          <w:szCs w:val="24"/>
        </w:rPr>
        <w:t>with</w:t>
      </w:r>
      <w:r w:rsidRPr="00576536">
        <w:rPr>
          <w:szCs w:val="24"/>
        </w:rPr>
        <w:t xml:space="preserve"> </w:t>
      </w:r>
      <w:r w:rsidRPr="00576536">
        <w:rPr>
          <w:spacing w:val="-1"/>
          <w:szCs w:val="24"/>
        </w:rPr>
        <w:t>disabilities.</w:t>
      </w:r>
    </w:p>
    <w:p w14:paraId="0B4992EE" w14:textId="77777777" w:rsidR="00275987" w:rsidRPr="00576536" w:rsidRDefault="00275987" w:rsidP="00275987">
      <w:pPr>
        <w:spacing w:before="1"/>
        <w:rPr>
          <w:rFonts w:eastAsia="Arial"/>
        </w:rPr>
      </w:pPr>
    </w:p>
    <w:p w14:paraId="2096694A" w14:textId="77777777" w:rsidR="00275987" w:rsidRPr="00576536" w:rsidRDefault="00275987" w:rsidP="00275987">
      <w:pPr>
        <w:pStyle w:val="BodyText"/>
        <w:ind w:left="1632" w:right="1808"/>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4551F188" w14:textId="77777777" w:rsidR="00275987" w:rsidRPr="00576536" w:rsidRDefault="00275987" w:rsidP="00275987">
      <w:pPr>
        <w:rPr>
          <w:rFonts w:eastAsia="Arial"/>
        </w:rPr>
      </w:pPr>
    </w:p>
    <w:p w14:paraId="73ABCA57" w14:textId="77777777" w:rsidR="00275987" w:rsidRPr="00576536" w:rsidRDefault="00275987" w:rsidP="00275987">
      <w:pPr>
        <w:spacing w:before="1"/>
        <w:rPr>
          <w:rFonts w:eastAsia="Arial"/>
        </w:rPr>
      </w:pPr>
    </w:p>
    <w:p w14:paraId="207E66F1" w14:textId="77777777" w:rsidR="00275987" w:rsidRPr="00576536" w:rsidRDefault="00275987" w:rsidP="00275987">
      <w:pPr>
        <w:pStyle w:val="Heading1"/>
        <w:rPr>
          <w:rFonts w:cs="Times New Roman"/>
          <w:b w:val="0"/>
          <w:bCs w:val="0"/>
        </w:rPr>
      </w:pPr>
      <w:r w:rsidRPr="00576536">
        <w:rPr>
          <w:rFonts w:cs="Times New Roman"/>
          <w:spacing w:val="-1"/>
        </w:rPr>
        <w:t>M20.</w:t>
      </w:r>
      <w:r w:rsidRPr="00576536">
        <w:rPr>
          <w:rFonts w:cs="Times New Roman"/>
        </w:rPr>
        <w:t xml:space="preserve"> </w:t>
      </w:r>
      <w:r w:rsidRPr="00576536">
        <w:rPr>
          <w:rFonts w:cs="Times New Roman"/>
          <w:spacing w:val="1"/>
        </w:rPr>
        <w:t xml:space="preserve"> </w:t>
      </w:r>
      <w:r w:rsidRPr="00576536">
        <w:rPr>
          <w:rFonts w:cs="Times New Roman"/>
          <w:spacing w:val="-2"/>
        </w:rPr>
        <w:t>LIMITING</w:t>
      </w:r>
      <w:r w:rsidRPr="00576536">
        <w:rPr>
          <w:rFonts w:cs="Times New Roman"/>
          <w:spacing w:val="1"/>
        </w:rPr>
        <w:t xml:space="preserve"> </w:t>
      </w:r>
      <w:r w:rsidRPr="00576536">
        <w:rPr>
          <w:rFonts w:cs="Times New Roman"/>
          <w:spacing w:val="-2"/>
        </w:rPr>
        <w:t>CONSTRUCTION</w:t>
      </w:r>
      <w:r w:rsidRPr="00576536">
        <w:rPr>
          <w:rFonts w:cs="Times New Roman"/>
          <w:spacing w:val="2"/>
        </w:rPr>
        <w:t xml:space="preserve"> </w:t>
      </w:r>
      <w:r w:rsidRPr="00576536">
        <w:rPr>
          <w:rFonts w:cs="Times New Roman"/>
          <w:spacing w:val="-1"/>
        </w:rPr>
        <w:t>ACTIVITIES</w:t>
      </w:r>
      <w:r w:rsidRPr="00576536">
        <w:rPr>
          <w:rFonts w:cs="Times New Roman"/>
          <w:spacing w:val="-2"/>
        </w:rPr>
        <w:t xml:space="preserve"> </w:t>
      </w:r>
      <w:r w:rsidRPr="00576536">
        <w:rPr>
          <w:rFonts w:cs="Times New Roman"/>
          <w:spacing w:val="-1"/>
        </w:rPr>
        <w:t xml:space="preserve">(AUGUST </w:t>
      </w:r>
      <w:r w:rsidRPr="00576536">
        <w:rPr>
          <w:rFonts w:cs="Times New Roman"/>
        </w:rPr>
        <w:t>2013)</w:t>
      </w:r>
    </w:p>
    <w:p w14:paraId="2C3FDE6E" w14:textId="77777777" w:rsidR="00275987" w:rsidRPr="00576536" w:rsidRDefault="00275987" w:rsidP="00275987">
      <w:pPr>
        <w:rPr>
          <w:rFonts w:eastAsia="Arial"/>
          <w:b/>
          <w:bCs/>
        </w:rPr>
      </w:pPr>
    </w:p>
    <w:p w14:paraId="2944E240" w14:textId="77777777" w:rsidR="00275987" w:rsidRPr="00576536" w:rsidRDefault="00275987" w:rsidP="00275987">
      <w:pPr>
        <w:pStyle w:val="BodyText"/>
        <w:widowControl w:val="0"/>
        <w:numPr>
          <w:ilvl w:val="0"/>
          <w:numId w:val="15"/>
        </w:numPr>
        <w:tabs>
          <w:tab w:val="left" w:pos="821"/>
        </w:tabs>
        <w:overflowPunct/>
        <w:autoSpaceDE/>
        <w:autoSpaceDN/>
        <w:adjustRightInd/>
        <w:ind w:right="275"/>
        <w:textAlignment w:val="auto"/>
        <w:rPr>
          <w:szCs w:val="24"/>
        </w:rPr>
      </w:pPr>
      <w:r w:rsidRPr="00576536">
        <w:rPr>
          <w:spacing w:val="-1"/>
          <w:szCs w:val="24"/>
        </w:rPr>
        <w:t>Construction</w:t>
      </w:r>
      <w:r w:rsidRPr="00576536">
        <w:rPr>
          <w:szCs w:val="24"/>
        </w:rPr>
        <w:t xml:space="preserve"> is </w:t>
      </w:r>
      <w:r w:rsidRPr="00576536">
        <w:rPr>
          <w:spacing w:val="-1"/>
          <w:szCs w:val="24"/>
        </w:rPr>
        <w:t>not</w:t>
      </w:r>
      <w:r w:rsidRPr="00576536">
        <w:rPr>
          <w:szCs w:val="24"/>
        </w:rPr>
        <w:t xml:space="preserve"> </w:t>
      </w:r>
      <w:r w:rsidRPr="00576536">
        <w:rPr>
          <w:spacing w:val="-1"/>
          <w:szCs w:val="24"/>
        </w:rPr>
        <w:t>eligible</w:t>
      </w:r>
      <w:r w:rsidRPr="00576536">
        <w:rPr>
          <w:spacing w:val="-2"/>
          <w:szCs w:val="24"/>
        </w:rPr>
        <w:t xml:space="preserve"> </w:t>
      </w:r>
      <w:r w:rsidRPr="00576536">
        <w:rPr>
          <w:szCs w:val="24"/>
        </w:rPr>
        <w:t xml:space="preserve">for </w:t>
      </w:r>
      <w:r w:rsidRPr="00576536">
        <w:rPr>
          <w:spacing w:val="-1"/>
          <w:szCs w:val="24"/>
        </w:rPr>
        <w:t>reimbursement</w:t>
      </w:r>
      <w:r w:rsidRPr="00576536">
        <w:rPr>
          <w:spacing w:val="-2"/>
          <w:szCs w:val="24"/>
        </w:rPr>
        <w:t xml:space="preserve"> </w:t>
      </w:r>
      <w:r w:rsidRPr="00576536">
        <w:rPr>
          <w:spacing w:val="-1"/>
          <w:szCs w:val="24"/>
        </w:rPr>
        <w:t>under</w:t>
      </w:r>
      <w:r w:rsidRPr="00576536">
        <w:rPr>
          <w:szCs w:val="24"/>
        </w:rPr>
        <w:t xml:space="preserve"> this </w:t>
      </w:r>
      <w:r w:rsidRPr="00576536">
        <w:rPr>
          <w:spacing w:val="-1"/>
          <w:szCs w:val="24"/>
        </w:rPr>
        <w:t>award</w:t>
      </w:r>
      <w:r w:rsidRPr="00576536">
        <w:rPr>
          <w:szCs w:val="24"/>
        </w:rPr>
        <w:t xml:space="preserve"> </w:t>
      </w:r>
      <w:r w:rsidRPr="00576536">
        <w:rPr>
          <w:spacing w:val="-1"/>
          <w:szCs w:val="24"/>
        </w:rPr>
        <w:t>unless</w:t>
      </w:r>
      <w:r w:rsidRPr="00576536">
        <w:rPr>
          <w:szCs w:val="24"/>
        </w:rPr>
        <w:t xml:space="preserve"> specifically</w:t>
      </w:r>
      <w:r w:rsidRPr="00576536">
        <w:rPr>
          <w:spacing w:val="69"/>
          <w:szCs w:val="24"/>
        </w:rPr>
        <w:t xml:space="preserve"> </w:t>
      </w:r>
      <w:r w:rsidRPr="00576536">
        <w:rPr>
          <w:spacing w:val="-1"/>
          <w:szCs w:val="24"/>
        </w:rPr>
        <w:t>identified</w:t>
      </w:r>
      <w:r w:rsidRPr="00576536">
        <w:rPr>
          <w:szCs w:val="24"/>
        </w:rPr>
        <w:t xml:space="preserve"> in</w:t>
      </w:r>
      <w:r w:rsidRPr="00576536">
        <w:rPr>
          <w:spacing w:val="-2"/>
          <w:szCs w:val="24"/>
        </w:rPr>
        <w:t xml:space="preserve"> </w:t>
      </w:r>
      <w:r w:rsidRPr="00576536">
        <w:rPr>
          <w:spacing w:val="-1"/>
          <w:szCs w:val="24"/>
        </w:rPr>
        <w:t>paragraph</w:t>
      </w:r>
      <w:r w:rsidRPr="00576536">
        <w:rPr>
          <w:spacing w:val="-4"/>
          <w:szCs w:val="24"/>
        </w:rPr>
        <w:t xml:space="preserve"> </w:t>
      </w:r>
      <w:r w:rsidRPr="00576536">
        <w:rPr>
          <w:szCs w:val="24"/>
        </w:rPr>
        <w:t>d) below</w:t>
      </w:r>
      <w:r w:rsidRPr="00576536">
        <w:rPr>
          <w:b/>
          <w:szCs w:val="24"/>
        </w:rPr>
        <w:t>.</w:t>
      </w:r>
    </w:p>
    <w:p w14:paraId="52A8853E" w14:textId="77777777" w:rsidR="00275987" w:rsidRPr="00576536" w:rsidRDefault="00275987" w:rsidP="00275987">
      <w:pPr>
        <w:rPr>
          <w:rFonts w:eastAsia="Arial"/>
          <w:b/>
          <w:bCs/>
        </w:rPr>
      </w:pPr>
    </w:p>
    <w:p w14:paraId="260C8D1E" w14:textId="77777777" w:rsidR="00275987" w:rsidRPr="00576536" w:rsidRDefault="00275987" w:rsidP="00275987">
      <w:pPr>
        <w:pStyle w:val="BodyText"/>
        <w:widowControl w:val="0"/>
        <w:numPr>
          <w:ilvl w:val="0"/>
          <w:numId w:val="15"/>
        </w:numPr>
        <w:tabs>
          <w:tab w:val="left" w:pos="821"/>
        </w:tabs>
        <w:overflowPunct/>
        <w:autoSpaceDE/>
        <w:autoSpaceDN/>
        <w:adjustRightInd/>
        <w:ind w:right="102"/>
        <w:textAlignment w:val="auto"/>
        <w:rPr>
          <w:szCs w:val="24"/>
        </w:rPr>
      </w:pPr>
      <w:r w:rsidRPr="00576536">
        <w:rPr>
          <w:spacing w:val="-1"/>
          <w:szCs w:val="24"/>
        </w:rPr>
        <w:t>Construction</w:t>
      </w:r>
      <w:r w:rsidRPr="00576536">
        <w:rPr>
          <w:szCs w:val="24"/>
        </w:rPr>
        <w:t xml:space="preserve"> </w:t>
      </w:r>
      <w:r w:rsidRPr="00576536">
        <w:rPr>
          <w:spacing w:val="-1"/>
          <w:szCs w:val="24"/>
        </w:rPr>
        <w:t>means</w:t>
      </w:r>
      <w:r w:rsidRPr="00576536">
        <w:rPr>
          <w:spacing w:val="2"/>
          <w:szCs w:val="24"/>
        </w:rPr>
        <w:t xml:space="preserve"> </w:t>
      </w:r>
      <w:r w:rsidRPr="00576536">
        <w:rPr>
          <w:spacing w:val="-1"/>
          <w:szCs w:val="24"/>
        </w:rPr>
        <w:t>—construction,</w:t>
      </w:r>
      <w:r w:rsidRPr="00576536">
        <w:rPr>
          <w:spacing w:val="-2"/>
          <w:szCs w:val="24"/>
        </w:rPr>
        <w:t xml:space="preserve"> </w:t>
      </w:r>
      <w:r w:rsidRPr="00576536">
        <w:rPr>
          <w:spacing w:val="-1"/>
          <w:szCs w:val="24"/>
        </w:rPr>
        <w:t>alteration,</w:t>
      </w:r>
      <w:r w:rsidRPr="00576536">
        <w:rPr>
          <w:szCs w:val="24"/>
        </w:rPr>
        <w:t xml:space="preserve"> or </w:t>
      </w:r>
      <w:r w:rsidRPr="00576536">
        <w:rPr>
          <w:spacing w:val="-1"/>
          <w:szCs w:val="24"/>
        </w:rPr>
        <w:t>repair</w:t>
      </w:r>
      <w:r w:rsidRPr="00576536">
        <w:rPr>
          <w:spacing w:val="-2"/>
          <w:szCs w:val="24"/>
        </w:rPr>
        <w:t xml:space="preserve"> </w:t>
      </w:r>
      <w:r w:rsidRPr="00576536">
        <w:rPr>
          <w:szCs w:val="24"/>
        </w:rPr>
        <w:t>(including</w:t>
      </w:r>
      <w:r w:rsidRPr="00576536">
        <w:rPr>
          <w:spacing w:val="-1"/>
          <w:szCs w:val="24"/>
        </w:rPr>
        <w:t xml:space="preserve"> dredging</w:t>
      </w:r>
      <w:r w:rsidRPr="00576536">
        <w:rPr>
          <w:spacing w:val="3"/>
          <w:szCs w:val="24"/>
        </w:rPr>
        <w:t xml:space="preserve"> </w:t>
      </w:r>
      <w:r w:rsidRPr="00576536">
        <w:rPr>
          <w:szCs w:val="24"/>
        </w:rPr>
        <w:t>and</w:t>
      </w:r>
      <w:r w:rsidRPr="00576536">
        <w:rPr>
          <w:spacing w:val="85"/>
          <w:szCs w:val="24"/>
        </w:rPr>
        <w:t xml:space="preserve"> </w:t>
      </w:r>
      <w:r w:rsidRPr="00576536">
        <w:rPr>
          <w:spacing w:val="-1"/>
          <w:szCs w:val="24"/>
        </w:rPr>
        <w:t>excavation)</w:t>
      </w:r>
      <w:r w:rsidRPr="00576536">
        <w:rPr>
          <w:szCs w:val="24"/>
        </w:rPr>
        <w:t xml:space="preserve"> of </w:t>
      </w:r>
      <w:r w:rsidRPr="00576536">
        <w:rPr>
          <w:spacing w:val="-1"/>
          <w:szCs w:val="24"/>
        </w:rPr>
        <w:t>buildings,</w:t>
      </w:r>
      <w:r w:rsidRPr="00576536">
        <w:rPr>
          <w:szCs w:val="24"/>
        </w:rPr>
        <w:t xml:space="preserve"> </w:t>
      </w:r>
      <w:r w:rsidRPr="00576536">
        <w:rPr>
          <w:spacing w:val="-1"/>
          <w:szCs w:val="24"/>
        </w:rPr>
        <w:t>structures,</w:t>
      </w:r>
      <w:r w:rsidRPr="00576536">
        <w:rPr>
          <w:szCs w:val="24"/>
        </w:rPr>
        <w:t xml:space="preserve"> or </w:t>
      </w:r>
      <w:r w:rsidRPr="00576536">
        <w:rPr>
          <w:spacing w:val="-1"/>
          <w:szCs w:val="24"/>
        </w:rPr>
        <w:t>other</w:t>
      </w:r>
      <w:r w:rsidRPr="00576536">
        <w:rPr>
          <w:szCs w:val="24"/>
        </w:rPr>
        <w:t xml:space="preserve"> </w:t>
      </w:r>
      <w:r w:rsidRPr="00576536">
        <w:rPr>
          <w:spacing w:val="-1"/>
          <w:szCs w:val="24"/>
        </w:rPr>
        <w:t>real</w:t>
      </w:r>
      <w:r w:rsidRPr="00576536">
        <w:rPr>
          <w:szCs w:val="24"/>
        </w:rPr>
        <w:t xml:space="preserve"> </w:t>
      </w:r>
      <w:r w:rsidRPr="00576536">
        <w:rPr>
          <w:spacing w:val="-1"/>
          <w:szCs w:val="24"/>
        </w:rPr>
        <w:t>property</w:t>
      </w:r>
      <w:r w:rsidRPr="00576536">
        <w:rPr>
          <w:spacing w:val="-3"/>
          <w:szCs w:val="24"/>
        </w:rPr>
        <w:t xml:space="preserve"> </w:t>
      </w:r>
      <w:r w:rsidRPr="00576536">
        <w:rPr>
          <w:szCs w:val="24"/>
        </w:rPr>
        <w:t xml:space="preserve">and </w:t>
      </w:r>
      <w:r w:rsidRPr="00576536">
        <w:rPr>
          <w:spacing w:val="-1"/>
          <w:szCs w:val="24"/>
        </w:rPr>
        <w:t>includes,</w:t>
      </w:r>
      <w:r w:rsidRPr="00576536">
        <w:rPr>
          <w:szCs w:val="24"/>
        </w:rPr>
        <w:t xml:space="preserve"> </w:t>
      </w:r>
      <w:r w:rsidRPr="00576536">
        <w:rPr>
          <w:spacing w:val="-1"/>
          <w:szCs w:val="24"/>
        </w:rPr>
        <w:t>without</w:t>
      </w:r>
      <w:r w:rsidRPr="00576536">
        <w:rPr>
          <w:spacing w:val="79"/>
          <w:szCs w:val="24"/>
        </w:rPr>
        <w:t xml:space="preserve"> </w:t>
      </w:r>
      <w:r w:rsidRPr="00576536">
        <w:rPr>
          <w:spacing w:val="-1"/>
          <w:szCs w:val="24"/>
        </w:rPr>
        <w:t>limitation,</w:t>
      </w:r>
      <w:r w:rsidRPr="00576536">
        <w:rPr>
          <w:szCs w:val="24"/>
        </w:rPr>
        <w:t xml:space="preserve"> </w:t>
      </w:r>
      <w:r w:rsidRPr="00576536">
        <w:rPr>
          <w:spacing w:val="-1"/>
          <w:szCs w:val="24"/>
        </w:rPr>
        <w:t>improvements,</w:t>
      </w:r>
      <w:r w:rsidRPr="00576536">
        <w:rPr>
          <w:szCs w:val="24"/>
        </w:rPr>
        <w:t xml:space="preserve"> </w:t>
      </w:r>
      <w:r w:rsidRPr="00576536">
        <w:rPr>
          <w:spacing w:val="-1"/>
          <w:szCs w:val="24"/>
        </w:rPr>
        <w:t>renovation,</w:t>
      </w:r>
      <w:r w:rsidRPr="00576536">
        <w:rPr>
          <w:szCs w:val="24"/>
        </w:rPr>
        <w:t xml:space="preserve"> </w:t>
      </w:r>
      <w:r w:rsidRPr="00576536">
        <w:rPr>
          <w:spacing w:val="-1"/>
          <w:szCs w:val="24"/>
        </w:rPr>
        <w:t>alteration</w:t>
      </w:r>
      <w:r w:rsidRPr="00576536">
        <w:rPr>
          <w:szCs w:val="24"/>
        </w:rPr>
        <w:t xml:space="preserve"> </w:t>
      </w:r>
      <w:r w:rsidRPr="00576536">
        <w:rPr>
          <w:spacing w:val="-1"/>
          <w:szCs w:val="24"/>
        </w:rPr>
        <w:t>and</w:t>
      </w:r>
      <w:r w:rsidRPr="00576536">
        <w:rPr>
          <w:szCs w:val="24"/>
        </w:rPr>
        <w:t xml:space="preserve"> </w:t>
      </w:r>
      <w:r w:rsidRPr="00576536">
        <w:rPr>
          <w:spacing w:val="-1"/>
          <w:szCs w:val="24"/>
        </w:rPr>
        <w:t>refurbishment.</w:t>
      </w:r>
      <w:r w:rsidRPr="00576536">
        <w:rPr>
          <w:szCs w:val="24"/>
        </w:rPr>
        <w:t xml:space="preserve"> </w:t>
      </w:r>
      <w:r w:rsidRPr="00576536">
        <w:rPr>
          <w:spacing w:val="6"/>
          <w:szCs w:val="24"/>
        </w:rPr>
        <w:t xml:space="preserve"> </w:t>
      </w:r>
      <w:r w:rsidRPr="00576536">
        <w:rPr>
          <w:spacing w:val="-1"/>
          <w:szCs w:val="24"/>
        </w:rPr>
        <w:t>The</w:t>
      </w:r>
      <w:r w:rsidRPr="00576536">
        <w:rPr>
          <w:szCs w:val="24"/>
        </w:rPr>
        <w:t xml:space="preserve"> </w:t>
      </w:r>
      <w:r w:rsidRPr="00576536">
        <w:rPr>
          <w:spacing w:val="-1"/>
          <w:szCs w:val="24"/>
        </w:rPr>
        <w:t>term</w:t>
      </w:r>
      <w:r w:rsidRPr="00576536">
        <w:rPr>
          <w:spacing w:val="81"/>
          <w:szCs w:val="24"/>
        </w:rPr>
        <w:t xml:space="preserve"> </w:t>
      </w:r>
      <w:r w:rsidRPr="00576536">
        <w:rPr>
          <w:szCs w:val="24"/>
        </w:rPr>
        <w:t>includes,</w:t>
      </w:r>
      <w:r w:rsidRPr="00576536">
        <w:rPr>
          <w:spacing w:val="-2"/>
          <w:szCs w:val="24"/>
        </w:rPr>
        <w:t xml:space="preserve"> </w:t>
      </w:r>
      <w:r w:rsidRPr="00576536">
        <w:rPr>
          <w:spacing w:val="-1"/>
          <w:szCs w:val="24"/>
        </w:rPr>
        <w:t>without</w:t>
      </w:r>
      <w:r w:rsidRPr="00576536">
        <w:rPr>
          <w:szCs w:val="24"/>
        </w:rPr>
        <w:t xml:space="preserve"> </w:t>
      </w:r>
      <w:r w:rsidRPr="00576536">
        <w:rPr>
          <w:spacing w:val="-1"/>
          <w:szCs w:val="24"/>
        </w:rPr>
        <w:t>limitation,</w:t>
      </w:r>
      <w:r w:rsidRPr="00576536">
        <w:rPr>
          <w:szCs w:val="24"/>
        </w:rPr>
        <w:t xml:space="preserve"> </w:t>
      </w:r>
      <w:r w:rsidRPr="00576536">
        <w:rPr>
          <w:spacing w:val="-1"/>
          <w:szCs w:val="24"/>
        </w:rPr>
        <w:t>roads,</w:t>
      </w:r>
      <w:r w:rsidRPr="00576536">
        <w:rPr>
          <w:spacing w:val="-2"/>
          <w:szCs w:val="24"/>
        </w:rPr>
        <w:t xml:space="preserve"> </w:t>
      </w:r>
      <w:r w:rsidRPr="00576536">
        <w:rPr>
          <w:spacing w:val="-1"/>
          <w:szCs w:val="24"/>
        </w:rPr>
        <w:t>power</w:t>
      </w:r>
      <w:r w:rsidRPr="00576536">
        <w:rPr>
          <w:szCs w:val="24"/>
        </w:rPr>
        <w:t xml:space="preserve"> </w:t>
      </w:r>
      <w:r w:rsidRPr="00576536">
        <w:rPr>
          <w:spacing w:val="-1"/>
          <w:szCs w:val="24"/>
        </w:rPr>
        <w:t>plants,</w:t>
      </w:r>
      <w:r w:rsidRPr="00576536">
        <w:rPr>
          <w:szCs w:val="24"/>
        </w:rPr>
        <w:t xml:space="preserve"> </w:t>
      </w:r>
      <w:r w:rsidRPr="00576536">
        <w:rPr>
          <w:spacing w:val="-1"/>
          <w:szCs w:val="24"/>
        </w:rPr>
        <w:t>buildings,</w:t>
      </w:r>
      <w:r w:rsidRPr="00576536">
        <w:rPr>
          <w:szCs w:val="24"/>
        </w:rPr>
        <w:t xml:space="preserve"> </w:t>
      </w:r>
      <w:r w:rsidRPr="00576536">
        <w:rPr>
          <w:spacing w:val="-1"/>
          <w:szCs w:val="24"/>
        </w:rPr>
        <w:t>bridges,</w:t>
      </w:r>
      <w:r w:rsidRPr="00576536">
        <w:rPr>
          <w:spacing w:val="-2"/>
          <w:szCs w:val="24"/>
        </w:rPr>
        <w:t xml:space="preserve"> </w:t>
      </w:r>
      <w:r w:rsidRPr="00576536">
        <w:rPr>
          <w:spacing w:val="-1"/>
          <w:szCs w:val="24"/>
        </w:rPr>
        <w:t>water</w:t>
      </w:r>
      <w:r w:rsidRPr="00576536">
        <w:rPr>
          <w:szCs w:val="24"/>
        </w:rPr>
        <w:t xml:space="preserve"> treatment</w:t>
      </w:r>
      <w:r w:rsidRPr="00576536">
        <w:rPr>
          <w:spacing w:val="75"/>
          <w:szCs w:val="24"/>
        </w:rPr>
        <w:t xml:space="preserve"> </w:t>
      </w:r>
      <w:r w:rsidRPr="00576536">
        <w:rPr>
          <w:spacing w:val="-1"/>
          <w:szCs w:val="24"/>
        </w:rPr>
        <w:t>facilities,</w:t>
      </w:r>
      <w:r w:rsidRPr="00576536">
        <w:rPr>
          <w:szCs w:val="24"/>
        </w:rPr>
        <w:t xml:space="preserve"> </w:t>
      </w:r>
      <w:r w:rsidRPr="00576536">
        <w:rPr>
          <w:spacing w:val="-1"/>
          <w:szCs w:val="24"/>
        </w:rPr>
        <w:t>and</w:t>
      </w:r>
      <w:r w:rsidRPr="00576536">
        <w:rPr>
          <w:szCs w:val="24"/>
        </w:rPr>
        <w:t xml:space="preserve"> </w:t>
      </w:r>
      <w:r w:rsidRPr="00576536">
        <w:rPr>
          <w:spacing w:val="-1"/>
          <w:szCs w:val="24"/>
        </w:rPr>
        <w:t>vertical</w:t>
      </w:r>
      <w:r w:rsidRPr="00576536">
        <w:rPr>
          <w:szCs w:val="24"/>
        </w:rPr>
        <w:t xml:space="preserve"> </w:t>
      </w:r>
      <w:r w:rsidRPr="00576536">
        <w:rPr>
          <w:spacing w:val="-1"/>
          <w:szCs w:val="24"/>
        </w:rPr>
        <w:t>structures.</w:t>
      </w:r>
    </w:p>
    <w:p w14:paraId="4A8E7976" w14:textId="77777777" w:rsidR="00275987" w:rsidRPr="00576536" w:rsidRDefault="00275987" w:rsidP="00275987">
      <w:pPr>
        <w:rPr>
          <w:rFonts w:eastAsia="Arial"/>
        </w:rPr>
      </w:pPr>
    </w:p>
    <w:p w14:paraId="56D67B3C" w14:textId="77777777" w:rsidR="00275987" w:rsidRPr="00576536" w:rsidRDefault="00275987" w:rsidP="00275987">
      <w:pPr>
        <w:pStyle w:val="BodyText"/>
        <w:widowControl w:val="0"/>
        <w:numPr>
          <w:ilvl w:val="0"/>
          <w:numId w:val="15"/>
        </w:numPr>
        <w:tabs>
          <w:tab w:val="left" w:pos="821"/>
        </w:tabs>
        <w:overflowPunct/>
        <w:autoSpaceDE/>
        <w:autoSpaceDN/>
        <w:adjustRightInd/>
        <w:ind w:right="207"/>
        <w:textAlignment w:val="auto"/>
        <w:rPr>
          <w:szCs w:val="24"/>
        </w:rPr>
      </w:pPr>
      <w:r w:rsidRPr="00576536">
        <w:rPr>
          <w:spacing w:val="-1"/>
          <w:szCs w:val="24"/>
        </w:rPr>
        <w:t>Agreement</w:t>
      </w:r>
      <w:r w:rsidRPr="00576536">
        <w:rPr>
          <w:szCs w:val="24"/>
        </w:rPr>
        <w:t xml:space="preserve"> </w:t>
      </w:r>
      <w:r w:rsidRPr="00576536">
        <w:rPr>
          <w:spacing w:val="-1"/>
          <w:szCs w:val="24"/>
        </w:rPr>
        <w:t>Officers</w:t>
      </w:r>
      <w:r w:rsidRPr="00576536">
        <w:rPr>
          <w:szCs w:val="24"/>
        </w:rPr>
        <w:t xml:space="preserve"> </w:t>
      </w:r>
      <w:r w:rsidRPr="00576536">
        <w:rPr>
          <w:spacing w:val="-1"/>
          <w:szCs w:val="24"/>
        </w:rPr>
        <w:t>will</w:t>
      </w:r>
      <w:r w:rsidRPr="00576536">
        <w:rPr>
          <w:szCs w:val="24"/>
        </w:rPr>
        <w:t xml:space="preserve"> not</w:t>
      </w:r>
      <w:r w:rsidRPr="00576536">
        <w:rPr>
          <w:spacing w:val="-2"/>
          <w:szCs w:val="24"/>
        </w:rPr>
        <w:t xml:space="preserve"> </w:t>
      </w:r>
      <w:r w:rsidRPr="00576536">
        <w:rPr>
          <w:spacing w:val="-1"/>
          <w:szCs w:val="24"/>
        </w:rPr>
        <w:t>approve</w:t>
      </w:r>
      <w:r w:rsidRPr="00576536">
        <w:rPr>
          <w:szCs w:val="24"/>
        </w:rPr>
        <w:t xml:space="preserve"> </w:t>
      </w:r>
      <w:r w:rsidRPr="00576536">
        <w:rPr>
          <w:spacing w:val="-1"/>
          <w:szCs w:val="24"/>
        </w:rPr>
        <w:t>any</w:t>
      </w:r>
      <w:r w:rsidRPr="00576536">
        <w:rPr>
          <w:spacing w:val="-3"/>
          <w:szCs w:val="24"/>
        </w:rPr>
        <w:t xml:space="preserve"> </w:t>
      </w:r>
      <w:r w:rsidRPr="00576536">
        <w:rPr>
          <w:spacing w:val="-1"/>
          <w:szCs w:val="24"/>
        </w:rPr>
        <w:t>subawards</w:t>
      </w:r>
      <w:r w:rsidRPr="00576536">
        <w:rPr>
          <w:szCs w:val="24"/>
        </w:rPr>
        <w:t xml:space="preserve"> or procurements</w:t>
      </w:r>
      <w:r w:rsidRPr="00576536">
        <w:rPr>
          <w:spacing w:val="-2"/>
          <w:szCs w:val="24"/>
        </w:rPr>
        <w:t xml:space="preserve"> </w:t>
      </w:r>
      <w:r w:rsidRPr="00576536">
        <w:rPr>
          <w:szCs w:val="24"/>
        </w:rPr>
        <w:t>by</w:t>
      </w:r>
      <w:r w:rsidRPr="00576536">
        <w:rPr>
          <w:spacing w:val="-3"/>
          <w:szCs w:val="24"/>
        </w:rPr>
        <w:t xml:space="preserve"> </w:t>
      </w:r>
      <w:r w:rsidRPr="00576536">
        <w:rPr>
          <w:szCs w:val="24"/>
        </w:rPr>
        <w:t>recipients</w:t>
      </w:r>
      <w:r w:rsidRPr="00576536">
        <w:rPr>
          <w:spacing w:val="55"/>
          <w:szCs w:val="24"/>
        </w:rPr>
        <w:t xml:space="preserve"> </w:t>
      </w:r>
      <w:r w:rsidRPr="00576536">
        <w:rPr>
          <w:szCs w:val="24"/>
        </w:rPr>
        <w:t xml:space="preserve">for </w:t>
      </w:r>
      <w:r w:rsidRPr="00576536">
        <w:rPr>
          <w:spacing w:val="-1"/>
          <w:szCs w:val="24"/>
        </w:rPr>
        <w:t>construction</w:t>
      </w:r>
      <w:r w:rsidRPr="00576536">
        <w:rPr>
          <w:spacing w:val="-2"/>
          <w:szCs w:val="24"/>
        </w:rPr>
        <w:t xml:space="preserve"> </w:t>
      </w:r>
      <w:r w:rsidRPr="00576536">
        <w:rPr>
          <w:spacing w:val="-1"/>
          <w:szCs w:val="24"/>
        </w:rPr>
        <w:t>activities</w:t>
      </w:r>
      <w:r w:rsidRPr="00576536">
        <w:rPr>
          <w:szCs w:val="24"/>
        </w:rPr>
        <w:t xml:space="preserve"> </w:t>
      </w:r>
      <w:r w:rsidRPr="00576536">
        <w:rPr>
          <w:spacing w:val="-1"/>
          <w:szCs w:val="24"/>
        </w:rPr>
        <w:t>that</w:t>
      </w:r>
      <w:r w:rsidRPr="00576536">
        <w:rPr>
          <w:szCs w:val="24"/>
        </w:rPr>
        <w:t xml:space="preserve"> are</w:t>
      </w:r>
      <w:r w:rsidRPr="00576536">
        <w:rPr>
          <w:spacing w:val="-3"/>
          <w:szCs w:val="24"/>
        </w:rPr>
        <w:t xml:space="preserve"> </w:t>
      </w:r>
      <w:r w:rsidRPr="00576536">
        <w:rPr>
          <w:spacing w:val="-1"/>
          <w:szCs w:val="24"/>
        </w:rPr>
        <w:t>not</w:t>
      </w:r>
      <w:r w:rsidRPr="00576536">
        <w:rPr>
          <w:szCs w:val="24"/>
        </w:rPr>
        <w:t xml:space="preserve"> listed</w:t>
      </w:r>
      <w:r w:rsidRPr="00576536">
        <w:rPr>
          <w:spacing w:val="-2"/>
          <w:szCs w:val="24"/>
        </w:rPr>
        <w:t xml:space="preserve"> </w:t>
      </w:r>
      <w:r w:rsidRPr="00576536">
        <w:rPr>
          <w:szCs w:val="24"/>
        </w:rPr>
        <w:t>in</w:t>
      </w:r>
      <w:r w:rsidRPr="00576536">
        <w:rPr>
          <w:spacing w:val="-2"/>
          <w:szCs w:val="24"/>
        </w:rPr>
        <w:t xml:space="preserve"> </w:t>
      </w:r>
      <w:r w:rsidRPr="00576536">
        <w:rPr>
          <w:spacing w:val="-1"/>
          <w:szCs w:val="24"/>
        </w:rPr>
        <w:t>paragraph</w:t>
      </w:r>
      <w:r w:rsidRPr="00576536">
        <w:rPr>
          <w:spacing w:val="-2"/>
          <w:szCs w:val="24"/>
        </w:rPr>
        <w:t xml:space="preserve"> </w:t>
      </w:r>
      <w:r w:rsidRPr="00576536">
        <w:rPr>
          <w:szCs w:val="24"/>
        </w:rPr>
        <w:t xml:space="preserve">d) </w:t>
      </w:r>
      <w:r w:rsidRPr="00576536">
        <w:rPr>
          <w:spacing w:val="-1"/>
          <w:szCs w:val="24"/>
        </w:rPr>
        <w:t>below.</w:t>
      </w:r>
      <w:r w:rsidRPr="00576536">
        <w:rPr>
          <w:szCs w:val="24"/>
        </w:rPr>
        <w:t xml:space="preserve">  USAID </w:t>
      </w:r>
      <w:r w:rsidRPr="00576536">
        <w:rPr>
          <w:spacing w:val="-1"/>
          <w:szCs w:val="24"/>
        </w:rPr>
        <w:t>will</w:t>
      </w:r>
      <w:r w:rsidRPr="00576536">
        <w:rPr>
          <w:spacing w:val="69"/>
          <w:szCs w:val="24"/>
        </w:rPr>
        <w:t xml:space="preserve"> </w:t>
      </w:r>
      <w:r w:rsidRPr="00576536">
        <w:rPr>
          <w:szCs w:val="24"/>
        </w:rPr>
        <w:t>reimburse</w:t>
      </w:r>
      <w:r w:rsidRPr="00576536">
        <w:rPr>
          <w:spacing w:val="-3"/>
          <w:szCs w:val="24"/>
        </w:rPr>
        <w:t xml:space="preserve"> </w:t>
      </w:r>
      <w:r w:rsidRPr="00576536">
        <w:rPr>
          <w:spacing w:val="-1"/>
          <w:szCs w:val="24"/>
        </w:rPr>
        <w:t>allowable</w:t>
      </w:r>
      <w:r w:rsidRPr="00576536">
        <w:rPr>
          <w:szCs w:val="24"/>
        </w:rPr>
        <w:t xml:space="preserve"> </w:t>
      </w:r>
      <w:r w:rsidRPr="00576536">
        <w:rPr>
          <w:spacing w:val="-1"/>
          <w:szCs w:val="24"/>
        </w:rPr>
        <w:t>costs</w:t>
      </w:r>
      <w:r w:rsidRPr="00576536">
        <w:rPr>
          <w:spacing w:val="-2"/>
          <w:szCs w:val="24"/>
        </w:rPr>
        <w:t xml:space="preserve"> </w:t>
      </w:r>
      <w:r w:rsidRPr="00576536">
        <w:rPr>
          <w:szCs w:val="24"/>
        </w:rPr>
        <w:t xml:space="preserve">for </w:t>
      </w:r>
      <w:r w:rsidRPr="00576536">
        <w:rPr>
          <w:spacing w:val="-1"/>
          <w:szCs w:val="24"/>
        </w:rPr>
        <w:t>only</w:t>
      </w:r>
      <w:r w:rsidRPr="00576536">
        <w:rPr>
          <w:spacing w:val="-3"/>
          <w:szCs w:val="24"/>
        </w:rPr>
        <w:t xml:space="preserve"> </w:t>
      </w:r>
      <w:r w:rsidRPr="00576536">
        <w:rPr>
          <w:szCs w:val="24"/>
        </w:rPr>
        <w:t xml:space="preserve">the </w:t>
      </w:r>
      <w:r w:rsidRPr="00576536">
        <w:rPr>
          <w:spacing w:val="-1"/>
          <w:szCs w:val="24"/>
        </w:rPr>
        <w:t>construction</w:t>
      </w:r>
      <w:r w:rsidRPr="00576536">
        <w:rPr>
          <w:szCs w:val="24"/>
        </w:rPr>
        <w:t xml:space="preserve"> activities listed in</w:t>
      </w:r>
      <w:r w:rsidRPr="00576536">
        <w:rPr>
          <w:spacing w:val="-2"/>
          <w:szCs w:val="24"/>
        </w:rPr>
        <w:t xml:space="preserve"> </w:t>
      </w:r>
      <w:r w:rsidRPr="00576536">
        <w:rPr>
          <w:szCs w:val="24"/>
        </w:rPr>
        <w:t xml:space="preserve">this </w:t>
      </w:r>
      <w:r w:rsidRPr="00576536">
        <w:rPr>
          <w:spacing w:val="-1"/>
          <w:szCs w:val="24"/>
        </w:rPr>
        <w:t>provision</w:t>
      </w:r>
      <w:r w:rsidRPr="00576536">
        <w:rPr>
          <w:spacing w:val="59"/>
          <w:szCs w:val="24"/>
        </w:rPr>
        <w:t xml:space="preserve"> </w:t>
      </w:r>
      <w:r w:rsidRPr="00576536">
        <w:rPr>
          <w:szCs w:val="24"/>
        </w:rPr>
        <w:t xml:space="preserve">not </w:t>
      </w:r>
      <w:r w:rsidRPr="00576536">
        <w:rPr>
          <w:spacing w:val="-1"/>
          <w:szCs w:val="24"/>
        </w:rPr>
        <w:t>to</w:t>
      </w:r>
      <w:r w:rsidRPr="00576536">
        <w:rPr>
          <w:szCs w:val="24"/>
        </w:rPr>
        <w:t xml:space="preserve"> </w:t>
      </w:r>
      <w:r w:rsidRPr="00576536">
        <w:rPr>
          <w:spacing w:val="-1"/>
          <w:szCs w:val="24"/>
        </w:rPr>
        <w:t>exceed</w:t>
      </w:r>
      <w:r w:rsidRPr="00576536">
        <w:rPr>
          <w:szCs w:val="24"/>
        </w:rPr>
        <w:t xml:space="preserve"> </w:t>
      </w:r>
      <w:r w:rsidRPr="00576536">
        <w:rPr>
          <w:spacing w:val="-1"/>
          <w:szCs w:val="24"/>
        </w:rPr>
        <w:t>the</w:t>
      </w:r>
      <w:r w:rsidRPr="00576536">
        <w:rPr>
          <w:szCs w:val="24"/>
        </w:rPr>
        <w:t xml:space="preserve"> </w:t>
      </w:r>
      <w:r w:rsidRPr="00576536">
        <w:rPr>
          <w:spacing w:val="-1"/>
          <w:szCs w:val="24"/>
        </w:rPr>
        <w:t>amount</w:t>
      </w:r>
      <w:r w:rsidRPr="00576536">
        <w:rPr>
          <w:szCs w:val="24"/>
        </w:rPr>
        <w:t xml:space="preserve"> </w:t>
      </w:r>
      <w:r w:rsidRPr="00576536">
        <w:rPr>
          <w:spacing w:val="-1"/>
          <w:szCs w:val="24"/>
        </w:rPr>
        <w:t xml:space="preserve">specified </w:t>
      </w:r>
      <w:r w:rsidRPr="00576536">
        <w:rPr>
          <w:szCs w:val="24"/>
        </w:rPr>
        <w:t xml:space="preserve">in </w:t>
      </w:r>
      <w:r w:rsidRPr="00576536">
        <w:rPr>
          <w:spacing w:val="-1"/>
          <w:szCs w:val="24"/>
        </w:rPr>
        <w:t>the</w:t>
      </w:r>
      <w:r w:rsidRPr="00576536">
        <w:rPr>
          <w:szCs w:val="24"/>
        </w:rPr>
        <w:t xml:space="preserve"> </w:t>
      </w:r>
      <w:r w:rsidRPr="00576536">
        <w:rPr>
          <w:spacing w:val="-1"/>
          <w:szCs w:val="24"/>
        </w:rPr>
        <w:t>construction</w:t>
      </w:r>
      <w:r w:rsidRPr="00576536">
        <w:rPr>
          <w:szCs w:val="24"/>
        </w:rPr>
        <w:t xml:space="preserve"> </w:t>
      </w:r>
      <w:r w:rsidRPr="00576536">
        <w:rPr>
          <w:spacing w:val="-1"/>
          <w:szCs w:val="24"/>
        </w:rPr>
        <w:t>line</w:t>
      </w:r>
      <w:r w:rsidRPr="00576536">
        <w:rPr>
          <w:szCs w:val="24"/>
        </w:rPr>
        <w:t xml:space="preserve"> </w:t>
      </w:r>
      <w:r w:rsidRPr="00576536">
        <w:rPr>
          <w:spacing w:val="-1"/>
          <w:szCs w:val="24"/>
        </w:rPr>
        <w:t>item</w:t>
      </w:r>
      <w:r w:rsidRPr="00576536">
        <w:rPr>
          <w:spacing w:val="1"/>
          <w:szCs w:val="24"/>
        </w:rPr>
        <w:t xml:space="preserve"> </w:t>
      </w:r>
      <w:r w:rsidRPr="00576536">
        <w:rPr>
          <w:spacing w:val="-1"/>
          <w:szCs w:val="24"/>
        </w:rPr>
        <w:t>of</w:t>
      </w:r>
      <w:r w:rsidRPr="00576536">
        <w:rPr>
          <w:szCs w:val="24"/>
        </w:rPr>
        <w:t xml:space="preserve"> </w:t>
      </w:r>
      <w:r w:rsidRPr="00576536">
        <w:rPr>
          <w:spacing w:val="-1"/>
          <w:szCs w:val="24"/>
        </w:rPr>
        <w:t>the</w:t>
      </w:r>
      <w:r w:rsidRPr="00576536">
        <w:rPr>
          <w:szCs w:val="24"/>
        </w:rPr>
        <w:t xml:space="preserve"> </w:t>
      </w:r>
      <w:r w:rsidRPr="00576536">
        <w:rPr>
          <w:spacing w:val="-1"/>
          <w:szCs w:val="24"/>
        </w:rPr>
        <w:t>award</w:t>
      </w:r>
      <w:r w:rsidRPr="00576536">
        <w:rPr>
          <w:spacing w:val="65"/>
          <w:szCs w:val="24"/>
        </w:rPr>
        <w:t xml:space="preserve"> </w:t>
      </w:r>
      <w:r w:rsidRPr="00576536">
        <w:rPr>
          <w:spacing w:val="-1"/>
          <w:szCs w:val="24"/>
        </w:rPr>
        <w:t>budget.</w:t>
      </w:r>
      <w:r w:rsidRPr="00576536">
        <w:rPr>
          <w:spacing w:val="63"/>
          <w:szCs w:val="24"/>
        </w:rPr>
        <w:t xml:space="preserve"> </w:t>
      </w:r>
      <w:r w:rsidRPr="00576536">
        <w:rPr>
          <w:szCs w:val="24"/>
        </w:rPr>
        <w:t>The</w:t>
      </w:r>
      <w:r w:rsidRPr="00576536">
        <w:rPr>
          <w:spacing w:val="-2"/>
          <w:szCs w:val="24"/>
        </w:rPr>
        <w:t xml:space="preserve"> </w:t>
      </w:r>
      <w:r w:rsidRPr="00576536">
        <w:rPr>
          <w:spacing w:val="-1"/>
          <w:szCs w:val="24"/>
        </w:rPr>
        <w:t>recipient</w:t>
      </w:r>
      <w:r w:rsidRPr="00576536">
        <w:rPr>
          <w:spacing w:val="-2"/>
          <w:szCs w:val="24"/>
        </w:rPr>
        <w:t xml:space="preserve"> </w:t>
      </w:r>
      <w:r w:rsidRPr="00576536">
        <w:rPr>
          <w:szCs w:val="24"/>
        </w:rPr>
        <w:lastRenderedPageBreak/>
        <w:t xml:space="preserve">must </w:t>
      </w:r>
      <w:r w:rsidRPr="00576536">
        <w:rPr>
          <w:spacing w:val="-1"/>
          <w:szCs w:val="24"/>
        </w:rPr>
        <w:t>receive</w:t>
      </w:r>
      <w:r w:rsidRPr="00576536">
        <w:rPr>
          <w:szCs w:val="24"/>
        </w:rPr>
        <w:t xml:space="preserve"> </w:t>
      </w:r>
      <w:r w:rsidRPr="00576536">
        <w:rPr>
          <w:spacing w:val="-1"/>
          <w:szCs w:val="24"/>
        </w:rPr>
        <w:t>prior</w:t>
      </w:r>
      <w:r w:rsidRPr="00576536">
        <w:rPr>
          <w:szCs w:val="24"/>
        </w:rPr>
        <w:t xml:space="preserve"> </w:t>
      </w:r>
      <w:r w:rsidRPr="00576536">
        <w:rPr>
          <w:spacing w:val="-1"/>
          <w:szCs w:val="24"/>
        </w:rPr>
        <w:t>written</w:t>
      </w:r>
      <w:r w:rsidRPr="00576536">
        <w:rPr>
          <w:szCs w:val="24"/>
        </w:rPr>
        <w:t xml:space="preserve"> </w:t>
      </w:r>
      <w:r w:rsidRPr="00576536">
        <w:rPr>
          <w:spacing w:val="-1"/>
          <w:szCs w:val="24"/>
        </w:rPr>
        <w:t>approval</w:t>
      </w:r>
      <w:r w:rsidRPr="00576536">
        <w:rPr>
          <w:spacing w:val="-3"/>
          <w:szCs w:val="24"/>
        </w:rPr>
        <w:t xml:space="preserve"> </w:t>
      </w:r>
      <w:r w:rsidRPr="00576536">
        <w:rPr>
          <w:spacing w:val="-1"/>
          <w:szCs w:val="24"/>
        </w:rPr>
        <w:t>from</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AO</w:t>
      </w:r>
      <w:r w:rsidRPr="00576536">
        <w:rPr>
          <w:szCs w:val="24"/>
        </w:rPr>
        <w:t xml:space="preserve"> to</w:t>
      </w:r>
      <w:r w:rsidRPr="00576536">
        <w:rPr>
          <w:spacing w:val="1"/>
          <w:szCs w:val="24"/>
        </w:rPr>
        <w:t xml:space="preserve"> </w:t>
      </w:r>
      <w:r w:rsidRPr="00576536">
        <w:rPr>
          <w:spacing w:val="-1"/>
          <w:szCs w:val="24"/>
        </w:rPr>
        <w:t>transfer</w:t>
      </w:r>
      <w:r w:rsidRPr="00576536">
        <w:rPr>
          <w:spacing w:val="69"/>
          <w:szCs w:val="24"/>
        </w:rPr>
        <w:t xml:space="preserve"> </w:t>
      </w:r>
      <w:r w:rsidRPr="00576536">
        <w:rPr>
          <w:szCs w:val="24"/>
        </w:rPr>
        <w:t>funds</w:t>
      </w:r>
      <w:r w:rsidRPr="00576536">
        <w:rPr>
          <w:spacing w:val="-3"/>
          <w:szCs w:val="24"/>
        </w:rPr>
        <w:t xml:space="preserve"> </w:t>
      </w:r>
      <w:r w:rsidRPr="00576536">
        <w:rPr>
          <w:spacing w:val="-1"/>
          <w:szCs w:val="24"/>
        </w:rPr>
        <w:t>allotted</w:t>
      </w:r>
      <w:r w:rsidRPr="00576536">
        <w:rPr>
          <w:spacing w:val="-2"/>
          <w:szCs w:val="24"/>
        </w:rPr>
        <w:t xml:space="preserve"> </w:t>
      </w:r>
      <w:r w:rsidRPr="00576536">
        <w:rPr>
          <w:szCs w:val="24"/>
        </w:rPr>
        <w:t xml:space="preserve">for </w:t>
      </w:r>
      <w:r w:rsidRPr="00576536">
        <w:rPr>
          <w:spacing w:val="-1"/>
          <w:szCs w:val="24"/>
        </w:rPr>
        <w:t>construction</w:t>
      </w:r>
      <w:r w:rsidRPr="00576536">
        <w:rPr>
          <w:spacing w:val="1"/>
          <w:szCs w:val="24"/>
        </w:rPr>
        <w:t xml:space="preserve"> </w:t>
      </w:r>
      <w:r w:rsidRPr="00576536">
        <w:rPr>
          <w:spacing w:val="-1"/>
          <w:szCs w:val="24"/>
        </w:rPr>
        <w:t>activities</w:t>
      </w:r>
      <w:r w:rsidRPr="00576536">
        <w:rPr>
          <w:szCs w:val="24"/>
        </w:rPr>
        <w:t xml:space="preserve"> to</w:t>
      </w:r>
      <w:r w:rsidRPr="00576536">
        <w:rPr>
          <w:spacing w:val="1"/>
          <w:szCs w:val="24"/>
        </w:rPr>
        <w:t xml:space="preserve"> </w:t>
      </w:r>
      <w:r w:rsidRPr="00576536">
        <w:rPr>
          <w:spacing w:val="-1"/>
          <w:szCs w:val="24"/>
        </w:rPr>
        <w:t>other</w:t>
      </w:r>
      <w:r w:rsidRPr="00576536">
        <w:rPr>
          <w:szCs w:val="24"/>
        </w:rPr>
        <w:t xml:space="preserve"> cost categories, or </w:t>
      </w:r>
      <w:r w:rsidRPr="00576536">
        <w:rPr>
          <w:spacing w:val="-1"/>
          <w:szCs w:val="24"/>
        </w:rPr>
        <w:t>vice</w:t>
      </w:r>
      <w:r w:rsidRPr="00576536">
        <w:rPr>
          <w:szCs w:val="24"/>
        </w:rPr>
        <w:t xml:space="preserve"> </w:t>
      </w:r>
      <w:r w:rsidRPr="00576536">
        <w:rPr>
          <w:spacing w:val="-1"/>
          <w:szCs w:val="24"/>
        </w:rPr>
        <w:t>versa.</w:t>
      </w:r>
    </w:p>
    <w:p w14:paraId="7D427EB1" w14:textId="77777777" w:rsidR="00275987" w:rsidRPr="00576536" w:rsidRDefault="00275987" w:rsidP="00275987">
      <w:pPr>
        <w:spacing w:before="1"/>
        <w:rPr>
          <w:rFonts w:eastAsia="Arial"/>
        </w:rPr>
      </w:pPr>
    </w:p>
    <w:p w14:paraId="7B033A98" w14:textId="77777777" w:rsidR="00275987" w:rsidRPr="00576536" w:rsidRDefault="00275987" w:rsidP="00275987">
      <w:pPr>
        <w:pStyle w:val="BodyText"/>
        <w:widowControl w:val="0"/>
        <w:numPr>
          <w:ilvl w:val="0"/>
          <w:numId w:val="15"/>
        </w:numPr>
        <w:tabs>
          <w:tab w:val="left" w:pos="821"/>
        </w:tabs>
        <w:overflowPunct/>
        <w:autoSpaceDE/>
        <w:autoSpaceDN/>
        <w:adjustRightInd/>
        <w:spacing w:before="69" w:line="275" w:lineRule="exact"/>
        <w:ind w:right="0"/>
        <w:textAlignment w:val="auto"/>
        <w:rPr>
          <w:szCs w:val="24"/>
        </w:rPr>
      </w:pPr>
      <w:r w:rsidRPr="00576536">
        <w:rPr>
          <w:szCs w:val="24"/>
          <w:u w:val="single" w:color="000000"/>
        </w:rPr>
        <w:t>Description</w:t>
      </w:r>
    </w:p>
    <w:p w14:paraId="45EBC172" w14:textId="77777777" w:rsidR="00275987" w:rsidRPr="00576536" w:rsidRDefault="00275987" w:rsidP="00275987">
      <w:pPr>
        <w:spacing w:before="2"/>
        <w:ind w:firstLine="720"/>
        <w:rPr>
          <w:rFonts w:eastAsia="Arial"/>
        </w:rPr>
      </w:pPr>
      <w:r w:rsidRPr="00576536">
        <w:rPr>
          <w:rFonts w:eastAsia="Arial"/>
          <w:spacing w:val="-1"/>
        </w:rPr>
        <w:t>Construction</w:t>
      </w:r>
      <w:r w:rsidRPr="00576536">
        <w:rPr>
          <w:rFonts w:eastAsia="Arial"/>
        </w:rPr>
        <w:t xml:space="preserve"> is</w:t>
      </w:r>
      <w:r w:rsidRPr="00576536">
        <w:rPr>
          <w:rFonts w:eastAsia="Arial"/>
          <w:spacing w:val="-2"/>
        </w:rPr>
        <w:t xml:space="preserve"> </w:t>
      </w:r>
      <w:r w:rsidRPr="00576536">
        <w:rPr>
          <w:rFonts w:eastAsia="Arial"/>
        </w:rPr>
        <w:t>not</w:t>
      </w:r>
      <w:r w:rsidRPr="00576536">
        <w:rPr>
          <w:rFonts w:eastAsia="Arial"/>
          <w:spacing w:val="-2"/>
        </w:rPr>
        <w:t xml:space="preserve"> </w:t>
      </w:r>
      <w:r w:rsidRPr="00576536">
        <w:rPr>
          <w:rFonts w:eastAsia="Arial"/>
          <w:spacing w:val="-1"/>
        </w:rPr>
        <w:t>eligible</w:t>
      </w:r>
      <w:r w:rsidRPr="00576536">
        <w:rPr>
          <w:rFonts w:eastAsia="Arial"/>
        </w:rPr>
        <w:t xml:space="preserve"> for</w:t>
      </w:r>
      <w:r w:rsidRPr="00576536">
        <w:rPr>
          <w:rFonts w:eastAsia="Arial"/>
          <w:spacing w:val="65"/>
        </w:rPr>
        <w:t xml:space="preserve"> </w:t>
      </w:r>
      <w:r w:rsidRPr="00576536">
        <w:rPr>
          <w:rFonts w:eastAsia="Arial"/>
          <w:spacing w:val="-1"/>
        </w:rPr>
        <w:t>reimbursement</w:t>
      </w:r>
      <w:r w:rsidRPr="00576536">
        <w:rPr>
          <w:rFonts w:eastAsia="Arial"/>
          <w:spacing w:val="-2"/>
        </w:rPr>
        <w:t xml:space="preserve"> </w:t>
      </w:r>
      <w:r w:rsidRPr="00576536">
        <w:rPr>
          <w:rFonts w:eastAsia="Arial"/>
          <w:spacing w:val="-1"/>
        </w:rPr>
        <w:t>under</w:t>
      </w:r>
      <w:r w:rsidRPr="00576536">
        <w:rPr>
          <w:rFonts w:eastAsia="Arial"/>
        </w:rPr>
        <w:t xml:space="preserve"> </w:t>
      </w:r>
      <w:r w:rsidRPr="00576536">
        <w:rPr>
          <w:rFonts w:eastAsia="Arial"/>
          <w:spacing w:val="-1"/>
        </w:rPr>
        <w:t>this</w:t>
      </w:r>
      <w:r w:rsidRPr="00576536">
        <w:rPr>
          <w:rFonts w:eastAsia="Arial"/>
        </w:rPr>
        <w:t xml:space="preserve"> award.</w:t>
      </w:r>
    </w:p>
    <w:p w14:paraId="0068FF5F" w14:textId="77777777" w:rsidR="00275987" w:rsidRPr="00576536" w:rsidRDefault="00275987" w:rsidP="00275987">
      <w:pPr>
        <w:spacing w:before="2"/>
        <w:rPr>
          <w:rFonts w:eastAsia="Arial"/>
        </w:rPr>
      </w:pPr>
    </w:p>
    <w:p w14:paraId="57198187" w14:textId="77777777" w:rsidR="00275987" w:rsidRPr="00576536" w:rsidRDefault="00275987" w:rsidP="00275987">
      <w:pPr>
        <w:pStyle w:val="BodyText"/>
        <w:widowControl w:val="0"/>
        <w:numPr>
          <w:ilvl w:val="0"/>
          <w:numId w:val="15"/>
        </w:numPr>
        <w:tabs>
          <w:tab w:val="left" w:pos="821"/>
        </w:tabs>
        <w:overflowPunct/>
        <w:autoSpaceDE/>
        <w:autoSpaceDN/>
        <w:adjustRightInd/>
        <w:ind w:right="110"/>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include</w:t>
      </w:r>
      <w:r w:rsidRPr="00576536">
        <w:rPr>
          <w:spacing w:val="-2"/>
          <w:szCs w:val="24"/>
        </w:rPr>
        <w:t xml:space="preserve"> </w:t>
      </w:r>
      <w:r w:rsidRPr="00576536">
        <w:rPr>
          <w:szCs w:val="24"/>
        </w:rPr>
        <w:t xml:space="preserve">this </w:t>
      </w:r>
      <w:r w:rsidRPr="00576536">
        <w:rPr>
          <w:spacing w:val="-1"/>
          <w:szCs w:val="24"/>
        </w:rPr>
        <w:t>provision</w:t>
      </w:r>
      <w:r w:rsidRPr="00576536">
        <w:rPr>
          <w:szCs w:val="24"/>
        </w:rPr>
        <w:t xml:space="preserve"> in</w:t>
      </w:r>
      <w:r w:rsidRPr="00576536">
        <w:rPr>
          <w:spacing w:val="-2"/>
          <w:szCs w:val="24"/>
        </w:rPr>
        <w:t xml:space="preserve"> </w:t>
      </w:r>
      <w:r w:rsidRPr="00576536">
        <w:rPr>
          <w:szCs w:val="24"/>
        </w:rPr>
        <w:t>all</w:t>
      </w:r>
      <w:r w:rsidRPr="00576536">
        <w:rPr>
          <w:spacing w:val="-1"/>
          <w:szCs w:val="24"/>
        </w:rPr>
        <w:t xml:space="preserve"> subawards</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procurements</w:t>
      </w:r>
      <w:r w:rsidRPr="00576536">
        <w:rPr>
          <w:spacing w:val="-2"/>
          <w:szCs w:val="24"/>
        </w:rPr>
        <w:t xml:space="preserve"> </w:t>
      </w:r>
      <w:r w:rsidRPr="00576536">
        <w:rPr>
          <w:szCs w:val="24"/>
        </w:rPr>
        <w:t>and</w:t>
      </w:r>
      <w:r w:rsidRPr="00576536">
        <w:rPr>
          <w:spacing w:val="71"/>
          <w:szCs w:val="24"/>
        </w:rPr>
        <w:t xml:space="preserve"> </w:t>
      </w:r>
      <w:r w:rsidRPr="00576536">
        <w:rPr>
          <w:szCs w:val="24"/>
        </w:rPr>
        <w:t>make</w:t>
      </w:r>
      <w:r w:rsidRPr="00576536">
        <w:rPr>
          <w:spacing w:val="-2"/>
          <w:szCs w:val="24"/>
        </w:rPr>
        <w:t xml:space="preserve"> </w:t>
      </w:r>
      <w:r w:rsidRPr="00576536">
        <w:rPr>
          <w:spacing w:val="-1"/>
          <w:szCs w:val="24"/>
        </w:rPr>
        <w:t>vendors</w:t>
      </w:r>
      <w:r w:rsidRPr="00576536">
        <w:rPr>
          <w:szCs w:val="24"/>
        </w:rPr>
        <w:t xml:space="preserve"> </w:t>
      </w:r>
      <w:r w:rsidRPr="00576536">
        <w:rPr>
          <w:spacing w:val="-1"/>
          <w:szCs w:val="24"/>
        </w:rPr>
        <w:t>providing</w:t>
      </w:r>
      <w:r w:rsidRPr="00576536">
        <w:rPr>
          <w:spacing w:val="-2"/>
          <w:szCs w:val="24"/>
        </w:rPr>
        <w:t xml:space="preserve"> </w:t>
      </w:r>
      <w:r w:rsidRPr="00576536">
        <w:rPr>
          <w:spacing w:val="-1"/>
          <w:szCs w:val="24"/>
        </w:rPr>
        <w:t>services</w:t>
      </w:r>
      <w:r w:rsidRPr="00576536">
        <w:rPr>
          <w:szCs w:val="24"/>
        </w:rPr>
        <w:t xml:space="preserve"> </w:t>
      </w:r>
      <w:r w:rsidRPr="00576536">
        <w:rPr>
          <w:spacing w:val="-1"/>
          <w:szCs w:val="24"/>
        </w:rPr>
        <w:t>under</w:t>
      </w:r>
      <w:r w:rsidRPr="00576536">
        <w:rPr>
          <w:szCs w:val="24"/>
        </w:rPr>
        <w:t xml:space="preserve"> this </w:t>
      </w:r>
      <w:r w:rsidRPr="00576536">
        <w:rPr>
          <w:spacing w:val="-1"/>
          <w:szCs w:val="24"/>
        </w:rPr>
        <w:t>award</w:t>
      </w:r>
      <w:r w:rsidRPr="00576536">
        <w:rPr>
          <w:szCs w:val="24"/>
        </w:rPr>
        <w:t xml:space="preserve"> and </w:t>
      </w:r>
      <w:r w:rsidRPr="00576536">
        <w:rPr>
          <w:spacing w:val="-1"/>
          <w:szCs w:val="24"/>
        </w:rPr>
        <w:t>subrecipients</w:t>
      </w:r>
      <w:r w:rsidRPr="00576536">
        <w:rPr>
          <w:szCs w:val="24"/>
        </w:rPr>
        <w:t xml:space="preserve"> </w:t>
      </w:r>
      <w:r w:rsidRPr="00576536">
        <w:rPr>
          <w:spacing w:val="-1"/>
          <w:szCs w:val="24"/>
        </w:rPr>
        <w:t>aware</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71"/>
          <w:szCs w:val="24"/>
        </w:rPr>
        <w:t xml:space="preserve"> </w:t>
      </w:r>
      <w:r w:rsidRPr="00576536">
        <w:rPr>
          <w:spacing w:val="-1"/>
          <w:szCs w:val="24"/>
        </w:rPr>
        <w:t>restrictions</w:t>
      </w:r>
      <w:r w:rsidRPr="00576536">
        <w:rPr>
          <w:szCs w:val="24"/>
        </w:rPr>
        <w:t xml:space="preserve"> </w:t>
      </w:r>
      <w:r w:rsidRPr="00576536">
        <w:rPr>
          <w:spacing w:val="-1"/>
          <w:szCs w:val="24"/>
        </w:rPr>
        <w:t>of</w:t>
      </w:r>
      <w:r w:rsidRPr="00576536">
        <w:rPr>
          <w:spacing w:val="1"/>
          <w:szCs w:val="24"/>
        </w:rPr>
        <w:t xml:space="preserve"> </w:t>
      </w:r>
      <w:r w:rsidRPr="00576536">
        <w:rPr>
          <w:szCs w:val="24"/>
        </w:rPr>
        <w:t>this</w:t>
      </w:r>
      <w:r w:rsidRPr="00576536">
        <w:rPr>
          <w:spacing w:val="-3"/>
          <w:szCs w:val="24"/>
        </w:rPr>
        <w:t xml:space="preserve"> </w:t>
      </w:r>
      <w:r w:rsidRPr="00576536">
        <w:rPr>
          <w:spacing w:val="-1"/>
          <w:szCs w:val="24"/>
        </w:rPr>
        <w:t>provision.</w:t>
      </w:r>
    </w:p>
    <w:p w14:paraId="088B03B8" w14:textId="77777777" w:rsidR="00275987" w:rsidRPr="00576536" w:rsidRDefault="00275987" w:rsidP="00275987">
      <w:pPr>
        <w:rPr>
          <w:rFonts w:eastAsia="Arial"/>
        </w:rPr>
      </w:pPr>
    </w:p>
    <w:p w14:paraId="581A6C61" w14:textId="77777777" w:rsidR="00275987" w:rsidRPr="00576536" w:rsidRDefault="00275987" w:rsidP="00275987">
      <w:pPr>
        <w:pStyle w:val="BodyText"/>
        <w:ind w:left="243"/>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08BCAA78" w14:textId="77777777" w:rsidR="00275987" w:rsidRPr="00576536" w:rsidRDefault="00275987" w:rsidP="00275987">
      <w:pPr>
        <w:rPr>
          <w:rFonts w:eastAsia="Arial"/>
        </w:rPr>
      </w:pPr>
    </w:p>
    <w:p w14:paraId="48E48048" w14:textId="77777777" w:rsidR="00275987" w:rsidRPr="00576536" w:rsidRDefault="00275987" w:rsidP="00275987">
      <w:pPr>
        <w:spacing w:before="9"/>
        <w:rPr>
          <w:rFonts w:eastAsia="Arial"/>
        </w:rPr>
      </w:pPr>
    </w:p>
    <w:p w14:paraId="011A16F6" w14:textId="77777777" w:rsidR="00275987" w:rsidRPr="00576536" w:rsidRDefault="00275987" w:rsidP="00275987">
      <w:pPr>
        <w:pStyle w:val="Heading1"/>
        <w:ind w:left="911" w:right="240" w:hanging="812"/>
        <w:rPr>
          <w:rFonts w:cs="Times New Roman"/>
          <w:spacing w:val="-1"/>
        </w:rPr>
      </w:pPr>
      <w:r w:rsidRPr="00576536">
        <w:rPr>
          <w:rFonts w:cs="Times New Roman"/>
          <w:spacing w:val="-1"/>
        </w:rPr>
        <w:t>M21.</w:t>
      </w:r>
      <w:r w:rsidRPr="00576536">
        <w:rPr>
          <w:rFonts w:cs="Times New Roman"/>
        </w:rPr>
        <w:t xml:space="preserve"> </w:t>
      </w:r>
      <w:r w:rsidRPr="00576536">
        <w:rPr>
          <w:rFonts w:cs="Times New Roman"/>
          <w:spacing w:val="1"/>
        </w:rPr>
        <w:t xml:space="preserve"> </w:t>
      </w:r>
      <w:r w:rsidRPr="00576536">
        <w:rPr>
          <w:rFonts w:cs="Times New Roman"/>
          <w:spacing w:val="-2"/>
        </w:rPr>
        <w:t>USAID</w:t>
      </w:r>
      <w:r w:rsidRPr="00576536">
        <w:rPr>
          <w:rFonts w:cs="Times New Roman"/>
          <w:spacing w:val="-1"/>
        </w:rPr>
        <w:t xml:space="preserve"> IMPLEMENTING</w:t>
      </w:r>
      <w:r w:rsidRPr="00576536">
        <w:rPr>
          <w:rFonts w:cs="Times New Roman"/>
          <w:spacing w:val="-2"/>
        </w:rPr>
        <w:t xml:space="preserve"> PARTNER</w:t>
      </w:r>
      <w:r w:rsidRPr="00576536">
        <w:rPr>
          <w:rFonts w:cs="Times New Roman"/>
          <w:spacing w:val="-1"/>
        </w:rPr>
        <w:t xml:space="preserve"> NOTICES</w:t>
      </w:r>
      <w:r w:rsidRPr="00576536">
        <w:rPr>
          <w:rFonts w:cs="Times New Roman"/>
          <w:spacing w:val="4"/>
        </w:rPr>
        <w:t xml:space="preserve"> </w:t>
      </w:r>
      <w:r w:rsidRPr="00576536">
        <w:rPr>
          <w:rFonts w:cs="Times New Roman"/>
          <w:spacing w:val="-2"/>
        </w:rPr>
        <w:t>(IPN)</w:t>
      </w:r>
      <w:r w:rsidRPr="00576536">
        <w:rPr>
          <w:rFonts w:cs="Times New Roman"/>
          <w:spacing w:val="1"/>
        </w:rPr>
        <w:t xml:space="preserve"> </w:t>
      </w:r>
      <w:r w:rsidRPr="00576536">
        <w:rPr>
          <w:rFonts w:cs="Times New Roman"/>
          <w:spacing w:val="-2"/>
        </w:rPr>
        <w:t>PORTAL</w:t>
      </w:r>
      <w:r w:rsidRPr="00576536">
        <w:rPr>
          <w:rFonts w:cs="Times New Roman"/>
          <w:spacing w:val="1"/>
        </w:rPr>
        <w:t xml:space="preserve"> </w:t>
      </w:r>
      <w:r w:rsidRPr="00576536">
        <w:rPr>
          <w:rFonts w:cs="Times New Roman"/>
          <w:spacing w:val="-1"/>
        </w:rPr>
        <w:t>FOR</w:t>
      </w:r>
      <w:r w:rsidRPr="00576536">
        <w:rPr>
          <w:rFonts w:cs="Times New Roman"/>
          <w:spacing w:val="41"/>
        </w:rPr>
        <w:t xml:space="preserve"> </w:t>
      </w:r>
      <w:r w:rsidRPr="00576536">
        <w:rPr>
          <w:rFonts w:cs="Times New Roman"/>
          <w:spacing w:val="-2"/>
        </w:rPr>
        <w:t>ASSISTANCE</w:t>
      </w:r>
      <w:r w:rsidRPr="00576536">
        <w:rPr>
          <w:rFonts w:cs="Times New Roman"/>
          <w:spacing w:val="2"/>
        </w:rPr>
        <w:t xml:space="preserve"> </w:t>
      </w:r>
      <w:r w:rsidRPr="00576536">
        <w:rPr>
          <w:rFonts w:cs="Times New Roman"/>
          <w:spacing w:val="-1"/>
        </w:rPr>
        <w:t>(JULY</w:t>
      </w:r>
      <w:r w:rsidRPr="00576536">
        <w:rPr>
          <w:rFonts w:cs="Times New Roman"/>
          <w:spacing w:val="1"/>
        </w:rPr>
        <w:t xml:space="preserve"> </w:t>
      </w:r>
      <w:r w:rsidRPr="00576536">
        <w:rPr>
          <w:rFonts w:cs="Times New Roman"/>
          <w:spacing w:val="-1"/>
        </w:rPr>
        <w:t>2014)</w:t>
      </w:r>
    </w:p>
    <w:p w14:paraId="60EF95CF" w14:textId="77777777" w:rsidR="00275987" w:rsidRPr="00576536" w:rsidRDefault="00275987" w:rsidP="00275987">
      <w:pPr>
        <w:pStyle w:val="Heading1"/>
        <w:ind w:left="911" w:right="240" w:hanging="812"/>
        <w:rPr>
          <w:rFonts w:cs="Times New Roman"/>
          <w:b w:val="0"/>
          <w:bCs w:val="0"/>
        </w:rPr>
      </w:pPr>
    </w:p>
    <w:p w14:paraId="62531A1D" w14:textId="77777777" w:rsidR="00275987" w:rsidRPr="00576536" w:rsidRDefault="00275987" w:rsidP="00275987">
      <w:pPr>
        <w:pStyle w:val="BodyText"/>
        <w:widowControl w:val="0"/>
        <w:numPr>
          <w:ilvl w:val="0"/>
          <w:numId w:val="14"/>
        </w:numPr>
        <w:tabs>
          <w:tab w:val="left" w:pos="641"/>
        </w:tabs>
        <w:overflowPunct/>
        <w:autoSpaceDE/>
        <w:autoSpaceDN/>
        <w:adjustRightInd/>
        <w:ind w:right="0" w:firstLine="0"/>
        <w:textAlignment w:val="auto"/>
        <w:rPr>
          <w:szCs w:val="24"/>
        </w:rPr>
      </w:pPr>
      <w:r w:rsidRPr="00576536">
        <w:rPr>
          <w:szCs w:val="24"/>
        </w:rPr>
        <w:t>Definitions</w:t>
      </w:r>
    </w:p>
    <w:p w14:paraId="291DAFC4" w14:textId="77777777" w:rsidR="00275987" w:rsidRPr="00576536" w:rsidRDefault="00275987" w:rsidP="00275987">
      <w:pPr>
        <w:rPr>
          <w:rFonts w:eastAsia="Arial"/>
        </w:rPr>
      </w:pPr>
    </w:p>
    <w:p w14:paraId="72ECB4E3" w14:textId="77777777" w:rsidR="00275987" w:rsidRPr="00576536" w:rsidRDefault="00275987" w:rsidP="00275987">
      <w:pPr>
        <w:pStyle w:val="BodyText"/>
        <w:ind w:left="100" w:right="264"/>
        <w:rPr>
          <w:szCs w:val="24"/>
        </w:rPr>
      </w:pPr>
      <w:r w:rsidRPr="00576536">
        <w:rPr>
          <w:spacing w:val="-1"/>
          <w:szCs w:val="24"/>
        </w:rPr>
        <w:t>“USAID</w:t>
      </w:r>
      <w:r w:rsidRPr="00576536">
        <w:rPr>
          <w:szCs w:val="24"/>
        </w:rPr>
        <w:t xml:space="preserve"> </w:t>
      </w:r>
      <w:r w:rsidRPr="00576536">
        <w:rPr>
          <w:spacing w:val="-1"/>
          <w:szCs w:val="24"/>
        </w:rPr>
        <w:t>Implementing</w:t>
      </w:r>
      <w:r w:rsidRPr="00576536">
        <w:rPr>
          <w:spacing w:val="-2"/>
          <w:szCs w:val="24"/>
        </w:rPr>
        <w:t xml:space="preserve"> </w:t>
      </w:r>
      <w:r w:rsidRPr="00576536">
        <w:rPr>
          <w:szCs w:val="24"/>
        </w:rPr>
        <w:t xml:space="preserve">Partner </w:t>
      </w:r>
      <w:r w:rsidRPr="00576536">
        <w:rPr>
          <w:spacing w:val="-1"/>
          <w:szCs w:val="24"/>
        </w:rPr>
        <w:t>Notices</w:t>
      </w:r>
      <w:r w:rsidRPr="00576536">
        <w:rPr>
          <w:szCs w:val="24"/>
        </w:rPr>
        <w:t xml:space="preserve"> (IPN)</w:t>
      </w:r>
      <w:r w:rsidRPr="00576536">
        <w:rPr>
          <w:spacing w:val="-4"/>
          <w:szCs w:val="24"/>
        </w:rPr>
        <w:t xml:space="preserve"> </w:t>
      </w:r>
      <w:r w:rsidRPr="00576536">
        <w:rPr>
          <w:szCs w:val="24"/>
        </w:rPr>
        <w:t>Portal</w:t>
      </w:r>
      <w:r w:rsidRPr="00576536">
        <w:rPr>
          <w:spacing w:val="-2"/>
          <w:szCs w:val="24"/>
        </w:rPr>
        <w:t xml:space="preserve"> </w:t>
      </w:r>
      <w:r w:rsidRPr="00576536">
        <w:rPr>
          <w:szCs w:val="24"/>
        </w:rPr>
        <w:t xml:space="preserve">for </w:t>
      </w:r>
      <w:r w:rsidRPr="00576536">
        <w:rPr>
          <w:spacing w:val="-1"/>
          <w:szCs w:val="24"/>
        </w:rPr>
        <w:t>Assistance</w:t>
      </w:r>
      <w:r w:rsidRPr="00576536">
        <w:rPr>
          <w:szCs w:val="24"/>
        </w:rPr>
        <w:t xml:space="preserve"> </w:t>
      </w:r>
      <w:r w:rsidRPr="00576536">
        <w:rPr>
          <w:spacing w:val="-1"/>
          <w:szCs w:val="24"/>
        </w:rPr>
        <w:t>(“IPN</w:t>
      </w:r>
      <w:r w:rsidRPr="00576536">
        <w:rPr>
          <w:szCs w:val="24"/>
        </w:rPr>
        <w:t xml:space="preserve"> Portal)”</w:t>
      </w:r>
      <w:r w:rsidRPr="00576536">
        <w:rPr>
          <w:spacing w:val="-4"/>
          <w:szCs w:val="24"/>
        </w:rPr>
        <w:t xml:space="preserve"> </w:t>
      </w:r>
      <w:r w:rsidRPr="00576536">
        <w:rPr>
          <w:spacing w:val="-1"/>
          <w:szCs w:val="24"/>
        </w:rPr>
        <w:t>means</w:t>
      </w:r>
      <w:r w:rsidRPr="00576536">
        <w:rPr>
          <w:spacing w:val="73"/>
          <w:szCs w:val="24"/>
        </w:rPr>
        <w:t xml:space="preserve"> </w:t>
      </w:r>
      <w:r w:rsidRPr="00576536">
        <w:rPr>
          <w:szCs w:val="24"/>
        </w:rPr>
        <w:t xml:space="preserve">the </w:t>
      </w:r>
      <w:r w:rsidRPr="00576536">
        <w:rPr>
          <w:spacing w:val="-1"/>
          <w:szCs w:val="24"/>
        </w:rPr>
        <w:t>single</w:t>
      </w:r>
      <w:r w:rsidRPr="00576536">
        <w:rPr>
          <w:szCs w:val="24"/>
        </w:rPr>
        <w:t xml:space="preserve"> </w:t>
      </w:r>
      <w:r w:rsidRPr="00576536">
        <w:rPr>
          <w:spacing w:val="-1"/>
          <w:szCs w:val="24"/>
        </w:rPr>
        <w:t>point</w:t>
      </w:r>
      <w:r w:rsidRPr="00576536">
        <w:rPr>
          <w:szCs w:val="24"/>
        </w:rPr>
        <w:t xml:space="preserve"> </w:t>
      </w:r>
      <w:r w:rsidRPr="00576536">
        <w:rPr>
          <w:spacing w:val="-1"/>
          <w:szCs w:val="24"/>
        </w:rPr>
        <w:t>where</w:t>
      </w:r>
      <w:r w:rsidRPr="00576536">
        <w:rPr>
          <w:spacing w:val="-2"/>
          <w:szCs w:val="24"/>
        </w:rPr>
        <w:t xml:space="preserve"> </w:t>
      </w:r>
      <w:r w:rsidRPr="00576536">
        <w:rPr>
          <w:szCs w:val="24"/>
        </w:rPr>
        <w:t xml:space="preserve">USAID </w:t>
      </w:r>
      <w:r w:rsidRPr="00576536">
        <w:rPr>
          <w:spacing w:val="-1"/>
          <w:szCs w:val="24"/>
        </w:rPr>
        <w:t>posts</w:t>
      </w:r>
      <w:r w:rsidRPr="00576536">
        <w:rPr>
          <w:szCs w:val="24"/>
        </w:rPr>
        <w:t xml:space="preserve"> </w:t>
      </w:r>
      <w:r w:rsidRPr="00576536">
        <w:rPr>
          <w:spacing w:val="-1"/>
          <w:szCs w:val="24"/>
        </w:rPr>
        <w:t>proposed</w:t>
      </w:r>
      <w:r w:rsidRPr="00576536">
        <w:rPr>
          <w:spacing w:val="-2"/>
          <w:szCs w:val="24"/>
        </w:rPr>
        <w:t xml:space="preserve"> </w:t>
      </w:r>
      <w:r w:rsidRPr="00576536">
        <w:rPr>
          <w:spacing w:val="-1"/>
          <w:szCs w:val="24"/>
        </w:rPr>
        <w:t>universal</w:t>
      </w:r>
      <w:r w:rsidRPr="00576536">
        <w:rPr>
          <w:szCs w:val="24"/>
        </w:rPr>
        <w:t xml:space="preserve"> bilateral</w:t>
      </w:r>
      <w:r w:rsidRPr="00576536">
        <w:rPr>
          <w:spacing w:val="-3"/>
          <w:szCs w:val="24"/>
        </w:rPr>
        <w:t xml:space="preserve"> </w:t>
      </w:r>
      <w:r w:rsidRPr="00576536">
        <w:rPr>
          <w:spacing w:val="-1"/>
          <w:szCs w:val="24"/>
        </w:rPr>
        <w:t>amendments</w:t>
      </w:r>
      <w:r w:rsidRPr="00576536">
        <w:rPr>
          <w:spacing w:val="-2"/>
          <w:szCs w:val="24"/>
        </w:rPr>
        <w:t xml:space="preserve"> </w:t>
      </w:r>
      <w:r w:rsidRPr="00576536">
        <w:rPr>
          <w:szCs w:val="24"/>
        </w:rPr>
        <w:t>for</w:t>
      </w:r>
      <w:r w:rsidRPr="00576536">
        <w:rPr>
          <w:spacing w:val="61"/>
          <w:szCs w:val="24"/>
        </w:rPr>
        <w:t xml:space="preserve"> </w:t>
      </w:r>
      <w:r w:rsidRPr="00576536">
        <w:rPr>
          <w:szCs w:val="24"/>
        </w:rPr>
        <w:t xml:space="preserve">USAID </w:t>
      </w:r>
      <w:r w:rsidRPr="00576536">
        <w:rPr>
          <w:spacing w:val="-1"/>
          <w:szCs w:val="24"/>
        </w:rPr>
        <w:t>awards,</w:t>
      </w:r>
      <w:r w:rsidRPr="00576536">
        <w:rPr>
          <w:szCs w:val="24"/>
        </w:rPr>
        <w:t xml:space="preserve"> </w:t>
      </w:r>
      <w:r w:rsidRPr="00576536">
        <w:rPr>
          <w:spacing w:val="-1"/>
          <w:szCs w:val="24"/>
        </w:rPr>
        <w:t>which</w:t>
      </w:r>
      <w:r w:rsidRPr="00576536">
        <w:rPr>
          <w:szCs w:val="24"/>
        </w:rPr>
        <w:t xml:space="preserve"> can </w:t>
      </w:r>
      <w:r w:rsidRPr="00576536">
        <w:rPr>
          <w:spacing w:val="-1"/>
          <w:szCs w:val="24"/>
        </w:rPr>
        <w:t>be</w:t>
      </w:r>
      <w:r w:rsidRPr="00576536">
        <w:rPr>
          <w:szCs w:val="24"/>
        </w:rPr>
        <w:t xml:space="preserve"> </w:t>
      </w:r>
      <w:r w:rsidRPr="00576536">
        <w:rPr>
          <w:spacing w:val="-1"/>
          <w:szCs w:val="24"/>
        </w:rPr>
        <w:t>accessed</w:t>
      </w:r>
      <w:r w:rsidRPr="00576536">
        <w:rPr>
          <w:spacing w:val="-2"/>
          <w:szCs w:val="24"/>
        </w:rPr>
        <w:t xml:space="preserve"> </w:t>
      </w:r>
      <w:r w:rsidRPr="00576536">
        <w:rPr>
          <w:spacing w:val="-1"/>
          <w:szCs w:val="24"/>
        </w:rPr>
        <w:t>electronically</w:t>
      </w:r>
      <w:r w:rsidRPr="00576536">
        <w:rPr>
          <w:spacing w:val="-3"/>
          <w:szCs w:val="24"/>
        </w:rPr>
        <w:t xml:space="preserve"> </w:t>
      </w:r>
      <w:r w:rsidRPr="00576536">
        <w:rPr>
          <w:szCs w:val="24"/>
        </w:rPr>
        <w:t>by</w:t>
      </w:r>
      <w:r w:rsidRPr="00576536">
        <w:rPr>
          <w:spacing w:val="-3"/>
          <w:szCs w:val="24"/>
        </w:rPr>
        <w:t xml:space="preserve"> </w:t>
      </w:r>
      <w:r w:rsidRPr="00576536">
        <w:rPr>
          <w:spacing w:val="-1"/>
          <w:szCs w:val="24"/>
        </w:rPr>
        <w:t>registered</w:t>
      </w:r>
      <w:r w:rsidRPr="00576536">
        <w:rPr>
          <w:szCs w:val="24"/>
        </w:rPr>
        <w:t xml:space="preserve"> USAID recipients.</w:t>
      </w:r>
      <w:r w:rsidRPr="00576536">
        <w:rPr>
          <w:spacing w:val="83"/>
          <w:szCs w:val="24"/>
        </w:rPr>
        <w:t xml:space="preserve"> </w:t>
      </w:r>
      <w:r w:rsidRPr="00576536">
        <w:rPr>
          <w:spacing w:val="-1"/>
          <w:szCs w:val="24"/>
        </w:rPr>
        <w:t>The</w:t>
      </w:r>
      <w:r w:rsidRPr="00576536">
        <w:rPr>
          <w:szCs w:val="24"/>
        </w:rPr>
        <w:t xml:space="preserve"> IPN</w:t>
      </w:r>
      <w:r w:rsidRPr="00576536">
        <w:rPr>
          <w:spacing w:val="-3"/>
          <w:szCs w:val="24"/>
        </w:rPr>
        <w:t xml:space="preserve"> </w:t>
      </w:r>
      <w:r w:rsidRPr="00576536">
        <w:rPr>
          <w:szCs w:val="24"/>
        </w:rPr>
        <w:t xml:space="preserve">Portal is </w:t>
      </w:r>
      <w:r w:rsidRPr="00576536">
        <w:rPr>
          <w:spacing w:val="-1"/>
          <w:szCs w:val="24"/>
        </w:rPr>
        <w:t>located</w:t>
      </w:r>
      <w:r w:rsidRPr="00576536">
        <w:rPr>
          <w:szCs w:val="24"/>
        </w:rPr>
        <w:t xml:space="preserve"> </w:t>
      </w:r>
      <w:r w:rsidRPr="00576536">
        <w:rPr>
          <w:spacing w:val="-1"/>
          <w:szCs w:val="24"/>
        </w:rPr>
        <w:t>at</w:t>
      </w:r>
      <w:r w:rsidRPr="00576536">
        <w:rPr>
          <w:spacing w:val="-13"/>
          <w:szCs w:val="24"/>
        </w:rPr>
        <w:t xml:space="preserve"> </w:t>
      </w:r>
      <w:hyperlink r:id="rId25">
        <w:r w:rsidRPr="00576536">
          <w:rPr>
            <w:b/>
            <w:bCs/>
            <w:color w:val="0000FF"/>
            <w:spacing w:val="-1"/>
            <w:szCs w:val="24"/>
            <w:u w:val="thick" w:color="0000FF"/>
          </w:rPr>
          <w:t>https://sites.google.com/site/usaidipnforassistance/</w:t>
        </w:r>
      </w:hyperlink>
      <w:r w:rsidRPr="00576536">
        <w:rPr>
          <w:color w:val="0000FF"/>
          <w:spacing w:val="-1"/>
          <w:szCs w:val="24"/>
        </w:rPr>
        <w:t>.</w:t>
      </w:r>
    </w:p>
    <w:p w14:paraId="7DE45BA0" w14:textId="77777777" w:rsidR="00275987" w:rsidRPr="00576536" w:rsidRDefault="00275987" w:rsidP="00275987">
      <w:pPr>
        <w:spacing w:before="11"/>
        <w:rPr>
          <w:rFonts w:eastAsia="Arial"/>
        </w:rPr>
      </w:pPr>
    </w:p>
    <w:p w14:paraId="3C9C105F" w14:textId="77777777" w:rsidR="00275987" w:rsidRPr="00576536" w:rsidRDefault="00275987" w:rsidP="00275987">
      <w:pPr>
        <w:pStyle w:val="BodyText"/>
        <w:spacing w:before="69"/>
        <w:ind w:left="100" w:right="110"/>
        <w:rPr>
          <w:szCs w:val="24"/>
        </w:rPr>
      </w:pPr>
      <w:r w:rsidRPr="00576536">
        <w:rPr>
          <w:szCs w:val="24"/>
        </w:rPr>
        <w:t xml:space="preserve">“IPN Portal </w:t>
      </w:r>
      <w:r w:rsidRPr="00576536">
        <w:rPr>
          <w:spacing w:val="-1"/>
          <w:szCs w:val="24"/>
        </w:rPr>
        <w:t>Administrator”</w:t>
      </w:r>
      <w:r w:rsidRPr="00576536">
        <w:rPr>
          <w:spacing w:val="-2"/>
          <w:szCs w:val="24"/>
        </w:rPr>
        <w:t xml:space="preserve"> </w:t>
      </w:r>
      <w:r w:rsidRPr="00576536">
        <w:rPr>
          <w:spacing w:val="-1"/>
          <w:szCs w:val="24"/>
        </w:rPr>
        <w:t>means</w:t>
      </w:r>
      <w:r w:rsidRPr="00576536">
        <w:rPr>
          <w:szCs w:val="24"/>
        </w:rPr>
        <w:t xml:space="preserve"> </w:t>
      </w:r>
      <w:r w:rsidRPr="00576536">
        <w:rPr>
          <w:spacing w:val="-1"/>
          <w:szCs w:val="24"/>
        </w:rPr>
        <w:t>the</w:t>
      </w:r>
      <w:r w:rsidRPr="00576536">
        <w:rPr>
          <w:szCs w:val="24"/>
        </w:rPr>
        <w:t xml:space="preserve"> </w:t>
      </w:r>
      <w:r w:rsidRPr="00576536">
        <w:rPr>
          <w:spacing w:val="-1"/>
          <w:szCs w:val="24"/>
        </w:rPr>
        <w:t>USAID</w:t>
      </w:r>
      <w:r w:rsidRPr="00576536">
        <w:rPr>
          <w:spacing w:val="-2"/>
          <w:szCs w:val="24"/>
        </w:rPr>
        <w:t xml:space="preserve"> </w:t>
      </w:r>
      <w:r w:rsidRPr="00576536">
        <w:rPr>
          <w:szCs w:val="24"/>
        </w:rPr>
        <w:t xml:space="preserve">official </w:t>
      </w:r>
      <w:r w:rsidRPr="00576536">
        <w:rPr>
          <w:spacing w:val="-1"/>
          <w:szCs w:val="24"/>
        </w:rPr>
        <w:t>designated</w:t>
      </w:r>
      <w:r w:rsidRPr="00576536">
        <w:rPr>
          <w:spacing w:val="-2"/>
          <w:szCs w:val="24"/>
        </w:rPr>
        <w:t xml:space="preserve"> </w:t>
      </w:r>
      <w:r w:rsidRPr="00576536">
        <w:rPr>
          <w:szCs w:val="24"/>
        </w:rPr>
        <w:t>by</w:t>
      </w:r>
      <w:r w:rsidRPr="00576536">
        <w:rPr>
          <w:spacing w:val="-3"/>
          <w:szCs w:val="24"/>
        </w:rPr>
        <w:t xml:space="preserve"> </w:t>
      </w:r>
      <w:r w:rsidRPr="00576536">
        <w:rPr>
          <w:szCs w:val="24"/>
        </w:rPr>
        <w:t xml:space="preserve">the </w:t>
      </w:r>
      <w:r w:rsidRPr="00576536">
        <w:rPr>
          <w:spacing w:val="-1"/>
          <w:szCs w:val="24"/>
        </w:rPr>
        <w:t>Director,</w:t>
      </w:r>
      <w:r w:rsidRPr="00576536">
        <w:rPr>
          <w:szCs w:val="24"/>
        </w:rPr>
        <w:t xml:space="preserve"> </w:t>
      </w:r>
      <w:r w:rsidRPr="00576536">
        <w:rPr>
          <w:spacing w:val="-1"/>
          <w:szCs w:val="24"/>
        </w:rPr>
        <w:t>M/OAA,</w:t>
      </w:r>
      <w:r w:rsidRPr="00576536">
        <w:rPr>
          <w:spacing w:val="77"/>
          <w:szCs w:val="24"/>
        </w:rPr>
        <w:t xml:space="preserve"> </w:t>
      </w:r>
      <w:r w:rsidRPr="00576536">
        <w:rPr>
          <w:spacing w:val="-1"/>
          <w:szCs w:val="24"/>
        </w:rPr>
        <w:t>who</w:t>
      </w:r>
      <w:r w:rsidRPr="00576536">
        <w:rPr>
          <w:szCs w:val="24"/>
        </w:rPr>
        <w:t xml:space="preserve"> has </w:t>
      </w:r>
      <w:r w:rsidRPr="00576536">
        <w:rPr>
          <w:spacing w:val="-1"/>
          <w:szCs w:val="24"/>
        </w:rPr>
        <w:t>overall responsibility</w:t>
      </w:r>
      <w:r w:rsidRPr="00576536">
        <w:rPr>
          <w:spacing w:val="-2"/>
          <w:szCs w:val="24"/>
        </w:rPr>
        <w:t xml:space="preserve"> </w:t>
      </w:r>
      <w:r w:rsidRPr="00576536">
        <w:rPr>
          <w:spacing w:val="1"/>
          <w:szCs w:val="24"/>
        </w:rPr>
        <w:t>for</w:t>
      </w:r>
      <w:r w:rsidRPr="00576536">
        <w:rPr>
          <w:spacing w:val="-3"/>
          <w:szCs w:val="24"/>
        </w:rPr>
        <w:t xml:space="preserve"> </w:t>
      </w:r>
      <w:r w:rsidRPr="00576536">
        <w:rPr>
          <w:spacing w:val="-1"/>
          <w:szCs w:val="24"/>
        </w:rPr>
        <w:t xml:space="preserve">managing </w:t>
      </w:r>
      <w:r w:rsidRPr="00576536">
        <w:rPr>
          <w:szCs w:val="24"/>
        </w:rPr>
        <w:t xml:space="preserve">the </w:t>
      </w:r>
      <w:r w:rsidRPr="00576536">
        <w:rPr>
          <w:spacing w:val="-1"/>
          <w:szCs w:val="24"/>
        </w:rPr>
        <w:t>USAID</w:t>
      </w:r>
      <w:r w:rsidRPr="00576536">
        <w:rPr>
          <w:szCs w:val="24"/>
        </w:rPr>
        <w:t xml:space="preserve"> </w:t>
      </w:r>
      <w:r w:rsidRPr="00576536">
        <w:rPr>
          <w:spacing w:val="-1"/>
          <w:szCs w:val="24"/>
        </w:rPr>
        <w:t>Implementing</w:t>
      </w:r>
      <w:r w:rsidRPr="00576536">
        <w:rPr>
          <w:spacing w:val="-2"/>
          <w:szCs w:val="24"/>
        </w:rPr>
        <w:t xml:space="preserve"> </w:t>
      </w:r>
      <w:r w:rsidRPr="00576536">
        <w:rPr>
          <w:szCs w:val="24"/>
        </w:rPr>
        <w:t>Partner Notices</w:t>
      </w:r>
      <w:r w:rsidRPr="00576536">
        <w:rPr>
          <w:spacing w:val="71"/>
          <w:szCs w:val="24"/>
        </w:rPr>
        <w:t xml:space="preserve"> </w:t>
      </w:r>
      <w:r w:rsidRPr="00576536">
        <w:rPr>
          <w:szCs w:val="24"/>
        </w:rPr>
        <w:t>Portal</w:t>
      </w:r>
      <w:r w:rsidRPr="00576536">
        <w:rPr>
          <w:spacing w:val="-2"/>
          <w:szCs w:val="24"/>
        </w:rPr>
        <w:t xml:space="preserve"> </w:t>
      </w:r>
      <w:r w:rsidRPr="00576536">
        <w:rPr>
          <w:szCs w:val="24"/>
        </w:rPr>
        <w:t xml:space="preserve">for </w:t>
      </w:r>
      <w:r w:rsidRPr="00576536">
        <w:rPr>
          <w:spacing w:val="-1"/>
          <w:szCs w:val="24"/>
        </w:rPr>
        <w:t>Assistance.</w:t>
      </w:r>
    </w:p>
    <w:p w14:paraId="4A2CE11B" w14:textId="77777777" w:rsidR="00275987" w:rsidRPr="00576536" w:rsidRDefault="00275987" w:rsidP="00275987">
      <w:pPr>
        <w:rPr>
          <w:rFonts w:eastAsia="Arial"/>
        </w:rPr>
      </w:pPr>
    </w:p>
    <w:p w14:paraId="36C4A56C" w14:textId="77777777" w:rsidR="00275987" w:rsidRPr="00576536" w:rsidRDefault="00275987" w:rsidP="00275987">
      <w:pPr>
        <w:pStyle w:val="BodyText"/>
        <w:ind w:left="100" w:right="110"/>
        <w:rPr>
          <w:szCs w:val="24"/>
        </w:rPr>
      </w:pPr>
      <w:r w:rsidRPr="00576536">
        <w:rPr>
          <w:spacing w:val="-1"/>
          <w:szCs w:val="24"/>
        </w:rPr>
        <w:t>“Universal</w:t>
      </w:r>
      <w:r w:rsidRPr="00576536">
        <w:rPr>
          <w:szCs w:val="24"/>
        </w:rPr>
        <w:t xml:space="preserve"> bilateral </w:t>
      </w:r>
      <w:r w:rsidRPr="00576536">
        <w:rPr>
          <w:spacing w:val="-1"/>
          <w:szCs w:val="24"/>
        </w:rPr>
        <w:t>amendment”</w:t>
      </w:r>
      <w:r w:rsidRPr="00576536">
        <w:rPr>
          <w:szCs w:val="24"/>
        </w:rPr>
        <w:t xml:space="preserve"> </w:t>
      </w:r>
      <w:r w:rsidRPr="00576536">
        <w:rPr>
          <w:spacing w:val="-1"/>
          <w:szCs w:val="24"/>
        </w:rPr>
        <w:t>means</w:t>
      </w:r>
      <w:r w:rsidRPr="00576536">
        <w:rPr>
          <w:szCs w:val="24"/>
        </w:rPr>
        <w:t xml:space="preserve"> </w:t>
      </w:r>
      <w:r w:rsidRPr="00576536">
        <w:rPr>
          <w:spacing w:val="-1"/>
          <w:szCs w:val="24"/>
        </w:rPr>
        <w:t>those</w:t>
      </w:r>
      <w:r w:rsidRPr="00576536">
        <w:rPr>
          <w:spacing w:val="-2"/>
          <w:szCs w:val="24"/>
        </w:rPr>
        <w:t xml:space="preserve"> </w:t>
      </w:r>
      <w:r w:rsidRPr="00576536">
        <w:rPr>
          <w:spacing w:val="-1"/>
          <w:szCs w:val="24"/>
        </w:rPr>
        <w:t>amendments</w:t>
      </w:r>
      <w:r w:rsidRPr="00576536">
        <w:rPr>
          <w:szCs w:val="24"/>
        </w:rPr>
        <w:t xml:space="preserve"> </w:t>
      </w:r>
      <w:r w:rsidRPr="00576536">
        <w:rPr>
          <w:spacing w:val="-1"/>
          <w:szCs w:val="24"/>
        </w:rPr>
        <w:t>with</w:t>
      </w:r>
      <w:r w:rsidRPr="00576536">
        <w:rPr>
          <w:szCs w:val="24"/>
        </w:rPr>
        <w:t xml:space="preserve"> </w:t>
      </w:r>
      <w:r w:rsidRPr="00576536">
        <w:rPr>
          <w:spacing w:val="-1"/>
          <w:szCs w:val="24"/>
        </w:rPr>
        <w:t>revisions</w:t>
      </w:r>
      <w:r w:rsidRPr="00576536">
        <w:rPr>
          <w:szCs w:val="24"/>
        </w:rPr>
        <w:t xml:space="preserve"> or </w:t>
      </w:r>
      <w:r w:rsidRPr="00576536">
        <w:rPr>
          <w:spacing w:val="-1"/>
          <w:szCs w:val="24"/>
        </w:rPr>
        <w:t>new</w:t>
      </w:r>
      <w:r w:rsidRPr="00576536">
        <w:rPr>
          <w:spacing w:val="69"/>
          <w:szCs w:val="24"/>
        </w:rPr>
        <w:t xml:space="preserve"> </w:t>
      </w:r>
      <w:r w:rsidRPr="00576536">
        <w:rPr>
          <w:spacing w:val="-1"/>
          <w:szCs w:val="24"/>
        </w:rPr>
        <w:t>requirements</w:t>
      </w:r>
      <w:r w:rsidRPr="00576536">
        <w:rPr>
          <w:spacing w:val="-2"/>
          <w:szCs w:val="24"/>
        </w:rPr>
        <w:t xml:space="preserve"> </w:t>
      </w:r>
      <w:r w:rsidRPr="00576536">
        <w:rPr>
          <w:szCs w:val="24"/>
        </w:rPr>
        <w:t xml:space="preserve">or </w:t>
      </w:r>
      <w:r w:rsidRPr="00576536">
        <w:rPr>
          <w:spacing w:val="-1"/>
          <w:szCs w:val="24"/>
        </w:rPr>
        <w:t>provisions</w:t>
      </w:r>
      <w:r w:rsidRPr="00576536">
        <w:rPr>
          <w:szCs w:val="24"/>
        </w:rPr>
        <w:t xml:space="preserve"> </w:t>
      </w:r>
      <w:r w:rsidRPr="00576536">
        <w:rPr>
          <w:spacing w:val="-1"/>
          <w:szCs w:val="24"/>
        </w:rPr>
        <w:t>that</w:t>
      </w:r>
      <w:r w:rsidRPr="00576536">
        <w:rPr>
          <w:spacing w:val="-2"/>
          <w:szCs w:val="24"/>
        </w:rPr>
        <w:t xml:space="preserve"> </w:t>
      </w:r>
      <w:r w:rsidRPr="00576536">
        <w:rPr>
          <w:spacing w:val="-1"/>
          <w:szCs w:val="24"/>
        </w:rPr>
        <w:t>affect</w:t>
      </w:r>
      <w:r w:rsidRPr="00576536">
        <w:rPr>
          <w:szCs w:val="24"/>
        </w:rPr>
        <w:t xml:space="preserve"> all</w:t>
      </w:r>
      <w:r w:rsidRPr="00576536">
        <w:rPr>
          <w:spacing w:val="-3"/>
          <w:szCs w:val="24"/>
        </w:rPr>
        <w:t xml:space="preserve"> </w:t>
      </w:r>
      <w:r w:rsidRPr="00576536">
        <w:rPr>
          <w:spacing w:val="-1"/>
          <w:szCs w:val="24"/>
        </w:rPr>
        <w:t>awards</w:t>
      </w:r>
      <w:r w:rsidRPr="00576536">
        <w:rPr>
          <w:szCs w:val="24"/>
        </w:rPr>
        <w:t xml:space="preserve"> or a</w:t>
      </w:r>
      <w:r w:rsidRPr="00576536">
        <w:rPr>
          <w:spacing w:val="-2"/>
          <w:szCs w:val="24"/>
        </w:rPr>
        <w:t xml:space="preserve"> </w:t>
      </w:r>
      <w:r w:rsidRPr="00576536">
        <w:rPr>
          <w:spacing w:val="-1"/>
          <w:szCs w:val="24"/>
        </w:rPr>
        <w:t>designated</w:t>
      </w:r>
      <w:r w:rsidRPr="00576536">
        <w:rPr>
          <w:szCs w:val="24"/>
        </w:rPr>
        <w:t xml:space="preserve"> </w:t>
      </w:r>
      <w:r w:rsidRPr="00576536">
        <w:rPr>
          <w:spacing w:val="-1"/>
          <w:szCs w:val="24"/>
        </w:rPr>
        <w:t>class</w:t>
      </w:r>
      <w:r w:rsidRPr="00576536">
        <w:rPr>
          <w:szCs w:val="24"/>
        </w:rPr>
        <w:t xml:space="preserve"> </w:t>
      </w:r>
      <w:r w:rsidRPr="00576536">
        <w:rPr>
          <w:spacing w:val="-1"/>
          <w:szCs w:val="24"/>
        </w:rPr>
        <w:t>of</w:t>
      </w:r>
      <w:r w:rsidRPr="00576536">
        <w:rPr>
          <w:spacing w:val="2"/>
          <w:szCs w:val="24"/>
        </w:rPr>
        <w:t xml:space="preserve"> </w:t>
      </w:r>
      <w:r w:rsidRPr="00576536">
        <w:rPr>
          <w:szCs w:val="24"/>
        </w:rPr>
        <w:t>awards, as</w:t>
      </w:r>
      <w:r w:rsidRPr="00576536">
        <w:rPr>
          <w:spacing w:val="81"/>
          <w:szCs w:val="24"/>
        </w:rPr>
        <w:t xml:space="preserve"> </w:t>
      </w:r>
      <w:r w:rsidRPr="00576536">
        <w:rPr>
          <w:spacing w:val="-1"/>
          <w:szCs w:val="24"/>
        </w:rPr>
        <w:t xml:space="preserve">specified </w:t>
      </w:r>
      <w:r w:rsidRPr="00576536">
        <w:rPr>
          <w:szCs w:val="24"/>
        </w:rPr>
        <w:t xml:space="preserve">in </w:t>
      </w:r>
      <w:r w:rsidRPr="00576536">
        <w:rPr>
          <w:spacing w:val="-1"/>
          <w:szCs w:val="24"/>
        </w:rPr>
        <w:t>the</w:t>
      </w:r>
      <w:r w:rsidRPr="00576536">
        <w:rPr>
          <w:szCs w:val="24"/>
        </w:rPr>
        <w:t xml:space="preserve"> </w:t>
      </w:r>
      <w:r w:rsidRPr="00576536">
        <w:rPr>
          <w:spacing w:val="-2"/>
          <w:szCs w:val="24"/>
        </w:rPr>
        <w:t>Agency</w:t>
      </w:r>
      <w:r w:rsidRPr="00576536">
        <w:rPr>
          <w:spacing w:val="-3"/>
          <w:szCs w:val="24"/>
        </w:rPr>
        <w:t xml:space="preserve"> </w:t>
      </w:r>
      <w:r w:rsidRPr="00576536">
        <w:rPr>
          <w:szCs w:val="24"/>
        </w:rPr>
        <w:t>notification</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such</w:t>
      </w:r>
      <w:r w:rsidRPr="00576536">
        <w:rPr>
          <w:szCs w:val="24"/>
        </w:rPr>
        <w:t xml:space="preserve"> </w:t>
      </w:r>
      <w:r w:rsidRPr="00576536">
        <w:rPr>
          <w:spacing w:val="-1"/>
          <w:szCs w:val="24"/>
        </w:rPr>
        <w:t>revisions</w:t>
      </w:r>
      <w:r w:rsidRPr="00576536">
        <w:rPr>
          <w:szCs w:val="24"/>
        </w:rPr>
        <w:t xml:space="preserve"> or new</w:t>
      </w:r>
      <w:r w:rsidRPr="00576536">
        <w:rPr>
          <w:spacing w:val="-3"/>
          <w:szCs w:val="24"/>
        </w:rPr>
        <w:t xml:space="preserve"> </w:t>
      </w:r>
      <w:r w:rsidRPr="00576536">
        <w:rPr>
          <w:spacing w:val="-1"/>
          <w:szCs w:val="24"/>
        </w:rPr>
        <w:t>requirements.</w:t>
      </w:r>
    </w:p>
    <w:p w14:paraId="310AE731" w14:textId="77777777" w:rsidR="00275987" w:rsidRPr="00576536" w:rsidRDefault="00275987" w:rsidP="00275987">
      <w:pPr>
        <w:spacing w:before="9"/>
        <w:rPr>
          <w:rFonts w:eastAsia="Arial"/>
        </w:rPr>
      </w:pPr>
    </w:p>
    <w:p w14:paraId="0A541D2B" w14:textId="77777777" w:rsidR="00275987" w:rsidRPr="00576536" w:rsidRDefault="00275987" w:rsidP="00275987">
      <w:pPr>
        <w:pStyle w:val="BodyText"/>
        <w:widowControl w:val="0"/>
        <w:numPr>
          <w:ilvl w:val="0"/>
          <w:numId w:val="14"/>
        </w:numPr>
        <w:tabs>
          <w:tab w:val="left" w:pos="641"/>
        </w:tabs>
        <w:overflowPunct/>
        <w:autoSpaceDE/>
        <w:autoSpaceDN/>
        <w:adjustRightInd/>
        <w:ind w:right="2251" w:firstLine="0"/>
        <w:textAlignment w:val="auto"/>
        <w:rPr>
          <w:szCs w:val="24"/>
        </w:rPr>
      </w:pPr>
      <w:r w:rsidRPr="00576536">
        <w:rPr>
          <w:szCs w:val="24"/>
        </w:rPr>
        <w:t>By</w:t>
      </w:r>
      <w:r w:rsidRPr="00576536">
        <w:rPr>
          <w:spacing w:val="-3"/>
          <w:szCs w:val="24"/>
        </w:rPr>
        <w:t xml:space="preserve"> </w:t>
      </w:r>
      <w:r w:rsidRPr="00576536">
        <w:rPr>
          <w:szCs w:val="24"/>
        </w:rPr>
        <w:t>submission</w:t>
      </w:r>
      <w:r w:rsidRPr="00576536">
        <w:rPr>
          <w:spacing w:val="-2"/>
          <w:szCs w:val="24"/>
        </w:rPr>
        <w:t xml:space="preserve"> </w:t>
      </w:r>
      <w:r w:rsidRPr="00576536">
        <w:rPr>
          <w:spacing w:val="-1"/>
          <w:szCs w:val="24"/>
        </w:rPr>
        <w:t>of</w:t>
      </w:r>
      <w:r w:rsidRPr="00576536">
        <w:rPr>
          <w:szCs w:val="24"/>
        </w:rPr>
        <w:t xml:space="preserve"> an</w:t>
      </w:r>
      <w:r w:rsidRPr="00576536">
        <w:rPr>
          <w:spacing w:val="-2"/>
          <w:szCs w:val="24"/>
        </w:rPr>
        <w:t xml:space="preserve"> </w:t>
      </w:r>
      <w:r w:rsidRPr="00576536">
        <w:rPr>
          <w:spacing w:val="-1"/>
          <w:szCs w:val="24"/>
        </w:rPr>
        <w:t>application</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execution</w:t>
      </w:r>
      <w:r w:rsidRPr="00576536">
        <w:rPr>
          <w:szCs w:val="24"/>
        </w:rPr>
        <w:t xml:space="preserve"> </w:t>
      </w:r>
      <w:r w:rsidRPr="00576536">
        <w:rPr>
          <w:spacing w:val="-1"/>
          <w:szCs w:val="24"/>
        </w:rPr>
        <w:t>of</w:t>
      </w:r>
      <w:r w:rsidRPr="00576536">
        <w:rPr>
          <w:szCs w:val="24"/>
        </w:rPr>
        <w:t xml:space="preserve"> an</w:t>
      </w:r>
      <w:r w:rsidRPr="00576536">
        <w:rPr>
          <w:spacing w:val="-2"/>
          <w:szCs w:val="24"/>
        </w:rPr>
        <w:t xml:space="preserve"> </w:t>
      </w:r>
      <w:r w:rsidRPr="00576536">
        <w:rPr>
          <w:spacing w:val="-1"/>
          <w:szCs w:val="24"/>
        </w:rPr>
        <w:t>award,</w:t>
      </w:r>
      <w:r w:rsidRPr="00576536">
        <w:rPr>
          <w:szCs w:val="24"/>
        </w:rPr>
        <w:t xml:space="preserve"> the</w:t>
      </w:r>
      <w:r w:rsidRPr="00576536">
        <w:rPr>
          <w:spacing w:val="37"/>
          <w:szCs w:val="24"/>
        </w:rPr>
        <w:t xml:space="preserve"> </w:t>
      </w:r>
      <w:r w:rsidRPr="00576536">
        <w:rPr>
          <w:spacing w:val="-1"/>
          <w:szCs w:val="24"/>
        </w:rPr>
        <w:t>Applicant/Recipient</w:t>
      </w:r>
      <w:r w:rsidRPr="00576536">
        <w:rPr>
          <w:szCs w:val="24"/>
        </w:rPr>
        <w:t xml:space="preserve"> </w:t>
      </w:r>
      <w:r w:rsidRPr="00576536">
        <w:rPr>
          <w:spacing w:val="-1"/>
          <w:szCs w:val="24"/>
        </w:rPr>
        <w:t>acknowledges</w:t>
      </w:r>
      <w:r w:rsidRPr="00576536">
        <w:rPr>
          <w:szCs w:val="24"/>
        </w:rPr>
        <w:t xml:space="preserve"> the </w:t>
      </w:r>
      <w:r w:rsidRPr="00576536">
        <w:rPr>
          <w:spacing w:val="-1"/>
          <w:szCs w:val="24"/>
        </w:rPr>
        <w:t>requirement</w:t>
      </w:r>
      <w:r w:rsidRPr="00576536">
        <w:rPr>
          <w:szCs w:val="24"/>
        </w:rPr>
        <w:t xml:space="preserve"> </w:t>
      </w:r>
      <w:r w:rsidRPr="00576536">
        <w:rPr>
          <w:spacing w:val="-1"/>
          <w:szCs w:val="24"/>
        </w:rPr>
        <w:t>to:</w:t>
      </w:r>
    </w:p>
    <w:p w14:paraId="57EFB058" w14:textId="77777777" w:rsidR="00275987" w:rsidRPr="00576536" w:rsidRDefault="00275987" w:rsidP="00275987">
      <w:pPr>
        <w:spacing w:before="3"/>
        <w:rPr>
          <w:rFonts w:eastAsia="Arial"/>
        </w:rPr>
      </w:pPr>
    </w:p>
    <w:p w14:paraId="214D02E0" w14:textId="77777777" w:rsidR="00275987" w:rsidRPr="00576536" w:rsidRDefault="00275987" w:rsidP="00275987">
      <w:pPr>
        <w:pStyle w:val="BodyText"/>
        <w:widowControl w:val="0"/>
        <w:numPr>
          <w:ilvl w:val="1"/>
          <w:numId w:val="14"/>
        </w:numPr>
        <w:tabs>
          <w:tab w:val="left" w:pos="821"/>
        </w:tabs>
        <w:overflowPunct/>
        <w:autoSpaceDE/>
        <w:autoSpaceDN/>
        <w:adjustRightInd/>
        <w:spacing w:line="277" w:lineRule="auto"/>
        <w:ind w:right="443"/>
        <w:textAlignment w:val="auto"/>
        <w:rPr>
          <w:szCs w:val="24"/>
        </w:rPr>
      </w:pPr>
      <w:r w:rsidRPr="00576536">
        <w:rPr>
          <w:spacing w:val="-1"/>
          <w:szCs w:val="24"/>
        </w:rPr>
        <w:t>Register</w:t>
      </w:r>
      <w:r w:rsidRPr="00576536">
        <w:rPr>
          <w:szCs w:val="24"/>
        </w:rPr>
        <w:t xml:space="preserve"> </w:t>
      </w:r>
      <w:r w:rsidRPr="00576536">
        <w:rPr>
          <w:spacing w:val="-1"/>
          <w:szCs w:val="24"/>
        </w:rPr>
        <w:t>with</w:t>
      </w:r>
      <w:r w:rsidRPr="00576536">
        <w:rPr>
          <w:spacing w:val="1"/>
          <w:szCs w:val="24"/>
        </w:rPr>
        <w:t xml:space="preserve"> </w:t>
      </w:r>
      <w:r w:rsidRPr="00576536">
        <w:rPr>
          <w:szCs w:val="24"/>
        </w:rPr>
        <w:t>the</w:t>
      </w:r>
      <w:r w:rsidRPr="00576536">
        <w:rPr>
          <w:spacing w:val="-2"/>
          <w:szCs w:val="24"/>
        </w:rPr>
        <w:t xml:space="preserve"> </w:t>
      </w:r>
      <w:r w:rsidRPr="00576536">
        <w:rPr>
          <w:szCs w:val="24"/>
        </w:rPr>
        <w:t>IPN</w:t>
      </w:r>
      <w:r w:rsidRPr="00576536">
        <w:rPr>
          <w:spacing w:val="-3"/>
          <w:szCs w:val="24"/>
        </w:rPr>
        <w:t xml:space="preserve"> </w:t>
      </w:r>
      <w:r w:rsidRPr="00576536">
        <w:rPr>
          <w:szCs w:val="24"/>
        </w:rPr>
        <w:t xml:space="preserve">Portal </w:t>
      </w:r>
      <w:r w:rsidRPr="00576536">
        <w:rPr>
          <w:spacing w:val="-2"/>
          <w:szCs w:val="24"/>
        </w:rPr>
        <w:t>if</w:t>
      </w:r>
      <w:r w:rsidRPr="00576536">
        <w:rPr>
          <w:szCs w:val="24"/>
        </w:rPr>
        <w:t xml:space="preserve"> </w:t>
      </w:r>
      <w:r w:rsidRPr="00576536">
        <w:rPr>
          <w:spacing w:val="-1"/>
          <w:szCs w:val="24"/>
        </w:rPr>
        <w:t>awarded</w:t>
      </w:r>
      <w:r w:rsidRPr="00576536">
        <w:rPr>
          <w:szCs w:val="24"/>
        </w:rPr>
        <w:t xml:space="preserve"> </w:t>
      </w:r>
      <w:r w:rsidRPr="00576536">
        <w:rPr>
          <w:spacing w:val="-1"/>
          <w:szCs w:val="24"/>
        </w:rPr>
        <w:t>an</w:t>
      </w:r>
      <w:r w:rsidRPr="00576536">
        <w:rPr>
          <w:szCs w:val="24"/>
        </w:rPr>
        <w:t xml:space="preserve"> </w:t>
      </w:r>
      <w:r w:rsidRPr="00576536">
        <w:rPr>
          <w:spacing w:val="-1"/>
          <w:szCs w:val="24"/>
        </w:rPr>
        <w:t>assistance</w:t>
      </w:r>
      <w:r w:rsidRPr="00576536">
        <w:rPr>
          <w:spacing w:val="-2"/>
          <w:szCs w:val="24"/>
        </w:rPr>
        <w:t xml:space="preserve"> </w:t>
      </w:r>
      <w:r w:rsidRPr="00576536">
        <w:rPr>
          <w:spacing w:val="-1"/>
          <w:szCs w:val="24"/>
        </w:rPr>
        <w:t>award</w:t>
      </w:r>
      <w:r w:rsidRPr="00576536">
        <w:rPr>
          <w:szCs w:val="24"/>
        </w:rPr>
        <w:t xml:space="preserve"> </w:t>
      </w:r>
      <w:r w:rsidRPr="00576536">
        <w:rPr>
          <w:spacing w:val="-1"/>
          <w:szCs w:val="24"/>
        </w:rPr>
        <w:t>resulting</w:t>
      </w:r>
      <w:r w:rsidRPr="00576536">
        <w:rPr>
          <w:spacing w:val="-2"/>
          <w:szCs w:val="24"/>
        </w:rPr>
        <w:t xml:space="preserve"> </w:t>
      </w:r>
      <w:r w:rsidRPr="00576536">
        <w:rPr>
          <w:szCs w:val="24"/>
        </w:rPr>
        <w:t>from</w:t>
      </w:r>
      <w:r w:rsidRPr="00576536">
        <w:rPr>
          <w:spacing w:val="1"/>
          <w:szCs w:val="24"/>
        </w:rPr>
        <w:t xml:space="preserve"> </w:t>
      </w:r>
      <w:r w:rsidRPr="00576536">
        <w:rPr>
          <w:szCs w:val="24"/>
        </w:rPr>
        <w:t>this</w:t>
      </w:r>
      <w:r w:rsidRPr="00576536">
        <w:rPr>
          <w:spacing w:val="65"/>
          <w:szCs w:val="24"/>
        </w:rPr>
        <w:t xml:space="preserve"> </w:t>
      </w:r>
      <w:r w:rsidRPr="00576536">
        <w:rPr>
          <w:spacing w:val="-1"/>
          <w:szCs w:val="24"/>
        </w:rPr>
        <w:t>solicitation,</w:t>
      </w:r>
      <w:r w:rsidRPr="00576536">
        <w:rPr>
          <w:spacing w:val="-2"/>
          <w:szCs w:val="24"/>
        </w:rPr>
        <w:t xml:space="preserve"> </w:t>
      </w:r>
      <w:r w:rsidRPr="00576536">
        <w:rPr>
          <w:spacing w:val="-1"/>
          <w:szCs w:val="24"/>
        </w:rPr>
        <w:t>and</w:t>
      </w:r>
    </w:p>
    <w:p w14:paraId="22741C3A" w14:textId="77777777" w:rsidR="00275987" w:rsidRPr="00576536" w:rsidRDefault="00275987" w:rsidP="00275987">
      <w:pPr>
        <w:spacing w:before="10"/>
        <w:rPr>
          <w:rFonts w:eastAsia="Arial"/>
        </w:rPr>
      </w:pPr>
    </w:p>
    <w:p w14:paraId="5B6B902C" w14:textId="77777777" w:rsidR="00275987" w:rsidRPr="00576536" w:rsidRDefault="00275987" w:rsidP="00275987">
      <w:pPr>
        <w:pStyle w:val="BodyText"/>
        <w:widowControl w:val="0"/>
        <w:numPr>
          <w:ilvl w:val="1"/>
          <w:numId w:val="14"/>
        </w:numPr>
        <w:tabs>
          <w:tab w:val="left" w:pos="821"/>
        </w:tabs>
        <w:overflowPunct/>
        <w:autoSpaceDE/>
        <w:autoSpaceDN/>
        <w:adjustRightInd/>
        <w:spacing w:line="275" w:lineRule="auto"/>
        <w:ind w:right="161"/>
        <w:textAlignment w:val="auto"/>
        <w:rPr>
          <w:szCs w:val="24"/>
        </w:rPr>
      </w:pPr>
      <w:r w:rsidRPr="00576536">
        <w:rPr>
          <w:spacing w:val="-1"/>
          <w:szCs w:val="24"/>
        </w:rPr>
        <w:t>Receive</w:t>
      </w:r>
      <w:r w:rsidRPr="00576536">
        <w:rPr>
          <w:szCs w:val="24"/>
        </w:rPr>
        <w:t xml:space="preserve"> </w:t>
      </w:r>
      <w:r w:rsidRPr="00576536">
        <w:rPr>
          <w:spacing w:val="-1"/>
          <w:szCs w:val="24"/>
        </w:rPr>
        <w:t>universal</w:t>
      </w:r>
      <w:r w:rsidRPr="00576536">
        <w:rPr>
          <w:szCs w:val="24"/>
        </w:rPr>
        <w:t xml:space="preserve"> bilateral </w:t>
      </w:r>
      <w:r w:rsidRPr="00576536">
        <w:rPr>
          <w:spacing w:val="-1"/>
          <w:szCs w:val="24"/>
        </w:rPr>
        <w:t>amendments</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this</w:t>
      </w:r>
      <w:r w:rsidRPr="00576536">
        <w:rPr>
          <w:szCs w:val="24"/>
        </w:rPr>
        <w:t xml:space="preserve"> </w:t>
      </w:r>
      <w:r w:rsidRPr="00576536">
        <w:rPr>
          <w:spacing w:val="-1"/>
          <w:szCs w:val="24"/>
        </w:rPr>
        <w:t>award</w:t>
      </w:r>
      <w:r w:rsidRPr="00576536">
        <w:rPr>
          <w:szCs w:val="24"/>
        </w:rPr>
        <w:t xml:space="preserve"> and </w:t>
      </w:r>
      <w:r w:rsidRPr="00576536">
        <w:rPr>
          <w:spacing w:val="-1"/>
          <w:szCs w:val="24"/>
        </w:rPr>
        <w:t>general</w:t>
      </w:r>
      <w:r w:rsidRPr="00576536">
        <w:rPr>
          <w:szCs w:val="24"/>
        </w:rPr>
        <w:t xml:space="preserve"> </w:t>
      </w:r>
      <w:r w:rsidRPr="00576536">
        <w:rPr>
          <w:spacing w:val="-1"/>
          <w:szCs w:val="24"/>
        </w:rPr>
        <w:t>notices</w:t>
      </w:r>
      <w:r w:rsidRPr="00576536">
        <w:rPr>
          <w:szCs w:val="24"/>
        </w:rPr>
        <w:t xml:space="preserve"> </w:t>
      </w:r>
      <w:r w:rsidRPr="00576536">
        <w:rPr>
          <w:spacing w:val="-1"/>
          <w:szCs w:val="24"/>
        </w:rPr>
        <w:t>via</w:t>
      </w:r>
      <w:r w:rsidRPr="00576536">
        <w:rPr>
          <w:szCs w:val="24"/>
        </w:rPr>
        <w:t xml:space="preserve"> the</w:t>
      </w:r>
      <w:r w:rsidRPr="00576536">
        <w:rPr>
          <w:spacing w:val="71"/>
          <w:szCs w:val="24"/>
        </w:rPr>
        <w:t xml:space="preserve"> </w:t>
      </w:r>
      <w:r w:rsidRPr="00576536">
        <w:rPr>
          <w:szCs w:val="24"/>
        </w:rPr>
        <w:t>IPN Portal.</w:t>
      </w:r>
    </w:p>
    <w:p w14:paraId="4886BD2D" w14:textId="77777777" w:rsidR="00275987" w:rsidRPr="00576536" w:rsidRDefault="00275987" w:rsidP="00275987">
      <w:pPr>
        <w:spacing w:before="1"/>
        <w:rPr>
          <w:rFonts w:eastAsia="Arial"/>
        </w:rPr>
      </w:pPr>
    </w:p>
    <w:p w14:paraId="74145557" w14:textId="77777777" w:rsidR="00275987" w:rsidRPr="00576536" w:rsidRDefault="00275987" w:rsidP="00275987">
      <w:pPr>
        <w:pStyle w:val="BodyText"/>
        <w:widowControl w:val="0"/>
        <w:numPr>
          <w:ilvl w:val="0"/>
          <w:numId w:val="14"/>
        </w:numPr>
        <w:tabs>
          <w:tab w:val="left" w:pos="641"/>
        </w:tabs>
        <w:overflowPunct/>
        <w:autoSpaceDE/>
        <w:autoSpaceDN/>
        <w:adjustRightInd/>
        <w:ind w:left="640" w:right="0"/>
        <w:textAlignment w:val="auto"/>
        <w:rPr>
          <w:szCs w:val="24"/>
        </w:rPr>
      </w:pPr>
      <w:r w:rsidRPr="00576536">
        <w:rPr>
          <w:spacing w:val="-1"/>
          <w:szCs w:val="24"/>
        </w:rPr>
        <w:t>Procedure</w:t>
      </w:r>
      <w:r w:rsidRPr="00576536">
        <w:rPr>
          <w:szCs w:val="24"/>
        </w:rPr>
        <w:t xml:space="preserve"> to</w:t>
      </w:r>
      <w:r w:rsidRPr="00576536">
        <w:rPr>
          <w:spacing w:val="-2"/>
          <w:szCs w:val="24"/>
        </w:rPr>
        <w:t xml:space="preserve"> </w:t>
      </w:r>
      <w:r w:rsidRPr="00576536">
        <w:rPr>
          <w:spacing w:val="-1"/>
          <w:szCs w:val="24"/>
        </w:rPr>
        <w:t>register</w:t>
      </w:r>
      <w:r w:rsidRPr="00576536">
        <w:rPr>
          <w:spacing w:val="-3"/>
          <w:szCs w:val="24"/>
        </w:rPr>
        <w:t xml:space="preserve"> </w:t>
      </w:r>
      <w:r w:rsidRPr="00576536">
        <w:rPr>
          <w:szCs w:val="24"/>
        </w:rPr>
        <w:t xml:space="preserve">for </w:t>
      </w:r>
      <w:r w:rsidRPr="00576536">
        <w:rPr>
          <w:spacing w:val="-1"/>
          <w:szCs w:val="24"/>
        </w:rPr>
        <w:t>notifications.</w:t>
      </w:r>
    </w:p>
    <w:p w14:paraId="4B1ADD52" w14:textId="77777777" w:rsidR="00275987" w:rsidRPr="00576536" w:rsidRDefault="00275987" w:rsidP="00275987">
      <w:pPr>
        <w:rPr>
          <w:rFonts w:eastAsia="Arial"/>
        </w:rPr>
      </w:pPr>
    </w:p>
    <w:p w14:paraId="60A97039" w14:textId="77777777" w:rsidR="00275987" w:rsidRPr="00576536" w:rsidRDefault="00275987" w:rsidP="00275987">
      <w:pPr>
        <w:ind w:left="100" w:right="362"/>
        <w:rPr>
          <w:rFonts w:eastAsia="Arial"/>
        </w:rPr>
      </w:pPr>
      <w:r w:rsidRPr="00576536">
        <w:rPr>
          <w:rFonts w:eastAsia="Arial"/>
        </w:rPr>
        <w:t>Go</w:t>
      </w:r>
      <w:r w:rsidRPr="00576536">
        <w:rPr>
          <w:rFonts w:eastAsia="Arial"/>
          <w:spacing w:val="1"/>
        </w:rPr>
        <w:t xml:space="preserve"> </w:t>
      </w:r>
      <w:r w:rsidRPr="00576536">
        <w:rPr>
          <w:rFonts w:eastAsia="Arial"/>
        </w:rPr>
        <w:t>to</w:t>
      </w:r>
      <w:r w:rsidRPr="00576536">
        <w:rPr>
          <w:rFonts w:eastAsia="Arial"/>
          <w:spacing w:val="-1"/>
        </w:rPr>
        <w:t xml:space="preserve"> </w:t>
      </w:r>
      <w:hyperlink r:id="rId26">
        <w:r w:rsidRPr="00576536">
          <w:rPr>
            <w:rFonts w:eastAsia="Arial"/>
            <w:b/>
            <w:bCs/>
            <w:color w:val="0000FF"/>
            <w:spacing w:val="-1"/>
            <w:u w:val="thick" w:color="0000FF"/>
          </w:rPr>
          <w:t>https://sites.google.com/site/usaidipnforassistance/</w:t>
        </w:r>
        <w:r w:rsidRPr="00576536">
          <w:rPr>
            <w:rFonts w:eastAsia="Arial"/>
            <w:b/>
            <w:bCs/>
            <w:color w:val="0000FF"/>
            <w:spacing w:val="2"/>
            <w:u w:val="thick" w:color="0000FF"/>
          </w:rPr>
          <w:t xml:space="preserve"> </w:t>
        </w:r>
      </w:hyperlink>
      <w:r w:rsidRPr="00576536">
        <w:rPr>
          <w:rFonts w:eastAsia="Arial"/>
          <w:spacing w:val="-1"/>
        </w:rPr>
        <w:t>and</w:t>
      </w:r>
      <w:r w:rsidRPr="00576536">
        <w:rPr>
          <w:rFonts w:eastAsia="Arial"/>
        </w:rPr>
        <w:t xml:space="preserve"> </w:t>
      </w:r>
      <w:r w:rsidRPr="00576536">
        <w:rPr>
          <w:rFonts w:eastAsia="Arial"/>
          <w:spacing w:val="-1"/>
        </w:rPr>
        <w:t>click</w:t>
      </w:r>
      <w:r w:rsidRPr="00576536">
        <w:rPr>
          <w:rFonts w:eastAsia="Arial"/>
        </w:rPr>
        <w:t xml:space="preserve"> the </w:t>
      </w:r>
      <w:r w:rsidRPr="00576536">
        <w:rPr>
          <w:rFonts w:eastAsia="Arial"/>
          <w:spacing w:val="-1"/>
        </w:rPr>
        <w:t>“Register”</w:t>
      </w:r>
      <w:r w:rsidRPr="00576536">
        <w:rPr>
          <w:rFonts w:eastAsia="Arial"/>
          <w:spacing w:val="103"/>
        </w:rPr>
        <w:t xml:space="preserve"> </w:t>
      </w:r>
      <w:r w:rsidRPr="00576536">
        <w:rPr>
          <w:rFonts w:eastAsia="Arial"/>
          <w:spacing w:val="-1"/>
        </w:rPr>
        <w:t>button</w:t>
      </w:r>
      <w:r w:rsidRPr="00576536">
        <w:rPr>
          <w:rFonts w:eastAsia="Arial"/>
          <w:spacing w:val="-2"/>
        </w:rPr>
        <w:t xml:space="preserve"> </w:t>
      </w:r>
      <w:r w:rsidRPr="00576536">
        <w:rPr>
          <w:rFonts w:eastAsia="Arial"/>
        </w:rPr>
        <w:t xml:space="preserve">at </w:t>
      </w:r>
      <w:r w:rsidRPr="00576536">
        <w:rPr>
          <w:rFonts w:eastAsia="Arial"/>
          <w:spacing w:val="-1"/>
        </w:rPr>
        <w:t>the</w:t>
      </w:r>
      <w:r w:rsidRPr="00576536">
        <w:rPr>
          <w:rFonts w:eastAsia="Arial"/>
        </w:rPr>
        <w:t xml:space="preserve"> </w:t>
      </w:r>
      <w:r w:rsidRPr="00576536">
        <w:rPr>
          <w:rFonts w:eastAsia="Arial"/>
          <w:spacing w:val="-1"/>
        </w:rPr>
        <w:t>top</w:t>
      </w:r>
      <w:r w:rsidRPr="00576536">
        <w:rPr>
          <w:rFonts w:eastAsia="Arial"/>
          <w:spacing w:val="-2"/>
        </w:rPr>
        <w:t xml:space="preserve"> </w:t>
      </w:r>
      <w:r w:rsidRPr="00576536">
        <w:rPr>
          <w:rFonts w:eastAsia="Arial"/>
          <w:spacing w:val="-1"/>
        </w:rPr>
        <w:t>of</w:t>
      </w:r>
      <w:r w:rsidRPr="00576536">
        <w:rPr>
          <w:rFonts w:eastAsia="Arial"/>
          <w:spacing w:val="2"/>
        </w:rPr>
        <w:t xml:space="preserve"> </w:t>
      </w:r>
      <w:r w:rsidRPr="00576536">
        <w:rPr>
          <w:rFonts w:eastAsia="Arial"/>
          <w:spacing w:val="-1"/>
        </w:rPr>
        <w:t>the</w:t>
      </w:r>
      <w:r w:rsidRPr="00576536">
        <w:rPr>
          <w:rFonts w:eastAsia="Arial"/>
          <w:spacing w:val="-2"/>
        </w:rPr>
        <w:t xml:space="preserve"> </w:t>
      </w:r>
      <w:r w:rsidRPr="00576536">
        <w:rPr>
          <w:rFonts w:eastAsia="Arial"/>
          <w:spacing w:val="-1"/>
        </w:rPr>
        <w:t>page.</w:t>
      </w:r>
      <w:r w:rsidRPr="00576536">
        <w:rPr>
          <w:rFonts w:eastAsia="Arial"/>
          <w:spacing w:val="66"/>
        </w:rPr>
        <w:t xml:space="preserve"> </w:t>
      </w:r>
      <w:r w:rsidRPr="00576536">
        <w:rPr>
          <w:rFonts w:eastAsia="Arial"/>
          <w:spacing w:val="-1"/>
        </w:rPr>
        <w:t>Recipient</w:t>
      </w:r>
      <w:r w:rsidRPr="00576536">
        <w:rPr>
          <w:rFonts w:eastAsia="Arial"/>
          <w:spacing w:val="-2"/>
        </w:rPr>
        <w:t xml:space="preserve"> </w:t>
      </w:r>
      <w:r w:rsidRPr="00576536">
        <w:rPr>
          <w:rFonts w:eastAsia="Arial"/>
          <w:spacing w:val="-1"/>
        </w:rPr>
        <w:t>representatives</w:t>
      </w:r>
      <w:r w:rsidRPr="00576536">
        <w:rPr>
          <w:rFonts w:eastAsia="Arial"/>
        </w:rPr>
        <w:t xml:space="preserve"> must</w:t>
      </w:r>
      <w:r w:rsidRPr="00576536">
        <w:rPr>
          <w:rFonts w:eastAsia="Arial"/>
          <w:spacing w:val="-2"/>
        </w:rPr>
        <w:t xml:space="preserve"> </w:t>
      </w:r>
      <w:r w:rsidRPr="00576536">
        <w:rPr>
          <w:rFonts w:eastAsia="Arial"/>
        </w:rPr>
        <w:t>use</w:t>
      </w:r>
      <w:r w:rsidRPr="00576536">
        <w:rPr>
          <w:rFonts w:eastAsia="Arial"/>
          <w:spacing w:val="-2"/>
        </w:rPr>
        <w:t xml:space="preserve"> </w:t>
      </w:r>
      <w:r w:rsidRPr="00576536">
        <w:rPr>
          <w:rFonts w:eastAsia="Arial"/>
          <w:spacing w:val="-1"/>
        </w:rPr>
        <w:t>their</w:t>
      </w:r>
      <w:r w:rsidRPr="00576536">
        <w:rPr>
          <w:rFonts w:eastAsia="Arial"/>
          <w:spacing w:val="-2"/>
        </w:rPr>
        <w:t xml:space="preserve"> </w:t>
      </w:r>
      <w:r w:rsidRPr="00576536">
        <w:rPr>
          <w:rFonts w:eastAsia="Arial"/>
        </w:rPr>
        <w:t>official</w:t>
      </w:r>
      <w:r w:rsidRPr="00576536">
        <w:rPr>
          <w:rFonts w:eastAsia="Arial"/>
          <w:spacing w:val="65"/>
        </w:rPr>
        <w:t xml:space="preserve"> </w:t>
      </w:r>
      <w:r w:rsidRPr="00576536">
        <w:rPr>
          <w:rFonts w:eastAsia="Arial"/>
          <w:spacing w:val="-1"/>
        </w:rPr>
        <w:t>organization</w:t>
      </w:r>
      <w:r w:rsidRPr="00576536">
        <w:rPr>
          <w:rFonts w:eastAsia="Arial"/>
        </w:rPr>
        <w:t xml:space="preserve"> email</w:t>
      </w:r>
      <w:r w:rsidRPr="00576536">
        <w:rPr>
          <w:rFonts w:eastAsia="Arial"/>
          <w:spacing w:val="-1"/>
        </w:rPr>
        <w:t xml:space="preserve"> address</w:t>
      </w:r>
      <w:r w:rsidRPr="00576536">
        <w:rPr>
          <w:rFonts w:eastAsia="Arial"/>
        </w:rPr>
        <w:t xml:space="preserve"> </w:t>
      </w:r>
      <w:r w:rsidRPr="00576536">
        <w:rPr>
          <w:rFonts w:eastAsia="Arial"/>
          <w:spacing w:val="-1"/>
        </w:rPr>
        <w:t>when</w:t>
      </w:r>
      <w:r w:rsidRPr="00576536">
        <w:rPr>
          <w:rFonts w:eastAsia="Arial"/>
        </w:rPr>
        <w:t xml:space="preserve"> subscribing,</w:t>
      </w:r>
      <w:r w:rsidRPr="00576536">
        <w:rPr>
          <w:rFonts w:eastAsia="Arial"/>
          <w:spacing w:val="-2"/>
        </w:rPr>
        <w:t xml:space="preserve"> </w:t>
      </w:r>
      <w:r w:rsidRPr="00576536">
        <w:rPr>
          <w:rFonts w:eastAsia="Arial"/>
        </w:rPr>
        <w:t>not</w:t>
      </w:r>
      <w:r w:rsidRPr="00576536">
        <w:rPr>
          <w:rFonts w:eastAsia="Arial"/>
          <w:spacing w:val="-2"/>
        </w:rPr>
        <w:t xml:space="preserve"> </w:t>
      </w:r>
      <w:r w:rsidRPr="00576536">
        <w:rPr>
          <w:rFonts w:eastAsia="Arial"/>
          <w:spacing w:val="-1"/>
        </w:rPr>
        <w:t>personal</w:t>
      </w:r>
      <w:r w:rsidRPr="00576536">
        <w:rPr>
          <w:rFonts w:eastAsia="Arial"/>
        </w:rPr>
        <w:t xml:space="preserve"> </w:t>
      </w:r>
      <w:r w:rsidRPr="00576536">
        <w:rPr>
          <w:rFonts w:eastAsia="Arial"/>
          <w:spacing w:val="-1"/>
        </w:rPr>
        <w:t>email</w:t>
      </w:r>
      <w:r w:rsidRPr="00576536">
        <w:rPr>
          <w:rFonts w:eastAsia="Arial"/>
          <w:spacing w:val="-3"/>
        </w:rPr>
        <w:t xml:space="preserve"> </w:t>
      </w:r>
      <w:r w:rsidRPr="00576536">
        <w:rPr>
          <w:rFonts w:eastAsia="Arial"/>
          <w:spacing w:val="-1"/>
        </w:rPr>
        <w:t>addresses.</w:t>
      </w:r>
    </w:p>
    <w:p w14:paraId="5F4327F3" w14:textId="77777777" w:rsidR="00275987" w:rsidRPr="00576536" w:rsidRDefault="00275987" w:rsidP="00275987">
      <w:pPr>
        <w:rPr>
          <w:rFonts w:eastAsia="Arial"/>
        </w:rPr>
      </w:pPr>
    </w:p>
    <w:p w14:paraId="2E608F0A" w14:textId="77777777" w:rsidR="00275987" w:rsidRPr="00576536" w:rsidRDefault="00275987" w:rsidP="00275987">
      <w:pPr>
        <w:pStyle w:val="BodyText"/>
        <w:widowControl w:val="0"/>
        <w:numPr>
          <w:ilvl w:val="0"/>
          <w:numId w:val="14"/>
        </w:numPr>
        <w:tabs>
          <w:tab w:val="left" w:pos="641"/>
        </w:tabs>
        <w:overflowPunct/>
        <w:autoSpaceDE/>
        <w:autoSpaceDN/>
        <w:adjustRightInd/>
        <w:ind w:left="640" w:right="0"/>
        <w:textAlignment w:val="auto"/>
        <w:rPr>
          <w:szCs w:val="24"/>
        </w:rPr>
      </w:pPr>
      <w:r w:rsidRPr="00576536">
        <w:rPr>
          <w:szCs w:val="24"/>
        </w:rPr>
        <w:t>Processing</w:t>
      </w:r>
      <w:r w:rsidRPr="00576536">
        <w:rPr>
          <w:spacing w:val="-1"/>
          <w:szCs w:val="24"/>
        </w:rPr>
        <w:t xml:space="preserve"> of</w:t>
      </w:r>
      <w:r w:rsidRPr="00576536">
        <w:rPr>
          <w:szCs w:val="24"/>
        </w:rPr>
        <w:t xml:space="preserve"> IPN </w:t>
      </w:r>
      <w:r w:rsidRPr="00576536">
        <w:rPr>
          <w:spacing w:val="-1"/>
          <w:szCs w:val="24"/>
        </w:rPr>
        <w:t>Portal</w:t>
      </w:r>
      <w:r w:rsidRPr="00576536">
        <w:rPr>
          <w:szCs w:val="24"/>
        </w:rPr>
        <w:t xml:space="preserve"> </w:t>
      </w:r>
      <w:r w:rsidRPr="00576536">
        <w:rPr>
          <w:spacing w:val="-1"/>
          <w:szCs w:val="24"/>
        </w:rPr>
        <w:t>Amendments</w:t>
      </w:r>
    </w:p>
    <w:p w14:paraId="495C2C7A" w14:textId="77777777" w:rsidR="00275987" w:rsidRPr="00576536" w:rsidRDefault="00275987" w:rsidP="00275987">
      <w:pPr>
        <w:rPr>
          <w:rFonts w:eastAsia="Arial"/>
        </w:rPr>
      </w:pPr>
    </w:p>
    <w:p w14:paraId="702326D9" w14:textId="77777777" w:rsidR="00275987" w:rsidRPr="00576536" w:rsidRDefault="00275987" w:rsidP="00275987">
      <w:pPr>
        <w:pStyle w:val="BodyText"/>
        <w:ind w:left="100" w:right="159"/>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may</w:t>
      </w:r>
      <w:r w:rsidRPr="00576536">
        <w:rPr>
          <w:spacing w:val="-3"/>
          <w:szCs w:val="24"/>
        </w:rPr>
        <w:t xml:space="preserve"> </w:t>
      </w:r>
      <w:r w:rsidRPr="00576536">
        <w:rPr>
          <w:spacing w:val="-1"/>
          <w:szCs w:val="24"/>
        </w:rPr>
        <w:t>access</w:t>
      </w:r>
      <w:r w:rsidRPr="00576536">
        <w:rPr>
          <w:szCs w:val="24"/>
        </w:rPr>
        <w:t xml:space="preserve"> </w:t>
      </w:r>
      <w:r w:rsidRPr="00576536">
        <w:rPr>
          <w:spacing w:val="-1"/>
          <w:szCs w:val="24"/>
        </w:rPr>
        <w:t>the</w:t>
      </w:r>
      <w:r w:rsidRPr="00576536">
        <w:rPr>
          <w:szCs w:val="24"/>
        </w:rPr>
        <w:t xml:space="preserve"> IPN</w:t>
      </w:r>
      <w:r w:rsidRPr="00576536">
        <w:rPr>
          <w:spacing w:val="-3"/>
          <w:szCs w:val="24"/>
        </w:rPr>
        <w:t xml:space="preserve"> </w:t>
      </w:r>
      <w:r w:rsidRPr="00576536">
        <w:rPr>
          <w:szCs w:val="24"/>
        </w:rPr>
        <w:t>Portal</w:t>
      </w:r>
      <w:r w:rsidRPr="00576536">
        <w:rPr>
          <w:spacing w:val="-2"/>
          <w:szCs w:val="24"/>
        </w:rPr>
        <w:t xml:space="preserve"> </w:t>
      </w:r>
      <w:r w:rsidRPr="00576536">
        <w:rPr>
          <w:szCs w:val="24"/>
        </w:rPr>
        <w:t xml:space="preserve">at </w:t>
      </w:r>
      <w:r w:rsidRPr="00576536">
        <w:rPr>
          <w:spacing w:val="-1"/>
          <w:szCs w:val="24"/>
        </w:rPr>
        <w:t>any</w:t>
      </w:r>
      <w:r w:rsidRPr="00576536">
        <w:rPr>
          <w:spacing w:val="-3"/>
          <w:szCs w:val="24"/>
        </w:rPr>
        <w:t xml:space="preserve"> </w:t>
      </w:r>
      <w:r w:rsidRPr="00576536">
        <w:rPr>
          <w:szCs w:val="24"/>
        </w:rPr>
        <w:t>time to</w:t>
      </w:r>
      <w:r w:rsidRPr="00576536">
        <w:rPr>
          <w:spacing w:val="-2"/>
          <w:szCs w:val="24"/>
        </w:rPr>
        <w:t xml:space="preserve"> </w:t>
      </w:r>
      <w:r w:rsidRPr="00576536">
        <w:rPr>
          <w:spacing w:val="-1"/>
          <w:szCs w:val="24"/>
        </w:rPr>
        <w:t>review</w:t>
      </w:r>
      <w:r w:rsidRPr="00576536">
        <w:rPr>
          <w:spacing w:val="-3"/>
          <w:szCs w:val="24"/>
        </w:rPr>
        <w:t xml:space="preserve"> </w:t>
      </w:r>
      <w:r w:rsidRPr="00576536">
        <w:rPr>
          <w:szCs w:val="24"/>
        </w:rPr>
        <w:t>all</w:t>
      </w:r>
      <w:r w:rsidRPr="00576536">
        <w:rPr>
          <w:spacing w:val="-1"/>
          <w:szCs w:val="24"/>
        </w:rPr>
        <w:t xml:space="preserve"> </w:t>
      </w:r>
      <w:r w:rsidRPr="00576536">
        <w:rPr>
          <w:szCs w:val="24"/>
        </w:rPr>
        <w:t>IPN Portal</w:t>
      </w:r>
      <w:r w:rsidRPr="00576536">
        <w:rPr>
          <w:spacing w:val="45"/>
          <w:szCs w:val="24"/>
        </w:rPr>
        <w:t xml:space="preserve"> </w:t>
      </w:r>
      <w:r w:rsidRPr="00576536">
        <w:rPr>
          <w:spacing w:val="-1"/>
          <w:szCs w:val="24"/>
        </w:rPr>
        <w:t>amendments;</w:t>
      </w:r>
      <w:r w:rsidRPr="00576536">
        <w:rPr>
          <w:spacing w:val="-2"/>
          <w:szCs w:val="24"/>
        </w:rPr>
        <w:t xml:space="preserve"> </w:t>
      </w:r>
      <w:r w:rsidRPr="00576536">
        <w:rPr>
          <w:spacing w:val="-1"/>
          <w:szCs w:val="24"/>
        </w:rPr>
        <w:t>however,</w:t>
      </w:r>
      <w:r w:rsidRPr="00576536">
        <w:rPr>
          <w:szCs w:val="24"/>
        </w:rPr>
        <w:t xml:space="preserve"> the</w:t>
      </w:r>
      <w:r w:rsidRPr="00576536">
        <w:rPr>
          <w:spacing w:val="-2"/>
          <w:szCs w:val="24"/>
        </w:rPr>
        <w:t xml:space="preserve"> </w:t>
      </w:r>
      <w:r w:rsidRPr="00576536">
        <w:rPr>
          <w:spacing w:val="-1"/>
          <w:szCs w:val="24"/>
        </w:rPr>
        <w:t>system</w:t>
      </w:r>
      <w:r w:rsidRPr="00576536">
        <w:rPr>
          <w:spacing w:val="1"/>
          <w:szCs w:val="24"/>
        </w:rPr>
        <w:t xml:space="preserve"> </w:t>
      </w:r>
      <w:r w:rsidRPr="00576536">
        <w:rPr>
          <w:spacing w:val="-1"/>
          <w:szCs w:val="24"/>
        </w:rPr>
        <w:t>will</w:t>
      </w:r>
      <w:r w:rsidRPr="00576536">
        <w:rPr>
          <w:szCs w:val="24"/>
        </w:rPr>
        <w:t xml:space="preserve"> also </w:t>
      </w:r>
      <w:r w:rsidRPr="00576536">
        <w:rPr>
          <w:spacing w:val="-1"/>
          <w:szCs w:val="24"/>
        </w:rPr>
        <w:t>notify</w:t>
      </w:r>
      <w:r w:rsidRPr="00576536">
        <w:rPr>
          <w:spacing w:val="-3"/>
          <w:szCs w:val="24"/>
        </w:rPr>
        <w:t xml:space="preserve"> </w:t>
      </w:r>
      <w:r w:rsidRPr="00576536">
        <w:rPr>
          <w:szCs w:val="24"/>
        </w:rPr>
        <w:t xml:space="preserve">the </w:t>
      </w:r>
      <w:r w:rsidRPr="00576536">
        <w:rPr>
          <w:spacing w:val="-1"/>
          <w:szCs w:val="24"/>
        </w:rPr>
        <w:t>Recipient</w:t>
      </w:r>
      <w:r w:rsidRPr="00576536">
        <w:rPr>
          <w:spacing w:val="-2"/>
          <w:szCs w:val="24"/>
        </w:rPr>
        <w:t xml:space="preserve"> </w:t>
      </w:r>
      <w:r w:rsidRPr="00576536">
        <w:rPr>
          <w:szCs w:val="24"/>
        </w:rPr>
        <w:t>by</w:t>
      </w:r>
      <w:r w:rsidRPr="00576536">
        <w:rPr>
          <w:spacing w:val="-3"/>
          <w:szCs w:val="24"/>
        </w:rPr>
        <w:t xml:space="preserve"> </w:t>
      </w:r>
      <w:r w:rsidRPr="00576536">
        <w:rPr>
          <w:szCs w:val="24"/>
        </w:rPr>
        <w:t>email</w:t>
      </w:r>
      <w:r w:rsidRPr="00576536">
        <w:rPr>
          <w:spacing w:val="-1"/>
          <w:szCs w:val="24"/>
        </w:rPr>
        <w:t xml:space="preserve"> when</w:t>
      </w:r>
      <w:r w:rsidRPr="00576536">
        <w:rPr>
          <w:szCs w:val="24"/>
        </w:rPr>
        <w:t xml:space="preserve"> </w:t>
      </w:r>
      <w:r w:rsidRPr="00576536">
        <w:rPr>
          <w:spacing w:val="-1"/>
          <w:szCs w:val="24"/>
        </w:rPr>
        <w:t>the</w:t>
      </w:r>
      <w:r w:rsidRPr="00576536">
        <w:rPr>
          <w:spacing w:val="61"/>
          <w:szCs w:val="24"/>
        </w:rPr>
        <w:t xml:space="preserve"> </w:t>
      </w:r>
      <w:r w:rsidRPr="00576536">
        <w:rPr>
          <w:szCs w:val="24"/>
        </w:rPr>
        <w:t xml:space="preserve">USAID IPN </w:t>
      </w:r>
      <w:r w:rsidRPr="00576536">
        <w:rPr>
          <w:spacing w:val="-1"/>
          <w:szCs w:val="24"/>
        </w:rPr>
        <w:t>Portal</w:t>
      </w:r>
      <w:r w:rsidRPr="00576536">
        <w:rPr>
          <w:szCs w:val="24"/>
        </w:rPr>
        <w:t xml:space="preserve"> </w:t>
      </w:r>
      <w:r w:rsidRPr="00576536">
        <w:rPr>
          <w:spacing w:val="-1"/>
          <w:szCs w:val="24"/>
        </w:rPr>
        <w:t>Administrator</w:t>
      </w:r>
      <w:r w:rsidRPr="00576536">
        <w:rPr>
          <w:szCs w:val="24"/>
        </w:rPr>
        <w:t xml:space="preserve"> </w:t>
      </w:r>
      <w:r w:rsidRPr="00576536">
        <w:rPr>
          <w:spacing w:val="-1"/>
          <w:szCs w:val="24"/>
        </w:rPr>
        <w:t>posts</w:t>
      </w:r>
      <w:r w:rsidRPr="00576536">
        <w:rPr>
          <w:szCs w:val="24"/>
        </w:rPr>
        <w:t xml:space="preserve"> a</w:t>
      </w:r>
      <w:r w:rsidRPr="00576536">
        <w:rPr>
          <w:spacing w:val="-2"/>
          <w:szCs w:val="24"/>
        </w:rPr>
        <w:t xml:space="preserve"> </w:t>
      </w:r>
      <w:r w:rsidRPr="00576536">
        <w:rPr>
          <w:spacing w:val="-1"/>
          <w:szCs w:val="24"/>
        </w:rPr>
        <w:t>universal</w:t>
      </w:r>
      <w:r w:rsidRPr="00576536">
        <w:rPr>
          <w:szCs w:val="24"/>
        </w:rPr>
        <w:t xml:space="preserve"> bilateral </w:t>
      </w:r>
      <w:r w:rsidRPr="00576536">
        <w:rPr>
          <w:spacing w:val="-1"/>
          <w:szCs w:val="24"/>
        </w:rPr>
        <w:t>amendment</w:t>
      </w:r>
      <w:r w:rsidRPr="00576536">
        <w:rPr>
          <w:spacing w:val="-2"/>
          <w:szCs w:val="24"/>
        </w:rPr>
        <w:t xml:space="preserve"> </w:t>
      </w:r>
      <w:r w:rsidRPr="00576536">
        <w:rPr>
          <w:szCs w:val="24"/>
        </w:rPr>
        <w:t xml:space="preserve">for </w:t>
      </w:r>
      <w:r w:rsidRPr="00576536">
        <w:rPr>
          <w:spacing w:val="-1"/>
          <w:szCs w:val="24"/>
        </w:rPr>
        <w:t>Recipient’s</w:t>
      </w:r>
      <w:r w:rsidRPr="00576536">
        <w:rPr>
          <w:spacing w:val="79"/>
          <w:szCs w:val="24"/>
        </w:rPr>
        <w:t xml:space="preserve"> </w:t>
      </w:r>
      <w:r w:rsidRPr="00576536">
        <w:rPr>
          <w:spacing w:val="-1"/>
          <w:szCs w:val="24"/>
        </w:rPr>
        <w:t>review</w:t>
      </w:r>
      <w:r w:rsidRPr="00576536">
        <w:rPr>
          <w:spacing w:val="-3"/>
          <w:szCs w:val="24"/>
        </w:rPr>
        <w:t xml:space="preserve"> </w:t>
      </w:r>
      <w:r w:rsidRPr="00576536">
        <w:rPr>
          <w:szCs w:val="24"/>
        </w:rPr>
        <w:t xml:space="preserve">and </w:t>
      </w:r>
      <w:r w:rsidRPr="00576536">
        <w:rPr>
          <w:spacing w:val="-1"/>
          <w:szCs w:val="24"/>
        </w:rPr>
        <w:t>signature.</w:t>
      </w:r>
      <w:r w:rsidRPr="00576536">
        <w:rPr>
          <w:spacing w:val="62"/>
          <w:szCs w:val="24"/>
        </w:rPr>
        <w:t xml:space="preserve"> </w:t>
      </w:r>
      <w:r w:rsidRPr="00576536">
        <w:rPr>
          <w:spacing w:val="-1"/>
          <w:szCs w:val="24"/>
        </w:rPr>
        <w:t>Proposed</w:t>
      </w:r>
      <w:r w:rsidRPr="00576536">
        <w:rPr>
          <w:szCs w:val="24"/>
        </w:rPr>
        <w:t xml:space="preserve"> </w:t>
      </w:r>
      <w:r w:rsidRPr="00576536">
        <w:rPr>
          <w:spacing w:val="-1"/>
          <w:szCs w:val="24"/>
        </w:rPr>
        <w:t>USAID</w:t>
      </w:r>
      <w:r w:rsidRPr="00576536">
        <w:rPr>
          <w:szCs w:val="24"/>
        </w:rPr>
        <w:t xml:space="preserve"> IPN</w:t>
      </w:r>
      <w:r w:rsidRPr="00576536">
        <w:rPr>
          <w:spacing w:val="-3"/>
          <w:szCs w:val="24"/>
        </w:rPr>
        <w:t xml:space="preserve"> </w:t>
      </w:r>
      <w:r w:rsidRPr="00576536">
        <w:rPr>
          <w:szCs w:val="24"/>
        </w:rPr>
        <w:t xml:space="preserve">Portal </w:t>
      </w:r>
      <w:r w:rsidRPr="00576536">
        <w:rPr>
          <w:spacing w:val="-1"/>
          <w:szCs w:val="24"/>
        </w:rPr>
        <w:t>amendments</w:t>
      </w:r>
      <w:r w:rsidRPr="00576536">
        <w:rPr>
          <w:szCs w:val="24"/>
        </w:rPr>
        <w:t xml:space="preserve"> </w:t>
      </w:r>
      <w:r w:rsidRPr="00576536">
        <w:rPr>
          <w:spacing w:val="-1"/>
          <w:szCs w:val="24"/>
        </w:rPr>
        <w:t>distributed</w:t>
      </w:r>
      <w:r w:rsidRPr="00576536">
        <w:rPr>
          <w:spacing w:val="-2"/>
          <w:szCs w:val="24"/>
        </w:rPr>
        <w:t xml:space="preserve"> </w:t>
      </w:r>
      <w:r w:rsidRPr="00576536">
        <w:rPr>
          <w:spacing w:val="-1"/>
          <w:szCs w:val="24"/>
        </w:rPr>
        <w:t>via</w:t>
      </w:r>
      <w:r w:rsidRPr="00576536">
        <w:rPr>
          <w:szCs w:val="24"/>
        </w:rPr>
        <w:t xml:space="preserve"> the </w:t>
      </w:r>
      <w:r w:rsidRPr="00576536">
        <w:rPr>
          <w:spacing w:val="-1"/>
          <w:szCs w:val="24"/>
        </w:rPr>
        <w:t>IPN</w:t>
      </w:r>
      <w:r w:rsidRPr="00576536">
        <w:rPr>
          <w:spacing w:val="83"/>
          <w:szCs w:val="24"/>
        </w:rPr>
        <w:t xml:space="preserve"> </w:t>
      </w:r>
      <w:r w:rsidRPr="00576536">
        <w:rPr>
          <w:szCs w:val="24"/>
        </w:rPr>
        <w:t>Portal are</w:t>
      </w:r>
      <w:r w:rsidRPr="00576536">
        <w:rPr>
          <w:spacing w:val="-3"/>
          <w:szCs w:val="24"/>
        </w:rPr>
        <w:t xml:space="preserve"> </w:t>
      </w:r>
      <w:r w:rsidRPr="00576536">
        <w:rPr>
          <w:spacing w:val="-1"/>
          <w:szCs w:val="24"/>
        </w:rPr>
        <w:t>applicable</w:t>
      </w:r>
      <w:r w:rsidRPr="00576536">
        <w:rPr>
          <w:spacing w:val="-2"/>
          <w:szCs w:val="24"/>
        </w:rPr>
        <w:t xml:space="preserve"> </w:t>
      </w:r>
      <w:r w:rsidRPr="00576536">
        <w:rPr>
          <w:szCs w:val="24"/>
        </w:rPr>
        <w:t>to</w:t>
      </w:r>
      <w:r w:rsidRPr="00576536">
        <w:rPr>
          <w:spacing w:val="-1"/>
          <w:szCs w:val="24"/>
        </w:rPr>
        <w:t xml:space="preserve"> </w:t>
      </w:r>
      <w:r w:rsidRPr="00576536">
        <w:rPr>
          <w:szCs w:val="24"/>
        </w:rPr>
        <w:t>all</w:t>
      </w:r>
      <w:r w:rsidRPr="00576536">
        <w:rPr>
          <w:spacing w:val="-1"/>
          <w:szCs w:val="24"/>
        </w:rPr>
        <w:t xml:space="preserve"> awards,</w:t>
      </w:r>
      <w:r w:rsidRPr="00576536">
        <w:rPr>
          <w:szCs w:val="24"/>
        </w:rPr>
        <w:t xml:space="preserve"> unless</w:t>
      </w:r>
      <w:r w:rsidRPr="00576536">
        <w:rPr>
          <w:spacing w:val="-2"/>
          <w:szCs w:val="24"/>
        </w:rPr>
        <w:t xml:space="preserve"> </w:t>
      </w:r>
      <w:r w:rsidRPr="00576536">
        <w:rPr>
          <w:spacing w:val="-1"/>
          <w:szCs w:val="24"/>
        </w:rPr>
        <w:t>otherwise</w:t>
      </w:r>
      <w:r w:rsidRPr="00576536">
        <w:rPr>
          <w:szCs w:val="24"/>
        </w:rPr>
        <w:t xml:space="preserve"> noted in</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proposed</w:t>
      </w:r>
      <w:r w:rsidRPr="00576536">
        <w:rPr>
          <w:szCs w:val="24"/>
        </w:rPr>
        <w:t xml:space="preserve"> </w:t>
      </w:r>
      <w:r w:rsidRPr="00576536">
        <w:rPr>
          <w:spacing w:val="-1"/>
          <w:szCs w:val="24"/>
        </w:rPr>
        <w:t>amendment.</w:t>
      </w:r>
    </w:p>
    <w:p w14:paraId="0F964D91" w14:textId="77777777" w:rsidR="00275987" w:rsidRPr="00576536" w:rsidRDefault="00275987" w:rsidP="00275987">
      <w:pPr>
        <w:spacing w:before="1"/>
        <w:rPr>
          <w:rFonts w:eastAsia="Arial"/>
        </w:rPr>
      </w:pPr>
    </w:p>
    <w:p w14:paraId="142A7B89" w14:textId="77777777" w:rsidR="00275987" w:rsidRPr="00576536" w:rsidRDefault="00275987" w:rsidP="00275987">
      <w:pPr>
        <w:pStyle w:val="BodyText"/>
        <w:ind w:left="100" w:right="362"/>
        <w:rPr>
          <w:szCs w:val="24"/>
        </w:rPr>
      </w:pPr>
      <w:r w:rsidRPr="00576536">
        <w:rPr>
          <w:szCs w:val="24"/>
        </w:rPr>
        <w:t>Within</w:t>
      </w:r>
      <w:r w:rsidRPr="00576536">
        <w:rPr>
          <w:spacing w:val="-2"/>
          <w:szCs w:val="24"/>
        </w:rPr>
        <w:t xml:space="preserve"> </w:t>
      </w:r>
      <w:r w:rsidRPr="00576536">
        <w:rPr>
          <w:szCs w:val="24"/>
          <w:u w:val="single" w:color="000000"/>
        </w:rPr>
        <w:t xml:space="preserve">15 </w:t>
      </w:r>
      <w:r w:rsidRPr="00576536">
        <w:rPr>
          <w:spacing w:val="-1"/>
          <w:szCs w:val="24"/>
          <w:u w:val="single" w:color="000000"/>
        </w:rPr>
        <w:t>calendar</w:t>
      </w:r>
      <w:r w:rsidRPr="00576536">
        <w:rPr>
          <w:szCs w:val="24"/>
          <w:u w:val="single" w:color="000000"/>
        </w:rPr>
        <w:t xml:space="preserve"> </w:t>
      </w:r>
      <w:r w:rsidRPr="00576536">
        <w:rPr>
          <w:spacing w:val="-2"/>
          <w:szCs w:val="24"/>
          <w:u w:val="single" w:color="000000"/>
        </w:rPr>
        <w:t>days</w:t>
      </w:r>
      <w:r w:rsidRPr="00576536">
        <w:rPr>
          <w:spacing w:val="2"/>
          <w:szCs w:val="24"/>
          <w:u w:val="single" w:color="000000"/>
        </w:rPr>
        <w:t xml:space="preserve"> </w:t>
      </w:r>
      <w:r w:rsidRPr="00576536">
        <w:rPr>
          <w:spacing w:val="-1"/>
          <w:szCs w:val="24"/>
        </w:rPr>
        <w:t>from</w:t>
      </w:r>
      <w:r w:rsidRPr="00576536">
        <w:rPr>
          <w:spacing w:val="1"/>
          <w:szCs w:val="24"/>
        </w:rPr>
        <w:t xml:space="preserve"> </w:t>
      </w:r>
      <w:r w:rsidRPr="00576536">
        <w:rPr>
          <w:spacing w:val="-1"/>
          <w:szCs w:val="24"/>
        </w:rPr>
        <w:t>receipt</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notification</w:t>
      </w:r>
      <w:r w:rsidRPr="00576536">
        <w:rPr>
          <w:spacing w:val="-2"/>
          <w:szCs w:val="24"/>
        </w:rPr>
        <w:t xml:space="preserve"> </w:t>
      </w:r>
      <w:r w:rsidRPr="00576536">
        <w:rPr>
          <w:spacing w:val="-1"/>
          <w:szCs w:val="24"/>
        </w:rPr>
        <w:t>email</w:t>
      </w:r>
      <w:r w:rsidRPr="00576536">
        <w:rPr>
          <w:spacing w:val="-3"/>
          <w:szCs w:val="24"/>
        </w:rPr>
        <w:t xml:space="preserve"> </w:t>
      </w:r>
      <w:r w:rsidRPr="00576536">
        <w:rPr>
          <w:spacing w:val="-1"/>
          <w:szCs w:val="24"/>
        </w:rPr>
        <w:t>from</w:t>
      </w:r>
      <w:r w:rsidRPr="00576536">
        <w:rPr>
          <w:spacing w:val="1"/>
          <w:szCs w:val="24"/>
        </w:rPr>
        <w:t xml:space="preserve"> </w:t>
      </w:r>
      <w:r w:rsidRPr="00576536">
        <w:rPr>
          <w:spacing w:val="-1"/>
          <w:szCs w:val="24"/>
        </w:rPr>
        <w:t>the</w:t>
      </w:r>
      <w:r w:rsidRPr="00576536">
        <w:rPr>
          <w:szCs w:val="24"/>
        </w:rPr>
        <w:t xml:space="preserve"> IPN </w:t>
      </w:r>
      <w:r w:rsidRPr="00576536">
        <w:rPr>
          <w:spacing w:val="-1"/>
          <w:szCs w:val="24"/>
        </w:rPr>
        <w:t>Portal,</w:t>
      </w:r>
      <w:r w:rsidRPr="00576536">
        <w:rPr>
          <w:szCs w:val="24"/>
        </w:rPr>
        <w:t xml:space="preserve"> </w:t>
      </w:r>
      <w:r w:rsidRPr="00576536">
        <w:rPr>
          <w:spacing w:val="-1"/>
          <w:szCs w:val="24"/>
        </w:rPr>
        <w:t>the</w:t>
      </w:r>
      <w:r w:rsidRPr="00576536">
        <w:rPr>
          <w:spacing w:val="81"/>
          <w:szCs w:val="24"/>
        </w:rPr>
        <w:t xml:space="preserve"> </w:t>
      </w:r>
      <w:r w:rsidRPr="00576536">
        <w:rPr>
          <w:szCs w:val="24"/>
        </w:rPr>
        <w:t>Recipient</w:t>
      </w:r>
      <w:r w:rsidRPr="00576536">
        <w:rPr>
          <w:spacing w:val="-2"/>
          <w:szCs w:val="24"/>
        </w:rPr>
        <w:t xml:space="preserve"> </w:t>
      </w:r>
      <w:r w:rsidRPr="00576536">
        <w:rPr>
          <w:spacing w:val="-1"/>
          <w:szCs w:val="24"/>
        </w:rPr>
        <w:t>must</w:t>
      </w:r>
      <w:r w:rsidRPr="00576536">
        <w:rPr>
          <w:szCs w:val="24"/>
        </w:rPr>
        <w:t xml:space="preserve"> </w:t>
      </w:r>
      <w:r w:rsidRPr="00576536">
        <w:rPr>
          <w:spacing w:val="-1"/>
          <w:szCs w:val="24"/>
        </w:rPr>
        <w:t>do</w:t>
      </w:r>
      <w:r w:rsidRPr="00576536">
        <w:rPr>
          <w:szCs w:val="24"/>
        </w:rPr>
        <w:t xml:space="preserve"> </w:t>
      </w:r>
      <w:r w:rsidRPr="00576536">
        <w:rPr>
          <w:spacing w:val="-1"/>
          <w:szCs w:val="24"/>
        </w:rPr>
        <w:t>one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following:</w:t>
      </w:r>
    </w:p>
    <w:p w14:paraId="3CD1F1AA" w14:textId="77777777" w:rsidR="00275987" w:rsidRPr="00576536" w:rsidRDefault="00275987" w:rsidP="00275987">
      <w:pPr>
        <w:rPr>
          <w:rFonts w:eastAsia="Arial"/>
        </w:rPr>
      </w:pPr>
    </w:p>
    <w:p w14:paraId="5D30D7C1" w14:textId="77777777" w:rsidR="00275987" w:rsidRPr="00576536" w:rsidRDefault="00275987" w:rsidP="00275987">
      <w:pPr>
        <w:pStyle w:val="BodyText"/>
        <w:widowControl w:val="0"/>
        <w:numPr>
          <w:ilvl w:val="1"/>
          <w:numId w:val="14"/>
        </w:numPr>
        <w:tabs>
          <w:tab w:val="left" w:pos="821"/>
        </w:tabs>
        <w:overflowPunct/>
        <w:autoSpaceDE/>
        <w:autoSpaceDN/>
        <w:adjustRightInd/>
        <w:ind w:right="166"/>
        <w:textAlignment w:val="auto"/>
        <w:rPr>
          <w:szCs w:val="24"/>
        </w:rPr>
      </w:pPr>
      <w:r w:rsidRPr="00576536">
        <w:rPr>
          <w:szCs w:val="24"/>
        </w:rPr>
        <w:t xml:space="preserve">(a) </w:t>
      </w:r>
      <w:r w:rsidRPr="00576536">
        <w:rPr>
          <w:spacing w:val="-1"/>
          <w:szCs w:val="24"/>
        </w:rPr>
        <w:t>verify</w:t>
      </w:r>
      <w:r w:rsidRPr="00576536">
        <w:rPr>
          <w:spacing w:val="-3"/>
          <w:szCs w:val="24"/>
        </w:rPr>
        <w:t xml:space="preserve"> </w:t>
      </w:r>
      <w:r w:rsidRPr="00576536">
        <w:rPr>
          <w:spacing w:val="-1"/>
          <w:szCs w:val="24"/>
        </w:rPr>
        <w:t>applicability</w:t>
      </w:r>
      <w:r w:rsidRPr="00576536">
        <w:rPr>
          <w:spacing w:val="-3"/>
          <w:szCs w:val="24"/>
        </w:rPr>
        <w:t xml:space="preserve"> </w:t>
      </w:r>
      <w:r w:rsidRPr="00576536">
        <w:rPr>
          <w:szCs w:val="24"/>
        </w:rPr>
        <w:t>of the</w:t>
      </w:r>
      <w:r w:rsidRPr="00576536">
        <w:rPr>
          <w:spacing w:val="-2"/>
          <w:szCs w:val="24"/>
        </w:rPr>
        <w:t xml:space="preserve"> </w:t>
      </w:r>
      <w:r w:rsidRPr="00576536">
        <w:rPr>
          <w:spacing w:val="-1"/>
          <w:szCs w:val="24"/>
        </w:rPr>
        <w:t>proposed</w:t>
      </w:r>
      <w:r w:rsidRPr="00576536">
        <w:rPr>
          <w:szCs w:val="24"/>
        </w:rPr>
        <w:t xml:space="preserve"> </w:t>
      </w:r>
      <w:r w:rsidRPr="00576536">
        <w:rPr>
          <w:spacing w:val="-1"/>
          <w:szCs w:val="24"/>
        </w:rPr>
        <w:t>amendment</w:t>
      </w:r>
      <w:r w:rsidRPr="00576536">
        <w:rPr>
          <w:spacing w:val="-2"/>
          <w:szCs w:val="24"/>
        </w:rPr>
        <w:t xml:space="preserve"> </w:t>
      </w:r>
      <w:r w:rsidRPr="00576536">
        <w:rPr>
          <w:szCs w:val="24"/>
        </w:rPr>
        <w:t>for</w:t>
      </w:r>
      <w:r w:rsidRPr="00576536">
        <w:rPr>
          <w:spacing w:val="-3"/>
          <w:szCs w:val="24"/>
        </w:rPr>
        <w:t xml:space="preserve"> </w:t>
      </w:r>
      <w:r w:rsidRPr="00576536">
        <w:rPr>
          <w:szCs w:val="24"/>
        </w:rPr>
        <w:t>their</w:t>
      </w:r>
      <w:r w:rsidRPr="00576536">
        <w:rPr>
          <w:spacing w:val="-2"/>
          <w:szCs w:val="24"/>
        </w:rPr>
        <w:t xml:space="preserve"> </w:t>
      </w:r>
      <w:r w:rsidRPr="00576536">
        <w:rPr>
          <w:spacing w:val="-1"/>
          <w:szCs w:val="24"/>
        </w:rPr>
        <w:t>award(s)</w:t>
      </w:r>
      <w:r w:rsidRPr="00576536">
        <w:rPr>
          <w:spacing w:val="-2"/>
          <w:szCs w:val="24"/>
        </w:rPr>
        <w:t xml:space="preserve"> </w:t>
      </w:r>
      <w:r w:rsidRPr="00576536">
        <w:rPr>
          <w:szCs w:val="24"/>
        </w:rPr>
        <w:t xml:space="preserve">per </w:t>
      </w:r>
      <w:r w:rsidRPr="00576536">
        <w:rPr>
          <w:spacing w:val="-1"/>
          <w:szCs w:val="24"/>
        </w:rPr>
        <w:t>the</w:t>
      </w:r>
      <w:r w:rsidRPr="00576536">
        <w:rPr>
          <w:spacing w:val="75"/>
          <w:szCs w:val="24"/>
        </w:rPr>
        <w:t xml:space="preserve"> </w:t>
      </w:r>
      <w:r w:rsidRPr="00576536">
        <w:rPr>
          <w:szCs w:val="24"/>
        </w:rPr>
        <w:t>instructions</w:t>
      </w:r>
      <w:r w:rsidRPr="00576536">
        <w:rPr>
          <w:spacing w:val="-2"/>
          <w:szCs w:val="24"/>
        </w:rPr>
        <w:t xml:space="preserve"> </w:t>
      </w:r>
      <w:r w:rsidRPr="00576536">
        <w:rPr>
          <w:spacing w:val="-1"/>
          <w:szCs w:val="24"/>
        </w:rPr>
        <w:t>provided</w:t>
      </w:r>
      <w:r w:rsidRPr="00576536">
        <w:rPr>
          <w:szCs w:val="24"/>
        </w:rPr>
        <w:t xml:space="preserve"> </w:t>
      </w:r>
      <w:r w:rsidRPr="00576536">
        <w:rPr>
          <w:spacing w:val="-1"/>
          <w:szCs w:val="24"/>
        </w:rPr>
        <w:t>with</w:t>
      </w:r>
      <w:r w:rsidRPr="00576536">
        <w:rPr>
          <w:szCs w:val="24"/>
        </w:rPr>
        <w:t xml:space="preserve"> </w:t>
      </w:r>
      <w:r w:rsidRPr="00576536">
        <w:rPr>
          <w:spacing w:val="-1"/>
          <w:szCs w:val="24"/>
        </w:rPr>
        <w:t>each</w:t>
      </w:r>
      <w:r w:rsidRPr="00576536">
        <w:rPr>
          <w:szCs w:val="24"/>
        </w:rPr>
        <w:t xml:space="preserve"> </w:t>
      </w:r>
      <w:r w:rsidRPr="00576536">
        <w:rPr>
          <w:spacing w:val="-1"/>
          <w:szCs w:val="24"/>
        </w:rPr>
        <w:t>amendment;</w:t>
      </w:r>
      <w:r w:rsidRPr="00576536">
        <w:rPr>
          <w:szCs w:val="24"/>
        </w:rPr>
        <w:t xml:space="preserve"> </w:t>
      </w:r>
      <w:r w:rsidRPr="00576536">
        <w:rPr>
          <w:spacing w:val="-1"/>
          <w:szCs w:val="24"/>
        </w:rPr>
        <w:t>(b)</w:t>
      </w:r>
      <w:r w:rsidRPr="00576536">
        <w:rPr>
          <w:szCs w:val="24"/>
        </w:rPr>
        <w:t xml:space="preserve"> </w:t>
      </w:r>
      <w:r w:rsidRPr="00576536">
        <w:rPr>
          <w:spacing w:val="-1"/>
          <w:szCs w:val="24"/>
        </w:rPr>
        <w:t>download</w:t>
      </w:r>
      <w:r w:rsidRPr="00576536">
        <w:rPr>
          <w:spacing w:val="-2"/>
          <w:szCs w:val="24"/>
        </w:rPr>
        <w:t xml:space="preserve"> </w:t>
      </w:r>
      <w:r w:rsidRPr="00576536">
        <w:rPr>
          <w:szCs w:val="24"/>
        </w:rPr>
        <w:t>the</w:t>
      </w:r>
      <w:r w:rsidRPr="00576536">
        <w:rPr>
          <w:spacing w:val="5"/>
          <w:szCs w:val="24"/>
        </w:rPr>
        <w:t xml:space="preserve"> </w:t>
      </w:r>
      <w:r w:rsidRPr="00576536">
        <w:rPr>
          <w:spacing w:val="-1"/>
          <w:szCs w:val="24"/>
        </w:rPr>
        <w:t>amendment</w:t>
      </w:r>
      <w:r w:rsidRPr="00576536">
        <w:rPr>
          <w:spacing w:val="-2"/>
          <w:szCs w:val="24"/>
        </w:rPr>
        <w:t xml:space="preserve"> </w:t>
      </w:r>
      <w:r w:rsidRPr="00576536">
        <w:rPr>
          <w:szCs w:val="24"/>
        </w:rPr>
        <w:t>and</w:t>
      </w:r>
      <w:r w:rsidRPr="00576536">
        <w:rPr>
          <w:spacing w:val="57"/>
          <w:szCs w:val="24"/>
        </w:rPr>
        <w:t xml:space="preserve"> </w:t>
      </w:r>
      <w:r w:rsidRPr="00576536">
        <w:rPr>
          <w:spacing w:val="-1"/>
          <w:szCs w:val="24"/>
        </w:rPr>
        <w:t>incorporate</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following</w:t>
      </w:r>
      <w:r w:rsidRPr="00576536">
        <w:rPr>
          <w:spacing w:val="-2"/>
          <w:szCs w:val="24"/>
        </w:rPr>
        <w:t xml:space="preserve"> </w:t>
      </w:r>
      <w:r w:rsidRPr="00576536">
        <w:rPr>
          <w:spacing w:val="-1"/>
          <w:szCs w:val="24"/>
        </w:rPr>
        <w:t>information</w:t>
      </w:r>
      <w:r w:rsidRPr="00576536">
        <w:rPr>
          <w:spacing w:val="-2"/>
          <w:szCs w:val="24"/>
        </w:rPr>
        <w:t xml:space="preserve"> </w:t>
      </w:r>
      <w:r w:rsidRPr="00576536">
        <w:rPr>
          <w:szCs w:val="24"/>
        </w:rPr>
        <w:t>on</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amendment</w:t>
      </w:r>
      <w:r w:rsidRPr="00576536">
        <w:rPr>
          <w:spacing w:val="-2"/>
          <w:szCs w:val="24"/>
        </w:rPr>
        <w:t xml:space="preserve"> </w:t>
      </w:r>
      <w:r w:rsidRPr="00576536">
        <w:rPr>
          <w:spacing w:val="-1"/>
          <w:szCs w:val="24"/>
        </w:rPr>
        <w:t>form:</w:t>
      </w:r>
      <w:r w:rsidRPr="00576536">
        <w:rPr>
          <w:spacing w:val="-2"/>
          <w:szCs w:val="24"/>
        </w:rPr>
        <w:t xml:space="preserve"> </w:t>
      </w:r>
      <w:r w:rsidRPr="00576536">
        <w:rPr>
          <w:spacing w:val="-1"/>
          <w:szCs w:val="24"/>
        </w:rPr>
        <w:t>award</w:t>
      </w:r>
      <w:r w:rsidRPr="00576536">
        <w:rPr>
          <w:szCs w:val="24"/>
        </w:rPr>
        <w:t xml:space="preserve"> </w:t>
      </w:r>
      <w:r w:rsidRPr="00576536">
        <w:rPr>
          <w:spacing w:val="-1"/>
          <w:szCs w:val="24"/>
        </w:rPr>
        <w:t>number,</w:t>
      </w:r>
      <w:r w:rsidRPr="00576536">
        <w:rPr>
          <w:spacing w:val="91"/>
          <w:szCs w:val="24"/>
        </w:rPr>
        <w:t xml:space="preserve"> </w:t>
      </w:r>
      <w:r w:rsidRPr="00576536">
        <w:rPr>
          <w:spacing w:val="-1"/>
          <w:szCs w:val="24"/>
        </w:rPr>
        <w:t>organization</w:t>
      </w:r>
      <w:r w:rsidRPr="00576536">
        <w:rPr>
          <w:szCs w:val="24"/>
        </w:rPr>
        <w:t xml:space="preserve"> name,</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organization</w:t>
      </w:r>
      <w:r w:rsidRPr="00576536">
        <w:rPr>
          <w:spacing w:val="-2"/>
          <w:szCs w:val="24"/>
        </w:rPr>
        <w:t xml:space="preserve"> </w:t>
      </w:r>
      <w:r w:rsidRPr="00576536">
        <w:rPr>
          <w:szCs w:val="24"/>
        </w:rPr>
        <w:t>mailing</w:t>
      </w:r>
      <w:r w:rsidRPr="00576536">
        <w:rPr>
          <w:spacing w:val="-1"/>
          <w:szCs w:val="24"/>
        </w:rPr>
        <w:t xml:space="preserve"> </w:t>
      </w:r>
      <w:r w:rsidRPr="00576536">
        <w:rPr>
          <w:szCs w:val="24"/>
        </w:rPr>
        <w:t>address</w:t>
      </w:r>
      <w:r w:rsidRPr="00576536">
        <w:rPr>
          <w:spacing w:val="-2"/>
          <w:szCs w:val="24"/>
        </w:rPr>
        <w:t xml:space="preserve"> </w:t>
      </w:r>
      <w:r w:rsidRPr="00576536">
        <w:rPr>
          <w:szCs w:val="24"/>
        </w:rPr>
        <w:t>as it</w:t>
      </w:r>
      <w:r w:rsidRPr="00576536">
        <w:rPr>
          <w:spacing w:val="-2"/>
          <w:szCs w:val="24"/>
        </w:rPr>
        <w:t xml:space="preserve"> </w:t>
      </w:r>
      <w:r w:rsidRPr="00576536">
        <w:rPr>
          <w:spacing w:val="-1"/>
          <w:szCs w:val="24"/>
        </w:rPr>
        <w:t>appears</w:t>
      </w:r>
      <w:r w:rsidRPr="00576536">
        <w:rPr>
          <w:szCs w:val="24"/>
        </w:rPr>
        <w:t xml:space="preserve"> </w:t>
      </w:r>
      <w:r w:rsidRPr="00576536">
        <w:rPr>
          <w:spacing w:val="-2"/>
          <w:szCs w:val="24"/>
        </w:rPr>
        <w:t>in</w:t>
      </w:r>
      <w:r w:rsidRPr="00576536">
        <w:rPr>
          <w:szCs w:val="24"/>
        </w:rPr>
        <w:t xml:space="preserve"> </w:t>
      </w:r>
      <w:r w:rsidRPr="00576536">
        <w:rPr>
          <w:spacing w:val="-1"/>
          <w:szCs w:val="24"/>
        </w:rPr>
        <w:t>the</w:t>
      </w:r>
      <w:r w:rsidRPr="00576536">
        <w:rPr>
          <w:szCs w:val="24"/>
        </w:rPr>
        <w:t xml:space="preserve"> </w:t>
      </w:r>
      <w:r w:rsidRPr="00576536">
        <w:rPr>
          <w:spacing w:val="-1"/>
          <w:szCs w:val="24"/>
        </w:rPr>
        <w:t>basic</w:t>
      </w:r>
      <w:r w:rsidRPr="00576536">
        <w:rPr>
          <w:spacing w:val="53"/>
          <w:szCs w:val="24"/>
        </w:rPr>
        <w:t xml:space="preserve"> </w:t>
      </w:r>
      <w:r w:rsidRPr="00576536">
        <w:rPr>
          <w:spacing w:val="-1"/>
          <w:szCs w:val="24"/>
        </w:rPr>
        <w:t>award;</w:t>
      </w:r>
      <w:r w:rsidRPr="00576536">
        <w:rPr>
          <w:szCs w:val="24"/>
        </w:rPr>
        <w:t xml:space="preserve"> (c)</w:t>
      </w:r>
      <w:r w:rsidRPr="00576536">
        <w:rPr>
          <w:spacing w:val="-2"/>
          <w:szCs w:val="24"/>
        </w:rPr>
        <w:t xml:space="preserve"> </w:t>
      </w:r>
      <w:r w:rsidRPr="00576536">
        <w:rPr>
          <w:spacing w:val="-1"/>
          <w:szCs w:val="24"/>
        </w:rPr>
        <w:t>sign</w:t>
      </w:r>
      <w:r w:rsidRPr="00576536">
        <w:rPr>
          <w:szCs w:val="24"/>
        </w:rPr>
        <w:t xml:space="preserve"> the </w:t>
      </w:r>
      <w:r w:rsidRPr="00576536">
        <w:rPr>
          <w:spacing w:val="-1"/>
          <w:szCs w:val="24"/>
        </w:rPr>
        <w:t>hardcopy</w:t>
      </w:r>
      <w:r w:rsidRPr="00576536">
        <w:rPr>
          <w:spacing w:val="-3"/>
          <w:szCs w:val="24"/>
        </w:rPr>
        <w:t xml:space="preserve"> </w:t>
      </w:r>
      <w:r w:rsidRPr="00576536">
        <w:rPr>
          <w:spacing w:val="-1"/>
          <w:szCs w:val="24"/>
        </w:rPr>
        <w:t>version;</w:t>
      </w:r>
      <w:r w:rsidRPr="00576536">
        <w:rPr>
          <w:szCs w:val="24"/>
        </w:rPr>
        <w:t xml:space="preserve"> </w:t>
      </w:r>
      <w:r w:rsidRPr="00576536">
        <w:rPr>
          <w:spacing w:val="-1"/>
          <w:szCs w:val="24"/>
        </w:rPr>
        <w:t>and</w:t>
      </w:r>
      <w:r w:rsidRPr="00576536">
        <w:rPr>
          <w:szCs w:val="24"/>
        </w:rPr>
        <w:t xml:space="preserve"> (d)</w:t>
      </w:r>
      <w:r w:rsidRPr="00576536">
        <w:rPr>
          <w:spacing w:val="-2"/>
          <w:szCs w:val="24"/>
        </w:rPr>
        <w:t xml:space="preserve"> </w:t>
      </w:r>
      <w:r w:rsidRPr="00576536">
        <w:rPr>
          <w:szCs w:val="24"/>
        </w:rPr>
        <w:t>send</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signed</w:t>
      </w:r>
      <w:r w:rsidRPr="00576536">
        <w:rPr>
          <w:szCs w:val="24"/>
        </w:rPr>
        <w:t xml:space="preserve"> </w:t>
      </w:r>
      <w:r w:rsidRPr="00576536">
        <w:rPr>
          <w:spacing w:val="-1"/>
          <w:szCs w:val="24"/>
        </w:rPr>
        <w:t>amendment</w:t>
      </w:r>
      <w:r w:rsidRPr="00576536">
        <w:rPr>
          <w:szCs w:val="24"/>
        </w:rPr>
        <w:t xml:space="preserve"> (by</w:t>
      </w:r>
      <w:r w:rsidRPr="00576536">
        <w:rPr>
          <w:spacing w:val="49"/>
          <w:szCs w:val="24"/>
        </w:rPr>
        <w:t xml:space="preserve"> </w:t>
      </w:r>
      <w:r w:rsidRPr="00576536">
        <w:rPr>
          <w:szCs w:val="24"/>
        </w:rPr>
        <w:t>email</w:t>
      </w:r>
      <w:r w:rsidRPr="00576536">
        <w:rPr>
          <w:spacing w:val="-3"/>
          <w:szCs w:val="24"/>
        </w:rPr>
        <w:t xml:space="preserve"> </w:t>
      </w:r>
      <w:r w:rsidRPr="00576536">
        <w:rPr>
          <w:szCs w:val="24"/>
        </w:rPr>
        <w:t xml:space="preserve">or </w:t>
      </w:r>
      <w:r w:rsidRPr="00576536">
        <w:rPr>
          <w:spacing w:val="-1"/>
          <w:szCs w:val="24"/>
        </w:rPr>
        <w:t>hardcopy)</w:t>
      </w:r>
      <w:r w:rsidRPr="00576536">
        <w:rPr>
          <w:szCs w:val="24"/>
        </w:rPr>
        <w:t xml:space="preserve"> to </w:t>
      </w:r>
      <w:r w:rsidRPr="00576536">
        <w:rPr>
          <w:spacing w:val="-1"/>
          <w:szCs w:val="24"/>
        </w:rPr>
        <w:t>the</w:t>
      </w:r>
      <w:r w:rsidRPr="00576536">
        <w:rPr>
          <w:szCs w:val="24"/>
        </w:rPr>
        <w:t xml:space="preserve"> AO</w:t>
      </w:r>
      <w:r w:rsidRPr="00576536">
        <w:rPr>
          <w:spacing w:val="-4"/>
          <w:szCs w:val="24"/>
        </w:rPr>
        <w:t xml:space="preserve"> </w:t>
      </w:r>
      <w:r w:rsidRPr="00576536">
        <w:rPr>
          <w:szCs w:val="24"/>
        </w:rPr>
        <w:t xml:space="preserve">for </w:t>
      </w:r>
      <w:r w:rsidRPr="00576536">
        <w:rPr>
          <w:spacing w:val="-1"/>
          <w:szCs w:val="24"/>
        </w:rPr>
        <w:t>signature.</w:t>
      </w:r>
      <w:r w:rsidRPr="00576536">
        <w:rPr>
          <w:spacing w:val="65"/>
          <w:szCs w:val="24"/>
        </w:rPr>
        <w:t xml:space="preserve"> </w:t>
      </w:r>
      <w:r w:rsidRPr="00576536">
        <w:rPr>
          <w:szCs w:val="24"/>
        </w:rPr>
        <w:t>The</w:t>
      </w:r>
      <w:r w:rsidRPr="00576536">
        <w:rPr>
          <w:spacing w:val="1"/>
          <w:szCs w:val="24"/>
        </w:rPr>
        <w:t xml:space="preserve"> </w:t>
      </w:r>
      <w:r w:rsidRPr="00576536">
        <w:rPr>
          <w:spacing w:val="-1"/>
          <w:szCs w:val="24"/>
        </w:rPr>
        <w:t>Recipient</w:t>
      </w:r>
      <w:r w:rsidRPr="00576536">
        <w:rPr>
          <w:spacing w:val="-2"/>
          <w:szCs w:val="24"/>
        </w:rPr>
        <w:t xml:space="preserve"> </w:t>
      </w:r>
      <w:r w:rsidRPr="00576536">
        <w:rPr>
          <w:spacing w:val="-1"/>
          <w:szCs w:val="24"/>
        </w:rPr>
        <w:t>must</w:t>
      </w:r>
      <w:r w:rsidRPr="00576536">
        <w:rPr>
          <w:szCs w:val="24"/>
        </w:rPr>
        <w:t xml:space="preserve"> </w:t>
      </w:r>
      <w:r w:rsidRPr="00576536">
        <w:rPr>
          <w:spacing w:val="-1"/>
          <w:szCs w:val="24"/>
        </w:rPr>
        <w:t>not</w:t>
      </w:r>
      <w:r w:rsidRPr="00576536">
        <w:rPr>
          <w:szCs w:val="24"/>
        </w:rPr>
        <w:t xml:space="preserve"> </w:t>
      </w:r>
      <w:r w:rsidRPr="00576536">
        <w:rPr>
          <w:spacing w:val="-1"/>
          <w:szCs w:val="24"/>
        </w:rPr>
        <w:t>incorporate</w:t>
      </w:r>
      <w:r w:rsidRPr="00576536">
        <w:rPr>
          <w:spacing w:val="59"/>
          <w:szCs w:val="24"/>
        </w:rPr>
        <w:t xml:space="preserve"> </w:t>
      </w:r>
      <w:r w:rsidRPr="00576536">
        <w:rPr>
          <w:szCs w:val="24"/>
        </w:rPr>
        <w:t>any</w:t>
      </w:r>
      <w:r w:rsidRPr="00576536">
        <w:rPr>
          <w:spacing w:val="-3"/>
          <w:szCs w:val="24"/>
        </w:rPr>
        <w:t xml:space="preserve"> </w:t>
      </w:r>
      <w:r w:rsidRPr="00576536">
        <w:rPr>
          <w:szCs w:val="24"/>
        </w:rPr>
        <w:t xml:space="preserve">other </w:t>
      </w:r>
      <w:r w:rsidRPr="00576536">
        <w:rPr>
          <w:spacing w:val="-1"/>
          <w:szCs w:val="24"/>
        </w:rPr>
        <w:t>changes</w:t>
      </w:r>
      <w:r w:rsidRPr="00576536">
        <w:rPr>
          <w:spacing w:val="-2"/>
          <w:szCs w:val="24"/>
        </w:rPr>
        <w:t xml:space="preserve"> </w:t>
      </w:r>
      <w:r w:rsidRPr="00576536">
        <w:rPr>
          <w:szCs w:val="24"/>
        </w:rPr>
        <w:t>to</w:t>
      </w:r>
      <w:r w:rsidRPr="00576536">
        <w:rPr>
          <w:spacing w:val="1"/>
          <w:szCs w:val="24"/>
        </w:rPr>
        <w:t xml:space="preserve"> </w:t>
      </w:r>
      <w:r w:rsidRPr="00576536">
        <w:rPr>
          <w:spacing w:val="-1"/>
          <w:szCs w:val="24"/>
        </w:rPr>
        <w:t>the</w:t>
      </w:r>
      <w:r w:rsidRPr="00576536">
        <w:rPr>
          <w:szCs w:val="24"/>
        </w:rPr>
        <w:t xml:space="preserve"> IPN</w:t>
      </w:r>
      <w:r w:rsidRPr="00576536">
        <w:rPr>
          <w:spacing w:val="-3"/>
          <w:szCs w:val="24"/>
        </w:rPr>
        <w:t xml:space="preserve"> </w:t>
      </w:r>
      <w:r w:rsidRPr="00576536">
        <w:rPr>
          <w:szCs w:val="24"/>
        </w:rPr>
        <w:t>Portal</w:t>
      </w:r>
      <w:r w:rsidRPr="00576536">
        <w:rPr>
          <w:spacing w:val="-2"/>
          <w:szCs w:val="24"/>
        </w:rPr>
        <w:t xml:space="preserve"> </w:t>
      </w:r>
      <w:r w:rsidRPr="00576536">
        <w:rPr>
          <w:spacing w:val="-1"/>
          <w:szCs w:val="24"/>
        </w:rPr>
        <w:t>amendment.</w:t>
      </w:r>
      <w:r w:rsidRPr="00576536">
        <w:rPr>
          <w:spacing w:val="-2"/>
          <w:szCs w:val="24"/>
        </w:rPr>
        <w:t xml:space="preserve"> </w:t>
      </w:r>
      <w:r w:rsidRPr="00576536">
        <w:rPr>
          <w:szCs w:val="24"/>
        </w:rPr>
        <w:t>Bilateral</w:t>
      </w:r>
      <w:r w:rsidRPr="00576536">
        <w:rPr>
          <w:spacing w:val="-3"/>
          <w:szCs w:val="24"/>
        </w:rPr>
        <w:t xml:space="preserve"> </w:t>
      </w:r>
      <w:r w:rsidRPr="00576536">
        <w:rPr>
          <w:spacing w:val="-1"/>
          <w:szCs w:val="24"/>
        </w:rPr>
        <w:t>amendments</w:t>
      </w:r>
      <w:r w:rsidRPr="00576536">
        <w:rPr>
          <w:spacing w:val="-2"/>
          <w:szCs w:val="24"/>
        </w:rPr>
        <w:t xml:space="preserve"> </w:t>
      </w:r>
      <w:r w:rsidRPr="00576536">
        <w:rPr>
          <w:spacing w:val="-1"/>
          <w:szCs w:val="24"/>
        </w:rPr>
        <w:t>provided</w:t>
      </w:r>
      <w:r w:rsidRPr="00576536">
        <w:rPr>
          <w:spacing w:val="47"/>
          <w:szCs w:val="24"/>
        </w:rPr>
        <w:t xml:space="preserve"> </w:t>
      </w:r>
      <w:r w:rsidRPr="00576536">
        <w:rPr>
          <w:spacing w:val="-1"/>
          <w:szCs w:val="24"/>
        </w:rPr>
        <w:t>through</w:t>
      </w:r>
      <w:r w:rsidRPr="00576536">
        <w:rPr>
          <w:szCs w:val="24"/>
        </w:rPr>
        <w:t xml:space="preserve"> </w:t>
      </w:r>
      <w:r w:rsidRPr="00576536">
        <w:rPr>
          <w:spacing w:val="-1"/>
          <w:szCs w:val="24"/>
        </w:rPr>
        <w:t>the</w:t>
      </w:r>
      <w:r w:rsidRPr="00576536">
        <w:rPr>
          <w:szCs w:val="24"/>
        </w:rPr>
        <w:t xml:space="preserve"> </w:t>
      </w:r>
      <w:r w:rsidRPr="00576536">
        <w:rPr>
          <w:spacing w:val="-1"/>
          <w:szCs w:val="24"/>
        </w:rPr>
        <w:t>IPN</w:t>
      </w:r>
      <w:r w:rsidRPr="00576536">
        <w:rPr>
          <w:szCs w:val="24"/>
        </w:rPr>
        <w:t xml:space="preserve"> </w:t>
      </w:r>
      <w:r w:rsidRPr="00576536">
        <w:rPr>
          <w:spacing w:val="-1"/>
          <w:szCs w:val="24"/>
        </w:rPr>
        <w:t>Portal</w:t>
      </w:r>
      <w:r w:rsidRPr="00576536">
        <w:rPr>
          <w:spacing w:val="-3"/>
          <w:szCs w:val="24"/>
        </w:rPr>
        <w:t xml:space="preserve"> </w:t>
      </w:r>
      <w:r w:rsidRPr="00576536">
        <w:rPr>
          <w:szCs w:val="24"/>
        </w:rPr>
        <w:t xml:space="preserve">are </w:t>
      </w:r>
      <w:r w:rsidRPr="00576536">
        <w:rPr>
          <w:spacing w:val="-1"/>
          <w:szCs w:val="24"/>
        </w:rPr>
        <w:t>not</w:t>
      </w:r>
      <w:r w:rsidRPr="00576536">
        <w:rPr>
          <w:szCs w:val="24"/>
        </w:rPr>
        <w:t xml:space="preserve"> </w:t>
      </w:r>
      <w:r w:rsidRPr="00576536">
        <w:rPr>
          <w:spacing w:val="-1"/>
          <w:szCs w:val="24"/>
        </w:rPr>
        <w:t>effective</w:t>
      </w:r>
      <w:r w:rsidRPr="00576536">
        <w:rPr>
          <w:szCs w:val="24"/>
        </w:rPr>
        <w:t xml:space="preserve"> </w:t>
      </w:r>
      <w:r w:rsidRPr="00576536">
        <w:rPr>
          <w:spacing w:val="-1"/>
          <w:szCs w:val="24"/>
        </w:rPr>
        <w:t>until</w:t>
      </w:r>
      <w:r w:rsidRPr="00576536">
        <w:rPr>
          <w:szCs w:val="24"/>
        </w:rPr>
        <w:t xml:space="preserve"> </w:t>
      </w:r>
      <w:r w:rsidRPr="00576536">
        <w:rPr>
          <w:spacing w:val="-1"/>
          <w:szCs w:val="24"/>
        </w:rPr>
        <w:t>the</w:t>
      </w:r>
      <w:r w:rsidRPr="00576536">
        <w:rPr>
          <w:szCs w:val="24"/>
        </w:rPr>
        <w:t xml:space="preserve"> </w:t>
      </w:r>
      <w:r w:rsidRPr="00576536">
        <w:rPr>
          <w:spacing w:val="-1"/>
          <w:szCs w:val="24"/>
        </w:rPr>
        <w:t>both 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and</w:t>
      </w:r>
      <w:r w:rsidRPr="00576536">
        <w:rPr>
          <w:spacing w:val="-2"/>
          <w:szCs w:val="24"/>
        </w:rPr>
        <w:t xml:space="preserve"> </w:t>
      </w:r>
      <w:r w:rsidRPr="00576536">
        <w:rPr>
          <w:szCs w:val="24"/>
        </w:rPr>
        <w:t>the</w:t>
      </w:r>
      <w:r w:rsidRPr="00576536">
        <w:rPr>
          <w:spacing w:val="-2"/>
          <w:szCs w:val="24"/>
        </w:rPr>
        <w:t xml:space="preserve"> </w:t>
      </w:r>
      <w:r w:rsidRPr="00576536">
        <w:rPr>
          <w:szCs w:val="24"/>
        </w:rPr>
        <w:t>AO</w:t>
      </w:r>
      <w:r w:rsidRPr="00576536">
        <w:rPr>
          <w:spacing w:val="71"/>
          <w:szCs w:val="24"/>
        </w:rPr>
        <w:t xml:space="preserve"> </w:t>
      </w:r>
      <w:r w:rsidRPr="00576536">
        <w:rPr>
          <w:spacing w:val="-1"/>
          <w:szCs w:val="24"/>
        </w:rPr>
        <w:t>sign</w:t>
      </w:r>
      <w:r w:rsidRPr="00576536">
        <w:rPr>
          <w:szCs w:val="24"/>
        </w:rPr>
        <w:t xml:space="preserve"> the </w:t>
      </w:r>
      <w:r w:rsidRPr="00576536">
        <w:rPr>
          <w:spacing w:val="-1"/>
          <w:szCs w:val="24"/>
        </w:rPr>
        <w:t>amendment;</w:t>
      </w:r>
    </w:p>
    <w:p w14:paraId="35D1EE84" w14:textId="77777777" w:rsidR="00275987" w:rsidRPr="00576536" w:rsidRDefault="00275987" w:rsidP="00275987">
      <w:pPr>
        <w:rPr>
          <w:rFonts w:eastAsia="Arial"/>
        </w:rPr>
      </w:pPr>
    </w:p>
    <w:p w14:paraId="51B80AE7" w14:textId="77777777" w:rsidR="00275987" w:rsidRPr="00576536" w:rsidRDefault="00275987" w:rsidP="00275987">
      <w:pPr>
        <w:pStyle w:val="BodyText"/>
        <w:widowControl w:val="0"/>
        <w:numPr>
          <w:ilvl w:val="1"/>
          <w:numId w:val="14"/>
        </w:numPr>
        <w:tabs>
          <w:tab w:val="left" w:pos="821"/>
        </w:tabs>
        <w:overflowPunct/>
        <w:autoSpaceDE/>
        <w:autoSpaceDN/>
        <w:adjustRightInd/>
        <w:ind w:right="869"/>
        <w:textAlignment w:val="auto"/>
        <w:rPr>
          <w:szCs w:val="24"/>
        </w:rPr>
      </w:pPr>
      <w:r w:rsidRPr="00576536">
        <w:rPr>
          <w:szCs w:val="24"/>
        </w:rPr>
        <w:t>Notify</w:t>
      </w:r>
      <w:r w:rsidRPr="00576536">
        <w:rPr>
          <w:spacing w:val="-3"/>
          <w:szCs w:val="24"/>
        </w:rPr>
        <w:t xml:space="preserve"> </w:t>
      </w:r>
      <w:r w:rsidRPr="00576536">
        <w:rPr>
          <w:spacing w:val="-1"/>
          <w:szCs w:val="24"/>
        </w:rPr>
        <w:t>the</w:t>
      </w:r>
      <w:r w:rsidRPr="00576536">
        <w:rPr>
          <w:szCs w:val="24"/>
        </w:rPr>
        <w:t xml:space="preserve"> AO </w:t>
      </w:r>
      <w:r w:rsidRPr="00576536">
        <w:rPr>
          <w:spacing w:val="-2"/>
          <w:szCs w:val="24"/>
        </w:rPr>
        <w:t>in</w:t>
      </w:r>
      <w:r w:rsidRPr="00576536">
        <w:rPr>
          <w:szCs w:val="24"/>
        </w:rPr>
        <w:t xml:space="preserve"> </w:t>
      </w:r>
      <w:r w:rsidRPr="00576536">
        <w:rPr>
          <w:spacing w:val="-1"/>
          <w:szCs w:val="24"/>
        </w:rPr>
        <w:t>writing</w:t>
      </w:r>
      <w:r w:rsidRPr="00576536">
        <w:rPr>
          <w:szCs w:val="24"/>
        </w:rPr>
        <w:t xml:space="preserve"> if the</w:t>
      </w:r>
      <w:r w:rsidRPr="00576536">
        <w:rPr>
          <w:spacing w:val="-2"/>
          <w:szCs w:val="24"/>
        </w:rPr>
        <w:t xml:space="preserve"> </w:t>
      </w:r>
      <w:r w:rsidRPr="00576536">
        <w:rPr>
          <w:spacing w:val="-1"/>
          <w:szCs w:val="24"/>
        </w:rPr>
        <w:t>amendment</w:t>
      </w:r>
      <w:r w:rsidRPr="00576536">
        <w:rPr>
          <w:spacing w:val="-2"/>
          <w:szCs w:val="24"/>
        </w:rPr>
        <w:t xml:space="preserve"> </w:t>
      </w:r>
      <w:r w:rsidRPr="00576536">
        <w:rPr>
          <w:spacing w:val="-1"/>
          <w:szCs w:val="24"/>
        </w:rPr>
        <w:t>requires</w:t>
      </w:r>
      <w:r w:rsidRPr="00576536">
        <w:rPr>
          <w:szCs w:val="24"/>
        </w:rPr>
        <w:t xml:space="preserve"> </w:t>
      </w:r>
      <w:r w:rsidRPr="00576536">
        <w:rPr>
          <w:spacing w:val="-1"/>
          <w:szCs w:val="24"/>
        </w:rPr>
        <w:t>negotiation</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additional</w:t>
      </w:r>
      <w:r w:rsidRPr="00576536">
        <w:rPr>
          <w:spacing w:val="71"/>
          <w:szCs w:val="24"/>
        </w:rPr>
        <w:t xml:space="preserve"> </w:t>
      </w:r>
      <w:r w:rsidRPr="00576536">
        <w:rPr>
          <w:spacing w:val="-1"/>
          <w:szCs w:val="24"/>
        </w:rPr>
        <w:t>changes</w:t>
      </w:r>
      <w:r w:rsidRPr="00576536">
        <w:rPr>
          <w:szCs w:val="24"/>
        </w:rPr>
        <w:t xml:space="preserve"> </w:t>
      </w:r>
      <w:r w:rsidRPr="00576536">
        <w:rPr>
          <w:spacing w:val="-1"/>
          <w:szCs w:val="24"/>
        </w:rPr>
        <w:t>to</w:t>
      </w:r>
      <w:r w:rsidRPr="00576536">
        <w:rPr>
          <w:szCs w:val="24"/>
        </w:rPr>
        <w:t xml:space="preserve"> </w:t>
      </w:r>
      <w:r w:rsidRPr="00576536">
        <w:rPr>
          <w:spacing w:val="-1"/>
          <w:szCs w:val="24"/>
        </w:rPr>
        <w:t>terms</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conditions</w:t>
      </w:r>
      <w:r w:rsidRPr="00576536">
        <w:rPr>
          <w:szCs w:val="24"/>
        </w:rPr>
        <w:t xml:space="preserve"> </w:t>
      </w:r>
      <w:r w:rsidRPr="00576536">
        <w:rPr>
          <w:spacing w:val="-1"/>
          <w:szCs w:val="24"/>
        </w:rPr>
        <w:t>of</w:t>
      </w:r>
      <w:r w:rsidRPr="00576536">
        <w:rPr>
          <w:szCs w:val="24"/>
        </w:rPr>
        <w:t xml:space="preserve"> </w:t>
      </w:r>
      <w:r w:rsidRPr="00576536">
        <w:rPr>
          <w:spacing w:val="-1"/>
          <w:szCs w:val="24"/>
        </w:rPr>
        <w:t>the</w:t>
      </w:r>
      <w:r w:rsidRPr="00576536">
        <w:rPr>
          <w:szCs w:val="24"/>
        </w:rPr>
        <w:t xml:space="preserve"> </w:t>
      </w:r>
      <w:r w:rsidRPr="00576536">
        <w:rPr>
          <w:spacing w:val="-1"/>
          <w:szCs w:val="24"/>
        </w:rPr>
        <w:t>award;</w:t>
      </w:r>
      <w:r w:rsidRPr="00576536">
        <w:rPr>
          <w:szCs w:val="24"/>
        </w:rPr>
        <w:t xml:space="preserve"> or</w:t>
      </w:r>
    </w:p>
    <w:p w14:paraId="1C872EAA" w14:textId="77777777" w:rsidR="00275987" w:rsidRPr="00576536" w:rsidRDefault="00275987" w:rsidP="00275987">
      <w:pPr>
        <w:spacing w:before="9"/>
        <w:rPr>
          <w:rFonts w:eastAsia="Arial"/>
        </w:rPr>
      </w:pPr>
    </w:p>
    <w:p w14:paraId="0915F512" w14:textId="77777777" w:rsidR="00275987" w:rsidRPr="00576536" w:rsidRDefault="00275987" w:rsidP="00275987">
      <w:pPr>
        <w:pStyle w:val="BodyText"/>
        <w:widowControl w:val="0"/>
        <w:numPr>
          <w:ilvl w:val="1"/>
          <w:numId w:val="14"/>
        </w:numPr>
        <w:tabs>
          <w:tab w:val="left" w:pos="821"/>
        </w:tabs>
        <w:overflowPunct/>
        <w:autoSpaceDE/>
        <w:autoSpaceDN/>
        <w:adjustRightInd/>
        <w:ind w:right="0"/>
        <w:textAlignment w:val="auto"/>
        <w:rPr>
          <w:szCs w:val="24"/>
        </w:rPr>
      </w:pPr>
      <w:r w:rsidRPr="00576536">
        <w:rPr>
          <w:szCs w:val="24"/>
        </w:rPr>
        <w:t>Notify</w:t>
      </w:r>
      <w:r w:rsidRPr="00576536">
        <w:rPr>
          <w:spacing w:val="-3"/>
          <w:szCs w:val="24"/>
        </w:rPr>
        <w:t xml:space="preserve"> </w:t>
      </w:r>
      <w:r w:rsidRPr="00576536">
        <w:rPr>
          <w:spacing w:val="-1"/>
          <w:szCs w:val="24"/>
        </w:rPr>
        <w:t>the</w:t>
      </w:r>
      <w:r w:rsidRPr="00576536">
        <w:rPr>
          <w:szCs w:val="24"/>
        </w:rPr>
        <w:t xml:space="preserve"> AO</w:t>
      </w:r>
      <w:r w:rsidRPr="00576536">
        <w:rPr>
          <w:spacing w:val="-2"/>
          <w:szCs w:val="24"/>
        </w:rPr>
        <w:t xml:space="preserve"> </w:t>
      </w:r>
      <w:r w:rsidRPr="00576536">
        <w:rPr>
          <w:spacing w:val="-1"/>
          <w:szCs w:val="24"/>
        </w:rPr>
        <w:t>that</w:t>
      </w:r>
      <w:r w:rsidRPr="00576536">
        <w:rPr>
          <w:szCs w:val="24"/>
        </w:rPr>
        <w:t xml:space="preserve"> </w:t>
      </w:r>
      <w:r w:rsidRPr="00576536">
        <w:rPr>
          <w:spacing w:val="-1"/>
          <w:szCs w:val="24"/>
        </w:rPr>
        <w:t>the</w:t>
      </w:r>
      <w:r w:rsidRPr="00576536">
        <w:rPr>
          <w:spacing w:val="-2"/>
          <w:szCs w:val="24"/>
        </w:rPr>
        <w:t xml:space="preserve"> </w:t>
      </w:r>
      <w:r w:rsidRPr="00576536">
        <w:rPr>
          <w:szCs w:val="24"/>
        </w:rPr>
        <w:t>Recipient</w:t>
      </w:r>
      <w:r w:rsidRPr="00576536">
        <w:rPr>
          <w:spacing w:val="-2"/>
          <w:szCs w:val="24"/>
        </w:rPr>
        <w:t xml:space="preserve"> </w:t>
      </w:r>
      <w:r w:rsidRPr="00576536">
        <w:rPr>
          <w:spacing w:val="-1"/>
          <w:szCs w:val="24"/>
        </w:rPr>
        <w:t>declines</w:t>
      </w:r>
      <w:r w:rsidRPr="00576536">
        <w:rPr>
          <w:spacing w:val="-3"/>
          <w:szCs w:val="24"/>
        </w:rPr>
        <w:t xml:space="preserve"> </w:t>
      </w:r>
      <w:r w:rsidRPr="00576536">
        <w:rPr>
          <w:szCs w:val="24"/>
        </w:rPr>
        <w:t xml:space="preserve">to </w:t>
      </w:r>
      <w:r w:rsidRPr="00576536">
        <w:rPr>
          <w:spacing w:val="-2"/>
          <w:szCs w:val="24"/>
        </w:rPr>
        <w:t>sign</w:t>
      </w:r>
      <w:r w:rsidRPr="00576536">
        <w:rPr>
          <w:szCs w:val="24"/>
        </w:rPr>
        <w:t xml:space="preserve"> the</w:t>
      </w:r>
      <w:r w:rsidRPr="00576536">
        <w:rPr>
          <w:spacing w:val="-2"/>
          <w:szCs w:val="24"/>
        </w:rPr>
        <w:t xml:space="preserve"> </w:t>
      </w:r>
      <w:r w:rsidRPr="00576536">
        <w:rPr>
          <w:spacing w:val="-1"/>
          <w:szCs w:val="24"/>
        </w:rPr>
        <w:t>amendment.</w:t>
      </w:r>
    </w:p>
    <w:p w14:paraId="2A6767B1" w14:textId="77777777" w:rsidR="00275987" w:rsidRPr="00576536" w:rsidRDefault="00275987" w:rsidP="00275987">
      <w:pPr>
        <w:spacing w:before="4"/>
        <w:rPr>
          <w:rFonts w:eastAsia="Arial"/>
        </w:rPr>
      </w:pPr>
    </w:p>
    <w:p w14:paraId="5C01B4F6" w14:textId="77777777" w:rsidR="00275987" w:rsidRPr="00576536" w:rsidRDefault="00275987" w:rsidP="00275987">
      <w:pPr>
        <w:pStyle w:val="BodyText"/>
        <w:ind w:left="100" w:right="286"/>
        <w:rPr>
          <w:szCs w:val="24"/>
        </w:rPr>
      </w:pPr>
      <w:r w:rsidRPr="00576536">
        <w:rPr>
          <w:szCs w:val="24"/>
        </w:rPr>
        <w:t>Within</w:t>
      </w:r>
      <w:r w:rsidRPr="00576536">
        <w:rPr>
          <w:spacing w:val="-2"/>
          <w:szCs w:val="24"/>
        </w:rPr>
        <w:t xml:space="preserve"> </w:t>
      </w:r>
      <w:r w:rsidRPr="00576536">
        <w:rPr>
          <w:szCs w:val="24"/>
        </w:rPr>
        <w:t xml:space="preserve">30 </w:t>
      </w:r>
      <w:r w:rsidRPr="00576536">
        <w:rPr>
          <w:spacing w:val="-1"/>
          <w:szCs w:val="24"/>
        </w:rPr>
        <w:t>calendar</w:t>
      </w:r>
      <w:r w:rsidRPr="00576536">
        <w:rPr>
          <w:szCs w:val="24"/>
        </w:rPr>
        <w:t xml:space="preserve"> </w:t>
      </w:r>
      <w:r w:rsidRPr="00576536">
        <w:rPr>
          <w:spacing w:val="-2"/>
          <w:szCs w:val="24"/>
        </w:rPr>
        <w:t>days</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receipt</w:t>
      </w:r>
      <w:r w:rsidRPr="00576536">
        <w:rPr>
          <w:szCs w:val="24"/>
        </w:rPr>
        <w:t xml:space="preserve"> </w:t>
      </w:r>
      <w:r w:rsidRPr="00576536">
        <w:rPr>
          <w:spacing w:val="-1"/>
          <w:szCs w:val="24"/>
        </w:rPr>
        <w:t>of</w:t>
      </w:r>
      <w:r w:rsidRPr="00576536">
        <w:rPr>
          <w:szCs w:val="24"/>
        </w:rPr>
        <w:t xml:space="preserve"> a </w:t>
      </w:r>
      <w:r w:rsidRPr="00576536">
        <w:rPr>
          <w:spacing w:val="-1"/>
          <w:szCs w:val="24"/>
        </w:rPr>
        <w:t>signed</w:t>
      </w:r>
      <w:r w:rsidRPr="00576536">
        <w:rPr>
          <w:spacing w:val="-2"/>
          <w:szCs w:val="24"/>
        </w:rPr>
        <w:t xml:space="preserve"> </w:t>
      </w:r>
      <w:r w:rsidRPr="00576536">
        <w:rPr>
          <w:spacing w:val="-1"/>
          <w:szCs w:val="24"/>
        </w:rPr>
        <w:t>amendment</w:t>
      </w:r>
      <w:r w:rsidRPr="00576536">
        <w:rPr>
          <w:spacing w:val="-2"/>
          <w:szCs w:val="24"/>
        </w:rPr>
        <w:t xml:space="preserve"> </w:t>
      </w:r>
      <w:r w:rsidRPr="00576536">
        <w:rPr>
          <w:spacing w:val="-1"/>
          <w:szCs w:val="24"/>
        </w:rPr>
        <w:t xml:space="preserve">from </w:t>
      </w:r>
      <w:r w:rsidRPr="00576536">
        <w:rPr>
          <w:szCs w:val="24"/>
        </w:rPr>
        <w:t>the</w:t>
      </w:r>
      <w:r w:rsidRPr="00576536">
        <w:rPr>
          <w:spacing w:val="-4"/>
          <w:szCs w:val="24"/>
        </w:rPr>
        <w:t xml:space="preserve"> </w:t>
      </w:r>
      <w:r w:rsidRPr="00576536">
        <w:rPr>
          <w:szCs w:val="24"/>
        </w:rPr>
        <w:t>Recipient,</w:t>
      </w:r>
      <w:r w:rsidRPr="00576536">
        <w:rPr>
          <w:spacing w:val="-2"/>
          <w:szCs w:val="24"/>
        </w:rPr>
        <w:t xml:space="preserve"> </w:t>
      </w:r>
      <w:r w:rsidRPr="00576536">
        <w:rPr>
          <w:szCs w:val="24"/>
        </w:rPr>
        <w:t>the</w:t>
      </w:r>
      <w:r w:rsidRPr="00576536">
        <w:rPr>
          <w:spacing w:val="-2"/>
          <w:szCs w:val="24"/>
        </w:rPr>
        <w:t xml:space="preserve"> </w:t>
      </w:r>
      <w:r w:rsidRPr="00576536">
        <w:rPr>
          <w:szCs w:val="24"/>
        </w:rPr>
        <w:t>AO</w:t>
      </w:r>
      <w:r w:rsidRPr="00576536">
        <w:rPr>
          <w:spacing w:val="53"/>
          <w:szCs w:val="24"/>
        </w:rPr>
        <w:t xml:space="preserve"> </w:t>
      </w:r>
      <w:r w:rsidRPr="00576536">
        <w:rPr>
          <w:szCs w:val="24"/>
        </w:rPr>
        <w:t>must</w:t>
      </w:r>
      <w:r w:rsidRPr="00576536">
        <w:rPr>
          <w:spacing w:val="-2"/>
          <w:szCs w:val="24"/>
        </w:rPr>
        <w:t xml:space="preserve"> </w:t>
      </w:r>
      <w:r w:rsidRPr="00576536">
        <w:rPr>
          <w:spacing w:val="-1"/>
          <w:szCs w:val="24"/>
        </w:rPr>
        <w:t>provide</w:t>
      </w:r>
      <w:r w:rsidRPr="00576536">
        <w:rPr>
          <w:spacing w:val="1"/>
          <w:szCs w:val="24"/>
        </w:rPr>
        <w:t xml:space="preserve"> </w:t>
      </w:r>
      <w:r w:rsidRPr="00576536">
        <w:rPr>
          <w:spacing w:val="-1"/>
          <w:szCs w:val="24"/>
        </w:rPr>
        <w:t>the</w:t>
      </w:r>
      <w:r w:rsidRPr="00576536">
        <w:rPr>
          <w:spacing w:val="-2"/>
          <w:szCs w:val="24"/>
        </w:rPr>
        <w:t xml:space="preserve"> </w:t>
      </w:r>
      <w:r w:rsidRPr="00576536">
        <w:rPr>
          <w:szCs w:val="24"/>
        </w:rPr>
        <w:t>fully</w:t>
      </w:r>
      <w:r w:rsidRPr="00576536">
        <w:rPr>
          <w:spacing w:val="-3"/>
          <w:szCs w:val="24"/>
        </w:rPr>
        <w:t xml:space="preserve"> </w:t>
      </w:r>
      <w:r w:rsidRPr="00576536">
        <w:rPr>
          <w:spacing w:val="-1"/>
          <w:szCs w:val="24"/>
        </w:rPr>
        <w:t>executed</w:t>
      </w:r>
      <w:r w:rsidRPr="00576536">
        <w:rPr>
          <w:spacing w:val="-2"/>
          <w:szCs w:val="24"/>
        </w:rPr>
        <w:t xml:space="preserve"> </w:t>
      </w:r>
      <w:r w:rsidRPr="00576536">
        <w:rPr>
          <w:spacing w:val="-1"/>
          <w:szCs w:val="24"/>
        </w:rPr>
        <w:t>amendment</w:t>
      </w:r>
      <w:r w:rsidRPr="00576536">
        <w:rPr>
          <w:spacing w:val="-2"/>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or </w:t>
      </w:r>
      <w:r w:rsidRPr="00576536">
        <w:rPr>
          <w:spacing w:val="-1"/>
          <w:szCs w:val="24"/>
        </w:rPr>
        <w:t>initiate</w:t>
      </w:r>
      <w:r w:rsidRPr="00576536">
        <w:rPr>
          <w:spacing w:val="1"/>
          <w:szCs w:val="24"/>
        </w:rPr>
        <w:t xml:space="preserve"> </w:t>
      </w:r>
      <w:r w:rsidRPr="00576536">
        <w:rPr>
          <w:spacing w:val="-1"/>
          <w:szCs w:val="24"/>
        </w:rPr>
        <w:t>discussions</w:t>
      </w:r>
      <w:r w:rsidRPr="00576536">
        <w:rPr>
          <w:szCs w:val="24"/>
        </w:rPr>
        <w:t xml:space="preserve"> </w:t>
      </w:r>
      <w:r w:rsidRPr="00576536">
        <w:rPr>
          <w:spacing w:val="-1"/>
          <w:szCs w:val="24"/>
        </w:rPr>
        <w:t>with</w:t>
      </w:r>
      <w:r w:rsidRPr="00576536">
        <w:rPr>
          <w:spacing w:val="81"/>
          <w:szCs w:val="24"/>
        </w:rPr>
        <w:t xml:space="preserve"> </w:t>
      </w:r>
      <w:r w:rsidRPr="00576536">
        <w:rPr>
          <w:szCs w:val="24"/>
        </w:rPr>
        <w:t xml:space="preserve">the </w:t>
      </w:r>
      <w:r w:rsidRPr="00576536">
        <w:rPr>
          <w:spacing w:val="-1"/>
          <w:szCs w:val="24"/>
        </w:rPr>
        <w:t>Recipient.</w:t>
      </w:r>
    </w:p>
    <w:p w14:paraId="48881C08" w14:textId="77777777" w:rsidR="00275987" w:rsidRPr="00576536" w:rsidRDefault="00275987" w:rsidP="00275987">
      <w:pPr>
        <w:rPr>
          <w:rFonts w:eastAsia="Arial"/>
        </w:rPr>
      </w:pPr>
    </w:p>
    <w:p w14:paraId="28A83081" w14:textId="77777777" w:rsidR="00275987" w:rsidRPr="00576536" w:rsidRDefault="00275987" w:rsidP="00275987">
      <w:pPr>
        <w:pStyle w:val="BodyText"/>
        <w:ind w:left="3534" w:right="3467"/>
        <w:jc w:val="center"/>
        <w:rPr>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57599749" w14:textId="77777777" w:rsidR="00275987" w:rsidRPr="00576536" w:rsidRDefault="00275987" w:rsidP="00275987">
      <w:pPr>
        <w:spacing w:before="10"/>
        <w:rPr>
          <w:rFonts w:eastAsia="Arial"/>
        </w:rPr>
      </w:pPr>
    </w:p>
    <w:p w14:paraId="230D9DDE" w14:textId="77777777" w:rsidR="00275987" w:rsidRPr="00576536" w:rsidRDefault="00275987" w:rsidP="00275987">
      <w:pPr>
        <w:spacing w:before="10"/>
        <w:rPr>
          <w:rFonts w:eastAsia="Arial"/>
        </w:rPr>
      </w:pPr>
    </w:p>
    <w:p w14:paraId="5C6E1906" w14:textId="77777777" w:rsidR="00275987" w:rsidRPr="00576536" w:rsidRDefault="00275987" w:rsidP="00275987">
      <w:pPr>
        <w:pStyle w:val="Heading1"/>
        <w:ind w:left="820" w:right="362"/>
        <w:rPr>
          <w:rFonts w:cs="Times New Roman"/>
          <w:b w:val="0"/>
          <w:bCs w:val="0"/>
        </w:rPr>
      </w:pPr>
      <w:r w:rsidRPr="00576536">
        <w:rPr>
          <w:rFonts w:cs="Times New Roman"/>
          <w:spacing w:val="-1"/>
        </w:rPr>
        <w:t>M22.</w:t>
      </w:r>
      <w:r w:rsidRPr="00576536">
        <w:rPr>
          <w:rFonts w:cs="Times New Roman"/>
          <w:spacing w:val="19"/>
        </w:rPr>
        <w:t xml:space="preserve"> </w:t>
      </w:r>
      <w:r w:rsidRPr="00576536">
        <w:rPr>
          <w:rFonts w:cs="Times New Roman"/>
          <w:spacing w:val="-1"/>
        </w:rPr>
        <w:t xml:space="preserve">PILOT </w:t>
      </w:r>
      <w:r w:rsidRPr="00576536">
        <w:rPr>
          <w:rFonts w:cs="Times New Roman"/>
          <w:spacing w:val="-2"/>
        </w:rPr>
        <w:t>PROGRAM</w:t>
      </w:r>
      <w:r w:rsidRPr="00576536">
        <w:rPr>
          <w:rFonts w:cs="Times New Roman"/>
          <w:spacing w:val="2"/>
        </w:rPr>
        <w:t xml:space="preserve"> </w:t>
      </w:r>
      <w:r w:rsidRPr="00576536">
        <w:rPr>
          <w:rFonts w:cs="Times New Roman"/>
          <w:spacing w:val="-1"/>
        </w:rPr>
        <w:t xml:space="preserve">FOR </w:t>
      </w:r>
      <w:r w:rsidRPr="00576536">
        <w:rPr>
          <w:rFonts w:cs="Times New Roman"/>
          <w:spacing w:val="-2"/>
        </w:rPr>
        <w:t>ENHANCEMENT</w:t>
      </w:r>
      <w:r w:rsidRPr="00576536">
        <w:rPr>
          <w:rFonts w:cs="Times New Roman"/>
          <w:spacing w:val="3"/>
        </w:rPr>
        <w:t xml:space="preserve"> </w:t>
      </w:r>
      <w:r w:rsidRPr="00576536">
        <w:rPr>
          <w:rFonts w:cs="Times New Roman"/>
        </w:rPr>
        <w:t>OF</w:t>
      </w:r>
      <w:r w:rsidRPr="00576536">
        <w:rPr>
          <w:rFonts w:cs="Times New Roman"/>
          <w:spacing w:val="-1"/>
        </w:rPr>
        <w:t xml:space="preserve"> </w:t>
      </w:r>
      <w:r w:rsidRPr="00576536">
        <w:rPr>
          <w:rFonts w:cs="Times New Roman"/>
          <w:spacing w:val="-2"/>
        </w:rPr>
        <w:t>GRANTEE</w:t>
      </w:r>
      <w:r w:rsidRPr="00576536">
        <w:rPr>
          <w:rFonts w:cs="Times New Roman"/>
          <w:spacing w:val="47"/>
        </w:rPr>
        <w:t xml:space="preserve"> </w:t>
      </w:r>
      <w:r w:rsidRPr="00576536">
        <w:rPr>
          <w:rFonts w:cs="Times New Roman"/>
          <w:spacing w:val="-1"/>
        </w:rPr>
        <w:t>EMPLOYEE</w:t>
      </w:r>
      <w:r w:rsidRPr="00576536">
        <w:rPr>
          <w:rFonts w:cs="Times New Roman"/>
          <w:spacing w:val="1"/>
        </w:rPr>
        <w:t xml:space="preserve"> </w:t>
      </w:r>
      <w:r w:rsidRPr="00576536">
        <w:rPr>
          <w:rFonts w:cs="Times New Roman"/>
          <w:spacing w:val="-2"/>
        </w:rPr>
        <w:t>WHISTLEBLOWER</w:t>
      </w:r>
      <w:r w:rsidRPr="00576536">
        <w:rPr>
          <w:rFonts w:cs="Times New Roman"/>
          <w:spacing w:val="-1"/>
        </w:rPr>
        <w:t xml:space="preserve"> PROTECTIONS</w:t>
      </w:r>
      <w:r w:rsidRPr="00576536">
        <w:rPr>
          <w:rFonts w:cs="Times New Roman"/>
          <w:spacing w:val="2"/>
        </w:rPr>
        <w:t xml:space="preserve"> </w:t>
      </w:r>
      <w:r w:rsidRPr="00576536">
        <w:rPr>
          <w:rFonts w:cs="Times New Roman"/>
          <w:spacing w:val="-1"/>
        </w:rPr>
        <w:t>(SEPTEMBER</w:t>
      </w:r>
      <w:r w:rsidRPr="00576536">
        <w:rPr>
          <w:rFonts w:cs="Times New Roman"/>
          <w:spacing w:val="23"/>
        </w:rPr>
        <w:t xml:space="preserve"> </w:t>
      </w:r>
      <w:r w:rsidRPr="00576536">
        <w:rPr>
          <w:rFonts w:cs="Times New Roman"/>
          <w:spacing w:val="-1"/>
        </w:rPr>
        <w:t>2014)</w:t>
      </w:r>
    </w:p>
    <w:p w14:paraId="06C2F10C" w14:textId="77777777" w:rsidR="00275987" w:rsidRPr="00576536" w:rsidRDefault="00275987" w:rsidP="00275987">
      <w:pPr>
        <w:spacing w:before="9"/>
        <w:rPr>
          <w:rFonts w:eastAsia="Arial"/>
          <w:b/>
          <w:bCs/>
        </w:rPr>
      </w:pPr>
    </w:p>
    <w:p w14:paraId="7FA6021E" w14:textId="77777777" w:rsidR="00275987" w:rsidRPr="00576536" w:rsidRDefault="00275987" w:rsidP="00275987">
      <w:pPr>
        <w:pStyle w:val="BodyText"/>
        <w:ind w:left="100" w:right="746"/>
        <w:rPr>
          <w:spacing w:val="24"/>
          <w:szCs w:val="24"/>
        </w:rPr>
      </w:pPr>
      <w:r w:rsidRPr="00576536">
        <w:rPr>
          <w:spacing w:val="-1"/>
          <w:szCs w:val="24"/>
        </w:rPr>
        <w:t>The</w:t>
      </w:r>
      <w:r w:rsidRPr="00576536">
        <w:rPr>
          <w:szCs w:val="24"/>
        </w:rPr>
        <w:t xml:space="preserve"> </w:t>
      </w:r>
      <w:r w:rsidRPr="00576536">
        <w:rPr>
          <w:spacing w:val="-1"/>
          <w:szCs w:val="24"/>
        </w:rPr>
        <w:t>requirement</w:t>
      </w:r>
      <w:r w:rsidRPr="00576536">
        <w:rPr>
          <w:spacing w:val="-2"/>
          <w:szCs w:val="24"/>
        </w:rPr>
        <w:t xml:space="preserve"> </w:t>
      </w:r>
      <w:r w:rsidRPr="00576536">
        <w:rPr>
          <w:szCs w:val="24"/>
        </w:rPr>
        <w:t>to</w:t>
      </w:r>
      <w:r w:rsidRPr="00576536">
        <w:rPr>
          <w:spacing w:val="1"/>
          <w:szCs w:val="24"/>
        </w:rPr>
        <w:t xml:space="preserve"> </w:t>
      </w:r>
      <w:r w:rsidRPr="00576536">
        <w:rPr>
          <w:spacing w:val="-1"/>
          <w:szCs w:val="24"/>
        </w:rPr>
        <w:t>comply</w:t>
      </w:r>
      <w:r w:rsidRPr="00576536">
        <w:rPr>
          <w:spacing w:val="-3"/>
          <w:szCs w:val="24"/>
        </w:rPr>
        <w:t xml:space="preserve"> </w:t>
      </w:r>
      <w:r w:rsidRPr="00576536">
        <w:rPr>
          <w:spacing w:val="-1"/>
          <w:szCs w:val="24"/>
        </w:rPr>
        <w:t>with</w:t>
      </w:r>
      <w:r w:rsidRPr="00576536">
        <w:rPr>
          <w:szCs w:val="24"/>
        </w:rPr>
        <w:t xml:space="preserve"> and </w:t>
      </w:r>
      <w:r w:rsidRPr="00576536">
        <w:rPr>
          <w:spacing w:val="-1"/>
          <w:szCs w:val="24"/>
        </w:rPr>
        <w:t>inform</w:t>
      </w:r>
      <w:r w:rsidRPr="00576536">
        <w:rPr>
          <w:spacing w:val="-2"/>
          <w:szCs w:val="24"/>
        </w:rPr>
        <w:t xml:space="preserve"> </w:t>
      </w:r>
      <w:r w:rsidRPr="00576536">
        <w:rPr>
          <w:szCs w:val="24"/>
        </w:rPr>
        <w:t>all</w:t>
      </w:r>
      <w:r w:rsidRPr="00576536">
        <w:rPr>
          <w:spacing w:val="-1"/>
          <w:szCs w:val="24"/>
        </w:rPr>
        <w:t xml:space="preserve"> employees</w:t>
      </w:r>
      <w:r w:rsidRPr="00576536">
        <w:rPr>
          <w:szCs w:val="24"/>
        </w:rPr>
        <w:t xml:space="preserve"> </w:t>
      </w:r>
      <w:r w:rsidRPr="00576536">
        <w:rPr>
          <w:spacing w:val="-1"/>
          <w:szCs w:val="24"/>
        </w:rPr>
        <w:t>of</w:t>
      </w:r>
      <w:r w:rsidRPr="00576536">
        <w:rPr>
          <w:szCs w:val="24"/>
        </w:rPr>
        <w:t xml:space="preserve"> the</w:t>
      </w:r>
      <w:r w:rsidRPr="00576536">
        <w:rPr>
          <w:spacing w:val="-2"/>
          <w:szCs w:val="24"/>
        </w:rPr>
        <w:t xml:space="preserve"> </w:t>
      </w:r>
      <w:r w:rsidRPr="00576536">
        <w:rPr>
          <w:spacing w:val="-1"/>
          <w:szCs w:val="24"/>
        </w:rPr>
        <w:t>"Pilot</w:t>
      </w:r>
      <w:r w:rsidRPr="00576536">
        <w:rPr>
          <w:szCs w:val="24"/>
        </w:rPr>
        <w:t xml:space="preserve"> </w:t>
      </w:r>
      <w:r w:rsidRPr="00576536">
        <w:rPr>
          <w:spacing w:val="-1"/>
          <w:szCs w:val="24"/>
        </w:rPr>
        <w:t>Program</w:t>
      </w:r>
      <w:r w:rsidRPr="00576536">
        <w:rPr>
          <w:spacing w:val="-3"/>
          <w:szCs w:val="24"/>
        </w:rPr>
        <w:t xml:space="preserve"> </w:t>
      </w:r>
      <w:r w:rsidRPr="00576536">
        <w:rPr>
          <w:szCs w:val="24"/>
        </w:rPr>
        <w:t>for</w:t>
      </w:r>
      <w:r w:rsidRPr="00576536">
        <w:rPr>
          <w:spacing w:val="73"/>
          <w:szCs w:val="24"/>
        </w:rPr>
        <w:t xml:space="preserve"> </w:t>
      </w:r>
      <w:r w:rsidRPr="00576536">
        <w:rPr>
          <w:spacing w:val="-1"/>
          <w:szCs w:val="24"/>
        </w:rPr>
        <w:t>Enhancement</w:t>
      </w:r>
      <w:r w:rsidRPr="00576536">
        <w:rPr>
          <w:szCs w:val="24"/>
        </w:rPr>
        <w:t xml:space="preserve"> </w:t>
      </w:r>
      <w:r w:rsidRPr="00576536">
        <w:rPr>
          <w:spacing w:val="-1"/>
          <w:szCs w:val="24"/>
        </w:rPr>
        <w:t>of</w:t>
      </w:r>
      <w:r w:rsidRPr="00576536">
        <w:rPr>
          <w:szCs w:val="24"/>
        </w:rPr>
        <w:t xml:space="preserve"> </w:t>
      </w:r>
      <w:r w:rsidRPr="00576536">
        <w:rPr>
          <w:spacing w:val="-1"/>
          <w:szCs w:val="24"/>
        </w:rPr>
        <w:t>Contractor</w:t>
      </w:r>
      <w:r w:rsidRPr="00576536">
        <w:rPr>
          <w:szCs w:val="24"/>
        </w:rPr>
        <w:t xml:space="preserve"> </w:t>
      </w:r>
      <w:r w:rsidRPr="00576536">
        <w:rPr>
          <w:spacing w:val="-1"/>
          <w:szCs w:val="24"/>
        </w:rPr>
        <w:t>Employee</w:t>
      </w:r>
      <w:r w:rsidRPr="00576536">
        <w:rPr>
          <w:spacing w:val="-6"/>
          <w:szCs w:val="24"/>
        </w:rPr>
        <w:t xml:space="preserve"> </w:t>
      </w:r>
      <w:r w:rsidRPr="00576536">
        <w:rPr>
          <w:szCs w:val="24"/>
        </w:rPr>
        <w:t xml:space="preserve">Whistleblower </w:t>
      </w:r>
      <w:r w:rsidRPr="00576536">
        <w:rPr>
          <w:spacing w:val="-1"/>
          <w:szCs w:val="24"/>
        </w:rPr>
        <w:t>Protections"</w:t>
      </w:r>
      <w:r w:rsidRPr="00576536">
        <w:rPr>
          <w:szCs w:val="24"/>
        </w:rPr>
        <w:t xml:space="preserve"> is</w:t>
      </w:r>
      <w:r w:rsidRPr="00576536">
        <w:rPr>
          <w:spacing w:val="-3"/>
          <w:szCs w:val="24"/>
        </w:rPr>
        <w:t xml:space="preserve"> </w:t>
      </w:r>
      <w:r w:rsidRPr="00576536">
        <w:rPr>
          <w:spacing w:val="-1"/>
          <w:szCs w:val="24"/>
        </w:rPr>
        <w:t>retroactively</w:t>
      </w:r>
      <w:r w:rsidRPr="00576536">
        <w:rPr>
          <w:spacing w:val="83"/>
          <w:szCs w:val="24"/>
        </w:rPr>
        <w:t xml:space="preserve"> </w:t>
      </w:r>
      <w:r w:rsidRPr="00576536">
        <w:rPr>
          <w:spacing w:val="-1"/>
          <w:szCs w:val="24"/>
        </w:rPr>
        <w:t>effective</w:t>
      </w:r>
      <w:r w:rsidRPr="00576536">
        <w:rPr>
          <w:spacing w:val="-2"/>
          <w:szCs w:val="24"/>
        </w:rPr>
        <w:t xml:space="preserve"> </w:t>
      </w:r>
      <w:r w:rsidRPr="00576536">
        <w:rPr>
          <w:szCs w:val="24"/>
        </w:rPr>
        <w:t>for</w:t>
      </w:r>
      <w:r w:rsidRPr="00576536">
        <w:rPr>
          <w:spacing w:val="-3"/>
          <w:szCs w:val="24"/>
        </w:rPr>
        <w:t xml:space="preserve"> </w:t>
      </w:r>
      <w:r w:rsidRPr="00576536">
        <w:rPr>
          <w:szCs w:val="24"/>
        </w:rPr>
        <w:t>all</w:t>
      </w:r>
      <w:r w:rsidRPr="00576536">
        <w:rPr>
          <w:spacing w:val="-1"/>
          <w:szCs w:val="24"/>
        </w:rPr>
        <w:t xml:space="preserve"> assistance</w:t>
      </w:r>
      <w:r w:rsidRPr="00576536">
        <w:rPr>
          <w:szCs w:val="24"/>
        </w:rPr>
        <w:t xml:space="preserve"> awards </w:t>
      </w:r>
      <w:r w:rsidRPr="00576536">
        <w:rPr>
          <w:spacing w:val="-1"/>
          <w:szCs w:val="24"/>
        </w:rPr>
        <w:t>and</w:t>
      </w:r>
      <w:r w:rsidRPr="00576536">
        <w:rPr>
          <w:szCs w:val="24"/>
        </w:rPr>
        <w:t xml:space="preserve"> </w:t>
      </w:r>
      <w:r w:rsidRPr="00576536">
        <w:rPr>
          <w:spacing w:val="-1"/>
          <w:szCs w:val="24"/>
        </w:rPr>
        <w:t>subawards</w:t>
      </w:r>
      <w:r w:rsidRPr="00576536">
        <w:rPr>
          <w:szCs w:val="24"/>
        </w:rPr>
        <w:t xml:space="preserve"> </w:t>
      </w:r>
      <w:r w:rsidRPr="00576536">
        <w:rPr>
          <w:spacing w:val="-1"/>
          <w:szCs w:val="24"/>
        </w:rPr>
        <w:t>(including subcontracts)</w:t>
      </w:r>
      <w:r w:rsidRPr="00576536">
        <w:rPr>
          <w:szCs w:val="24"/>
        </w:rPr>
        <w:t xml:space="preserve"> issued</w:t>
      </w:r>
      <w:r w:rsidRPr="00576536">
        <w:rPr>
          <w:spacing w:val="-1"/>
          <w:szCs w:val="24"/>
        </w:rPr>
        <w:t xml:space="preserve"> beginning </w:t>
      </w:r>
      <w:r w:rsidRPr="00576536">
        <w:rPr>
          <w:szCs w:val="24"/>
        </w:rPr>
        <w:t>July</w:t>
      </w:r>
      <w:r w:rsidRPr="00576536">
        <w:rPr>
          <w:spacing w:val="-3"/>
          <w:szCs w:val="24"/>
        </w:rPr>
        <w:t xml:space="preserve"> </w:t>
      </w:r>
      <w:r w:rsidRPr="00576536">
        <w:rPr>
          <w:szCs w:val="24"/>
        </w:rPr>
        <w:t xml:space="preserve">1, </w:t>
      </w:r>
      <w:r w:rsidRPr="00576536">
        <w:rPr>
          <w:spacing w:val="-1"/>
          <w:szCs w:val="24"/>
        </w:rPr>
        <w:t>2013.</w:t>
      </w:r>
      <w:r w:rsidRPr="00576536">
        <w:rPr>
          <w:spacing w:val="24"/>
          <w:szCs w:val="24"/>
        </w:rPr>
        <w:t xml:space="preserve"> </w:t>
      </w:r>
    </w:p>
    <w:p w14:paraId="1EAC31E9" w14:textId="77777777" w:rsidR="00275987" w:rsidRPr="00576536" w:rsidRDefault="00275987" w:rsidP="00275987">
      <w:pPr>
        <w:pStyle w:val="BodyText"/>
        <w:ind w:left="100" w:right="746"/>
        <w:rPr>
          <w:szCs w:val="24"/>
        </w:rPr>
      </w:pPr>
      <w:r w:rsidRPr="00576536">
        <w:rPr>
          <w:spacing w:val="-1"/>
          <w:szCs w:val="24"/>
        </w:rPr>
        <w:t>The</w:t>
      </w:r>
      <w:r w:rsidRPr="00576536">
        <w:rPr>
          <w:szCs w:val="24"/>
        </w:rPr>
        <w:t xml:space="preserve"> </w:t>
      </w:r>
      <w:r w:rsidRPr="00576536">
        <w:rPr>
          <w:spacing w:val="-1"/>
          <w:szCs w:val="24"/>
        </w:rPr>
        <w:t>Grantee</w:t>
      </w:r>
      <w:r w:rsidRPr="00576536">
        <w:rPr>
          <w:szCs w:val="24"/>
        </w:rPr>
        <w:t xml:space="preserve"> must:</w:t>
      </w:r>
    </w:p>
    <w:p w14:paraId="4F03789B" w14:textId="77777777" w:rsidR="00275987" w:rsidRPr="00576536" w:rsidRDefault="00275987" w:rsidP="00275987">
      <w:pPr>
        <w:pStyle w:val="BodyText"/>
        <w:widowControl w:val="0"/>
        <w:numPr>
          <w:ilvl w:val="2"/>
          <w:numId w:val="14"/>
        </w:numPr>
        <w:tabs>
          <w:tab w:val="left" w:pos="1157"/>
        </w:tabs>
        <w:overflowPunct/>
        <w:autoSpaceDE/>
        <w:autoSpaceDN/>
        <w:adjustRightInd/>
        <w:spacing w:before="7"/>
        <w:ind w:right="632" w:firstLine="0"/>
        <w:textAlignment w:val="auto"/>
        <w:rPr>
          <w:szCs w:val="24"/>
        </w:rPr>
      </w:pPr>
      <w:r w:rsidRPr="00576536">
        <w:rPr>
          <w:spacing w:val="-1"/>
          <w:szCs w:val="24"/>
        </w:rPr>
        <w:t>Inform</w:t>
      </w:r>
      <w:r w:rsidRPr="00576536">
        <w:rPr>
          <w:spacing w:val="1"/>
          <w:szCs w:val="24"/>
        </w:rPr>
        <w:t xml:space="preserve"> </w:t>
      </w:r>
      <w:r w:rsidRPr="00576536">
        <w:rPr>
          <w:szCs w:val="24"/>
        </w:rPr>
        <w:t xml:space="preserve">its </w:t>
      </w:r>
      <w:r w:rsidRPr="00576536">
        <w:rPr>
          <w:spacing w:val="-1"/>
          <w:szCs w:val="24"/>
        </w:rPr>
        <w:t>employees</w:t>
      </w:r>
      <w:r w:rsidRPr="00576536">
        <w:rPr>
          <w:szCs w:val="24"/>
        </w:rPr>
        <w:t xml:space="preserve"> </w:t>
      </w:r>
      <w:r w:rsidRPr="00576536">
        <w:rPr>
          <w:spacing w:val="-1"/>
          <w:szCs w:val="24"/>
        </w:rPr>
        <w:t>working</w:t>
      </w:r>
      <w:r w:rsidRPr="00576536">
        <w:rPr>
          <w:spacing w:val="-2"/>
          <w:szCs w:val="24"/>
        </w:rPr>
        <w:t xml:space="preserve"> </w:t>
      </w:r>
      <w:r w:rsidRPr="00576536">
        <w:rPr>
          <w:szCs w:val="24"/>
        </w:rPr>
        <w:t xml:space="preserve">under this </w:t>
      </w:r>
      <w:r w:rsidRPr="00576536">
        <w:rPr>
          <w:spacing w:val="-1"/>
          <w:szCs w:val="24"/>
        </w:rPr>
        <w:t>award</w:t>
      </w:r>
      <w:r w:rsidRPr="00576536">
        <w:rPr>
          <w:szCs w:val="24"/>
        </w:rPr>
        <w:t xml:space="preserve"> in the </w:t>
      </w:r>
      <w:r w:rsidRPr="00576536">
        <w:rPr>
          <w:spacing w:val="-1"/>
          <w:szCs w:val="24"/>
        </w:rPr>
        <w:t>predominant</w:t>
      </w:r>
      <w:r w:rsidRPr="00576536">
        <w:rPr>
          <w:szCs w:val="24"/>
        </w:rPr>
        <w:t xml:space="preserve"> </w:t>
      </w:r>
      <w:r w:rsidRPr="00576536">
        <w:rPr>
          <w:spacing w:val="-1"/>
          <w:szCs w:val="24"/>
        </w:rPr>
        <w:t>native</w:t>
      </w:r>
      <w:r w:rsidRPr="00576536">
        <w:rPr>
          <w:spacing w:val="27"/>
          <w:szCs w:val="24"/>
        </w:rPr>
        <w:t xml:space="preserve"> </w:t>
      </w:r>
      <w:r w:rsidRPr="00576536">
        <w:rPr>
          <w:spacing w:val="-1"/>
          <w:szCs w:val="24"/>
        </w:rPr>
        <w:t>language</w:t>
      </w:r>
      <w:r w:rsidRPr="00576536">
        <w:rPr>
          <w:szCs w:val="24"/>
        </w:rPr>
        <w:t xml:space="preserve"> </w:t>
      </w:r>
      <w:r w:rsidRPr="00576536">
        <w:rPr>
          <w:spacing w:val="-1"/>
          <w:szCs w:val="24"/>
        </w:rPr>
        <w:t>of</w:t>
      </w:r>
      <w:r w:rsidRPr="00576536">
        <w:rPr>
          <w:szCs w:val="24"/>
        </w:rPr>
        <w:t xml:space="preserve"> the</w:t>
      </w:r>
      <w:r w:rsidRPr="00576536">
        <w:rPr>
          <w:spacing w:val="-2"/>
          <w:szCs w:val="24"/>
        </w:rPr>
        <w:t xml:space="preserve"> </w:t>
      </w:r>
      <w:r w:rsidRPr="00576536">
        <w:rPr>
          <w:spacing w:val="-1"/>
          <w:szCs w:val="24"/>
        </w:rPr>
        <w:t>workforce</w:t>
      </w:r>
      <w:r w:rsidRPr="00576536">
        <w:rPr>
          <w:szCs w:val="24"/>
        </w:rPr>
        <w:t xml:space="preserve"> that</w:t>
      </w:r>
      <w:r w:rsidRPr="00576536">
        <w:rPr>
          <w:spacing w:val="-2"/>
          <w:szCs w:val="24"/>
        </w:rPr>
        <w:t xml:space="preserve"> </w:t>
      </w:r>
      <w:r w:rsidRPr="00576536">
        <w:rPr>
          <w:spacing w:val="-1"/>
          <w:szCs w:val="24"/>
        </w:rPr>
        <w:t>they</w:t>
      </w:r>
      <w:r w:rsidRPr="00576536">
        <w:rPr>
          <w:spacing w:val="-3"/>
          <w:szCs w:val="24"/>
        </w:rPr>
        <w:t xml:space="preserve"> </w:t>
      </w:r>
      <w:r w:rsidRPr="00576536">
        <w:rPr>
          <w:szCs w:val="24"/>
        </w:rPr>
        <w:t xml:space="preserve">are </w:t>
      </w:r>
      <w:r w:rsidRPr="00576536">
        <w:rPr>
          <w:spacing w:val="-1"/>
          <w:szCs w:val="24"/>
        </w:rPr>
        <w:t>afforded</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employee</w:t>
      </w:r>
      <w:r w:rsidRPr="00576536">
        <w:rPr>
          <w:szCs w:val="24"/>
        </w:rPr>
        <w:t xml:space="preserve"> </w:t>
      </w:r>
      <w:r w:rsidRPr="00576536">
        <w:rPr>
          <w:spacing w:val="-1"/>
          <w:szCs w:val="24"/>
        </w:rPr>
        <w:t>whistleblower</w:t>
      </w:r>
      <w:r w:rsidRPr="00576536">
        <w:rPr>
          <w:spacing w:val="69"/>
          <w:szCs w:val="24"/>
        </w:rPr>
        <w:t xml:space="preserve"> </w:t>
      </w:r>
      <w:r w:rsidRPr="00576536">
        <w:rPr>
          <w:spacing w:val="-1"/>
          <w:szCs w:val="24"/>
        </w:rPr>
        <w:t>rights</w:t>
      </w:r>
      <w:r w:rsidRPr="00576536">
        <w:rPr>
          <w:szCs w:val="24"/>
        </w:rPr>
        <w:t xml:space="preserve"> and </w:t>
      </w:r>
      <w:r w:rsidRPr="00576536">
        <w:rPr>
          <w:spacing w:val="-1"/>
          <w:szCs w:val="24"/>
        </w:rPr>
        <w:t>protections</w:t>
      </w:r>
      <w:r w:rsidRPr="00576536">
        <w:rPr>
          <w:spacing w:val="-2"/>
          <w:szCs w:val="24"/>
        </w:rPr>
        <w:t xml:space="preserve"> </w:t>
      </w:r>
      <w:r w:rsidRPr="00576536">
        <w:rPr>
          <w:spacing w:val="-1"/>
          <w:szCs w:val="24"/>
        </w:rPr>
        <w:t>provided</w:t>
      </w:r>
      <w:r w:rsidRPr="00576536">
        <w:rPr>
          <w:szCs w:val="24"/>
        </w:rPr>
        <w:t xml:space="preserve"> </w:t>
      </w:r>
      <w:r w:rsidRPr="00576536">
        <w:rPr>
          <w:spacing w:val="-1"/>
          <w:szCs w:val="24"/>
        </w:rPr>
        <w:t>under</w:t>
      </w:r>
      <w:r w:rsidRPr="00576536">
        <w:rPr>
          <w:szCs w:val="24"/>
        </w:rPr>
        <w:t xml:space="preserve"> </w:t>
      </w:r>
      <w:r w:rsidRPr="00576536">
        <w:rPr>
          <w:spacing w:val="-1"/>
          <w:szCs w:val="24"/>
        </w:rPr>
        <w:t>41</w:t>
      </w:r>
      <w:r w:rsidRPr="00576536">
        <w:rPr>
          <w:szCs w:val="24"/>
        </w:rPr>
        <w:t xml:space="preserve"> </w:t>
      </w:r>
      <w:r w:rsidRPr="00576536">
        <w:rPr>
          <w:spacing w:val="-1"/>
          <w:szCs w:val="24"/>
        </w:rPr>
        <w:t>U.S.C.</w:t>
      </w:r>
      <w:r w:rsidRPr="00576536">
        <w:rPr>
          <w:szCs w:val="24"/>
        </w:rPr>
        <w:t xml:space="preserve"> § </w:t>
      </w:r>
      <w:r w:rsidRPr="00576536">
        <w:rPr>
          <w:spacing w:val="-1"/>
          <w:szCs w:val="24"/>
        </w:rPr>
        <w:t>4712;</w:t>
      </w:r>
      <w:r w:rsidRPr="00576536">
        <w:rPr>
          <w:szCs w:val="24"/>
        </w:rPr>
        <w:t xml:space="preserve"> </w:t>
      </w:r>
      <w:r w:rsidRPr="00576536">
        <w:rPr>
          <w:spacing w:val="-1"/>
          <w:szCs w:val="24"/>
        </w:rPr>
        <w:t>and</w:t>
      </w:r>
    </w:p>
    <w:p w14:paraId="5336BEA7" w14:textId="77777777" w:rsidR="00275987" w:rsidRPr="00576536" w:rsidRDefault="00275987" w:rsidP="00275987">
      <w:pPr>
        <w:rPr>
          <w:rFonts w:eastAsia="Arial"/>
        </w:rPr>
      </w:pPr>
    </w:p>
    <w:p w14:paraId="763CFF88" w14:textId="77777777" w:rsidR="00275987" w:rsidRPr="00576536" w:rsidRDefault="00275987" w:rsidP="00275987">
      <w:pPr>
        <w:pStyle w:val="BodyText"/>
        <w:widowControl w:val="0"/>
        <w:numPr>
          <w:ilvl w:val="2"/>
          <w:numId w:val="14"/>
        </w:numPr>
        <w:tabs>
          <w:tab w:val="left" w:pos="1157"/>
        </w:tabs>
        <w:overflowPunct/>
        <w:autoSpaceDE/>
        <w:autoSpaceDN/>
        <w:adjustRightInd/>
        <w:ind w:right="524" w:firstLine="0"/>
        <w:textAlignment w:val="auto"/>
        <w:rPr>
          <w:szCs w:val="24"/>
        </w:rPr>
      </w:pPr>
      <w:r w:rsidRPr="00576536">
        <w:rPr>
          <w:spacing w:val="-1"/>
          <w:szCs w:val="24"/>
        </w:rPr>
        <w:t>Include</w:t>
      </w:r>
      <w:r w:rsidRPr="00576536">
        <w:rPr>
          <w:szCs w:val="24"/>
        </w:rPr>
        <w:t xml:space="preserve"> </w:t>
      </w:r>
      <w:r w:rsidRPr="00576536">
        <w:rPr>
          <w:spacing w:val="-1"/>
          <w:szCs w:val="24"/>
        </w:rPr>
        <w:t>such</w:t>
      </w:r>
      <w:r w:rsidRPr="00576536">
        <w:rPr>
          <w:szCs w:val="24"/>
        </w:rPr>
        <w:t xml:space="preserve"> </w:t>
      </w:r>
      <w:r w:rsidRPr="00576536">
        <w:rPr>
          <w:spacing w:val="-1"/>
          <w:szCs w:val="24"/>
        </w:rPr>
        <w:t>requirement</w:t>
      </w:r>
      <w:r w:rsidRPr="00576536">
        <w:rPr>
          <w:szCs w:val="24"/>
        </w:rPr>
        <w:t xml:space="preserve"> in</w:t>
      </w:r>
      <w:r w:rsidRPr="00576536">
        <w:rPr>
          <w:spacing w:val="-2"/>
          <w:szCs w:val="24"/>
        </w:rPr>
        <w:t xml:space="preserve"> </w:t>
      </w:r>
      <w:r w:rsidRPr="00576536">
        <w:rPr>
          <w:szCs w:val="24"/>
        </w:rPr>
        <w:t>any</w:t>
      </w:r>
      <w:r w:rsidRPr="00576536">
        <w:rPr>
          <w:spacing w:val="-3"/>
          <w:szCs w:val="24"/>
        </w:rPr>
        <w:t xml:space="preserve"> </w:t>
      </w:r>
      <w:r w:rsidRPr="00576536">
        <w:rPr>
          <w:spacing w:val="-1"/>
          <w:szCs w:val="24"/>
        </w:rPr>
        <w:t>subaward</w:t>
      </w:r>
      <w:r w:rsidRPr="00576536">
        <w:rPr>
          <w:szCs w:val="24"/>
        </w:rPr>
        <w:t xml:space="preserve"> or </w:t>
      </w:r>
      <w:r w:rsidRPr="00576536">
        <w:rPr>
          <w:spacing w:val="-1"/>
          <w:szCs w:val="24"/>
        </w:rPr>
        <w:t>subcontract made</w:t>
      </w:r>
      <w:r w:rsidRPr="00576536">
        <w:rPr>
          <w:spacing w:val="-2"/>
          <w:szCs w:val="24"/>
        </w:rPr>
        <w:t xml:space="preserve"> </w:t>
      </w:r>
      <w:r w:rsidRPr="00576536">
        <w:rPr>
          <w:spacing w:val="-1"/>
          <w:szCs w:val="24"/>
        </w:rPr>
        <w:t>under</w:t>
      </w:r>
      <w:r w:rsidRPr="00576536">
        <w:rPr>
          <w:szCs w:val="24"/>
        </w:rPr>
        <w:t xml:space="preserve"> this</w:t>
      </w:r>
      <w:r w:rsidRPr="00576536">
        <w:rPr>
          <w:spacing w:val="65"/>
          <w:szCs w:val="24"/>
        </w:rPr>
        <w:t xml:space="preserve"> </w:t>
      </w:r>
      <w:r w:rsidRPr="00576536">
        <w:rPr>
          <w:spacing w:val="-1"/>
          <w:szCs w:val="24"/>
        </w:rPr>
        <w:t>award.</w:t>
      </w:r>
    </w:p>
    <w:p w14:paraId="1D23EFB5" w14:textId="77777777" w:rsidR="00275987" w:rsidRPr="00576536" w:rsidRDefault="00275987" w:rsidP="00275987">
      <w:pPr>
        <w:rPr>
          <w:rFonts w:eastAsia="Arial"/>
        </w:rPr>
      </w:pPr>
    </w:p>
    <w:p w14:paraId="06AFAA6E" w14:textId="77777777" w:rsidR="00275987" w:rsidRPr="00576536" w:rsidRDefault="00275987" w:rsidP="00275987">
      <w:pPr>
        <w:pStyle w:val="BodyText"/>
        <w:ind w:left="100" w:right="203"/>
        <w:rPr>
          <w:szCs w:val="24"/>
        </w:rPr>
      </w:pPr>
      <w:r w:rsidRPr="00576536">
        <w:rPr>
          <w:szCs w:val="24"/>
        </w:rPr>
        <w:t>41 U.S.C.</w:t>
      </w:r>
      <w:r w:rsidRPr="00576536">
        <w:rPr>
          <w:spacing w:val="-2"/>
          <w:szCs w:val="24"/>
        </w:rPr>
        <w:t xml:space="preserve"> </w:t>
      </w:r>
      <w:r w:rsidRPr="00576536">
        <w:rPr>
          <w:szCs w:val="24"/>
        </w:rPr>
        <w:t>§</w:t>
      </w:r>
      <w:r w:rsidRPr="00576536">
        <w:rPr>
          <w:spacing w:val="-1"/>
          <w:szCs w:val="24"/>
        </w:rPr>
        <w:t xml:space="preserve"> 4712</w:t>
      </w:r>
      <w:r w:rsidRPr="00576536">
        <w:rPr>
          <w:szCs w:val="24"/>
        </w:rPr>
        <w:t xml:space="preserve"> </w:t>
      </w:r>
      <w:r w:rsidRPr="00576536">
        <w:rPr>
          <w:spacing w:val="-1"/>
          <w:szCs w:val="24"/>
        </w:rPr>
        <w:t>states</w:t>
      </w:r>
      <w:r w:rsidRPr="00576536">
        <w:rPr>
          <w:szCs w:val="24"/>
        </w:rPr>
        <w:t xml:space="preserve"> that</w:t>
      </w:r>
      <w:r w:rsidRPr="00576536">
        <w:rPr>
          <w:spacing w:val="-2"/>
          <w:szCs w:val="24"/>
        </w:rPr>
        <w:t xml:space="preserve"> </w:t>
      </w:r>
      <w:r w:rsidRPr="00576536">
        <w:rPr>
          <w:szCs w:val="24"/>
        </w:rPr>
        <w:t>an</w:t>
      </w:r>
      <w:r w:rsidRPr="00576536">
        <w:rPr>
          <w:spacing w:val="-2"/>
          <w:szCs w:val="24"/>
        </w:rPr>
        <w:t xml:space="preserve"> </w:t>
      </w:r>
      <w:r w:rsidRPr="00576536">
        <w:rPr>
          <w:spacing w:val="-1"/>
          <w:szCs w:val="24"/>
        </w:rPr>
        <w:t>employee</w:t>
      </w:r>
      <w:r w:rsidRPr="00576536">
        <w:rPr>
          <w:spacing w:val="-2"/>
          <w:szCs w:val="24"/>
        </w:rPr>
        <w:t xml:space="preserve"> </w:t>
      </w:r>
      <w:r w:rsidRPr="00576536">
        <w:rPr>
          <w:spacing w:val="-1"/>
          <w:szCs w:val="24"/>
        </w:rPr>
        <w:t>of</w:t>
      </w:r>
      <w:r w:rsidRPr="00576536">
        <w:rPr>
          <w:szCs w:val="24"/>
        </w:rPr>
        <w:t xml:space="preserve"> a </w:t>
      </w:r>
      <w:r w:rsidRPr="00576536">
        <w:rPr>
          <w:spacing w:val="-1"/>
          <w:szCs w:val="24"/>
        </w:rPr>
        <w:t>Grantee</w:t>
      </w:r>
      <w:r w:rsidRPr="00576536">
        <w:rPr>
          <w:spacing w:val="-2"/>
          <w:szCs w:val="24"/>
        </w:rPr>
        <w:t xml:space="preserve"> </w:t>
      </w:r>
      <w:r w:rsidRPr="00576536">
        <w:rPr>
          <w:spacing w:val="-1"/>
          <w:szCs w:val="24"/>
        </w:rPr>
        <w:t>may</w:t>
      </w:r>
      <w:r w:rsidRPr="00576536">
        <w:rPr>
          <w:spacing w:val="-3"/>
          <w:szCs w:val="24"/>
        </w:rPr>
        <w:t xml:space="preserve"> </w:t>
      </w:r>
      <w:r w:rsidRPr="00576536">
        <w:rPr>
          <w:szCs w:val="24"/>
        </w:rPr>
        <w:t xml:space="preserve">not </w:t>
      </w:r>
      <w:r w:rsidRPr="00576536">
        <w:rPr>
          <w:spacing w:val="-1"/>
          <w:szCs w:val="24"/>
        </w:rPr>
        <w:t>be</w:t>
      </w:r>
      <w:r w:rsidRPr="00576536">
        <w:rPr>
          <w:spacing w:val="-2"/>
          <w:szCs w:val="24"/>
        </w:rPr>
        <w:t xml:space="preserve"> </w:t>
      </w:r>
      <w:r w:rsidRPr="00576536">
        <w:rPr>
          <w:spacing w:val="-1"/>
          <w:szCs w:val="24"/>
        </w:rPr>
        <w:t>discharged,</w:t>
      </w:r>
      <w:r w:rsidRPr="00576536">
        <w:rPr>
          <w:spacing w:val="59"/>
          <w:szCs w:val="24"/>
        </w:rPr>
        <w:t xml:space="preserve"> </w:t>
      </w:r>
      <w:r w:rsidRPr="00576536">
        <w:rPr>
          <w:spacing w:val="-1"/>
          <w:szCs w:val="24"/>
        </w:rPr>
        <w:t>demoted,</w:t>
      </w:r>
      <w:r w:rsidRPr="00576536">
        <w:rPr>
          <w:spacing w:val="-2"/>
          <w:szCs w:val="24"/>
        </w:rPr>
        <w:t xml:space="preserve"> </w:t>
      </w:r>
      <w:r w:rsidRPr="00576536">
        <w:rPr>
          <w:szCs w:val="24"/>
        </w:rPr>
        <w:t xml:space="preserve">or </w:t>
      </w:r>
      <w:r w:rsidRPr="00576536">
        <w:rPr>
          <w:spacing w:val="-1"/>
          <w:szCs w:val="24"/>
        </w:rPr>
        <w:t>otherwise</w:t>
      </w:r>
      <w:r w:rsidRPr="00576536">
        <w:rPr>
          <w:szCs w:val="24"/>
        </w:rPr>
        <w:t xml:space="preserve"> </w:t>
      </w:r>
      <w:r w:rsidRPr="00576536">
        <w:rPr>
          <w:spacing w:val="-1"/>
          <w:szCs w:val="24"/>
        </w:rPr>
        <w:t>discriminated</w:t>
      </w:r>
      <w:r w:rsidRPr="00576536">
        <w:rPr>
          <w:szCs w:val="24"/>
        </w:rPr>
        <w:t xml:space="preserve"> </w:t>
      </w:r>
      <w:r w:rsidRPr="00576536">
        <w:rPr>
          <w:spacing w:val="-1"/>
          <w:szCs w:val="24"/>
        </w:rPr>
        <w:t>against</w:t>
      </w:r>
      <w:r w:rsidRPr="00576536">
        <w:rPr>
          <w:spacing w:val="4"/>
          <w:szCs w:val="24"/>
        </w:rPr>
        <w:t xml:space="preserve"> </w:t>
      </w:r>
      <w:r w:rsidRPr="00576536">
        <w:rPr>
          <w:spacing w:val="-1"/>
          <w:szCs w:val="24"/>
        </w:rPr>
        <w:t>as</w:t>
      </w:r>
      <w:r w:rsidRPr="00576536">
        <w:rPr>
          <w:szCs w:val="24"/>
        </w:rPr>
        <w:t xml:space="preserve"> a</w:t>
      </w:r>
      <w:r w:rsidRPr="00576536">
        <w:rPr>
          <w:spacing w:val="1"/>
          <w:szCs w:val="24"/>
        </w:rPr>
        <w:t xml:space="preserve"> </w:t>
      </w:r>
      <w:r w:rsidRPr="00576536">
        <w:rPr>
          <w:spacing w:val="-1"/>
          <w:szCs w:val="24"/>
        </w:rPr>
        <w:t>reprisal</w:t>
      </w:r>
      <w:r w:rsidRPr="00576536">
        <w:rPr>
          <w:spacing w:val="-3"/>
          <w:szCs w:val="24"/>
        </w:rPr>
        <w:t xml:space="preserve"> </w:t>
      </w:r>
      <w:r w:rsidRPr="00576536">
        <w:rPr>
          <w:szCs w:val="24"/>
        </w:rPr>
        <w:t xml:space="preserve">for </w:t>
      </w:r>
      <w:r w:rsidRPr="00576536">
        <w:rPr>
          <w:spacing w:val="-1"/>
          <w:szCs w:val="24"/>
        </w:rPr>
        <w:t>"whistleblowing."</w:t>
      </w:r>
      <w:r w:rsidRPr="00576536">
        <w:rPr>
          <w:spacing w:val="4"/>
          <w:szCs w:val="24"/>
        </w:rPr>
        <w:t xml:space="preserve"> </w:t>
      </w:r>
      <w:r w:rsidRPr="00576536">
        <w:rPr>
          <w:szCs w:val="24"/>
        </w:rPr>
        <w:t>In</w:t>
      </w:r>
      <w:r w:rsidRPr="00576536">
        <w:rPr>
          <w:spacing w:val="87"/>
          <w:szCs w:val="24"/>
        </w:rPr>
        <w:t xml:space="preserve"> </w:t>
      </w:r>
      <w:r w:rsidRPr="00576536">
        <w:rPr>
          <w:spacing w:val="-1"/>
          <w:szCs w:val="24"/>
        </w:rPr>
        <w:t>addition,</w:t>
      </w:r>
      <w:r w:rsidRPr="00576536">
        <w:rPr>
          <w:szCs w:val="24"/>
        </w:rPr>
        <w:t xml:space="preserve"> </w:t>
      </w:r>
      <w:r w:rsidRPr="00576536">
        <w:rPr>
          <w:spacing w:val="-1"/>
          <w:szCs w:val="24"/>
        </w:rPr>
        <w:t>whistleblower</w:t>
      </w:r>
      <w:r w:rsidRPr="00576536">
        <w:rPr>
          <w:szCs w:val="24"/>
        </w:rPr>
        <w:t xml:space="preserve"> </w:t>
      </w:r>
      <w:r w:rsidRPr="00576536">
        <w:rPr>
          <w:spacing w:val="-1"/>
          <w:szCs w:val="24"/>
        </w:rPr>
        <w:t>protections</w:t>
      </w:r>
      <w:r w:rsidRPr="00576536">
        <w:rPr>
          <w:szCs w:val="24"/>
        </w:rPr>
        <w:t xml:space="preserve"> </w:t>
      </w:r>
      <w:r w:rsidRPr="00576536">
        <w:rPr>
          <w:spacing w:val="-1"/>
          <w:szCs w:val="24"/>
        </w:rPr>
        <w:t>cannot</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waived</w:t>
      </w:r>
      <w:r w:rsidRPr="00576536">
        <w:rPr>
          <w:szCs w:val="24"/>
        </w:rPr>
        <w:t xml:space="preserve"> by</w:t>
      </w:r>
      <w:r w:rsidRPr="00576536">
        <w:rPr>
          <w:spacing w:val="-3"/>
          <w:szCs w:val="24"/>
        </w:rPr>
        <w:t xml:space="preserve"> </w:t>
      </w:r>
      <w:r w:rsidRPr="00576536">
        <w:rPr>
          <w:szCs w:val="24"/>
        </w:rPr>
        <w:t>any</w:t>
      </w:r>
      <w:r w:rsidRPr="00576536">
        <w:rPr>
          <w:spacing w:val="-3"/>
          <w:szCs w:val="24"/>
        </w:rPr>
        <w:t xml:space="preserve"> </w:t>
      </w:r>
      <w:r w:rsidRPr="00576536">
        <w:rPr>
          <w:szCs w:val="24"/>
        </w:rPr>
        <w:t>agreement,</w:t>
      </w:r>
      <w:r w:rsidRPr="00576536">
        <w:rPr>
          <w:spacing w:val="-2"/>
          <w:szCs w:val="24"/>
        </w:rPr>
        <w:t xml:space="preserve"> </w:t>
      </w:r>
      <w:r w:rsidRPr="00576536">
        <w:rPr>
          <w:spacing w:val="-1"/>
          <w:szCs w:val="24"/>
        </w:rPr>
        <w:t>policy,</w:t>
      </w:r>
      <w:r w:rsidRPr="00576536">
        <w:rPr>
          <w:szCs w:val="24"/>
        </w:rPr>
        <w:t xml:space="preserve"> form,</w:t>
      </w:r>
      <w:r w:rsidRPr="00576536">
        <w:rPr>
          <w:spacing w:val="-2"/>
          <w:szCs w:val="24"/>
        </w:rPr>
        <w:t xml:space="preserve"> </w:t>
      </w:r>
      <w:r w:rsidRPr="00576536">
        <w:rPr>
          <w:szCs w:val="24"/>
        </w:rPr>
        <w:t>or</w:t>
      </w:r>
      <w:r w:rsidRPr="00576536">
        <w:rPr>
          <w:spacing w:val="69"/>
          <w:szCs w:val="24"/>
        </w:rPr>
        <w:t xml:space="preserve"> </w:t>
      </w:r>
      <w:r w:rsidRPr="00576536">
        <w:rPr>
          <w:spacing w:val="-1"/>
          <w:szCs w:val="24"/>
        </w:rPr>
        <w:t>condition</w:t>
      </w:r>
      <w:r w:rsidRPr="00576536">
        <w:rPr>
          <w:szCs w:val="24"/>
        </w:rPr>
        <w:t xml:space="preserve"> </w:t>
      </w:r>
      <w:r w:rsidRPr="00576536">
        <w:rPr>
          <w:spacing w:val="-1"/>
          <w:szCs w:val="24"/>
        </w:rPr>
        <w:t>of</w:t>
      </w:r>
      <w:r w:rsidRPr="00576536">
        <w:rPr>
          <w:szCs w:val="24"/>
        </w:rPr>
        <w:t xml:space="preserve"> </w:t>
      </w:r>
      <w:r w:rsidRPr="00576536">
        <w:rPr>
          <w:spacing w:val="-1"/>
          <w:szCs w:val="24"/>
        </w:rPr>
        <w:t>employment.</w:t>
      </w:r>
    </w:p>
    <w:p w14:paraId="1C29EFDE" w14:textId="77777777" w:rsidR="00275987" w:rsidRPr="00576536" w:rsidRDefault="00275987" w:rsidP="00275987">
      <w:pPr>
        <w:rPr>
          <w:rFonts w:eastAsia="Arial"/>
        </w:rPr>
      </w:pPr>
    </w:p>
    <w:p w14:paraId="0FE3CA14" w14:textId="77777777" w:rsidR="00275987" w:rsidRPr="00576536" w:rsidRDefault="00275987" w:rsidP="00275987">
      <w:pPr>
        <w:pStyle w:val="BodyText"/>
        <w:ind w:left="100" w:right="746"/>
        <w:rPr>
          <w:szCs w:val="24"/>
        </w:rPr>
      </w:pPr>
      <w:r w:rsidRPr="00576536">
        <w:rPr>
          <w:spacing w:val="-1"/>
          <w:szCs w:val="24"/>
        </w:rPr>
        <w:t xml:space="preserve">Whistleblowing </w:t>
      </w:r>
      <w:r w:rsidRPr="00576536">
        <w:rPr>
          <w:szCs w:val="24"/>
        </w:rPr>
        <w:t>is defined as</w:t>
      </w:r>
      <w:r w:rsidRPr="00576536">
        <w:rPr>
          <w:spacing w:val="-3"/>
          <w:szCs w:val="24"/>
        </w:rPr>
        <w:t xml:space="preserve"> </w:t>
      </w:r>
      <w:r w:rsidRPr="00576536">
        <w:rPr>
          <w:szCs w:val="24"/>
        </w:rPr>
        <w:t>making</w:t>
      </w:r>
      <w:r w:rsidRPr="00576536">
        <w:rPr>
          <w:spacing w:val="-1"/>
          <w:szCs w:val="24"/>
        </w:rPr>
        <w:t xml:space="preserve"> </w:t>
      </w:r>
      <w:r w:rsidRPr="00576536">
        <w:rPr>
          <w:szCs w:val="24"/>
        </w:rPr>
        <w:t>a</w:t>
      </w:r>
      <w:r w:rsidRPr="00576536">
        <w:rPr>
          <w:spacing w:val="1"/>
          <w:szCs w:val="24"/>
        </w:rPr>
        <w:t xml:space="preserve"> </w:t>
      </w:r>
      <w:r w:rsidRPr="00576536">
        <w:rPr>
          <w:spacing w:val="-1"/>
          <w:szCs w:val="24"/>
        </w:rPr>
        <w:t>disclosure</w:t>
      </w:r>
      <w:r w:rsidRPr="00576536">
        <w:rPr>
          <w:szCs w:val="24"/>
        </w:rPr>
        <w:t xml:space="preserve"> </w:t>
      </w:r>
      <w:r w:rsidRPr="00576536">
        <w:rPr>
          <w:spacing w:val="-1"/>
          <w:szCs w:val="24"/>
        </w:rPr>
        <w:t>"that</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employee</w:t>
      </w:r>
      <w:r w:rsidRPr="00576536">
        <w:rPr>
          <w:spacing w:val="-2"/>
          <w:szCs w:val="24"/>
        </w:rPr>
        <w:t xml:space="preserve"> </w:t>
      </w:r>
      <w:r w:rsidRPr="00576536">
        <w:rPr>
          <w:spacing w:val="-1"/>
          <w:szCs w:val="24"/>
        </w:rPr>
        <w:t>reasonably</w:t>
      </w:r>
      <w:r w:rsidRPr="00576536">
        <w:rPr>
          <w:spacing w:val="79"/>
          <w:szCs w:val="24"/>
        </w:rPr>
        <w:t xml:space="preserve"> </w:t>
      </w:r>
      <w:r w:rsidRPr="00576536">
        <w:rPr>
          <w:spacing w:val="-1"/>
          <w:szCs w:val="24"/>
        </w:rPr>
        <w:t>believes"</w:t>
      </w:r>
      <w:r w:rsidRPr="00576536">
        <w:rPr>
          <w:szCs w:val="24"/>
        </w:rPr>
        <w:t xml:space="preserve"> is </w:t>
      </w:r>
      <w:r w:rsidRPr="00576536">
        <w:rPr>
          <w:spacing w:val="-1"/>
          <w:szCs w:val="24"/>
        </w:rPr>
        <w:t>evidence</w:t>
      </w:r>
      <w:r w:rsidRPr="00576536">
        <w:rPr>
          <w:szCs w:val="24"/>
        </w:rPr>
        <w:t xml:space="preserve"> </w:t>
      </w:r>
      <w:r w:rsidRPr="00576536">
        <w:rPr>
          <w:spacing w:val="-1"/>
          <w:szCs w:val="24"/>
        </w:rPr>
        <w:t>of</w:t>
      </w:r>
      <w:r w:rsidRPr="00576536">
        <w:rPr>
          <w:szCs w:val="24"/>
        </w:rPr>
        <w:t xml:space="preserve"> any</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following:</w:t>
      </w:r>
    </w:p>
    <w:p w14:paraId="30CC1E1C" w14:textId="77777777" w:rsidR="00275987" w:rsidRPr="00576536" w:rsidRDefault="00275987" w:rsidP="00275987">
      <w:pPr>
        <w:spacing w:before="5"/>
        <w:rPr>
          <w:rFonts w:eastAsia="Arial"/>
        </w:rPr>
      </w:pPr>
    </w:p>
    <w:p w14:paraId="21ABDE88"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95" w:lineRule="exact"/>
        <w:ind w:right="0"/>
        <w:textAlignment w:val="auto"/>
        <w:rPr>
          <w:szCs w:val="24"/>
        </w:rPr>
      </w:pPr>
      <w:r w:rsidRPr="00576536">
        <w:rPr>
          <w:szCs w:val="24"/>
        </w:rPr>
        <w:t xml:space="preserve">Gross </w:t>
      </w:r>
      <w:r w:rsidRPr="00576536">
        <w:rPr>
          <w:spacing w:val="-1"/>
          <w:szCs w:val="24"/>
        </w:rPr>
        <w:t>mismanagement</w:t>
      </w:r>
      <w:r w:rsidRPr="00576536">
        <w:rPr>
          <w:szCs w:val="24"/>
        </w:rPr>
        <w:t xml:space="preserve"> </w:t>
      </w:r>
      <w:r w:rsidRPr="00576536">
        <w:rPr>
          <w:spacing w:val="-1"/>
          <w:szCs w:val="24"/>
        </w:rPr>
        <w:t>of</w:t>
      </w:r>
      <w:r w:rsidRPr="00576536">
        <w:rPr>
          <w:szCs w:val="24"/>
        </w:rPr>
        <w:t xml:space="preserve"> a </w:t>
      </w:r>
      <w:r w:rsidRPr="00576536">
        <w:rPr>
          <w:spacing w:val="-1"/>
          <w:szCs w:val="24"/>
        </w:rPr>
        <w:t>Federal</w:t>
      </w:r>
      <w:r w:rsidRPr="00576536">
        <w:rPr>
          <w:szCs w:val="24"/>
        </w:rPr>
        <w:t xml:space="preserve"> </w:t>
      </w:r>
      <w:r w:rsidRPr="00576536">
        <w:rPr>
          <w:spacing w:val="-1"/>
          <w:szCs w:val="24"/>
        </w:rPr>
        <w:t xml:space="preserve">contract </w:t>
      </w:r>
      <w:r w:rsidRPr="00576536">
        <w:rPr>
          <w:szCs w:val="24"/>
        </w:rPr>
        <w:t xml:space="preserve">or </w:t>
      </w:r>
      <w:r w:rsidRPr="00576536">
        <w:rPr>
          <w:spacing w:val="-1"/>
          <w:szCs w:val="24"/>
        </w:rPr>
        <w:t>grant;</w:t>
      </w:r>
    </w:p>
    <w:p w14:paraId="5984D063"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92" w:lineRule="exact"/>
        <w:ind w:right="0"/>
        <w:textAlignment w:val="auto"/>
        <w:rPr>
          <w:szCs w:val="24"/>
        </w:rPr>
      </w:pPr>
      <w:r w:rsidRPr="00576536">
        <w:rPr>
          <w:szCs w:val="24"/>
        </w:rPr>
        <w:t xml:space="preserve">A </w:t>
      </w:r>
      <w:r w:rsidRPr="00576536">
        <w:rPr>
          <w:spacing w:val="-1"/>
          <w:szCs w:val="24"/>
        </w:rPr>
        <w:t>gross</w:t>
      </w:r>
      <w:r w:rsidRPr="00576536">
        <w:rPr>
          <w:szCs w:val="24"/>
        </w:rPr>
        <w:t xml:space="preserve"> </w:t>
      </w:r>
      <w:r w:rsidRPr="00576536">
        <w:rPr>
          <w:spacing w:val="-1"/>
          <w:szCs w:val="24"/>
        </w:rPr>
        <w:t>waste</w:t>
      </w:r>
      <w:r w:rsidRPr="00576536">
        <w:rPr>
          <w:spacing w:val="1"/>
          <w:szCs w:val="24"/>
        </w:rPr>
        <w:t xml:space="preserve"> </w:t>
      </w:r>
      <w:r w:rsidRPr="00576536">
        <w:rPr>
          <w:spacing w:val="-1"/>
          <w:szCs w:val="24"/>
        </w:rPr>
        <w:t>of</w:t>
      </w:r>
      <w:r w:rsidRPr="00576536">
        <w:rPr>
          <w:spacing w:val="2"/>
          <w:szCs w:val="24"/>
        </w:rPr>
        <w:t xml:space="preserve"> </w:t>
      </w:r>
      <w:r w:rsidRPr="00576536">
        <w:rPr>
          <w:spacing w:val="-1"/>
          <w:szCs w:val="24"/>
        </w:rPr>
        <w:t>Federal</w:t>
      </w:r>
      <w:r w:rsidRPr="00576536">
        <w:rPr>
          <w:szCs w:val="24"/>
        </w:rPr>
        <w:t xml:space="preserve"> </w:t>
      </w:r>
      <w:r w:rsidRPr="00576536">
        <w:rPr>
          <w:spacing w:val="-1"/>
          <w:szCs w:val="24"/>
        </w:rPr>
        <w:t>funds;</w:t>
      </w:r>
    </w:p>
    <w:p w14:paraId="573B3CA8"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92" w:lineRule="exact"/>
        <w:ind w:right="0"/>
        <w:textAlignment w:val="auto"/>
        <w:rPr>
          <w:szCs w:val="24"/>
        </w:rPr>
      </w:pPr>
      <w:r w:rsidRPr="00576536">
        <w:rPr>
          <w:szCs w:val="24"/>
        </w:rPr>
        <w:t xml:space="preserve">An </w:t>
      </w:r>
      <w:r w:rsidRPr="00576536">
        <w:rPr>
          <w:spacing w:val="-1"/>
          <w:szCs w:val="24"/>
        </w:rPr>
        <w:t>abuse</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authority</w:t>
      </w:r>
      <w:r w:rsidRPr="00576536">
        <w:rPr>
          <w:spacing w:val="-2"/>
          <w:szCs w:val="24"/>
        </w:rPr>
        <w:t xml:space="preserve"> </w:t>
      </w:r>
      <w:r w:rsidRPr="00576536">
        <w:rPr>
          <w:szCs w:val="24"/>
        </w:rPr>
        <w:t>relating</w:t>
      </w:r>
      <w:r w:rsidRPr="00576536">
        <w:rPr>
          <w:spacing w:val="-2"/>
          <w:szCs w:val="24"/>
        </w:rPr>
        <w:t xml:space="preserve"> </w:t>
      </w:r>
      <w:r w:rsidRPr="00576536">
        <w:rPr>
          <w:szCs w:val="24"/>
        </w:rPr>
        <w:t>to</w:t>
      </w:r>
      <w:r w:rsidRPr="00576536">
        <w:rPr>
          <w:spacing w:val="-2"/>
          <w:szCs w:val="24"/>
        </w:rPr>
        <w:t xml:space="preserve"> </w:t>
      </w:r>
      <w:r w:rsidRPr="00576536">
        <w:rPr>
          <w:szCs w:val="24"/>
        </w:rPr>
        <w:t xml:space="preserve">a </w:t>
      </w:r>
      <w:r w:rsidRPr="00576536">
        <w:rPr>
          <w:spacing w:val="-1"/>
          <w:szCs w:val="24"/>
        </w:rPr>
        <w:t>Federal</w:t>
      </w:r>
      <w:r w:rsidRPr="00576536">
        <w:rPr>
          <w:szCs w:val="24"/>
        </w:rPr>
        <w:t xml:space="preserve"> </w:t>
      </w:r>
      <w:r w:rsidRPr="00576536">
        <w:rPr>
          <w:spacing w:val="-1"/>
          <w:szCs w:val="24"/>
        </w:rPr>
        <w:t>contract</w:t>
      </w:r>
      <w:r w:rsidRPr="00576536">
        <w:rPr>
          <w:szCs w:val="24"/>
        </w:rPr>
        <w:t xml:space="preserve"> or </w:t>
      </w:r>
      <w:r w:rsidRPr="00576536">
        <w:rPr>
          <w:spacing w:val="-1"/>
          <w:szCs w:val="24"/>
        </w:rPr>
        <w:t>grant;</w:t>
      </w:r>
    </w:p>
    <w:p w14:paraId="1692D8F1"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93" w:lineRule="exact"/>
        <w:ind w:right="0"/>
        <w:textAlignment w:val="auto"/>
        <w:rPr>
          <w:szCs w:val="24"/>
        </w:rPr>
      </w:pPr>
      <w:r w:rsidRPr="00576536">
        <w:rPr>
          <w:szCs w:val="24"/>
        </w:rPr>
        <w:t xml:space="preserve">A </w:t>
      </w:r>
      <w:r w:rsidRPr="00576536">
        <w:rPr>
          <w:spacing w:val="-1"/>
          <w:szCs w:val="24"/>
        </w:rPr>
        <w:t>substantial</w:t>
      </w:r>
      <w:r w:rsidRPr="00576536">
        <w:rPr>
          <w:szCs w:val="24"/>
        </w:rPr>
        <w:t xml:space="preserve"> </w:t>
      </w:r>
      <w:r w:rsidRPr="00576536">
        <w:rPr>
          <w:spacing w:val="-1"/>
          <w:szCs w:val="24"/>
        </w:rPr>
        <w:t>and</w:t>
      </w:r>
      <w:r w:rsidRPr="00576536">
        <w:rPr>
          <w:szCs w:val="24"/>
        </w:rPr>
        <w:t xml:space="preserve"> </w:t>
      </w:r>
      <w:r w:rsidRPr="00576536">
        <w:rPr>
          <w:spacing w:val="-1"/>
          <w:szCs w:val="24"/>
        </w:rPr>
        <w:t>specific</w:t>
      </w:r>
      <w:r w:rsidRPr="00576536">
        <w:rPr>
          <w:szCs w:val="24"/>
        </w:rPr>
        <w:t xml:space="preserve"> </w:t>
      </w:r>
      <w:r w:rsidRPr="00576536">
        <w:rPr>
          <w:spacing w:val="-1"/>
          <w:szCs w:val="24"/>
        </w:rPr>
        <w:t>danger</w:t>
      </w:r>
      <w:r w:rsidRPr="00576536">
        <w:rPr>
          <w:szCs w:val="24"/>
        </w:rPr>
        <w:t xml:space="preserve"> to</w:t>
      </w:r>
      <w:r w:rsidRPr="00576536">
        <w:rPr>
          <w:spacing w:val="-2"/>
          <w:szCs w:val="24"/>
        </w:rPr>
        <w:t xml:space="preserve"> </w:t>
      </w:r>
      <w:r w:rsidRPr="00576536">
        <w:rPr>
          <w:spacing w:val="-1"/>
          <w:szCs w:val="24"/>
        </w:rPr>
        <w:t>public</w:t>
      </w:r>
      <w:r w:rsidRPr="00576536">
        <w:rPr>
          <w:szCs w:val="24"/>
        </w:rPr>
        <w:t xml:space="preserve"> </w:t>
      </w:r>
      <w:r w:rsidRPr="00576536">
        <w:rPr>
          <w:spacing w:val="-1"/>
          <w:szCs w:val="24"/>
        </w:rPr>
        <w:t>health</w:t>
      </w:r>
      <w:r w:rsidRPr="00576536">
        <w:rPr>
          <w:szCs w:val="24"/>
        </w:rPr>
        <w:t xml:space="preserve"> or </w:t>
      </w:r>
      <w:r w:rsidRPr="00576536">
        <w:rPr>
          <w:spacing w:val="-1"/>
          <w:szCs w:val="24"/>
        </w:rPr>
        <w:t>safety;</w:t>
      </w:r>
      <w:r w:rsidRPr="00576536">
        <w:rPr>
          <w:szCs w:val="24"/>
        </w:rPr>
        <w:t xml:space="preserve"> or</w:t>
      </w:r>
    </w:p>
    <w:p w14:paraId="1A995C36" w14:textId="77777777" w:rsidR="00275987" w:rsidRPr="00576536" w:rsidRDefault="00275987" w:rsidP="00275987">
      <w:pPr>
        <w:pStyle w:val="BodyText"/>
        <w:widowControl w:val="0"/>
        <w:numPr>
          <w:ilvl w:val="0"/>
          <w:numId w:val="12"/>
        </w:numPr>
        <w:tabs>
          <w:tab w:val="left" w:pos="821"/>
        </w:tabs>
        <w:overflowPunct/>
        <w:autoSpaceDE/>
        <w:autoSpaceDN/>
        <w:adjustRightInd/>
        <w:spacing w:before="4" w:line="274" w:lineRule="exact"/>
        <w:ind w:right="989"/>
        <w:textAlignment w:val="auto"/>
        <w:rPr>
          <w:szCs w:val="24"/>
        </w:rPr>
      </w:pPr>
      <w:r w:rsidRPr="00576536">
        <w:rPr>
          <w:szCs w:val="24"/>
        </w:rPr>
        <w:t xml:space="preserve">A </w:t>
      </w:r>
      <w:r w:rsidRPr="00576536">
        <w:rPr>
          <w:spacing w:val="-1"/>
          <w:szCs w:val="24"/>
        </w:rPr>
        <w:t>violation</w:t>
      </w:r>
      <w:r w:rsidRPr="00576536">
        <w:rPr>
          <w:szCs w:val="24"/>
        </w:rPr>
        <w:t xml:space="preserve"> </w:t>
      </w:r>
      <w:r w:rsidRPr="00576536">
        <w:rPr>
          <w:spacing w:val="-1"/>
          <w:szCs w:val="24"/>
        </w:rPr>
        <w:t>of</w:t>
      </w:r>
      <w:r w:rsidRPr="00576536">
        <w:rPr>
          <w:szCs w:val="24"/>
        </w:rPr>
        <w:t xml:space="preserve"> </w:t>
      </w:r>
      <w:r w:rsidRPr="00576536">
        <w:rPr>
          <w:spacing w:val="-1"/>
          <w:szCs w:val="24"/>
        </w:rPr>
        <w:t>law,</w:t>
      </w:r>
      <w:r w:rsidRPr="00576536">
        <w:rPr>
          <w:szCs w:val="24"/>
        </w:rPr>
        <w:t xml:space="preserve"> rule, or </w:t>
      </w:r>
      <w:r w:rsidRPr="00576536">
        <w:rPr>
          <w:spacing w:val="-1"/>
          <w:szCs w:val="24"/>
        </w:rPr>
        <w:t>regulation</w:t>
      </w:r>
      <w:r w:rsidRPr="00576536">
        <w:rPr>
          <w:spacing w:val="1"/>
          <w:szCs w:val="24"/>
        </w:rPr>
        <w:t xml:space="preserve"> </w:t>
      </w:r>
      <w:r w:rsidRPr="00576536">
        <w:rPr>
          <w:spacing w:val="-1"/>
          <w:szCs w:val="24"/>
        </w:rPr>
        <w:t>related</w:t>
      </w:r>
      <w:r w:rsidRPr="00576536">
        <w:rPr>
          <w:szCs w:val="24"/>
        </w:rPr>
        <w:t xml:space="preserve"> </w:t>
      </w:r>
      <w:r w:rsidRPr="00576536">
        <w:rPr>
          <w:spacing w:val="-1"/>
          <w:szCs w:val="24"/>
        </w:rPr>
        <w:t>to</w:t>
      </w:r>
      <w:r w:rsidRPr="00576536">
        <w:rPr>
          <w:szCs w:val="24"/>
        </w:rPr>
        <w:t xml:space="preserve"> a</w:t>
      </w:r>
      <w:r w:rsidRPr="00576536">
        <w:rPr>
          <w:spacing w:val="1"/>
          <w:szCs w:val="24"/>
        </w:rPr>
        <w:t xml:space="preserve"> </w:t>
      </w:r>
      <w:r w:rsidRPr="00576536">
        <w:rPr>
          <w:spacing w:val="-1"/>
          <w:szCs w:val="24"/>
        </w:rPr>
        <w:t>Federal</w:t>
      </w:r>
      <w:r w:rsidRPr="00576536">
        <w:rPr>
          <w:szCs w:val="24"/>
        </w:rPr>
        <w:t xml:space="preserve"> </w:t>
      </w:r>
      <w:r w:rsidRPr="00576536">
        <w:rPr>
          <w:spacing w:val="-1"/>
          <w:szCs w:val="24"/>
        </w:rPr>
        <w:t>contract</w:t>
      </w:r>
      <w:r w:rsidRPr="00576536">
        <w:rPr>
          <w:szCs w:val="24"/>
        </w:rPr>
        <w:t xml:space="preserve"> or</w:t>
      </w:r>
      <w:r w:rsidRPr="00576536">
        <w:rPr>
          <w:spacing w:val="-4"/>
          <w:szCs w:val="24"/>
        </w:rPr>
        <w:t xml:space="preserve"> </w:t>
      </w:r>
      <w:r w:rsidRPr="00576536">
        <w:rPr>
          <w:spacing w:val="-1"/>
          <w:szCs w:val="24"/>
        </w:rPr>
        <w:t>grant</w:t>
      </w:r>
      <w:r w:rsidRPr="00576536">
        <w:rPr>
          <w:spacing w:val="65"/>
          <w:szCs w:val="24"/>
        </w:rPr>
        <w:t xml:space="preserve"> </w:t>
      </w:r>
      <w:r w:rsidRPr="00576536">
        <w:rPr>
          <w:spacing w:val="-1"/>
          <w:szCs w:val="24"/>
        </w:rPr>
        <w:t xml:space="preserve">(including </w:t>
      </w:r>
      <w:r w:rsidRPr="00576536">
        <w:rPr>
          <w:szCs w:val="24"/>
        </w:rPr>
        <w:t xml:space="preserve">the </w:t>
      </w:r>
      <w:r w:rsidRPr="00576536">
        <w:rPr>
          <w:spacing w:val="-1"/>
          <w:szCs w:val="24"/>
        </w:rPr>
        <w:t>competition</w:t>
      </w:r>
      <w:r w:rsidRPr="00576536">
        <w:rPr>
          <w:spacing w:val="-2"/>
          <w:szCs w:val="24"/>
        </w:rPr>
        <w:t xml:space="preserve"> </w:t>
      </w:r>
      <w:r w:rsidRPr="00576536">
        <w:rPr>
          <w:szCs w:val="24"/>
        </w:rPr>
        <w:t xml:space="preserve">for, or </w:t>
      </w:r>
      <w:r w:rsidRPr="00576536">
        <w:rPr>
          <w:spacing w:val="-1"/>
          <w:szCs w:val="24"/>
        </w:rPr>
        <w:t>negotiation</w:t>
      </w:r>
      <w:r w:rsidRPr="00576536">
        <w:rPr>
          <w:szCs w:val="24"/>
        </w:rPr>
        <w:t xml:space="preserve"> of,</w:t>
      </w:r>
      <w:r w:rsidRPr="00576536">
        <w:rPr>
          <w:spacing w:val="-2"/>
          <w:szCs w:val="24"/>
        </w:rPr>
        <w:t xml:space="preserve"> </w:t>
      </w:r>
      <w:r w:rsidRPr="00576536">
        <w:rPr>
          <w:szCs w:val="24"/>
        </w:rPr>
        <w:t>a</w:t>
      </w:r>
      <w:r w:rsidRPr="00576536">
        <w:rPr>
          <w:spacing w:val="1"/>
          <w:szCs w:val="24"/>
        </w:rPr>
        <w:t xml:space="preserve"> </w:t>
      </w:r>
      <w:r w:rsidRPr="00576536">
        <w:rPr>
          <w:spacing w:val="-1"/>
          <w:szCs w:val="24"/>
        </w:rPr>
        <w:t>contract</w:t>
      </w:r>
      <w:r w:rsidRPr="00576536">
        <w:rPr>
          <w:spacing w:val="-2"/>
          <w:szCs w:val="24"/>
        </w:rPr>
        <w:t xml:space="preserve"> </w:t>
      </w:r>
      <w:r w:rsidRPr="00576536">
        <w:rPr>
          <w:szCs w:val="24"/>
        </w:rPr>
        <w:t xml:space="preserve">or </w:t>
      </w:r>
      <w:r w:rsidRPr="00576536">
        <w:rPr>
          <w:spacing w:val="-1"/>
          <w:szCs w:val="24"/>
        </w:rPr>
        <w:t>grant).</w:t>
      </w:r>
    </w:p>
    <w:p w14:paraId="0873421C" w14:textId="77777777" w:rsidR="00275987" w:rsidRPr="00576536" w:rsidRDefault="00275987" w:rsidP="00275987">
      <w:pPr>
        <w:spacing w:before="8"/>
        <w:rPr>
          <w:rFonts w:eastAsia="Arial"/>
        </w:rPr>
      </w:pPr>
    </w:p>
    <w:p w14:paraId="48BBF261" w14:textId="77777777" w:rsidR="00275987" w:rsidRPr="00576536" w:rsidRDefault="00275987" w:rsidP="00275987">
      <w:pPr>
        <w:pStyle w:val="BodyText"/>
        <w:ind w:left="100"/>
        <w:rPr>
          <w:szCs w:val="24"/>
        </w:rPr>
      </w:pPr>
      <w:r w:rsidRPr="00576536">
        <w:rPr>
          <w:szCs w:val="24"/>
        </w:rPr>
        <w:t>To</w:t>
      </w:r>
      <w:r w:rsidRPr="00576536">
        <w:rPr>
          <w:spacing w:val="-2"/>
          <w:szCs w:val="24"/>
        </w:rPr>
        <w:t xml:space="preserve"> </w:t>
      </w:r>
      <w:r w:rsidRPr="00576536">
        <w:rPr>
          <w:szCs w:val="24"/>
        </w:rPr>
        <w:t>qualify</w:t>
      </w:r>
      <w:r w:rsidRPr="00576536">
        <w:rPr>
          <w:spacing w:val="-3"/>
          <w:szCs w:val="24"/>
        </w:rPr>
        <w:t xml:space="preserve"> </w:t>
      </w:r>
      <w:r w:rsidRPr="00576536">
        <w:rPr>
          <w:spacing w:val="-1"/>
          <w:szCs w:val="24"/>
        </w:rPr>
        <w:t>under</w:t>
      </w:r>
      <w:r w:rsidRPr="00576536">
        <w:rPr>
          <w:szCs w:val="24"/>
        </w:rPr>
        <w:t xml:space="preserve"> </w:t>
      </w:r>
      <w:r w:rsidRPr="00576536">
        <w:rPr>
          <w:spacing w:val="-1"/>
          <w:szCs w:val="24"/>
        </w:rPr>
        <w:t>the</w:t>
      </w:r>
      <w:r w:rsidRPr="00576536">
        <w:rPr>
          <w:szCs w:val="24"/>
        </w:rPr>
        <w:t xml:space="preserve"> </w:t>
      </w:r>
      <w:r w:rsidRPr="00576536">
        <w:rPr>
          <w:spacing w:val="-1"/>
          <w:szCs w:val="24"/>
        </w:rPr>
        <w:t>statute,</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employee's</w:t>
      </w:r>
      <w:r w:rsidRPr="00576536">
        <w:rPr>
          <w:spacing w:val="-3"/>
          <w:szCs w:val="24"/>
        </w:rPr>
        <w:t xml:space="preserve"> </w:t>
      </w:r>
      <w:r w:rsidRPr="00576536">
        <w:rPr>
          <w:spacing w:val="-1"/>
          <w:szCs w:val="24"/>
        </w:rPr>
        <w:t>disclosure</w:t>
      </w:r>
      <w:r w:rsidRPr="00576536">
        <w:rPr>
          <w:spacing w:val="-2"/>
          <w:szCs w:val="24"/>
        </w:rPr>
        <w:t xml:space="preserve"> </w:t>
      </w:r>
      <w:r w:rsidRPr="00576536">
        <w:rPr>
          <w:szCs w:val="24"/>
        </w:rPr>
        <w:t>must</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made</w:t>
      </w:r>
      <w:r w:rsidRPr="00576536">
        <w:rPr>
          <w:szCs w:val="24"/>
        </w:rPr>
        <w:t xml:space="preserve"> </w:t>
      </w:r>
      <w:r w:rsidRPr="00576536">
        <w:rPr>
          <w:spacing w:val="-1"/>
          <w:szCs w:val="24"/>
        </w:rPr>
        <w:t>to:</w:t>
      </w:r>
    </w:p>
    <w:p w14:paraId="6D4E54A5" w14:textId="77777777" w:rsidR="00275987" w:rsidRPr="00576536" w:rsidRDefault="00275987" w:rsidP="00275987">
      <w:pPr>
        <w:spacing w:before="10"/>
        <w:rPr>
          <w:rFonts w:eastAsia="Arial"/>
        </w:rPr>
      </w:pPr>
    </w:p>
    <w:p w14:paraId="71121CDF"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76" w:lineRule="exact"/>
        <w:ind w:right="597"/>
        <w:textAlignment w:val="auto"/>
        <w:rPr>
          <w:szCs w:val="24"/>
        </w:rPr>
      </w:pPr>
      <w:r w:rsidRPr="00576536">
        <w:rPr>
          <w:szCs w:val="24"/>
        </w:rPr>
        <w:t xml:space="preserve">A Member </w:t>
      </w:r>
      <w:r w:rsidRPr="00576536">
        <w:rPr>
          <w:spacing w:val="-1"/>
          <w:szCs w:val="24"/>
        </w:rPr>
        <w:t>of</w:t>
      </w:r>
      <w:r w:rsidRPr="00576536">
        <w:rPr>
          <w:szCs w:val="24"/>
        </w:rPr>
        <w:t xml:space="preserve"> </w:t>
      </w:r>
      <w:r w:rsidRPr="00576536">
        <w:rPr>
          <w:spacing w:val="-1"/>
          <w:szCs w:val="24"/>
        </w:rPr>
        <w:t>the</w:t>
      </w:r>
      <w:r w:rsidRPr="00576536">
        <w:rPr>
          <w:szCs w:val="24"/>
        </w:rPr>
        <w:t xml:space="preserve"> U.S.</w:t>
      </w:r>
      <w:r w:rsidRPr="00576536">
        <w:rPr>
          <w:spacing w:val="-4"/>
          <w:szCs w:val="24"/>
        </w:rPr>
        <w:t xml:space="preserve"> </w:t>
      </w:r>
      <w:r w:rsidRPr="00576536">
        <w:rPr>
          <w:spacing w:val="-1"/>
          <w:szCs w:val="24"/>
        </w:rPr>
        <w:t>Congress,</w:t>
      </w:r>
      <w:r w:rsidRPr="00576536">
        <w:rPr>
          <w:szCs w:val="24"/>
        </w:rPr>
        <w:t xml:space="preserve"> or a </w:t>
      </w:r>
      <w:r w:rsidRPr="00576536">
        <w:rPr>
          <w:spacing w:val="-1"/>
          <w:szCs w:val="24"/>
        </w:rPr>
        <w:t>representative</w:t>
      </w:r>
      <w:r w:rsidRPr="00576536">
        <w:rPr>
          <w:szCs w:val="24"/>
        </w:rPr>
        <w:t xml:space="preserve"> </w:t>
      </w:r>
      <w:r w:rsidRPr="00576536">
        <w:rPr>
          <w:spacing w:val="-1"/>
          <w:szCs w:val="24"/>
        </w:rPr>
        <w:t>of</w:t>
      </w:r>
      <w:r w:rsidRPr="00576536">
        <w:rPr>
          <w:szCs w:val="24"/>
        </w:rPr>
        <w:t xml:space="preserve"> a U.S.</w:t>
      </w:r>
      <w:r w:rsidRPr="00576536">
        <w:rPr>
          <w:spacing w:val="-2"/>
          <w:szCs w:val="24"/>
        </w:rPr>
        <w:t xml:space="preserve"> </w:t>
      </w:r>
      <w:r w:rsidRPr="00576536">
        <w:rPr>
          <w:spacing w:val="-1"/>
          <w:szCs w:val="24"/>
        </w:rPr>
        <w:t>Congressional</w:t>
      </w:r>
      <w:r w:rsidRPr="00576536">
        <w:rPr>
          <w:spacing w:val="71"/>
          <w:szCs w:val="24"/>
        </w:rPr>
        <w:t xml:space="preserve"> </w:t>
      </w:r>
      <w:r w:rsidRPr="00576536">
        <w:rPr>
          <w:szCs w:val="24"/>
        </w:rPr>
        <w:t>Committee;</w:t>
      </w:r>
    </w:p>
    <w:p w14:paraId="5EEA9C9B" w14:textId="77777777" w:rsidR="00275987" w:rsidRPr="00576536" w:rsidRDefault="00275987" w:rsidP="00275987">
      <w:pPr>
        <w:pStyle w:val="BodyText"/>
        <w:widowControl w:val="0"/>
        <w:numPr>
          <w:ilvl w:val="0"/>
          <w:numId w:val="12"/>
        </w:numPr>
        <w:tabs>
          <w:tab w:val="left" w:pos="821"/>
        </w:tabs>
        <w:overflowPunct/>
        <w:autoSpaceDE/>
        <w:autoSpaceDN/>
        <w:adjustRightInd/>
        <w:spacing w:before="12" w:line="295" w:lineRule="exact"/>
        <w:ind w:right="0"/>
        <w:textAlignment w:val="auto"/>
        <w:rPr>
          <w:szCs w:val="24"/>
        </w:rPr>
      </w:pPr>
      <w:r w:rsidRPr="00576536">
        <w:rPr>
          <w:szCs w:val="24"/>
        </w:rPr>
        <w:t xml:space="preserve">A </w:t>
      </w:r>
      <w:r w:rsidRPr="00576536">
        <w:rPr>
          <w:spacing w:val="-1"/>
          <w:szCs w:val="24"/>
        </w:rPr>
        <w:t>cognizant</w:t>
      </w:r>
      <w:r w:rsidRPr="00576536">
        <w:rPr>
          <w:szCs w:val="24"/>
        </w:rPr>
        <w:t xml:space="preserve"> U.S.</w:t>
      </w:r>
      <w:r w:rsidRPr="00576536">
        <w:rPr>
          <w:spacing w:val="-1"/>
          <w:szCs w:val="24"/>
        </w:rPr>
        <w:t xml:space="preserve"> Inspector</w:t>
      </w:r>
      <w:r w:rsidRPr="00576536">
        <w:rPr>
          <w:szCs w:val="24"/>
        </w:rPr>
        <w:t xml:space="preserve"> </w:t>
      </w:r>
      <w:r w:rsidRPr="00576536">
        <w:rPr>
          <w:spacing w:val="-1"/>
          <w:szCs w:val="24"/>
        </w:rPr>
        <w:t>General;</w:t>
      </w:r>
    </w:p>
    <w:p w14:paraId="6986E16A" w14:textId="77777777" w:rsidR="00275987" w:rsidRPr="00576536" w:rsidRDefault="00275987" w:rsidP="00275987">
      <w:pPr>
        <w:pStyle w:val="BodyText"/>
        <w:widowControl w:val="0"/>
        <w:numPr>
          <w:ilvl w:val="0"/>
          <w:numId w:val="12"/>
        </w:numPr>
        <w:tabs>
          <w:tab w:val="left" w:pos="821"/>
        </w:tabs>
        <w:overflowPunct/>
        <w:autoSpaceDE/>
        <w:autoSpaceDN/>
        <w:adjustRightInd/>
        <w:spacing w:line="293" w:lineRule="exact"/>
        <w:ind w:right="0"/>
        <w:textAlignment w:val="auto"/>
        <w:rPr>
          <w:szCs w:val="24"/>
        </w:rPr>
      </w:pPr>
      <w:r w:rsidRPr="00576536">
        <w:rPr>
          <w:spacing w:val="-1"/>
          <w:szCs w:val="24"/>
        </w:rPr>
        <w:t>The</w:t>
      </w:r>
      <w:r w:rsidRPr="00576536">
        <w:rPr>
          <w:szCs w:val="24"/>
        </w:rPr>
        <w:t xml:space="preserve"> U.S.</w:t>
      </w:r>
      <w:r w:rsidRPr="00576536">
        <w:rPr>
          <w:spacing w:val="-2"/>
          <w:szCs w:val="24"/>
        </w:rPr>
        <w:t xml:space="preserve"> </w:t>
      </w:r>
      <w:r w:rsidRPr="00576536">
        <w:rPr>
          <w:spacing w:val="-1"/>
          <w:szCs w:val="24"/>
        </w:rPr>
        <w:t>Government</w:t>
      </w:r>
      <w:r w:rsidRPr="00576536">
        <w:rPr>
          <w:spacing w:val="-4"/>
          <w:szCs w:val="24"/>
        </w:rPr>
        <w:t xml:space="preserve"> </w:t>
      </w:r>
      <w:r w:rsidRPr="00576536">
        <w:rPr>
          <w:spacing w:val="-1"/>
          <w:szCs w:val="24"/>
        </w:rPr>
        <w:t>Accountability</w:t>
      </w:r>
      <w:r w:rsidRPr="00576536">
        <w:rPr>
          <w:spacing w:val="-3"/>
          <w:szCs w:val="24"/>
        </w:rPr>
        <w:t xml:space="preserve"> </w:t>
      </w:r>
      <w:r w:rsidRPr="00576536">
        <w:rPr>
          <w:szCs w:val="24"/>
        </w:rPr>
        <w:t>Office;</w:t>
      </w:r>
    </w:p>
    <w:p w14:paraId="76828A0E" w14:textId="77777777" w:rsidR="00275987" w:rsidRPr="00576536" w:rsidRDefault="00275987" w:rsidP="00275987">
      <w:pPr>
        <w:pStyle w:val="BodyText"/>
        <w:widowControl w:val="0"/>
        <w:numPr>
          <w:ilvl w:val="0"/>
          <w:numId w:val="12"/>
        </w:numPr>
        <w:tabs>
          <w:tab w:val="left" w:pos="821"/>
        </w:tabs>
        <w:overflowPunct/>
        <w:autoSpaceDE/>
        <w:autoSpaceDN/>
        <w:adjustRightInd/>
        <w:spacing w:before="4" w:line="274" w:lineRule="exact"/>
        <w:ind w:right="362"/>
        <w:textAlignment w:val="auto"/>
        <w:rPr>
          <w:szCs w:val="24"/>
        </w:rPr>
      </w:pPr>
      <w:r w:rsidRPr="00576536">
        <w:rPr>
          <w:szCs w:val="24"/>
        </w:rPr>
        <w:t xml:space="preserve">A </w:t>
      </w:r>
      <w:r w:rsidRPr="00576536">
        <w:rPr>
          <w:spacing w:val="-1"/>
          <w:szCs w:val="24"/>
        </w:rPr>
        <w:t>Federal</w:t>
      </w:r>
      <w:r w:rsidRPr="00576536">
        <w:rPr>
          <w:szCs w:val="24"/>
        </w:rPr>
        <w:t xml:space="preserve"> </w:t>
      </w:r>
      <w:r w:rsidRPr="00576536">
        <w:rPr>
          <w:spacing w:val="-1"/>
          <w:szCs w:val="24"/>
        </w:rPr>
        <w:t>employee</w:t>
      </w:r>
      <w:r w:rsidRPr="00576536">
        <w:rPr>
          <w:szCs w:val="24"/>
        </w:rPr>
        <w:t xml:space="preserve"> </w:t>
      </w:r>
      <w:r w:rsidRPr="00576536">
        <w:rPr>
          <w:spacing w:val="-1"/>
          <w:szCs w:val="24"/>
        </w:rPr>
        <w:t>responsible</w:t>
      </w:r>
      <w:r w:rsidRPr="00576536">
        <w:rPr>
          <w:spacing w:val="-4"/>
          <w:szCs w:val="24"/>
        </w:rPr>
        <w:t xml:space="preserve"> </w:t>
      </w:r>
      <w:r w:rsidRPr="00576536">
        <w:rPr>
          <w:szCs w:val="24"/>
        </w:rPr>
        <w:t xml:space="preserve">for </w:t>
      </w:r>
      <w:r w:rsidRPr="00576536">
        <w:rPr>
          <w:spacing w:val="-1"/>
          <w:szCs w:val="24"/>
        </w:rPr>
        <w:t>contract</w:t>
      </w:r>
      <w:r w:rsidRPr="00576536">
        <w:rPr>
          <w:spacing w:val="-4"/>
          <w:szCs w:val="24"/>
        </w:rPr>
        <w:t xml:space="preserve"> </w:t>
      </w:r>
      <w:r w:rsidRPr="00576536">
        <w:rPr>
          <w:szCs w:val="24"/>
        </w:rPr>
        <w:t xml:space="preserve">or </w:t>
      </w:r>
      <w:r w:rsidRPr="00576536">
        <w:rPr>
          <w:spacing w:val="-1"/>
          <w:szCs w:val="24"/>
        </w:rPr>
        <w:t>grant</w:t>
      </w:r>
      <w:r w:rsidRPr="00576536">
        <w:rPr>
          <w:szCs w:val="24"/>
        </w:rPr>
        <w:t xml:space="preserve"> </w:t>
      </w:r>
      <w:r w:rsidRPr="00576536">
        <w:rPr>
          <w:spacing w:val="-1"/>
          <w:szCs w:val="24"/>
        </w:rPr>
        <w:t>oversight</w:t>
      </w:r>
      <w:r w:rsidRPr="00576536">
        <w:rPr>
          <w:szCs w:val="24"/>
        </w:rPr>
        <w:t xml:space="preserve"> or </w:t>
      </w:r>
      <w:r w:rsidRPr="00576536">
        <w:rPr>
          <w:spacing w:val="-1"/>
          <w:szCs w:val="24"/>
        </w:rPr>
        <w:t>management</w:t>
      </w:r>
      <w:r w:rsidRPr="00576536">
        <w:rPr>
          <w:spacing w:val="71"/>
          <w:szCs w:val="24"/>
        </w:rPr>
        <w:t xml:space="preserve"> </w:t>
      </w:r>
      <w:r w:rsidRPr="00576536">
        <w:rPr>
          <w:szCs w:val="24"/>
        </w:rPr>
        <w:t xml:space="preserve">at </w:t>
      </w:r>
      <w:r w:rsidRPr="00576536">
        <w:rPr>
          <w:spacing w:val="-1"/>
          <w:szCs w:val="24"/>
        </w:rPr>
        <w:t>the</w:t>
      </w:r>
      <w:r w:rsidRPr="00576536">
        <w:rPr>
          <w:szCs w:val="24"/>
        </w:rPr>
        <w:t xml:space="preserve"> </w:t>
      </w:r>
      <w:r w:rsidRPr="00576536">
        <w:rPr>
          <w:spacing w:val="-1"/>
          <w:szCs w:val="24"/>
        </w:rPr>
        <w:t>relevant</w:t>
      </w:r>
      <w:r w:rsidRPr="00576536">
        <w:rPr>
          <w:spacing w:val="-2"/>
          <w:szCs w:val="24"/>
        </w:rPr>
        <w:t xml:space="preserve"> </w:t>
      </w:r>
      <w:r w:rsidRPr="00576536">
        <w:rPr>
          <w:spacing w:val="-1"/>
          <w:szCs w:val="24"/>
        </w:rPr>
        <w:t>agency;</w:t>
      </w:r>
    </w:p>
    <w:p w14:paraId="08F7202B" w14:textId="77777777" w:rsidR="00275987" w:rsidRPr="00576536" w:rsidRDefault="00275987" w:rsidP="00275987">
      <w:pPr>
        <w:pStyle w:val="BodyText"/>
        <w:widowControl w:val="0"/>
        <w:numPr>
          <w:ilvl w:val="0"/>
          <w:numId w:val="12"/>
        </w:numPr>
        <w:tabs>
          <w:tab w:val="left" w:pos="821"/>
        </w:tabs>
        <w:overflowPunct/>
        <w:autoSpaceDE/>
        <w:autoSpaceDN/>
        <w:adjustRightInd/>
        <w:spacing w:before="13" w:line="295" w:lineRule="exact"/>
        <w:ind w:right="0"/>
        <w:textAlignment w:val="auto"/>
        <w:rPr>
          <w:szCs w:val="24"/>
        </w:rPr>
      </w:pPr>
      <w:r w:rsidRPr="00576536">
        <w:rPr>
          <w:szCs w:val="24"/>
        </w:rPr>
        <w:t xml:space="preserve">A U.S. </w:t>
      </w:r>
      <w:r w:rsidRPr="00576536">
        <w:rPr>
          <w:spacing w:val="-1"/>
          <w:szCs w:val="24"/>
        </w:rPr>
        <w:t>court</w:t>
      </w:r>
      <w:r w:rsidRPr="00576536">
        <w:rPr>
          <w:szCs w:val="24"/>
        </w:rPr>
        <w:t xml:space="preserve"> or </w:t>
      </w:r>
      <w:r w:rsidRPr="00576536">
        <w:rPr>
          <w:spacing w:val="-1"/>
          <w:szCs w:val="24"/>
        </w:rPr>
        <w:t>grand</w:t>
      </w:r>
      <w:r w:rsidRPr="00576536">
        <w:rPr>
          <w:szCs w:val="24"/>
        </w:rPr>
        <w:t xml:space="preserve"> </w:t>
      </w:r>
      <w:r w:rsidRPr="00576536">
        <w:rPr>
          <w:spacing w:val="-2"/>
          <w:szCs w:val="24"/>
        </w:rPr>
        <w:t>jury;</w:t>
      </w:r>
      <w:r w:rsidRPr="00576536">
        <w:rPr>
          <w:szCs w:val="24"/>
        </w:rPr>
        <w:t xml:space="preserve"> or,</w:t>
      </w:r>
    </w:p>
    <w:p w14:paraId="0B99C673" w14:textId="77777777" w:rsidR="00275987" w:rsidRPr="00576536" w:rsidRDefault="00275987" w:rsidP="00275987">
      <w:pPr>
        <w:pStyle w:val="BodyText"/>
        <w:widowControl w:val="0"/>
        <w:numPr>
          <w:ilvl w:val="0"/>
          <w:numId w:val="12"/>
        </w:numPr>
        <w:tabs>
          <w:tab w:val="left" w:pos="821"/>
        </w:tabs>
        <w:overflowPunct/>
        <w:autoSpaceDE/>
        <w:autoSpaceDN/>
        <w:adjustRightInd/>
        <w:spacing w:before="2" w:line="276" w:lineRule="exact"/>
        <w:ind w:right="1405"/>
        <w:textAlignment w:val="auto"/>
        <w:rPr>
          <w:szCs w:val="24"/>
        </w:rPr>
      </w:pPr>
      <w:r w:rsidRPr="00576536">
        <w:rPr>
          <w:szCs w:val="24"/>
        </w:rPr>
        <w:t xml:space="preserve">A </w:t>
      </w:r>
      <w:r w:rsidRPr="00576536">
        <w:rPr>
          <w:spacing w:val="-1"/>
          <w:szCs w:val="24"/>
        </w:rPr>
        <w:t>management</w:t>
      </w:r>
      <w:r w:rsidRPr="00576536">
        <w:rPr>
          <w:szCs w:val="24"/>
        </w:rPr>
        <w:t xml:space="preserve"> </w:t>
      </w:r>
      <w:r w:rsidRPr="00576536">
        <w:rPr>
          <w:spacing w:val="-1"/>
          <w:szCs w:val="24"/>
        </w:rPr>
        <w:t>official</w:t>
      </w:r>
      <w:r w:rsidRPr="00576536">
        <w:rPr>
          <w:spacing w:val="-3"/>
          <w:szCs w:val="24"/>
        </w:rPr>
        <w:t xml:space="preserve"> </w:t>
      </w:r>
      <w:r w:rsidRPr="00576536">
        <w:rPr>
          <w:szCs w:val="24"/>
        </w:rPr>
        <w:t xml:space="preserve">or </w:t>
      </w:r>
      <w:r w:rsidRPr="00576536">
        <w:rPr>
          <w:spacing w:val="-1"/>
          <w:szCs w:val="24"/>
        </w:rPr>
        <w:t>other</w:t>
      </w:r>
      <w:r w:rsidRPr="00576536">
        <w:rPr>
          <w:szCs w:val="24"/>
        </w:rPr>
        <w:t xml:space="preserve"> </w:t>
      </w:r>
      <w:r w:rsidRPr="00576536">
        <w:rPr>
          <w:spacing w:val="-1"/>
          <w:szCs w:val="24"/>
        </w:rPr>
        <w:t>employee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Grantee</w:t>
      </w:r>
      <w:r w:rsidRPr="00576536">
        <w:rPr>
          <w:szCs w:val="24"/>
        </w:rPr>
        <w:t xml:space="preserve"> </w:t>
      </w:r>
      <w:r w:rsidRPr="00576536">
        <w:rPr>
          <w:spacing w:val="-1"/>
          <w:szCs w:val="24"/>
        </w:rPr>
        <w:t>who</w:t>
      </w:r>
      <w:r w:rsidRPr="00576536">
        <w:rPr>
          <w:szCs w:val="24"/>
        </w:rPr>
        <w:t xml:space="preserve"> has</w:t>
      </w:r>
      <w:r w:rsidRPr="00576536">
        <w:rPr>
          <w:spacing w:val="-3"/>
          <w:szCs w:val="24"/>
        </w:rPr>
        <w:t xml:space="preserve"> </w:t>
      </w:r>
      <w:r w:rsidRPr="00576536">
        <w:rPr>
          <w:spacing w:val="-1"/>
          <w:szCs w:val="24"/>
        </w:rPr>
        <w:t>the</w:t>
      </w:r>
      <w:r w:rsidRPr="00576536">
        <w:rPr>
          <w:spacing w:val="51"/>
          <w:szCs w:val="24"/>
        </w:rPr>
        <w:t xml:space="preserve"> </w:t>
      </w:r>
      <w:r w:rsidRPr="00576536">
        <w:rPr>
          <w:spacing w:val="-1"/>
          <w:szCs w:val="24"/>
        </w:rPr>
        <w:t>responsibility</w:t>
      </w:r>
      <w:r w:rsidRPr="00576536">
        <w:rPr>
          <w:spacing w:val="-2"/>
          <w:szCs w:val="24"/>
        </w:rPr>
        <w:t xml:space="preserve"> </w:t>
      </w:r>
      <w:r w:rsidRPr="00576536">
        <w:rPr>
          <w:szCs w:val="24"/>
        </w:rPr>
        <w:t xml:space="preserve">to </w:t>
      </w:r>
      <w:r w:rsidRPr="00576536">
        <w:rPr>
          <w:spacing w:val="-1"/>
          <w:szCs w:val="24"/>
        </w:rPr>
        <w:t>investigate,</w:t>
      </w:r>
      <w:r w:rsidRPr="00576536">
        <w:rPr>
          <w:szCs w:val="24"/>
        </w:rPr>
        <w:t xml:space="preserve"> </w:t>
      </w:r>
      <w:r w:rsidRPr="00576536">
        <w:rPr>
          <w:spacing w:val="-1"/>
          <w:szCs w:val="24"/>
        </w:rPr>
        <w:t>discover,</w:t>
      </w:r>
      <w:r w:rsidRPr="00576536">
        <w:rPr>
          <w:szCs w:val="24"/>
        </w:rPr>
        <w:t xml:space="preserve"> or </w:t>
      </w:r>
      <w:r w:rsidRPr="00576536">
        <w:rPr>
          <w:spacing w:val="-1"/>
          <w:szCs w:val="24"/>
        </w:rPr>
        <w:t>address</w:t>
      </w:r>
      <w:r w:rsidRPr="00576536">
        <w:rPr>
          <w:szCs w:val="24"/>
        </w:rPr>
        <w:t xml:space="preserve"> </w:t>
      </w:r>
      <w:r w:rsidRPr="00576536">
        <w:rPr>
          <w:spacing w:val="-1"/>
          <w:szCs w:val="24"/>
        </w:rPr>
        <w:t>misconduct.</w:t>
      </w:r>
    </w:p>
    <w:p w14:paraId="255EDF6E" w14:textId="77777777" w:rsidR="00275987" w:rsidRPr="00576536" w:rsidRDefault="00275987" w:rsidP="00275987">
      <w:pPr>
        <w:spacing w:before="5"/>
        <w:rPr>
          <w:rFonts w:eastAsia="Arial"/>
        </w:rPr>
      </w:pPr>
    </w:p>
    <w:p w14:paraId="43AE3489" w14:textId="77777777" w:rsidR="00275987" w:rsidRPr="00576536" w:rsidRDefault="00275987" w:rsidP="00275987">
      <w:pPr>
        <w:pStyle w:val="BodyText"/>
        <w:ind w:left="3545" w:right="2826"/>
        <w:jc w:val="center"/>
        <w:rPr>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0D2240BE" w14:textId="77777777" w:rsidR="00275987" w:rsidRPr="00576536" w:rsidRDefault="00275987" w:rsidP="00275987">
      <w:pPr>
        <w:rPr>
          <w:rFonts w:eastAsia="Arial"/>
        </w:rPr>
      </w:pPr>
    </w:p>
    <w:p w14:paraId="761A6BBF" w14:textId="77777777" w:rsidR="00275987" w:rsidRPr="00576536" w:rsidRDefault="00275987" w:rsidP="00275987">
      <w:pPr>
        <w:spacing w:before="10"/>
        <w:rPr>
          <w:rFonts w:eastAsia="Arial"/>
        </w:rPr>
      </w:pPr>
    </w:p>
    <w:p w14:paraId="6EA47D76" w14:textId="77777777" w:rsidR="00275987" w:rsidRPr="00576536" w:rsidRDefault="00275987" w:rsidP="00275987">
      <w:pPr>
        <w:pStyle w:val="Heading1"/>
        <w:spacing w:line="241" w:lineRule="auto"/>
        <w:ind w:left="911" w:right="756" w:hanging="812"/>
        <w:rPr>
          <w:rFonts w:cs="Times New Roman"/>
          <w:b w:val="0"/>
          <w:bCs w:val="0"/>
        </w:rPr>
      </w:pPr>
      <w:r w:rsidRPr="00576536">
        <w:rPr>
          <w:rFonts w:cs="Times New Roman"/>
          <w:spacing w:val="-1"/>
        </w:rPr>
        <w:t>M23.</w:t>
      </w:r>
      <w:r w:rsidRPr="00576536">
        <w:rPr>
          <w:rFonts w:cs="Times New Roman"/>
          <w:spacing w:val="1"/>
        </w:rPr>
        <w:t xml:space="preserve"> </w:t>
      </w:r>
      <w:r w:rsidRPr="00576536">
        <w:rPr>
          <w:rFonts w:cs="Times New Roman"/>
          <w:spacing w:val="-2"/>
        </w:rPr>
        <w:t>SUBMISSION</w:t>
      </w:r>
      <w:r w:rsidRPr="00576536">
        <w:rPr>
          <w:rFonts w:cs="Times New Roman"/>
          <w:spacing w:val="-1"/>
        </w:rPr>
        <w:t xml:space="preserve"> </w:t>
      </w:r>
      <w:r w:rsidRPr="00576536">
        <w:rPr>
          <w:rFonts w:cs="Times New Roman"/>
        </w:rPr>
        <w:t>OF</w:t>
      </w:r>
      <w:r w:rsidRPr="00576536">
        <w:rPr>
          <w:rFonts w:cs="Times New Roman"/>
          <w:spacing w:val="-1"/>
        </w:rPr>
        <w:t xml:space="preserve"> </w:t>
      </w:r>
      <w:r w:rsidRPr="00576536">
        <w:rPr>
          <w:rFonts w:cs="Times New Roman"/>
          <w:spacing w:val="-2"/>
        </w:rPr>
        <w:t>DATASETS</w:t>
      </w:r>
      <w:r w:rsidRPr="00576536">
        <w:rPr>
          <w:rFonts w:cs="Times New Roman"/>
          <w:spacing w:val="1"/>
        </w:rPr>
        <w:t xml:space="preserve"> </w:t>
      </w:r>
      <w:r w:rsidRPr="00576536">
        <w:rPr>
          <w:rFonts w:cs="Times New Roman"/>
          <w:spacing w:val="-1"/>
        </w:rPr>
        <w:t>TO</w:t>
      </w:r>
      <w:r w:rsidRPr="00576536">
        <w:rPr>
          <w:rFonts w:cs="Times New Roman"/>
          <w:spacing w:val="1"/>
        </w:rPr>
        <w:t xml:space="preserve"> </w:t>
      </w:r>
      <w:r w:rsidRPr="00576536">
        <w:rPr>
          <w:rFonts w:cs="Times New Roman"/>
          <w:spacing w:val="-2"/>
        </w:rPr>
        <w:t>THE</w:t>
      </w:r>
      <w:r w:rsidRPr="00576536">
        <w:rPr>
          <w:rFonts w:cs="Times New Roman"/>
          <w:spacing w:val="1"/>
        </w:rPr>
        <w:t xml:space="preserve"> </w:t>
      </w:r>
      <w:r w:rsidRPr="00576536">
        <w:rPr>
          <w:rFonts w:cs="Times New Roman"/>
          <w:spacing w:val="-1"/>
        </w:rPr>
        <w:t>DEVELOPMENT DATA</w:t>
      </w:r>
      <w:r w:rsidRPr="00576536">
        <w:rPr>
          <w:rFonts w:cs="Times New Roman"/>
          <w:spacing w:val="53"/>
        </w:rPr>
        <w:t xml:space="preserve"> </w:t>
      </w:r>
      <w:r w:rsidRPr="00576536">
        <w:rPr>
          <w:rFonts w:cs="Times New Roman"/>
          <w:spacing w:val="-2"/>
        </w:rPr>
        <w:t>LIBRARY</w:t>
      </w:r>
      <w:r w:rsidRPr="00576536">
        <w:rPr>
          <w:rFonts w:cs="Times New Roman"/>
          <w:spacing w:val="1"/>
        </w:rPr>
        <w:t xml:space="preserve"> </w:t>
      </w:r>
      <w:r w:rsidRPr="00576536">
        <w:rPr>
          <w:rFonts w:cs="Times New Roman"/>
          <w:spacing w:val="-1"/>
        </w:rPr>
        <w:t>(</w:t>
      </w:r>
      <w:proofErr w:type="gramStart"/>
      <w:r w:rsidRPr="00576536">
        <w:rPr>
          <w:rFonts w:cs="Times New Roman"/>
          <w:spacing w:val="-1"/>
        </w:rPr>
        <w:t>OCTOBER</w:t>
      </w:r>
      <w:r w:rsidRPr="00576536">
        <w:rPr>
          <w:rFonts w:cs="Times New Roman"/>
        </w:rPr>
        <w:t xml:space="preserve"> </w:t>
      </w:r>
      <w:r w:rsidRPr="00576536">
        <w:rPr>
          <w:rFonts w:cs="Times New Roman"/>
          <w:spacing w:val="1"/>
        </w:rPr>
        <w:t xml:space="preserve"> </w:t>
      </w:r>
      <w:r w:rsidRPr="00576536">
        <w:rPr>
          <w:rFonts w:cs="Times New Roman"/>
          <w:spacing w:val="-1"/>
        </w:rPr>
        <w:t>2014</w:t>
      </w:r>
      <w:proofErr w:type="gramEnd"/>
      <w:r w:rsidRPr="00576536">
        <w:rPr>
          <w:rFonts w:cs="Times New Roman"/>
          <w:spacing w:val="-1"/>
        </w:rPr>
        <w:t>)</w:t>
      </w:r>
    </w:p>
    <w:p w14:paraId="376E1A78" w14:textId="77777777" w:rsidR="00275987" w:rsidRPr="00576536" w:rsidRDefault="00275987" w:rsidP="00275987">
      <w:pPr>
        <w:spacing w:before="11"/>
        <w:rPr>
          <w:rFonts w:eastAsia="Arial"/>
          <w:b/>
          <w:bCs/>
        </w:rPr>
      </w:pPr>
    </w:p>
    <w:p w14:paraId="099AAA0C" w14:textId="4020BBE8" w:rsidR="00275987" w:rsidRPr="00D02166" w:rsidRDefault="00275987" w:rsidP="00D02166">
      <w:pPr>
        <w:pStyle w:val="BodyText"/>
        <w:widowControl w:val="0"/>
        <w:numPr>
          <w:ilvl w:val="0"/>
          <w:numId w:val="13"/>
        </w:numPr>
        <w:tabs>
          <w:tab w:val="left" w:pos="821"/>
        </w:tabs>
        <w:overflowPunct/>
        <w:autoSpaceDE/>
        <w:autoSpaceDN/>
        <w:adjustRightInd/>
        <w:ind w:right="0"/>
        <w:textAlignment w:val="auto"/>
        <w:rPr>
          <w:szCs w:val="24"/>
        </w:rPr>
      </w:pPr>
      <w:r w:rsidRPr="00576536">
        <w:rPr>
          <w:szCs w:val="24"/>
        </w:rPr>
        <w:t>Definitions.</w:t>
      </w:r>
      <w:r w:rsidRPr="00576536">
        <w:rPr>
          <w:spacing w:val="64"/>
          <w:szCs w:val="24"/>
        </w:rPr>
        <w:t xml:space="preserve"> </w:t>
      </w:r>
      <w:r w:rsidRPr="00576536">
        <w:rPr>
          <w:szCs w:val="24"/>
        </w:rPr>
        <w:t xml:space="preserve">For </w:t>
      </w:r>
      <w:r w:rsidRPr="00576536">
        <w:rPr>
          <w:spacing w:val="-1"/>
          <w:szCs w:val="24"/>
        </w:rPr>
        <w:t>the</w:t>
      </w:r>
      <w:r w:rsidRPr="00576536">
        <w:rPr>
          <w:szCs w:val="24"/>
        </w:rPr>
        <w:t xml:space="preserve"> </w:t>
      </w:r>
      <w:r w:rsidRPr="00576536">
        <w:rPr>
          <w:spacing w:val="-1"/>
          <w:szCs w:val="24"/>
        </w:rPr>
        <w:t>purpose</w:t>
      </w:r>
      <w:r w:rsidRPr="00576536">
        <w:rPr>
          <w:spacing w:val="3"/>
          <w:szCs w:val="24"/>
        </w:rPr>
        <w:t xml:space="preserve"> </w:t>
      </w:r>
      <w:r w:rsidRPr="00576536">
        <w:rPr>
          <w:spacing w:val="-1"/>
          <w:szCs w:val="24"/>
        </w:rPr>
        <w:t>of</w:t>
      </w:r>
      <w:r w:rsidRPr="00576536">
        <w:rPr>
          <w:szCs w:val="24"/>
        </w:rPr>
        <w:t xml:space="preserve"> </w:t>
      </w:r>
      <w:r w:rsidRPr="00576536">
        <w:rPr>
          <w:spacing w:val="-1"/>
          <w:szCs w:val="24"/>
        </w:rPr>
        <w:t>submissions</w:t>
      </w:r>
      <w:r w:rsidRPr="00576536">
        <w:rPr>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DDL:</w:t>
      </w:r>
    </w:p>
    <w:p w14:paraId="0D7A49DB" w14:textId="77777777" w:rsidR="00275987" w:rsidRPr="00576536" w:rsidRDefault="00275987" w:rsidP="00275987">
      <w:pPr>
        <w:pStyle w:val="BodyText"/>
        <w:widowControl w:val="0"/>
        <w:numPr>
          <w:ilvl w:val="1"/>
          <w:numId w:val="13"/>
        </w:numPr>
        <w:tabs>
          <w:tab w:val="left" w:pos="1541"/>
        </w:tabs>
        <w:overflowPunct/>
        <w:autoSpaceDE/>
        <w:autoSpaceDN/>
        <w:adjustRightInd/>
        <w:spacing w:before="69"/>
        <w:ind w:right="159"/>
        <w:textAlignment w:val="auto"/>
        <w:rPr>
          <w:szCs w:val="24"/>
        </w:rPr>
      </w:pPr>
      <w:r w:rsidRPr="00576536">
        <w:rPr>
          <w:spacing w:val="-1"/>
          <w:szCs w:val="24"/>
        </w:rPr>
        <w:t>“Dataset”</w:t>
      </w:r>
      <w:r w:rsidRPr="00576536">
        <w:rPr>
          <w:szCs w:val="24"/>
        </w:rPr>
        <w:t xml:space="preserve"> is </w:t>
      </w:r>
      <w:r w:rsidRPr="00576536">
        <w:rPr>
          <w:spacing w:val="-1"/>
          <w:szCs w:val="24"/>
        </w:rPr>
        <w:t>an</w:t>
      </w:r>
      <w:r w:rsidRPr="00576536">
        <w:rPr>
          <w:szCs w:val="24"/>
        </w:rPr>
        <w:t xml:space="preserve"> </w:t>
      </w:r>
      <w:r w:rsidRPr="00576536">
        <w:rPr>
          <w:spacing w:val="-1"/>
          <w:szCs w:val="24"/>
        </w:rPr>
        <w:t>organized</w:t>
      </w:r>
      <w:r w:rsidRPr="00576536">
        <w:rPr>
          <w:szCs w:val="24"/>
        </w:rPr>
        <w:t xml:space="preserve"> </w:t>
      </w:r>
      <w:r w:rsidRPr="00576536">
        <w:rPr>
          <w:spacing w:val="-1"/>
          <w:szCs w:val="24"/>
        </w:rPr>
        <w:t>collection</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structured</w:t>
      </w:r>
      <w:r w:rsidRPr="00576536">
        <w:rPr>
          <w:szCs w:val="24"/>
        </w:rPr>
        <w:t xml:space="preserve"> data, </w:t>
      </w:r>
      <w:r w:rsidRPr="00576536">
        <w:rPr>
          <w:spacing w:val="-1"/>
          <w:szCs w:val="24"/>
        </w:rPr>
        <w:t>including data</w:t>
      </w:r>
      <w:r w:rsidRPr="00576536">
        <w:rPr>
          <w:spacing w:val="67"/>
          <w:szCs w:val="24"/>
        </w:rPr>
        <w:t xml:space="preserve"> </w:t>
      </w:r>
      <w:r w:rsidRPr="00576536">
        <w:rPr>
          <w:spacing w:val="-1"/>
          <w:szCs w:val="24"/>
        </w:rPr>
        <w:t>contained</w:t>
      </w:r>
      <w:r w:rsidRPr="00576536">
        <w:rPr>
          <w:szCs w:val="24"/>
        </w:rPr>
        <w:t xml:space="preserve"> </w:t>
      </w:r>
      <w:r w:rsidRPr="00576536">
        <w:rPr>
          <w:spacing w:val="-2"/>
          <w:szCs w:val="24"/>
        </w:rPr>
        <w:t>in</w:t>
      </w:r>
      <w:r w:rsidRPr="00576536">
        <w:rPr>
          <w:szCs w:val="24"/>
        </w:rPr>
        <w:t xml:space="preserve"> </w:t>
      </w:r>
      <w:r w:rsidRPr="00576536">
        <w:rPr>
          <w:spacing w:val="-1"/>
          <w:szCs w:val="24"/>
        </w:rPr>
        <w:t>spreadsheets,</w:t>
      </w:r>
      <w:r w:rsidRPr="00576536">
        <w:rPr>
          <w:szCs w:val="24"/>
        </w:rPr>
        <w:t xml:space="preserve"> </w:t>
      </w:r>
      <w:r w:rsidRPr="00576536">
        <w:rPr>
          <w:spacing w:val="-1"/>
          <w:szCs w:val="24"/>
        </w:rPr>
        <w:t>whether</w:t>
      </w:r>
      <w:r w:rsidRPr="00576536">
        <w:rPr>
          <w:szCs w:val="24"/>
        </w:rPr>
        <w:t xml:space="preserve"> </w:t>
      </w:r>
      <w:r w:rsidRPr="00576536">
        <w:rPr>
          <w:spacing w:val="-1"/>
          <w:szCs w:val="24"/>
        </w:rPr>
        <w:t>presented</w:t>
      </w:r>
      <w:r w:rsidRPr="00576536">
        <w:rPr>
          <w:szCs w:val="24"/>
        </w:rPr>
        <w:t xml:space="preserve"> in </w:t>
      </w:r>
      <w:r w:rsidRPr="00576536">
        <w:rPr>
          <w:spacing w:val="-1"/>
          <w:szCs w:val="24"/>
        </w:rPr>
        <w:t>tabular</w:t>
      </w:r>
      <w:r w:rsidRPr="00576536">
        <w:rPr>
          <w:spacing w:val="-3"/>
          <w:szCs w:val="24"/>
        </w:rPr>
        <w:t xml:space="preserve"> </w:t>
      </w:r>
      <w:r w:rsidRPr="00576536">
        <w:rPr>
          <w:szCs w:val="24"/>
        </w:rPr>
        <w:t>or non-tabular</w:t>
      </w:r>
      <w:r w:rsidRPr="00576536">
        <w:rPr>
          <w:spacing w:val="59"/>
          <w:szCs w:val="24"/>
        </w:rPr>
        <w:t xml:space="preserve"> </w:t>
      </w:r>
      <w:r w:rsidRPr="00576536">
        <w:rPr>
          <w:szCs w:val="24"/>
        </w:rPr>
        <w:t>form.</w:t>
      </w:r>
      <w:r w:rsidRPr="00576536">
        <w:rPr>
          <w:spacing w:val="64"/>
          <w:szCs w:val="24"/>
        </w:rPr>
        <w:t xml:space="preserve"> </w:t>
      </w:r>
      <w:r w:rsidRPr="00576536">
        <w:rPr>
          <w:szCs w:val="24"/>
        </w:rPr>
        <w:t xml:space="preserve">For </w:t>
      </w:r>
      <w:r w:rsidRPr="00576536">
        <w:rPr>
          <w:spacing w:val="-1"/>
          <w:szCs w:val="24"/>
        </w:rPr>
        <w:t>example,</w:t>
      </w:r>
      <w:r w:rsidRPr="00576536">
        <w:rPr>
          <w:spacing w:val="-2"/>
          <w:szCs w:val="24"/>
        </w:rPr>
        <w:t xml:space="preserve"> </w:t>
      </w:r>
      <w:r w:rsidRPr="00576536">
        <w:rPr>
          <w:szCs w:val="24"/>
        </w:rPr>
        <w:t>a</w:t>
      </w:r>
      <w:r w:rsidRPr="00576536">
        <w:rPr>
          <w:spacing w:val="-2"/>
          <w:szCs w:val="24"/>
        </w:rPr>
        <w:t xml:space="preserve"> </w:t>
      </w:r>
      <w:r w:rsidRPr="00576536">
        <w:rPr>
          <w:szCs w:val="24"/>
        </w:rPr>
        <w:t>Dataset</w:t>
      </w:r>
      <w:r w:rsidRPr="00576536">
        <w:rPr>
          <w:spacing w:val="-2"/>
          <w:szCs w:val="24"/>
        </w:rPr>
        <w:t xml:space="preserve"> </w:t>
      </w:r>
      <w:r w:rsidRPr="00576536">
        <w:rPr>
          <w:szCs w:val="24"/>
        </w:rPr>
        <w:t>may</w:t>
      </w:r>
      <w:r w:rsidRPr="00576536">
        <w:rPr>
          <w:spacing w:val="-2"/>
          <w:szCs w:val="24"/>
        </w:rPr>
        <w:t xml:space="preserve"> </w:t>
      </w:r>
      <w:r w:rsidRPr="00576536">
        <w:rPr>
          <w:szCs w:val="24"/>
        </w:rPr>
        <w:t>represent</w:t>
      </w:r>
      <w:r w:rsidRPr="00576536">
        <w:rPr>
          <w:spacing w:val="-2"/>
          <w:szCs w:val="24"/>
        </w:rPr>
        <w:t xml:space="preserve"> </w:t>
      </w:r>
      <w:r w:rsidRPr="00576536">
        <w:rPr>
          <w:szCs w:val="24"/>
        </w:rPr>
        <w:t>a</w:t>
      </w:r>
      <w:r w:rsidRPr="00576536">
        <w:rPr>
          <w:spacing w:val="1"/>
          <w:szCs w:val="24"/>
        </w:rPr>
        <w:t xml:space="preserve"> </w:t>
      </w:r>
      <w:r w:rsidRPr="00576536">
        <w:rPr>
          <w:spacing w:val="-1"/>
          <w:szCs w:val="24"/>
        </w:rPr>
        <w:t>single</w:t>
      </w:r>
      <w:r w:rsidRPr="00576536">
        <w:rPr>
          <w:szCs w:val="24"/>
        </w:rPr>
        <w:t xml:space="preserve"> </w:t>
      </w:r>
      <w:r w:rsidRPr="00576536">
        <w:rPr>
          <w:spacing w:val="-1"/>
          <w:szCs w:val="24"/>
        </w:rPr>
        <w:t>spreadsheet,</w:t>
      </w:r>
      <w:r w:rsidRPr="00576536">
        <w:rPr>
          <w:spacing w:val="-2"/>
          <w:szCs w:val="24"/>
        </w:rPr>
        <w:t xml:space="preserve"> </w:t>
      </w:r>
      <w:r w:rsidRPr="00576536">
        <w:rPr>
          <w:szCs w:val="24"/>
        </w:rPr>
        <w:t>an</w:t>
      </w:r>
      <w:r w:rsidRPr="00576536">
        <w:rPr>
          <w:spacing w:val="33"/>
          <w:szCs w:val="24"/>
        </w:rPr>
        <w:t xml:space="preserve"> </w:t>
      </w:r>
      <w:r w:rsidRPr="00576536">
        <w:rPr>
          <w:spacing w:val="-1"/>
          <w:szCs w:val="24"/>
        </w:rPr>
        <w:t>extensible</w:t>
      </w:r>
      <w:r w:rsidRPr="00576536">
        <w:rPr>
          <w:spacing w:val="-2"/>
          <w:szCs w:val="24"/>
        </w:rPr>
        <w:t xml:space="preserve"> </w:t>
      </w:r>
      <w:r w:rsidRPr="00576536">
        <w:rPr>
          <w:szCs w:val="24"/>
        </w:rPr>
        <w:t xml:space="preserve">mark-up </w:t>
      </w:r>
      <w:r w:rsidRPr="00576536">
        <w:rPr>
          <w:spacing w:val="-1"/>
          <w:szCs w:val="24"/>
        </w:rPr>
        <w:t>language</w:t>
      </w:r>
      <w:r w:rsidRPr="00576536">
        <w:rPr>
          <w:szCs w:val="24"/>
        </w:rPr>
        <w:t xml:space="preserve"> </w:t>
      </w:r>
      <w:r w:rsidRPr="00576536">
        <w:rPr>
          <w:spacing w:val="-1"/>
          <w:szCs w:val="24"/>
        </w:rPr>
        <w:t>(XML)</w:t>
      </w:r>
      <w:r w:rsidRPr="00576536">
        <w:rPr>
          <w:szCs w:val="24"/>
        </w:rPr>
        <w:t xml:space="preserve"> file, a </w:t>
      </w:r>
      <w:r w:rsidRPr="00576536">
        <w:rPr>
          <w:spacing w:val="-1"/>
          <w:szCs w:val="24"/>
        </w:rPr>
        <w:t>geospatial</w:t>
      </w:r>
      <w:r w:rsidRPr="00576536">
        <w:rPr>
          <w:szCs w:val="24"/>
        </w:rPr>
        <w:t xml:space="preserve"> </w:t>
      </w:r>
      <w:r w:rsidRPr="00576536">
        <w:rPr>
          <w:spacing w:val="-1"/>
          <w:szCs w:val="24"/>
        </w:rPr>
        <w:t>data</w:t>
      </w:r>
      <w:r w:rsidRPr="00576536">
        <w:rPr>
          <w:spacing w:val="-2"/>
          <w:szCs w:val="24"/>
        </w:rPr>
        <w:t xml:space="preserve"> </w:t>
      </w:r>
      <w:r w:rsidRPr="00576536">
        <w:rPr>
          <w:szCs w:val="24"/>
        </w:rPr>
        <w:t>file,</w:t>
      </w:r>
      <w:r w:rsidRPr="00576536">
        <w:rPr>
          <w:spacing w:val="-2"/>
          <w:szCs w:val="24"/>
        </w:rPr>
        <w:t xml:space="preserve"> </w:t>
      </w:r>
      <w:r w:rsidRPr="00576536">
        <w:rPr>
          <w:szCs w:val="24"/>
        </w:rPr>
        <w:t xml:space="preserve">or </w:t>
      </w:r>
      <w:r w:rsidRPr="00576536">
        <w:rPr>
          <w:spacing w:val="-1"/>
          <w:szCs w:val="24"/>
        </w:rPr>
        <w:t>an</w:t>
      </w:r>
      <w:r w:rsidRPr="00576536">
        <w:rPr>
          <w:spacing w:val="41"/>
          <w:szCs w:val="24"/>
        </w:rPr>
        <w:t xml:space="preserve"> </w:t>
      </w:r>
      <w:r w:rsidRPr="00576536">
        <w:rPr>
          <w:spacing w:val="-1"/>
          <w:szCs w:val="24"/>
        </w:rPr>
        <w:t>organized</w:t>
      </w:r>
      <w:r w:rsidRPr="00576536">
        <w:rPr>
          <w:szCs w:val="24"/>
        </w:rPr>
        <w:t xml:space="preserve"> collection</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these.</w:t>
      </w:r>
      <w:r w:rsidRPr="00576536">
        <w:rPr>
          <w:spacing w:val="-2"/>
          <w:szCs w:val="24"/>
        </w:rPr>
        <w:t xml:space="preserve"> </w:t>
      </w:r>
      <w:r w:rsidRPr="00576536">
        <w:rPr>
          <w:szCs w:val="24"/>
        </w:rPr>
        <w:t xml:space="preserve">This </w:t>
      </w:r>
      <w:r w:rsidRPr="00576536">
        <w:rPr>
          <w:spacing w:val="-1"/>
          <w:szCs w:val="24"/>
        </w:rPr>
        <w:t>requirement</w:t>
      </w:r>
      <w:r w:rsidRPr="00576536">
        <w:rPr>
          <w:szCs w:val="24"/>
        </w:rPr>
        <w:t xml:space="preserve"> </w:t>
      </w:r>
      <w:r w:rsidRPr="00576536">
        <w:rPr>
          <w:spacing w:val="-1"/>
          <w:szCs w:val="24"/>
        </w:rPr>
        <w:t>does</w:t>
      </w:r>
      <w:r w:rsidRPr="00576536">
        <w:rPr>
          <w:szCs w:val="24"/>
        </w:rPr>
        <w:t xml:space="preserve"> </w:t>
      </w:r>
      <w:r w:rsidRPr="00576536">
        <w:rPr>
          <w:spacing w:val="-1"/>
          <w:szCs w:val="24"/>
        </w:rPr>
        <w:t>not</w:t>
      </w:r>
      <w:r w:rsidRPr="00576536">
        <w:rPr>
          <w:szCs w:val="24"/>
        </w:rPr>
        <w:t xml:space="preserve"> </w:t>
      </w:r>
      <w:r w:rsidRPr="00576536">
        <w:rPr>
          <w:spacing w:val="-1"/>
          <w:szCs w:val="24"/>
        </w:rPr>
        <w:t>apply</w:t>
      </w:r>
      <w:r w:rsidRPr="00576536">
        <w:rPr>
          <w:spacing w:val="-3"/>
          <w:szCs w:val="24"/>
        </w:rPr>
        <w:t xml:space="preserve"> </w:t>
      </w:r>
      <w:r w:rsidRPr="00576536">
        <w:rPr>
          <w:szCs w:val="24"/>
        </w:rPr>
        <w:t>to</w:t>
      </w:r>
      <w:r w:rsidRPr="00576536">
        <w:rPr>
          <w:spacing w:val="41"/>
          <w:szCs w:val="24"/>
        </w:rPr>
        <w:t xml:space="preserve"> </w:t>
      </w:r>
      <w:r w:rsidRPr="00576536">
        <w:rPr>
          <w:spacing w:val="-1"/>
          <w:szCs w:val="24"/>
        </w:rPr>
        <w:t>aggregated</w:t>
      </w:r>
      <w:r w:rsidRPr="00576536">
        <w:rPr>
          <w:szCs w:val="24"/>
        </w:rPr>
        <w:t xml:space="preserve"> </w:t>
      </w:r>
      <w:r w:rsidRPr="00576536">
        <w:rPr>
          <w:spacing w:val="-1"/>
          <w:szCs w:val="24"/>
        </w:rPr>
        <w:t>performance</w:t>
      </w:r>
      <w:r w:rsidRPr="00576536">
        <w:rPr>
          <w:szCs w:val="24"/>
        </w:rPr>
        <w:t xml:space="preserve"> </w:t>
      </w:r>
      <w:r w:rsidRPr="00576536">
        <w:rPr>
          <w:spacing w:val="-1"/>
          <w:szCs w:val="24"/>
        </w:rPr>
        <w:t>reporting</w:t>
      </w:r>
      <w:r w:rsidRPr="00576536">
        <w:rPr>
          <w:spacing w:val="-2"/>
          <w:szCs w:val="24"/>
        </w:rPr>
        <w:t xml:space="preserve"> </w:t>
      </w:r>
      <w:r w:rsidRPr="00576536">
        <w:rPr>
          <w:szCs w:val="24"/>
        </w:rPr>
        <w:t>data</w:t>
      </w:r>
      <w:r w:rsidRPr="00576536">
        <w:rPr>
          <w:spacing w:val="-1"/>
          <w:szCs w:val="24"/>
        </w:rPr>
        <w:t xml:space="preserve"> that</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w:t>
      </w:r>
      <w:r w:rsidRPr="00576536">
        <w:rPr>
          <w:spacing w:val="-1"/>
          <w:szCs w:val="24"/>
        </w:rPr>
        <w:t>submits</w:t>
      </w:r>
      <w:r w:rsidRPr="00576536">
        <w:rPr>
          <w:szCs w:val="24"/>
        </w:rPr>
        <w:t xml:space="preserve"> </w:t>
      </w:r>
      <w:r w:rsidRPr="00576536">
        <w:rPr>
          <w:spacing w:val="-1"/>
          <w:szCs w:val="24"/>
        </w:rPr>
        <w:t>directly</w:t>
      </w:r>
      <w:r w:rsidRPr="00576536">
        <w:rPr>
          <w:spacing w:val="73"/>
          <w:szCs w:val="24"/>
        </w:rPr>
        <w:t xml:space="preserve"> </w:t>
      </w:r>
      <w:r w:rsidRPr="00576536">
        <w:rPr>
          <w:szCs w:val="24"/>
        </w:rPr>
        <w:t>to</w:t>
      </w:r>
      <w:r w:rsidRPr="00576536">
        <w:rPr>
          <w:spacing w:val="1"/>
          <w:szCs w:val="24"/>
        </w:rPr>
        <w:t xml:space="preserve"> </w:t>
      </w:r>
      <w:r w:rsidRPr="00576536">
        <w:rPr>
          <w:szCs w:val="24"/>
        </w:rPr>
        <w:t>a</w:t>
      </w:r>
      <w:r w:rsidRPr="00576536">
        <w:rPr>
          <w:spacing w:val="1"/>
          <w:szCs w:val="24"/>
        </w:rPr>
        <w:t xml:space="preserve"> </w:t>
      </w:r>
      <w:r w:rsidRPr="00576536">
        <w:rPr>
          <w:spacing w:val="-1"/>
          <w:szCs w:val="24"/>
        </w:rPr>
        <w:t>USAID</w:t>
      </w:r>
      <w:r w:rsidRPr="00576536">
        <w:rPr>
          <w:szCs w:val="24"/>
        </w:rPr>
        <w:t xml:space="preserve"> </w:t>
      </w:r>
      <w:r w:rsidRPr="00576536">
        <w:rPr>
          <w:spacing w:val="-1"/>
          <w:szCs w:val="24"/>
        </w:rPr>
        <w:t>portfolio</w:t>
      </w:r>
      <w:r w:rsidRPr="00576536">
        <w:rPr>
          <w:spacing w:val="-2"/>
          <w:szCs w:val="24"/>
        </w:rPr>
        <w:t xml:space="preserve"> </w:t>
      </w:r>
      <w:r w:rsidRPr="00576536">
        <w:rPr>
          <w:spacing w:val="-1"/>
          <w:szCs w:val="24"/>
        </w:rPr>
        <w:t>management</w:t>
      </w:r>
      <w:r w:rsidRPr="00576536">
        <w:rPr>
          <w:szCs w:val="24"/>
        </w:rPr>
        <w:t xml:space="preserve"> </w:t>
      </w:r>
      <w:r w:rsidRPr="00576536">
        <w:rPr>
          <w:spacing w:val="-1"/>
          <w:szCs w:val="24"/>
        </w:rPr>
        <w:t xml:space="preserve">system </w:t>
      </w:r>
      <w:r w:rsidRPr="00576536">
        <w:rPr>
          <w:szCs w:val="24"/>
        </w:rPr>
        <w:t xml:space="preserve">or </w:t>
      </w:r>
      <w:r w:rsidRPr="00576536">
        <w:rPr>
          <w:spacing w:val="-2"/>
          <w:szCs w:val="24"/>
        </w:rPr>
        <w:t>to</w:t>
      </w:r>
      <w:r w:rsidRPr="00576536">
        <w:rPr>
          <w:szCs w:val="24"/>
        </w:rPr>
        <w:t xml:space="preserve"> </w:t>
      </w:r>
      <w:r w:rsidRPr="00576536">
        <w:rPr>
          <w:spacing w:val="-1"/>
          <w:szCs w:val="24"/>
        </w:rPr>
        <w:t>unstructured</w:t>
      </w:r>
      <w:r w:rsidRPr="00576536">
        <w:rPr>
          <w:szCs w:val="24"/>
        </w:rPr>
        <w:t xml:space="preserve"> </w:t>
      </w:r>
      <w:r w:rsidRPr="00576536">
        <w:rPr>
          <w:spacing w:val="1"/>
          <w:szCs w:val="24"/>
        </w:rPr>
        <w:t>data,</w:t>
      </w:r>
      <w:r w:rsidRPr="00576536">
        <w:rPr>
          <w:spacing w:val="-2"/>
          <w:szCs w:val="24"/>
        </w:rPr>
        <w:t xml:space="preserve"> </w:t>
      </w:r>
      <w:r w:rsidRPr="00576536">
        <w:rPr>
          <w:spacing w:val="-1"/>
          <w:szCs w:val="24"/>
        </w:rPr>
        <w:t>such</w:t>
      </w:r>
      <w:r w:rsidRPr="00576536">
        <w:rPr>
          <w:szCs w:val="24"/>
        </w:rPr>
        <w:t xml:space="preserve"> as</w:t>
      </w:r>
      <w:r w:rsidRPr="00576536">
        <w:rPr>
          <w:spacing w:val="61"/>
          <w:szCs w:val="24"/>
        </w:rPr>
        <w:t xml:space="preserve"> </w:t>
      </w:r>
      <w:r w:rsidRPr="00576536">
        <w:rPr>
          <w:szCs w:val="24"/>
        </w:rPr>
        <w:t>email</w:t>
      </w:r>
      <w:r w:rsidRPr="00576536">
        <w:rPr>
          <w:spacing w:val="-3"/>
          <w:szCs w:val="24"/>
        </w:rPr>
        <w:t xml:space="preserve"> </w:t>
      </w:r>
      <w:r w:rsidRPr="00576536">
        <w:rPr>
          <w:spacing w:val="-1"/>
          <w:szCs w:val="24"/>
        </w:rPr>
        <w:t>messages,</w:t>
      </w:r>
      <w:r w:rsidRPr="00576536">
        <w:rPr>
          <w:szCs w:val="24"/>
        </w:rPr>
        <w:t xml:space="preserve"> PDF</w:t>
      </w:r>
      <w:r w:rsidRPr="00576536">
        <w:rPr>
          <w:spacing w:val="-3"/>
          <w:szCs w:val="24"/>
        </w:rPr>
        <w:t xml:space="preserve"> </w:t>
      </w:r>
      <w:r w:rsidRPr="00576536">
        <w:rPr>
          <w:szCs w:val="24"/>
        </w:rPr>
        <w:t>files,</w:t>
      </w:r>
      <w:r w:rsidRPr="00576536">
        <w:rPr>
          <w:spacing w:val="-2"/>
          <w:szCs w:val="24"/>
        </w:rPr>
        <w:t xml:space="preserve"> </w:t>
      </w:r>
      <w:r w:rsidRPr="00576536">
        <w:rPr>
          <w:spacing w:val="-1"/>
          <w:szCs w:val="24"/>
        </w:rPr>
        <w:t>PowerPoint</w:t>
      </w:r>
      <w:r w:rsidRPr="00576536">
        <w:rPr>
          <w:spacing w:val="-2"/>
          <w:szCs w:val="24"/>
        </w:rPr>
        <w:t xml:space="preserve"> </w:t>
      </w:r>
      <w:r w:rsidRPr="00576536">
        <w:rPr>
          <w:spacing w:val="-1"/>
          <w:szCs w:val="24"/>
        </w:rPr>
        <w:t>presentations,</w:t>
      </w:r>
      <w:r w:rsidRPr="00576536">
        <w:rPr>
          <w:szCs w:val="24"/>
        </w:rPr>
        <w:t xml:space="preserve"> </w:t>
      </w:r>
      <w:r w:rsidRPr="00576536">
        <w:rPr>
          <w:spacing w:val="-1"/>
          <w:szCs w:val="24"/>
        </w:rPr>
        <w:t>word</w:t>
      </w:r>
      <w:r w:rsidRPr="00576536">
        <w:rPr>
          <w:szCs w:val="24"/>
        </w:rPr>
        <w:t xml:space="preserve"> </w:t>
      </w:r>
      <w:r w:rsidRPr="00576536">
        <w:rPr>
          <w:spacing w:val="-1"/>
          <w:szCs w:val="24"/>
        </w:rPr>
        <w:t>processing</w:t>
      </w:r>
      <w:r w:rsidRPr="00576536">
        <w:rPr>
          <w:spacing w:val="69"/>
          <w:szCs w:val="24"/>
        </w:rPr>
        <w:t xml:space="preserve"> </w:t>
      </w:r>
      <w:r w:rsidRPr="00576536">
        <w:rPr>
          <w:spacing w:val="-1"/>
          <w:szCs w:val="24"/>
        </w:rPr>
        <w:t>documents,</w:t>
      </w:r>
      <w:r w:rsidRPr="00576536">
        <w:rPr>
          <w:spacing w:val="-2"/>
          <w:szCs w:val="24"/>
        </w:rPr>
        <w:t xml:space="preserve"> </w:t>
      </w:r>
      <w:r w:rsidRPr="00576536">
        <w:rPr>
          <w:spacing w:val="-1"/>
          <w:szCs w:val="24"/>
        </w:rPr>
        <w:t>photos</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graphic</w:t>
      </w:r>
      <w:r w:rsidRPr="00576536">
        <w:rPr>
          <w:szCs w:val="24"/>
        </w:rPr>
        <w:t xml:space="preserve"> </w:t>
      </w:r>
      <w:r w:rsidRPr="00576536">
        <w:rPr>
          <w:spacing w:val="-1"/>
          <w:szCs w:val="24"/>
        </w:rPr>
        <w:t>images,</w:t>
      </w:r>
      <w:r w:rsidRPr="00576536">
        <w:rPr>
          <w:szCs w:val="24"/>
        </w:rPr>
        <w:t xml:space="preserve"> </w:t>
      </w:r>
      <w:r w:rsidRPr="00576536">
        <w:rPr>
          <w:spacing w:val="-1"/>
          <w:szCs w:val="24"/>
        </w:rPr>
        <w:t>audio</w:t>
      </w:r>
      <w:r w:rsidRPr="00576536">
        <w:rPr>
          <w:spacing w:val="-2"/>
          <w:szCs w:val="24"/>
        </w:rPr>
        <w:t xml:space="preserve"> </w:t>
      </w:r>
      <w:r w:rsidRPr="00576536">
        <w:rPr>
          <w:szCs w:val="24"/>
        </w:rPr>
        <w:t xml:space="preserve">files, </w:t>
      </w:r>
      <w:r w:rsidRPr="00576536">
        <w:rPr>
          <w:spacing w:val="-1"/>
          <w:szCs w:val="24"/>
        </w:rPr>
        <w:t>collaboration</w:t>
      </w:r>
      <w:r w:rsidRPr="00576536">
        <w:rPr>
          <w:spacing w:val="59"/>
          <w:szCs w:val="24"/>
        </w:rPr>
        <w:t xml:space="preserve"> </w:t>
      </w:r>
      <w:r w:rsidRPr="00576536">
        <w:rPr>
          <w:spacing w:val="-1"/>
          <w:szCs w:val="24"/>
        </w:rPr>
        <w:t>software,</w:t>
      </w:r>
      <w:r w:rsidRPr="00576536">
        <w:rPr>
          <w:szCs w:val="24"/>
        </w:rPr>
        <w:t xml:space="preserve"> </w:t>
      </w:r>
      <w:r w:rsidRPr="00576536">
        <w:rPr>
          <w:spacing w:val="-1"/>
          <w:szCs w:val="24"/>
        </w:rPr>
        <w:t>and</w:t>
      </w:r>
      <w:r w:rsidRPr="00576536">
        <w:rPr>
          <w:szCs w:val="24"/>
        </w:rPr>
        <w:t xml:space="preserve"> </w:t>
      </w:r>
      <w:r w:rsidRPr="00576536">
        <w:rPr>
          <w:spacing w:val="-1"/>
          <w:szCs w:val="24"/>
        </w:rPr>
        <w:t>instant</w:t>
      </w:r>
      <w:r w:rsidRPr="00576536">
        <w:rPr>
          <w:spacing w:val="-2"/>
          <w:szCs w:val="24"/>
        </w:rPr>
        <w:t xml:space="preserve"> </w:t>
      </w:r>
      <w:r w:rsidRPr="00576536">
        <w:rPr>
          <w:spacing w:val="-1"/>
          <w:szCs w:val="24"/>
        </w:rPr>
        <w:t>messages.</w:t>
      </w:r>
      <w:r w:rsidRPr="00576536">
        <w:rPr>
          <w:spacing w:val="-2"/>
          <w:szCs w:val="24"/>
        </w:rPr>
        <w:t xml:space="preserve"> </w:t>
      </w:r>
      <w:r w:rsidRPr="00576536">
        <w:rPr>
          <w:spacing w:val="-1"/>
          <w:szCs w:val="24"/>
        </w:rPr>
        <w:t>Neither</w:t>
      </w:r>
      <w:r w:rsidRPr="00576536">
        <w:rPr>
          <w:szCs w:val="24"/>
        </w:rPr>
        <w:t xml:space="preserve"> </w:t>
      </w:r>
      <w:r w:rsidRPr="00576536">
        <w:rPr>
          <w:spacing w:val="-1"/>
          <w:szCs w:val="24"/>
        </w:rPr>
        <w:t>does</w:t>
      </w:r>
      <w:r w:rsidRPr="00576536">
        <w:rPr>
          <w:szCs w:val="24"/>
        </w:rPr>
        <w:t xml:space="preserve"> </w:t>
      </w:r>
      <w:r w:rsidRPr="00576536">
        <w:rPr>
          <w:spacing w:val="-1"/>
          <w:szCs w:val="24"/>
        </w:rPr>
        <w:t>the</w:t>
      </w:r>
      <w:r w:rsidRPr="00576536">
        <w:rPr>
          <w:szCs w:val="24"/>
        </w:rPr>
        <w:t xml:space="preserve"> </w:t>
      </w:r>
      <w:r w:rsidRPr="00576536">
        <w:rPr>
          <w:spacing w:val="-1"/>
          <w:szCs w:val="24"/>
        </w:rPr>
        <w:t>requirement</w:t>
      </w:r>
      <w:r w:rsidRPr="00576536">
        <w:rPr>
          <w:spacing w:val="-2"/>
          <w:szCs w:val="24"/>
        </w:rPr>
        <w:t xml:space="preserve"> </w:t>
      </w:r>
      <w:r w:rsidRPr="00576536">
        <w:rPr>
          <w:spacing w:val="-1"/>
          <w:szCs w:val="24"/>
        </w:rPr>
        <w:t>apply</w:t>
      </w:r>
      <w:r w:rsidRPr="00576536">
        <w:rPr>
          <w:spacing w:val="-3"/>
          <w:szCs w:val="24"/>
        </w:rPr>
        <w:t xml:space="preserve"> </w:t>
      </w:r>
      <w:r w:rsidRPr="00576536">
        <w:rPr>
          <w:szCs w:val="24"/>
        </w:rPr>
        <w:t>to</w:t>
      </w:r>
      <w:r w:rsidRPr="00576536">
        <w:rPr>
          <w:spacing w:val="79"/>
          <w:szCs w:val="24"/>
        </w:rPr>
        <w:t xml:space="preserve"> </w:t>
      </w:r>
      <w:r w:rsidRPr="00576536">
        <w:rPr>
          <w:szCs w:val="24"/>
        </w:rPr>
        <w:t xml:space="preserve">the </w:t>
      </w:r>
      <w:r w:rsidRPr="00576536">
        <w:rPr>
          <w:spacing w:val="-1"/>
          <w:szCs w:val="24"/>
        </w:rPr>
        <w:t>recipient’s</w:t>
      </w:r>
      <w:r w:rsidRPr="00576536">
        <w:rPr>
          <w:szCs w:val="24"/>
        </w:rPr>
        <w:t xml:space="preserve"> </w:t>
      </w:r>
      <w:r w:rsidRPr="00576536">
        <w:rPr>
          <w:spacing w:val="-1"/>
          <w:szCs w:val="24"/>
        </w:rPr>
        <w:t>information</w:t>
      </w:r>
      <w:r w:rsidRPr="00576536">
        <w:rPr>
          <w:spacing w:val="1"/>
          <w:szCs w:val="24"/>
        </w:rPr>
        <w:t xml:space="preserve"> </w:t>
      </w:r>
      <w:r w:rsidRPr="00576536">
        <w:rPr>
          <w:spacing w:val="-1"/>
          <w:szCs w:val="24"/>
        </w:rPr>
        <w:t>that</w:t>
      </w:r>
      <w:r w:rsidRPr="00576536">
        <w:rPr>
          <w:szCs w:val="24"/>
        </w:rPr>
        <w:t xml:space="preserve"> is incidental to</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administration,</w:t>
      </w:r>
      <w:r w:rsidRPr="00576536">
        <w:rPr>
          <w:spacing w:val="-4"/>
          <w:szCs w:val="24"/>
        </w:rPr>
        <w:t xml:space="preserve"> </w:t>
      </w:r>
      <w:r w:rsidRPr="00576536">
        <w:rPr>
          <w:szCs w:val="24"/>
        </w:rPr>
        <w:t>such</w:t>
      </w:r>
      <w:r w:rsidRPr="00576536">
        <w:rPr>
          <w:spacing w:val="67"/>
          <w:szCs w:val="24"/>
        </w:rPr>
        <w:t xml:space="preserve"> </w:t>
      </w:r>
      <w:r w:rsidRPr="00576536">
        <w:rPr>
          <w:szCs w:val="24"/>
        </w:rPr>
        <w:t>as</w:t>
      </w:r>
      <w:r w:rsidRPr="00576536">
        <w:rPr>
          <w:spacing w:val="-2"/>
          <w:szCs w:val="24"/>
        </w:rPr>
        <w:t xml:space="preserve"> </w:t>
      </w:r>
      <w:r w:rsidRPr="00576536">
        <w:rPr>
          <w:szCs w:val="24"/>
        </w:rPr>
        <w:t xml:space="preserve">financial, </w:t>
      </w:r>
      <w:r w:rsidRPr="00576536">
        <w:rPr>
          <w:spacing w:val="-1"/>
          <w:szCs w:val="24"/>
        </w:rPr>
        <w:t>administrative,</w:t>
      </w:r>
      <w:r w:rsidRPr="00576536">
        <w:rPr>
          <w:szCs w:val="24"/>
        </w:rPr>
        <w:t xml:space="preserve"> cost or </w:t>
      </w:r>
      <w:r w:rsidRPr="00576536">
        <w:rPr>
          <w:spacing w:val="-1"/>
          <w:szCs w:val="24"/>
        </w:rPr>
        <w:t>pricing,</w:t>
      </w:r>
      <w:r w:rsidRPr="00576536">
        <w:rPr>
          <w:szCs w:val="24"/>
        </w:rPr>
        <w:t xml:space="preserve"> or</w:t>
      </w:r>
      <w:r w:rsidRPr="00576536">
        <w:rPr>
          <w:spacing w:val="-3"/>
          <w:szCs w:val="24"/>
        </w:rPr>
        <w:t xml:space="preserve"> </w:t>
      </w:r>
      <w:r w:rsidRPr="00576536">
        <w:rPr>
          <w:spacing w:val="-1"/>
          <w:szCs w:val="24"/>
        </w:rPr>
        <w:t>management</w:t>
      </w:r>
      <w:r w:rsidRPr="00576536">
        <w:rPr>
          <w:szCs w:val="24"/>
        </w:rPr>
        <w:t xml:space="preserve"> </w:t>
      </w:r>
      <w:r w:rsidRPr="00576536">
        <w:rPr>
          <w:spacing w:val="-1"/>
          <w:szCs w:val="24"/>
        </w:rPr>
        <w:t>information.</w:t>
      </w:r>
      <w:r w:rsidRPr="00576536">
        <w:rPr>
          <w:spacing w:val="45"/>
          <w:szCs w:val="24"/>
        </w:rPr>
        <w:t xml:space="preserve"> </w:t>
      </w:r>
      <w:r w:rsidRPr="00576536">
        <w:rPr>
          <w:szCs w:val="24"/>
        </w:rPr>
        <w:t>Datasets</w:t>
      </w:r>
      <w:r w:rsidRPr="00576536">
        <w:rPr>
          <w:spacing w:val="-2"/>
          <w:szCs w:val="24"/>
        </w:rPr>
        <w:t xml:space="preserve"> </w:t>
      </w:r>
      <w:r w:rsidRPr="00576536">
        <w:rPr>
          <w:spacing w:val="-1"/>
          <w:szCs w:val="24"/>
        </w:rPr>
        <w:t>submitted</w:t>
      </w:r>
      <w:r w:rsidRPr="00576536">
        <w:rPr>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DDL </w:t>
      </w:r>
      <w:r w:rsidRPr="00576536">
        <w:rPr>
          <w:spacing w:val="-1"/>
          <w:szCs w:val="24"/>
        </w:rPr>
        <w:t>will</w:t>
      </w:r>
      <w:r w:rsidRPr="00576536">
        <w:rPr>
          <w:szCs w:val="24"/>
        </w:rPr>
        <w:t xml:space="preserve"> </w:t>
      </w:r>
      <w:r w:rsidRPr="00576536">
        <w:rPr>
          <w:spacing w:val="-1"/>
          <w:szCs w:val="24"/>
        </w:rPr>
        <w:t>generally</w:t>
      </w:r>
      <w:r w:rsidRPr="00576536">
        <w:rPr>
          <w:spacing w:val="-3"/>
          <w:szCs w:val="24"/>
        </w:rPr>
        <w:t xml:space="preserve"> </w:t>
      </w:r>
      <w:r w:rsidRPr="00576536">
        <w:rPr>
          <w:spacing w:val="1"/>
          <w:szCs w:val="24"/>
        </w:rPr>
        <w:t>be</w:t>
      </w:r>
      <w:r w:rsidRPr="00576536">
        <w:rPr>
          <w:szCs w:val="24"/>
        </w:rPr>
        <w:t xml:space="preserve"> </w:t>
      </w:r>
      <w:r w:rsidRPr="00576536">
        <w:rPr>
          <w:spacing w:val="-1"/>
          <w:szCs w:val="24"/>
        </w:rPr>
        <w:t>those</w:t>
      </w:r>
      <w:r w:rsidRPr="00576536">
        <w:rPr>
          <w:szCs w:val="24"/>
        </w:rPr>
        <w:t xml:space="preserve"> </w:t>
      </w:r>
      <w:r w:rsidRPr="00576536">
        <w:rPr>
          <w:spacing w:val="-1"/>
          <w:szCs w:val="24"/>
        </w:rPr>
        <w:t>generated</w:t>
      </w:r>
      <w:r w:rsidRPr="00576536">
        <w:rPr>
          <w:szCs w:val="24"/>
        </w:rPr>
        <w:t xml:space="preserve"> </w:t>
      </w:r>
      <w:r w:rsidRPr="00576536">
        <w:rPr>
          <w:spacing w:val="-1"/>
          <w:szCs w:val="24"/>
        </w:rPr>
        <w:t>with</w:t>
      </w:r>
      <w:r w:rsidRPr="00576536">
        <w:rPr>
          <w:spacing w:val="49"/>
          <w:szCs w:val="24"/>
        </w:rPr>
        <w:t xml:space="preserve"> </w:t>
      </w:r>
      <w:r w:rsidRPr="00576536">
        <w:rPr>
          <w:szCs w:val="24"/>
        </w:rPr>
        <w:t>USAID resources</w:t>
      </w:r>
      <w:r w:rsidRPr="00576536">
        <w:rPr>
          <w:spacing w:val="-3"/>
          <w:szCs w:val="24"/>
        </w:rPr>
        <w:t xml:space="preserve"> </w:t>
      </w:r>
      <w:r w:rsidRPr="00576536">
        <w:rPr>
          <w:spacing w:val="-1"/>
          <w:szCs w:val="24"/>
        </w:rPr>
        <w:t>and</w:t>
      </w:r>
      <w:r w:rsidRPr="00576536">
        <w:rPr>
          <w:spacing w:val="-2"/>
          <w:szCs w:val="24"/>
        </w:rPr>
        <w:t xml:space="preserve"> </w:t>
      </w:r>
      <w:r w:rsidRPr="00576536">
        <w:rPr>
          <w:szCs w:val="24"/>
        </w:rPr>
        <w:t>created</w:t>
      </w:r>
      <w:r w:rsidRPr="00576536">
        <w:rPr>
          <w:spacing w:val="-2"/>
          <w:szCs w:val="24"/>
        </w:rPr>
        <w:t xml:space="preserve"> </w:t>
      </w:r>
      <w:r w:rsidRPr="00576536">
        <w:rPr>
          <w:szCs w:val="24"/>
        </w:rPr>
        <w:t xml:space="preserve">in </w:t>
      </w:r>
      <w:r w:rsidRPr="00576536">
        <w:rPr>
          <w:spacing w:val="-1"/>
          <w:szCs w:val="24"/>
        </w:rPr>
        <w:t>support</w:t>
      </w:r>
      <w:r w:rsidRPr="00576536">
        <w:rPr>
          <w:szCs w:val="24"/>
        </w:rPr>
        <w:t xml:space="preserve"> </w:t>
      </w:r>
      <w:r w:rsidRPr="00576536">
        <w:rPr>
          <w:spacing w:val="-1"/>
          <w:szCs w:val="24"/>
        </w:rPr>
        <w:t>of</w:t>
      </w:r>
      <w:r w:rsidRPr="00576536">
        <w:rPr>
          <w:szCs w:val="24"/>
        </w:rPr>
        <w:t xml:space="preserve"> </w:t>
      </w:r>
      <w:r w:rsidRPr="00576536">
        <w:rPr>
          <w:spacing w:val="-1"/>
          <w:szCs w:val="24"/>
        </w:rPr>
        <w:t>Intellectual</w:t>
      </w:r>
      <w:r w:rsidRPr="00576536">
        <w:rPr>
          <w:spacing w:val="-5"/>
          <w:szCs w:val="24"/>
        </w:rPr>
        <w:t xml:space="preserve"> </w:t>
      </w:r>
      <w:r w:rsidRPr="00576536">
        <w:rPr>
          <w:spacing w:val="1"/>
          <w:szCs w:val="24"/>
        </w:rPr>
        <w:t>Work</w:t>
      </w:r>
      <w:r w:rsidRPr="00576536">
        <w:rPr>
          <w:spacing w:val="-3"/>
          <w:szCs w:val="24"/>
        </w:rPr>
        <w:t xml:space="preserve"> </w:t>
      </w:r>
      <w:r w:rsidRPr="00576536">
        <w:rPr>
          <w:spacing w:val="-1"/>
          <w:szCs w:val="24"/>
        </w:rPr>
        <w:t>that</w:t>
      </w:r>
      <w:r w:rsidRPr="00576536">
        <w:rPr>
          <w:szCs w:val="24"/>
        </w:rPr>
        <w:t xml:space="preserve"> is</w:t>
      </w:r>
      <w:r w:rsidRPr="00576536">
        <w:rPr>
          <w:spacing w:val="43"/>
          <w:szCs w:val="24"/>
        </w:rPr>
        <w:t xml:space="preserve"> </w:t>
      </w:r>
      <w:r w:rsidRPr="00576536">
        <w:rPr>
          <w:spacing w:val="-1"/>
          <w:szCs w:val="24"/>
        </w:rPr>
        <w:t>uploaded</w:t>
      </w:r>
      <w:r w:rsidRPr="00576536">
        <w:rPr>
          <w:szCs w:val="24"/>
        </w:rPr>
        <w:t xml:space="preserve"> to</w:t>
      </w:r>
      <w:r w:rsidRPr="00576536">
        <w:rPr>
          <w:spacing w:val="-1"/>
          <w:szCs w:val="24"/>
        </w:rPr>
        <w:t xml:space="preserve"> </w:t>
      </w:r>
      <w:r w:rsidRPr="00576536">
        <w:rPr>
          <w:szCs w:val="24"/>
        </w:rPr>
        <w:t>the</w:t>
      </w:r>
      <w:r w:rsidRPr="00576536">
        <w:rPr>
          <w:spacing w:val="-2"/>
          <w:szCs w:val="24"/>
        </w:rPr>
        <w:t xml:space="preserve"> </w:t>
      </w:r>
      <w:r w:rsidRPr="00576536">
        <w:rPr>
          <w:spacing w:val="-1"/>
          <w:szCs w:val="24"/>
        </w:rPr>
        <w:t>Development</w:t>
      </w:r>
      <w:r w:rsidRPr="00576536">
        <w:rPr>
          <w:spacing w:val="-2"/>
          <w:szCs w:val="24"/>
        </w:rPr>
        <w:t xml:space="preserve"> </w:t>
      </w:r>
      <w:r w:rsidRPr="00576536">
        <w:rPr>
          <w:spacing w:val="-1"/>
          <w:szCs w:val="24"/>
        </w:rPr>
        <w:t>Experience</w:t>
      </w:r>
      <w:r w:rsidRPr="00576536">
        <w:rPr>
          <w:spacing w:val="-2"/>
          <w:szCs w:val="24"/>
        </w:rPr>
        <w:t xml:space="preserve"> </w:t>
      </w:r>
      <w:r w:rsidRPr="00576536">
        <w:rPr>
          <w:spacing w:val="-1"/>
          <w:szCs w:val="24"/>
        </w:rPr>
        <w:t>Clearinghouse</w:t>
      </w:r>
      <w:r w:rsidRPr="00576536">
        <w:rPr>
          <w:szCs w:val="24"/>
        </w:rPr>
        <w:t xml:space="preserve"> (DEC)</w:t>
      </w:r>
      <w:r w:rsidRPr="00576536">
        <w:rPr>
          <w:spacing w:val="5"/>
          <w:szCs w:val="24"/>
        </w:rPr>
        <w:t xml:space="preserve"> </w:t>
      </w:r>
      <w:r w:rsidRPr="00576536">
        <w:rPr>
          <w:b/>
          <w:bCs/>
          <w:szCs w:val="24"/>
        </w:rPr>
        <w:t>(See M8.</w:t>
      </w:r>
      <w:r w:rsidRPr="00576536">
        <w:rPr>
          <w:b/>
          <w:bCs/>
          <w:spacing w:val="57"/>
          <w:szCs w:val="24"/>
        </w:rPr>
        <w:t xml:space="preserve"> </w:t>
      </w:r>
      <w:r w:rsidRPr="00576536">
        <w:rPr>
          <w:b/>
          <w:bCs/>
          <w:spacing w:val="-1"/>
          <w:szCs w:val="24"/>
        </w:rPr>
        <w:t>SUBMISSIONS</w:t>
      </w:r>
      <w:r w:rsidRPr="00576536">
        <w:rPr>
          <w:b/>
          <w:bCs/>
          <w:szCs w:val="24"/>
        </w:rPr>
        <w:t xml:space="preserve"> TO </w:t>
      </w:r>
      <w:r w:rsidRPr="00576536">
        <w:rPr>
          <w:b/>
          <w:bCs/>
          <w:spacing w:val="-1"/>
          <w:szCs w:val="24"/>
        </w:rPr>
        <w:t>THE</w:t>
      </w:r>
      <w:r w:rsidRPr="00576536">
        <w:rPr>
          <w:b/>
          <w:bCs/>
          <w:szCs w:val="24"/>
        </w:rPr>
        <w:t xml:space="preserve"> </w:t>
      </w:r>
      <w:r w:rsidRPr="00576536">
        <w:rPr>
          <w:b/>
          <w:bCs/>
          <w:spacing w:val="-1"/>
          <w:szCs w:val="24"/>
        </w:rPr>
        <w:t>DEVELOPMENT</w:t>
      </w:r>
      <w:r w:rsidRPr="00576536">
        <w:rPr>
          <w:b/>
          <w:bCs/>
          <w:spacing w:val="-3"/>
          <w:szCs w:val="24"/>
        </w:rPr>
        <w:t xml:space="preserve"> </w:t>
      </w:r>
      <w:r w:rsidRPr="00576536">
        <w:rPr>
          <w:b/>
          <w:bCs/>
          <w:spacing w:val="-1"/>
          <w:szCs w:val="24"/>
        </w:rPr>
        <w:t>EXPERIENCE</w:t>
      </w:r>
      <w:r w:rsidRPr="00576536">
        <w:rPr>
          <w:b/>
          <w:bCs/>
          <w:spacing w:val="55"/>
          <w:szCs w:val="24"/>
        </w:rPr>
        <w:t xml:space="preserve"> </w:t>
      </w:r>
      <w:r w:rsidRPr="00576536">
        <w:rPr>
          <w:b/>
          <w:bCs/>
          <w:spacing w:val="-1"/>
          <w:szCs w:val="24"/>
        </w:rPr>
        <w:t>CLEARINGHOUSE</w:t>
      </w:r>
      <w:r w:rsidRPr="00576536">
        <w:rPr>
          <w:b/>
          <w:bCs/>
          <w:spacing w:val="5"/>
          <w:szCs w:val="24"/>
        </w:rPr>
        <w:t xml:space="preserve"> </w:t>
      </w:r>
      <w:r w:rsidRPr="00576536">
        <w:rPr>
          <w:b/>
          <w:bCs/>
          <w:spacing w:val="-1"/>
          <w:szCs w:val="24"/>
        </w:rPr>
        <w:t>AND</w:t>
      </w:r>
      <w:r w:rsidRPr="00576536">
        <w:rPr>
          <w:b/>
          <w:bCs/>
          <w:szCs w:val="24"/>
        </w:rPr>
        <w:t xml:space="preserve"> DATA</w:t>
      </w:r>
      <w:r w:rsidRPr="00576536">
        <w:rPr>
          <w:b/>
          <w:bCs/>
          <w:spacing w:val="-6"/>
          <w:szCs w:val="24"/>
        </w:rPr>
        <w:t xml:space="preserve"> </w:t>
      </w:r>
      <w:r w:rsidRPr="00576536">
        <w:rPr>
          <w:b/>
          <w:bCs/>
          <w:szCs w:val="24"/>
        </w:rPr>
        <w:t>RIGHTS</w:t>
      </w:r>
      <w:r w:rsidRPr="00576536">
        <w:rPr>
          <w:b/>
          <w:bCs/>
          <w:spacing w:val="1"/>
          <w:szCs w:val="24"/>
        </w:rPr>
        <w:t xml:space="preserve"> </w:t>
      </w:r>
      <w:r w:rsidRPr="00576536">
        <w:rPr>
          <w:b/>
          <w:bCs/>
          <w:spacing w:val="-1"/>
          <w:szCs w:val="24"/>
        </w:rPr>
        <w:t>(JUNE</w:t>
      </w:r>
      <w:r w:rsidRPr="00576536">
        <w:rPr>
          <w:b/>
          <w:bCs/>
          <w:szCs w:val="24"/>
        </w:rPr>
        <w:t xml:space="preserve"> </w:t>
      </w:r>
      <w:r w:rsidRPr="00576536">
        <w:rPr>
          <w:b/>
          <w:bCs/>
          <w:spacing w:val="-1"/>
          <w:szCs w:val="24"/>
        </w:rPr>
        <w:t>2012).</w:t>
      </w:r>
    </w:p>
    <w:p w14:paraId="27701294" w14:textId="77777777" w:rsidR="00275987" w:rsidRPr="00576536" w:rsidRDefault="00275987" w:rsidP="00275987">
      <w:pPr>
        <w:rPr>
          <w:rFonts w:eastAsia="Arial"/>
          <w:b/>
          <w:bCs/>
        </w:rPr>
      </w:pPr>
    </w:p>
    <w:p w14:paraId="11857E34" w14:textId="77777777" w:rsidR="00275987" w:rsidRPr="00576536" w:rsidRDefault="00275987" w:rsidP="00275987">
      <w:pPr>
        <w:pStyle w:val="BodyText"/>
        <w:widowControl w:val="0"/>
        <w:numPr>
          <w:ilvl w:val="1"/>
          <w:numId w:val="13"/>
        </w:numPr>
        <w:tabs>
          <w:tab w:val="left" w:pos="1452"/>
        </w:tabs>
        <w:overflowPunct/>
        <w:autoSpaceDE/>
        <w:autoSpaceDN/>
        <w:adjustRightInd/>
        <w:ind w:right="159"/>
        <w:textAlignment w:val="auto"/>
        <w:rPr>
          <w:szCs w:val="24"/>
        </w:rPr>
      </w:pPr>
      <w:r w:rsidRPr="00576536">
        <w:rPr>
          <w:spacing w:val="-1"/>
          <w:szCs w:val="24"/>
        </w:rPr>
        <w:lastRenderedPageBreak/>
        <w:t>“Intellectual</w:t>
      </w:r>
      <w:r w:rsidRPr="00576536">
        <w:rPr>
          <w:spacing w:val="-5"/>
          <w:szCs w:val="24"/>
        </w:rPr>
        <w:t xml:space="preserve"> </w:t>
      </w:r>
      <w:r w:rsidRPr="00576536">
        <w:rPr>
          <w:spacing w:val="1"/>
          <w:szCs w:val="24"/>
        </w:rPr>
        <w:t>Work”</w:t>
      </w:r>
      <w:r w:rsidRPr="00576536">
        <w:rPr>
          <w:spacing w:val="-2"/>
          <w:szCs w:val="24"/>
        </w:rPr>
        <w:t xml:space="preserve"> </w:t>
      </w:r>
      <w:r w:rsidRPr="00576536">
        <w:rPr>
          <w:spacing w:val="-1"/>
          <w:szCs w:val="24"/>
        </w:rPr>
        <w:t>includes</w:t>
      </w:r>
      <w:r w:rsidRPr="00576536">
        <w:rPr>
          <w:spacing w:val="-2"/>
          <w:szCs w:val="24"/>
        </w:rPr>
        <w:t xml:space="preserve"> </w:t>
      </w:r>
      <w:r w:rsidRPr="00576536">
        <w:rPr>
          <w:szCs w:val="24"/>
        </w:rPr>
        <w:t>all</w:t>
      </w:r>
      <w:r w:rsidRPr="00576536">
        <w:rPr>
          <w:spacing w:val="-1"/>
          <w:szCs w:val="24"/>
        </w:rPr>
        <w:t xml:space="preserve"> works</w:t>
      </w:r>
      <w:r w:rsidRPr="00576536">
        <w:rPr>
          <w:szCs w:val="24"/>
        </w:rPr>
        <w:t xml:space="preserve"> that </w:t>
      </w:r>
      <w:r w:rsidRPr="00576536">
        <w:rPr>
          <w:spacing w:val="-1"/>
          <w:szCs w:val="24"/>
        </w:rPr>
        <w:t>document</w:t>
      </w:r>
      <w:r w:rsidRPr="00576536">
        <w:rPr>
          <w:szCs w:val="24"/>
        </w:rPr>
        <w:t xml:space="preserve"> </w:t>
      </w:r>
      <w:r w:rsidRPr="00576536">
        <w:rPr>
          <w:spacing w:val="-1"/>
          <w:szCs w:val="24"/>
        </w:rPr>
        <w:t>the</w:t>
      </w:r>
      <w:r w:rsidRPr="00576536">
        <w:rPr>
          <w:szCs w:val="24"/>
        </w:rPr>
        <w:t xml:space="preserve"> </w:t>
      </w:r>
      <w:r w:rsidRPr="00576536">
        <w:rPr>
          <w:spacing w:val="-1"/>
          <w:szCs w:val="24"/>
        </w:rPr>
        <w:t>implementation,</w:t>
      </w:r>
      <w:r w:rsidRPr="00576536">
        <w:rPr>
          <w:spacing w:val="61"/>
          <w:szCs w:val="24"/>
        </w:rPr>
        <w:t xml:space="preserve"> </w:t>
      </w:r>
      <w:r w:rsidRPr="00576536">
        <w:rPr>
          <w:spacing w:val="-1"/>
          <w:szCs w:val="24"/>
        </w:rPr>
        <w:t>monitoring,</w:t>
      </w:r>
      <w:r w:rsidRPr="00576536">
        <w:rPr>
          <w:szCs w:val="24"/>
        </w:rPr>
        <w:t xml:space="preserve"> </w:t>
      </w:r>
      <w:r w:rsidRPr="00576536">
        <w:rPr>
          <w:spacing w:val="-1"/>
          <w:szCs w:val="24"/>
        </w:rPr>
        <w:t>evaluation,</w:t>
      </w:r>
      <w:r w:rsidRPr="00576536">
        <w:rPr>
          <w:spacing w:val="-2"/>
          <w:szCs w:val="24"/>
        </w:rPr>
        <w:t xml:space="preserve"> </w:t>
      </w:r>
      <w:r w:rsidRPr="00576536">
        <w:rPr>
          <w:szCs w:val="24"/>
        </w:rPr>
        <w:t>and</w:t>
      </w:r>
      <w:r w:rsidRPr="00576536">
        <w:rPr>
          <w:spacing w:val="-2"/>
          <w:szCs w:val="24"/>
        </w:rPr>
        <w:t xml:space="preserve"> </w:t>
      </w:r>
      <w:r w:rsidRPr="00576536">
        <w:rPr>
          <w:szCs w:val="24"/>
        </w:rPr>
        <w:t>results</w:t>
      </w:r>
      <w:r w:rsidRPr="00576536">
        <w:rPr>
          <w:spacing w:val="-2"/>
          <w:szCs w:val="24"/>
        </w:rPr>
        <w:t xml:space="preserve"> </w:t>
      </w:r>
      <w:r w:rsidRPr="00576536">
        <w:rPr>
          <w:spacing w:val="-1"/>
          <w:szCs w:val="24"/>
        </w:rPr>
        <w:t>of</w:t>
      </w:r>
      <w:r w:rsidRPr="00576536">
        <w:rPr>
          <w:spacing w:val="7"/>
          <w:szCs w:val="24"/>
        </w:rPr>
        <w:t xml:space="preserve"> </w:t>
      </w:r>
      <w:r w:rsidRPr="00576536">
        <w:rPr>
          <w:spacing w:val="-1"/>
          <w:szCs w:val="24"/>
        </w:rPr>
        <w:t>international</w:t>
      </w:r>
      <w:r w:rsidRPr="00576536">
        <w:rPr>
          <w:spacing w:val="-3"/>
          <w:szCs w:val="24"/>
        </w:rPr>
        <w:t xml:space="preserve"> </w:t>
      </w:r>
      <w:r w:rsidRPr="00576536">
        <w:rPr>
          <w:spacing w:val="-1"/>
          <w:szCs w:val="24"/>
        </w:rPr>
        <w:t>development</w:t>
      </w:r>
      <w:r w:rsidRPr="00576536">
        <w:rPr>
          <w:spacing w:val="61"/>
          <w:szCs w:val="24"/>
        </w:rPr>
        <w:t xml:space="preserve"> </w:t>
      </w:r>
      <w:r w:rsidRPr="00576536">
        <w:rPr>
          <w:spacing w:val="-1"/>
          <w:szCs w:val="24"/>
        </w:rPr>
        <w:t>assistance</w:t>
      </w:r>
      <w:r w:rsidRPr="00576536">
        <w:rPr>
          <w:szCs w:val="24"/>
        </w:rPr>
        <w:t xml:space="preserve"> </w:t>
      </w:r>
      <w:r w:rsidRPr="00576536">
        <w:rPr>
          <w:spacing w:val="-1"/>
          <w:szCs w:val="24"/>
        </w:rPr>
        <w:t>activities</w:t>
      </w:r>
      <w:r w:rsidRPr="00576536">
        <w:rPr>
          <w:szCs w:val="24"/>
        </w:rPr>
        <w:t xml:space="preserve"> </w:t>
      </w:r>
      <w:r w:rsidRPr="00576536">
        <w:rPr>
          <w:spacing w:val="-1"/>
          <w:szCs w:val="24"/>
        </w:rPr>
        <w:t>developed</w:t>
      </w:r>
      <w:r w:rsidRPr="00576536">
        <w:rPr>
          <w:szCs w:val="24"/>
        </w:rPr>
        <w:t xml:space="preserve"> or</w:t>
      </w:r>
      <w:r w:rsidRPr="00576536">
        <w:rPr>
          <w:spacing w:val="-3"/>
          <w:szCs w:val="24"/>
        </w:rPr>
        <w:t xml:space="preserve"> </w:t>
      </w:r>
      <w:r w:rsidRPr="00576536">
        <w:rPr>
          <w:spacing w:val="-1"/>
          <w:szCs w:val="24"/>
        </w:rPr>
        <w:t>acquired</w:t>
      </w:r>
      <w:r w:rsidRPr="00576536">
        <w:rPr>
          <w:szCs w:val="24"/>
        </w:rPr>
        <w:t xml:space="preserve"> </w:t>
      </w:r>
      <w:r w:rsidRPr="00576536">
        <w:rPr>
          <w:spacing w:val="-1"/>
          <w:szCs w:val="24"/>
        </w:rPr>
        <w:t>under</w:t>
      </w:r>
      <w:r w:rsidRPr="00576536">
        <w:rPr>
          <w:szCs w:val="24"/>
        </w:rPr>
        <w:t xml:space="preserve"> this</w:t>
      </w:r>
      <w:r w:rsidRPr="00576536">
        <w:rPr>
          <w:spacing w:val="-3"/>
          <w:szCs w:val="24"/>
        </w:rPr>
        <w:t xml:space="preserve"> </w:t>
      </w:r>
      <w:r w:rsidRPr="00576536">
        <w:rPr>
          <w:spacing w:val="-1"/>
          <w:szCs w:val="24"/>
        </w:rPr>
        <w:t>award,</w:t>
      </w:r>
      <w:r w:rsidRPr="00576536">
        <w:rPr>
          <w:szCs w:val="24"/>
        </w:rPr>
        <w:t xml:space="preserve"> </w:t>
      </w:r>
      <w:r w:rsidRPr="00576536">
        <w:rPr>
          <w:spacing w:val="-1"/>
          <w:szCs w:val="24"/>
        </w:rPr>
        <w:t>which</w:t>
      </w:r>
      <w:r w:rsidRPr="00576536">
        <w:rPr>
          <w:szCs w:val="24"/>
        </w:rPr>
        <w:t xml:space="preserve"> may</w:t>
      </w:r>
      <w:r w:rsidRPr="00576536">
        <w:rPr>
          <w:spacing w:val="67"/>
          <w:szCs w:val="24"/>
        </w:rPr>
        <w:t xml:space="preserve"> </w:t>
      </w:r>
      <w:r w:rsidRPr="00576536">
        <w:rPr>
          <w:szCs w:val="24"/>
        </w:rPr>
        <w:t>include</w:t>
      </w:r>
      <w:r w:rsidRPr="00576536">
        <w:rPr>
          <w:spacing w:val="-2"/>
          <w:szCs w:val="24"/>
        </w:rPr>
        <w:t xml:space="preserve"> </w:t>
      </w:r>
      <w:r w:rsidRPr="00576536">
        <w:rPr>
          <w:spacing w:val="-1"/>
          <w:szCs w:val="24"/>
        </w:rPr>
        <w:t>program</w:t>
      </w:r>
      <w:r w:rsidRPr="00576536">
        <w:rPr>
          <w:spacing w:val="1"/>
          <w:szCs w:val="24"/>
        </w:rPr>
        <w:t xml:space="preserve"> </w:t>
      </w:r>
      <w:r w:rsidRPr="00576536">
        <w:rPr>
          <w:spacing w:val="-1"/>
          <w:szCs w:val="24"/>
        </w:rPr>
        <w:t>and</w:t>
      </w:r>
      <w:r w:rsidRPr="00576536">
        <w:rPr>
          <w:szCs w:val="24"/>
        </w:rPr>
        <w:t xml:space="preserve"> </w:t>
      </w:r>
      <w:r w:rsidRPr="00576536">
        <w:rPr>
          <w:spacing w:val="-1"/>
          <w:szCs w:val="24"/>
        </w:rPr>
        <w:t>communications</w:t>
      </w:r>
      <w:r w:rsidRPr="00576536">
        <w:rPr>
          <w:spacing w:val="-3"/>
          <w:szCs w:val="24"/>
        </w:rPr>
        <w:t xml:space="preserve"> </w:t>
      </w:r>
      <w:r w:rsidRPr="00576536">
        <w:rPr>
          <w:spacing w:val="-1"/>
          <w:szCs w:val="24"/>
        </w:rPr>
        <w:t>materials,</w:t>
      </w:r>
      <w:r w:rsidRPr="00576536">
        <w:rPr>
          <w:szCs w:val="24"/>
        </w:rPr>
        <w:t xml:space="preserve"> </w:t>
      </w:r>
      <w:r w:rsidRPr="00576536">
        <w:rPr>
          <w:spacing w:val="-1"/>
          <w:szCs w:val="24"/>
        </w:rPr>
        <w:t>evaluations</w:t>
      </w:r>
      <w:r w:rsidRPr="00576536">
        <w:rPr>
          <w:szCs w:val="24"/>
        </w:rPr>
        <w:t xml:space="preserve"> </w:t>
      </w:r>
      <w:r w:rsidRPr="00576536">
        <w:rPr>
          <w:spacing w:val="-1"/>
          <w:szCs w:val="24"/>
        </w:rPr>
        <w:t>and</w:t>
      </w:r>
      <w:r w:rsidRPr="00576536">
        <w:rPr>
          <w:spacing w:val="69"/>
          <w:szCs w:val="24"/>
        </w:rPr>
        <w:t xml:space="preserve"> </w:t>
      </w:r>
      <w:r w:rsidRPr="00576536">
        <w:rPr>
          <w:spacing w:val="-1"/>
          <w:szCs w:val="24"/>
        </w:rPr>
        <w:t>assessments,</w:t>
      </w:r>
      <w:r w:rsidRPr="00576536">
        <w:rPr>
          <w:szCs w:val="24"/>
        </w:rPr>
        <w:t xml:space="preserve"> </w:t>
      </w:r>
      <w:r w:rsidRPr="00576536">
        <w:rPr>
          <w:spacing w:val="-1"/>
          <w:szCs w:val="24"/>
        </w:rPr>
        <w:t>information</w:t>
      </w:r>
      <w:r w:rsidRPr="00576536">
        <w:rPr>
          <w:szCs w:val="24"/>
        </w:rPr>
        <w:t xml:space="preserve"> </w:t>
      </w:r>
      <w:r w:rsidRPr="00576536">
        <w:rPr>
          <w:spacing w:val="-1"/>
          <w:szCs w:val="24"/>
        </w:rPr>
        <w:t>products,</w:t>
      </w:r>
      <w:r w:rsidRPr="00576536">
        <w:rPr>
          <w:szCs w:val="24"/>
        </w:rPr>
        <w:t xml:space="preserve"> </w:t>
      </w:r>
      <w:r w:rsidRPr="00576536">
        <w:rPr>
          <w:spacing w:val="-1"/>
          <w:szCs w:val="24"/>
        </w:rPr>
        <w:t>research</w:t>
      </w:r>
      <w:r w:rsidRPr="00576536">
        <w:rPr>
          <w:spacing w:val="-2"/>
          <w:szCs w:val="24"/>
        </w:rPr>
        <w:t xml:space="preserve"> </w:t>
      </w:r>
      <w:r w:rsidRPr="00576536">
        <w:rPr>
          <w:szCs w:val="24"/>
        </w:rPr>
        <w:t>and</w:t>
      </w:r>
      <w:r w:rsidRPr="00576536">
        <w:rPr>
          <w:spacing w:val="-2"/>
          <w:szCs w:val="24"/>
        </w:rPr>
        <w:t xml:space="preserve"> </w:t>
      </w:r>
      <w:r w:rsidRPr="00576536">
        <w:rPr>
          <w:spacing w:val="-1"/>
          <w:szCs w:val="24"/>
        </w:rPr>
        <w:t>technical</w:t>
      </w:r>
      <w:r w:rsidRPr="00576536">
        <w:rPr>
          <w:szCs w:val="24"/>
        </w:rPr>
        <w:t xml:space="preserve"> </w:t>
      </w:r>
      <w:r w:rsidRPr="00576536">
        <w:rPr>
          <w:spacing w:val="-1"/>
          <w:szCs w:val="24"/>
        </w:rPr>
        <w:t>reports,</w:t>
      </w:r>
      <w:r w:rsidRPr="00576536">
        <w:rPr>
          <w:spacing w:val="89"/>
          <w:szCs w:val="24"/>
        </w:rPr>
        <w:t xml:space="preserve"> </w:t>
      </w:r>
      <w:r w:rsidRPr="00576536">
        <w:rPr>
          <w:spacing w:val="-1"/>
          <w:szCs w:val="24"/>
        </w:rPr>
        <w:t>progress</w:t>
      </w:r>
      <w:r w:rsidRPr="00576536">
        <w:rPr>
          <w:szCs w:val="24"/>
        </w:rPr>
        <w:t xml:space="preserve"> and</w:t>
      </w:r>
      <w:r w:rsidRPr="00576536">
        <w:rPr>
          <w:spacing w:val="-2"/>
          <w:szCs w:val="24"/>
        </w:rPr>
        <w:t xml:space="preserve"> </w:t>
      </w:r>
      <w:r w:rsidRPr="00576536">
        <w:rPr>
          <w:spacing w:val="-1"/>
          <w:szCs w:val="24"/>
        </w:rPr>
        <w:t>performance</w:t>
      </w:r>
      <w:r w:rsidRPr="00576536">
        <w:rPr>
          <w:szCs w:val="24"/>
        </w:rPr>
        <w:t xml:space="preserve"> reports </w:t>
      </w:r>
      <w:r w:rsidRPr="00576536">
        <w:rPr>
          <w:spacing w:val="-1"/>
          <w:szCs w:val="24"/>
        </w:rPr>
        <w:t>required</w:t>
      </w:r>
      <w:r w:rsidRPr="00576536">
        <w:rPr>
          <w:spacing w:val="-2"/>
          <w:szCs w:val="24"/>
        </w:rPr>
        <w:t xml:space="preserve"> </w:t>
      </w:r>
      <w:r w:rsidRPr="00576536">
        <w:rPr>
          <w:spacing w:val="-1"/>
          <w:szCs w:val="24"/>
        </w:rPr>
        <w:t>under</w:t>
      </w:r>
      <w:r w:rsidRPr="00576536">
        <w:rPr>
          <w:szCs w:val="24"/>
        </w:rPr>
        <w:t xml:space="preserve"> </w:t>
      </w:r>
      <w:r w:rsidRPr="00576536">
        <w:rPr>
          <w:spacing w:val="-1"/>
          <w:szCs w:val="24"/>
        </w:rPr>
        <w:t>this</w:t>
      </w:r>
      <w:r w:rsidRPr="00576536">
        <w:rPr>
          <w:szCs w:val="24"/>
        </w:rPr>
        <w:t xml:space="preserve"> </w:t>
      </w:r>
      <w:r w:rsidRPr="00576536">
        <w:rPr>
          <w:spacing w:val="-1"/>
          <w:szCs w:val="24"/>
        </w:rPr>
        <w:t>award</w:t>
      </w:r>
      <w:r w:rsidRPr="00576536">
        <w:rPr>
          <w:szCs w:val="24"/>
        </w:rPr>
        <w:t xml:space="preserve"> </w:t>
      </w:r>
      <w:r w:rsidRPr="00576536">
        <w:rPr>
          <w:spacing w:val="-1"/>
          <w:szCs w:val="24"/>
        </w:rPr>
        <w:t>(excluding</w:t>
      </w:r>
      <w:r w:rsidRPr="00576536">
        <w:rPr>
          <w:spacing w:val="67"/>
          <w:szCs w:val="24"/>
        </w:rPr>
        <w:t xml:space="preserve"> </w:t>
      </w:r>
      <w:r w:rsidRPr="00576536">
        <w:rPr>
          <w:spacing w:val="-1"/>
          <w:szCs w:val="24"/>
        </w:rPr>
        <w:t>administrative</w:t>
      </w:r>
      <w:r w:rsidRPr="00576536">
        <w:rPr>
          <w:szCs w:val="24"/>
        </w:rPr>
        <w:t xml:space="preserve"> </w:t>
      </w:r>
      <w:r w:rsidRPr="00576536">
        <w:rPr>
          <w:spacing w:val="-1"/>
          <w:szCs w:val="24"/>
        </w:rPr>
        <w:t>financial</w:t>
      </w:r>
      <w:r w:rsidRPr="00576536">
        <w:rPr>
          <w:szCs w:val="24"/>
        </w:rPr>
        <w:t xml:space="preserve"> </w:t>
      </w:r>
      <w:r w:rsidRPr="00576536">
        <w:rPr>
          <w:spacing w:val="-1"/>
          <w:szCs w:val="24"/>
        </w:rPr>
        <w:t>information),</w:t>
      </w:r>
      <w:r w:rsidRPr="00576536">
        <w:rPr>
          <w:spacing w:val="-3"/>
          <w:szCs w:val="24"/>
        </w:rPr>
        <w:t xml:space="preserve"> </w:t>
      </w:r>
      <w:r w:rsidRPr="00576536">
        <w:rPr>
          <w:spacing w:val="-1"/>
          <w:szCs w:val="24"/>
        </w:rPr>
        <w:t>and</w:t>
      </w:r>
      <w:r w:rsidRPr="00576536">
        <w:rPr>
          <w:szCs w:val="24"/>
        </w:rPr>
        <w:t xml:space="preserve"> </w:t>
      </w:r>
      <w:r w:rsidRPr="00576536">
        <w:rPr>
          <w:spacing w:val="-1"/>
          <w:szCs w:val="24"/>
        </w:rPr>
        <w:t>other</w:t>
      </w:r>
      <w:r w:rsidRPr="00576536">
        <w:rPr>
          <w:szCs w:val="24"/>
        </w:rPr>
        <w:t xml:space="preserve"> </w:t>
      </w:r>
      <w:r w:rsidRPr="00576536">
        <w:rPr>
          <w:spacing w:val="-1"/>
          <w:szCs w:val="24"/>
        </w:rPr>
        <w:t>reports,</w:t>
      </w:r>
      <w:r w:rsidRPr="00576536">
        <w:rPr>
          <w:szCs w:val="24"/>
        </w:rPr>
        <w:t xml:space="preserve"> </w:t>
      </w:r>
      <w:r w:rsidRPr="00576536">
        <w:rPr>
          <w:spacing w:val="-1"/>
          <w:szCs w:val="24"/>
        </w:rPr>
        <w:t>articles</w:t>
      </w:r>
      <w:r w:rsidRPr="00576536">
        <w:rPr>
          <w:spacing w:val="-3"/>
          <w:szCs w:val="24"/>
        </w:rPr>
        <w:t xml:space="preserve"> </w:t>
      </w:r>
      <w:r w:rsidRPr="00576536">
        <w:rPr>
          <w:spacing w:val="-1"/>
          <w:szCs w:val="24"/>
        </w:rPr>
        <w:t>and</w:t>
      </w:r>
      <w:r w:rsidRPr="00576536">
        <w:rPr>
          <w:szCs w:val="24"/>
        </w:rPr>
        <w:t xml:space="preserve"> </w:t>
      </w:r>
      <w:r w:rsidRPr="00576536">
        <w:rPr>
          <w:spacing w:val="-1"/>
          <w:szCs w:val="24"/>
        </w:rPr>
        <w:t>papers</w:t>
      </w:r>
      <w:r w:rsidRPr="00576536">
        <w:rPr>
          <w:spacing w:val="105"/>
          <w:szCs w:val="24"/>
        </w:rPr>
        <w:t xml:space="preserve"> </w:t>
      </w:r>
      <w:r w:rsidRPr="00576536">
        <w:rPr>
          <w:spacing w:val="-1"/>
          <w:szCs w:val="24"/>
        </w:rPr>
        <w:t>prepared</w:t>
      </w:r>
      <w:r w:rsidRPr="00576536">
        <w:rPr>
          <w:szCs w:val="24"/>
        </w:rPr>
        <w:t xml:space="preserve"> by</w:t>
      </w:r>
      <w:r w:rsidRPr="00576536">
        <w:rPr>
          <w:spacing w:val="-3"/>
          <w:szCs w:val="24"/>
        </w:rPr>
        <w:t xml:space="preserve"> </w:t>
      </w:r>
      <w:r w:rsidRPr="00576536">
        <w:rPr>
          <w:szCs w:val="24"/>
        </w:rPr>
        <w:t>the</w:t>
      </w:r>
      <w:r w:rsidRPr="00576536">
        <w:rPr>
          <w:spacing w:val="-2"/>
          <w:szCs w:val="24"/>
        </w:rPr>
        <w:t xml:space="preserve"> </w:t>
      </w:r>
      <w:r w:rsidRPr="00576536">
        <w:rPr>
          <w:spacing w:val="-1"/>
          <w:szCs w:val="24"/>
        </w:rPr>
        <w:t>recipient</w:t>
      </w:r>
      <w:r w:rsidRPr="00576536">
        <w:rPr>
          <w:szCs w:val="24"/>
        </w:rPr>
        <w:t xml:space="preserve"> </w:t>
      </w:r>
      <w:r w:rsidRPr="00576536">
        <w:rPr>
          <w:spacing w:val="-1"/>
          <w:szCs w:val="24"/>
        </w:rPr>
        <w:t>under</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award,</w:t>
      </w:r>
      <w:r w:rsidRPr="00576536">
        <w:rPr>
          <w:szCs w:val="24"/>
        </w:rPr>
        <w:t xml:space="preserve"> </w:t>
      </w:r>
      <w:r w:rsidRPr="00576536">
        <w:rPr>
          <w:spacing w:val="-1"/>
          <w:szCs w:val="24"/>
        </w:rPr>
        <w:t>whether</w:t>
      </w:r>
      <w:r w:rsidRPr="00576536">
        <w:rPr>
          <w:spacing w:val="-3"/>
          <w:szCs w:val="24"/>
        </w:rPr>
        <w:t xml:space="preserve"> </w:t>
      </w:r>
      <w:r w:rsidRPr="00576536">
        <w:rPr>
          <w:spacing w:val="-1"/>
          <w:szCs w:val="24"/>
        </w:rPr>
        <w:t>published</w:t>
      </w:r>
      <w:r w:rsidRPr="00576536">
        <w:rPr>
          <w:spacing w:val="-2"/>
          <w:szCs w:val="24"/>
        </w:rPr>
        <w:t xml:space="preserve"> </w:t>
      </w:r>
      <w:r w:rsidRPr="00576536">
        <w:rPr>
          <w:szCs w:val="24"/>
        </w:rPr>
        <w:t xml:space="preserve">or </w:t>
      </w:r>
      <w:r w:rsidRPr="00576536">
        <w:rPr>
          <w:spacing w:val="-1"/>
          <w:szCs w:val="24"/>
        </w:rPr>
        <w:t>not.</w:t>
      </w:r>
      <w:r w:rsidRPr="00576536">
        <w:rPr>
          <w:spacing w:val="-2"/>
          <w:szCs w:val="24"/>
        </w:rPr>
        <w:t xml:space="preserve"> </w:t>
      </w:r>
      <w:r w:rsidRPr="00576536">
        <w:rPr>
          <w:spacing w:val="-1"/>
          <w:szCs w:val="24"/>
        </w:rPr>
        <w:t>The</w:t>
      </w:r>
      <w:r w:rsidRPr="00576536">
        <w:rPr>
          <w:spacing w:val="71"/>
          <w:szCs w:val="24"/>
        </w:rPr>
        <w:t xml:space="preserve"> </w:t>
      </w:r>
      <w:r w:rsidRPr="00576536">
        <w:rPr>
          <w:szCs w:val="24"/>
        </w:rPr>
        <w:t>term</w:t>
      </w:r>
      <w:r w:rsidRPr="00576536">
        <w:rPr>
          <w:spacing w:val="-2"/>
          <w:szCs w:val="24"/>
        </w:rPr>
        <w:t xml:space="preserve"> </w:t>
      </w:r>
      <w:r w:rsidRPr="00576536">
        <w:rPr>
          <w:szCs w:val="24"/>
        </w:rPr>
        <w:t>does</w:t>
      </w:r>
      <w:r w:rsidRPr="00576536">
        <w:rPr>
          <w:spacing w:val="-3"/>
          <w:szCs w:val="24"/>
        </w:rPr>
        <w:t xml:space="preserve"> </w:t>
      </w:r>
      <w:r w:rsidRPr="00576536">
        <w:rPr>
          <w:spacing w:val="-1"/>
          <w:szCs w:val="24"/>
        </w:rPr>
        <w:t>not</w:t>
      </w:r>
      <w:r w:rsidRPr="00576536">
        <w:rPr>
          <w:szCs w:val="24"/>
        </w:rPr>
        <w:t xml:space="preserve"> </w:t>
      </w:r>
      <w:r w:rsidRPr="00576536">
        <w:rPr>
          <w:spacing w:val="-1"/>
          <w:szCs w:val="24"/>
        </w:rPr>
        <w:t>include</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recipient’s</w:t>
      </w:r>
      <w:r w:rsidRPr="00576536">
        <w:rPr>
          <w:szCs w:val="24"/>
        </w:rPr>
        <w:t xml:space="preserve"> </w:t>
      </w:r>
      <w:r w:rsidRPr="00576536">
        <w:rPr>
          <w:spacing w:val="-1"/>
          <w:szCs w:val="24"/>
        </w:rPr>
        <w:t>information</w:t>
      </w:r>
      <w:r w:rsidRPr="00576536">
        <w:rPr>
          <w:szCs w:val="24"/>
        </w:rPr>
        <w:t xml:space="preserve"> </w:t>
      </w:r>
      <w:r w:rsidRPr="00576536">
        <w:rPr>
          <w:spacing w:val="-1"/>
          <w:szCs w:val="24"/>
        </w:rPr>
        <w:t>that</w:t>
      </w:r>
      <w:r w:rsidRPr="00576536">
        <w:rPr>
          <w:szCs w:val="24"/>
        </w:rPr>
        <w:t xml:space="preserve"> is incidental </w:t>
      </w:r>
      <w:r w:rsidRPr="00576536">
        <w:rPr>
          <w:spacing w:val="-1"/>
          <w:szCs w:val="24"/>
        </w:rPr>
        <w:t>to</w:t>
      </w:r>
      <w:r w:rsidRPr="00576536">
        <w:rPr>
          <w:spacing w:val="-2"/>
          <w:szCs w:val="24"/>
        </w:rPr>
        <w:t xml:space="preserve"> </w:t>
      </w:r>
      <w:r w:rsidRPr="00576536">
        <w:rPr>
          <w:spacing w:val="-1"/>
          <w:szCs w:val="24"/>
        </w:rPr>
        <w:t>award</w:t>
      </w:r>
      <w:r w:rsidRPr="00576536">
        <w:rPr>
          <w:spacing w:val="65"/>
          <w:szCs w:val="24"/>
        </w:rPr>
        <w:t xml:space="preserve"> </w:t>
      </w:r>
      <w:r w:rsidRPr="00576536">
        <w:rPr>
          <w:spacing w:val="-1"/>
          <w:szCs w:val="24"/>
        </w:rPr>
        <w:t>administration,</w:t>
      </w:r>
      <w:r w:rsidRPr="00576536">
        <w:rPr>
          <w:szCs w:val="24"/>
        </w:rPr>
        <w:t xml:space="preserve"> </w:t>
      </w:r>
      <w:r w:rsidRPr="00576536">
        <w:rPr>
          <w:spacing w:val="-1"/>
          <w:szCs w:val="24"/>
        </w:rPr>
        <w:t>such</w:t>
      </w:r>
      <w:r w:rsidRPr="00576536">
        <w:rPr>
          <w:szCs w:val="24"/>
        </w:rPr>
        <w:t xml:space="preserve"> as</w:t>
      </w:r>
      <w:r w:rsidRPr="00576536">
        <w:rPr>
          <w:spacing w:val="-3"/>
          <w:szCs w:val="24"/>
        </w:rPr>
        <w:t xml:space="preserve"> </w:t>
      </w:r>
      <w:r w:rsidRPr="00576536">
        <w:rPr>
          <w:spacing w:val="-1"/>
          <w:szCs w:val="24"/>
        </w:rPr>
        <w:t>financial,</w:t>
      </w:r>
      <w:r w:rsidRPr="00576536">
        <w:rPr>
          <w:szCs w:val="24"/>
        </w:rPr>
        <w:t xml:space="preserve"> </w:t>
      </w:r>
      <w:r w:rsidRPr="00576536">
        <w:rPr>
          <w:spacing w:val="-1"/>
          <w:szCs w:val="24"/>
        </w:rPr>
        <w:t>administrative,</w:t>
      </w:r>
      <w:r w:rsidRPr="00576536">
        <w:rPr>
          <w:szCs w:val="24"/>
        </w:rPr>
        <w:t xml:space="preserve"> cost</w:t>
      </w:r>
      <w:r w:rsidRPr="00576536">
        <w:rPr>
          <w:spacing w:val="-2"/>
          <w:szCs w:val="24"/>
        </w:rPr>
        <w:t xml:space="preserve"> </w:t>
      </w:r>
      <w:r w:rsidRPr="00576536">
        <w:rPr>
          <w:szCs w:val="24"/>
        </w:rPr>
        <w:t xml:space="preserve">or </w:t>
      </w:r>
      <w:r w:rsidRPr="00576536">
        <w:rPr>
          <w:spacing w:val="-1"/>
          <w:szCs w:val="24"/>
        </w:rPr>
        <w:t>pricing,</w:t>
      </w:r>
      <w:r w:rsidRPr="00576536">
        <w:rPr>
          <w:szCs w:val="24"/>
        </w:rPr>
        <w:t xml:space="preserve"> or</w:t>
      </w:r>
      <w:r w:rsidRPr="00576536">
        <w:rPr>
          <w:spacing w:val="81"/>
          <w:szCs w:val="24"/>
        </w:rPr>
        <w:t xml:space="preserve"> </w:t>
      </w:r>
      <w:r w:rsidRPr="00576536">
        <w:rPr>
          <w:spacing w:val="-1"/>
          <w:szCs w:val="24"/>
        </w:rPr>
        <w:t>management</w:t>
      </w:r>
      <w:r w:rsidRPr="00576536">
        <w:rPr>
          <w:szCs w:val="24"/>
        </w:rPr>
        <w:t xml:space="preserve"> </w:t>
      </w:r>
      <w:r w:rsidRPr="00576536">
        <w:rPr>
          <w:spacing w:val="-1"/>
          <w:szCs w:val="24"/>
        </w:rPr>
        <w:t>information.</w:t>
      </w:r>
    </w:p>
    <w:p w14:paraId="49473A7A" w14:textId="77777777" w:rsidR="00275987" w:rsidRPr="00576536" w:rsidRDefault="00275987" w:rsidP="00275987">
      <w:pPr>
        <w:rPr>
          <w:rFonts w:eastAsia="Arial"/>
        </w:rPr>
      </w:pPr>
    </w:p>
    <w:p w14:paraId="4C9B2CE4" w14:textId="77777777" w:rsidR="00275987" w:rsidRPr="00576536" w:rsidRDefault="00275987" w:rsidP="00275987">
      <w:pPr>
        <w:pStyle w:val="BodyText"/>
        <w:widowControl w:val="0"/>
        <w:numPr>
          <w:ilvl w:val="0"/>
          <w:numId w:val="13"/>
        </w:numPr>
        <w:tabs>
          <w:tab w:val="left" w:pos="821"/>
        </w:tabs>
        <w:overflowPunct/>
        <w:autoSpaceDE/>
        <w:autoSpaceDN/>
        <w:adjustRightInd/>
        <w:ind w:right="0"/>
        <w:textAlignment w:val="auto"/>
        <w:rPr>
          <w:szCs w:val="24"/>
        </w:rPr>
      </w:pPr>
      <w:r w:rsidRPr="00576536">
        <w:rPr>
          <w:spacing w:val="-1"/>
          <w:szCs w:val="24"/>
        </w:rPr>
        <w:t>Submissions</w:t>
      </w:r>
      <w:r w:rsidRPr="00576536">
        <w:rPr>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w:t>
      </w:r>
      <w:r w:rsidRPr="00576536">
        <w:rPr>
          <w:spacing w:val="-1"/>
          <w:szCs w:val="24"/>
        </w:rPr>
        <w:t>Development</w:t>
      </w:r>
      <w:r w:rsidRPr="00576536">
        <w:rPr>
          <w:szCs w:val="24"/>
        </w:rPr>
        <w:t xml:space="preserve"> </w:t>
      </w:r>
      <w:r w:rsidRPr="00576536">
        <w:rPr>
          <w:spacing w:val="-1"/>
          <w:szCs w:val="24"/>
        </w:rPr>
        <w:t>Data</w:t>
      </w:r>
      <w:r w:rsidRPr="00576536">
        <w:rPr>
          <w:szCs w:val="24"/>
        </w:rPr>
        <w:t xml:space="preserve"> </w:t>
      </w:r>
      <w:r w:rsidRPr="00576536">
        <w:rPr>
          <w:spacing w:val="-1"/>
          <w:szCs w:val="24"/>
        </w:rPr>
        <w:t>Library</w:t>
      </w:r>
      <w:r w:rsidRPr="00576536">
        <w:rPr>
          <w:spacing w:val="-3"/>
          <w:szCs w:val="24"/>
        </w:rPr>
        <w:t xml:space="preserve"> </w:t>
      </w:r>
      <w:r w:rsidRPr="00576536">
        <w:rPr>
          <w:szCs w:val="24"/>
        </w:rPr>
        <w:t>(DDL)</w:t>
      </w:r>
    </w:p>
    <w:p w14:paraId="7816071C" w14:textId="77777777" w:rsidR="00275987" w:rsidRPr="00576536" w:rsidRDefault="00275987" w:rsidP="00275987">
      <w:pPr>
        <w:rPr>
          <w:rFonts w:eastAsia="Arial"/>
        </w:rPr>
      </w:pPr>
    </w:p>
    <w:p w14:paraId="001BA6AD" w14:textId="77777777" w:rsidR="00275987" w:rsidRPr="00576536" w:rsidRDefault="00275987" w:rsidP="00275987">
      <w:pPr>
        <w:pStyle w:val="BodyText"/>
        <w:widowControl w:val="0"/>
        <w:numPr>
          <w:ilvl w:val="1"/>
          <w:numId w:val="13"/>
        </w:numPr>
        <w:tabs>
          <w:tab w:val="left" w:pos="1541"/>
        </w:tabs>
        <w:overflowPunct/>
        <w:autoSpaceDE/>
        <w:autoSpaceDN/>
        <w:adjustRightInd/>
        <w:ind w:right="322"/>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zCs w:val="24"/>
        </w:rPr>
        <w:t>submit to</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Development</w:t>
      </w:r>
      <w:r w:rsidRPr="00576536">
        <w:rPr>
          <w:szCs w:val="24"/>
        </w:rPr>
        <w:t xml:space="preserve"> Data</w:t>
      </w:r>
      <w:r w:rsidRPr="00576536">
        <w:rPr>
          <w:spacing w:val="-2"/>
          <w:szCs w:val="24"/>
        </w:rPr>
        <w:t xml:space="preserve"> </w:t>
      </w:r>
      <w:r w:rsidRPr="00576536">
        <w:rPr>
          <w:szCs w:val="24"/>
        </w:rPr>
        <w:t>Library</w:t>
      </w:r>
      <w:r w:rsidRPr="00576536">
        <w:rPr>
          <w:spacing w:val="-3"/>
          <w:szCs w:val="24"/>
        </w:rPr>
        <w:t xml:space="preserve"> </w:t>
      </w:r>
      <w:r w:rsidRPr="00576536">
        <w:rPr>
          <w:spacing w:val="-1"/>
          <w:szCs w:val="24"/>
        </w:rPr>
        <w:t>(DDL)</w:t>
      </w:r>
      <w:r w:rsidRPr="00576536">
        <w:rPr>
          <w:spacing w:val="6"/>
          <w:szCs w:val="24"/>
        </w:rPr>
        <w:t xml:space="preserve"> </w:t>
      </w:r>
      <w:r w:rsidRPr="00576536">
        <w:rPr>
          <w:szCs w:val="24"/>
        </w:rPr>
        <w:t xml:space="preserve">at </w:t>
      </w:r>
      <w:r w:rsidRPr="00576536">
        <w:rPr>
          <w:b/>
          <w:color w:val="0000FF"/>
          <w:szCs w:val="24"/>
        </w:rPr>
        <w:t xml:space="preserve"> </w:t>
      </w:r>
      <w:hyperlink r:id="rId27">
        <w:r w:rsidRPr="00576536">
          <w:rPr>
            <w:b/>
            <w:color w:val="0000FF"/>
            <w:spacing w:val="-1"/>
            <w:szCs w:val="24"/>
            <w:u w:val="thick" w:color="0000FF"/>
          </w:rPr>
          <w:t>www.usaid.gov/data</w:t>
        </w:r>
      </w:hyperlink>
      <w:r w:rsidRPr="00576536">
        <w:rPr>
          <w:spacing w:val="-1"/>
          <w:szCs w:val="24"/>
        </w:rPr>
        <w:t>,</w:t>
      </w:r>
      <w:r w:rsidRPr="00576536">
        <w:rPr>
          <w:szCs w:val="24"/>
        </w:rPr>
        <w:t xml:space="preserve"> in a</w:t>
      </w:r>
      <w:r w:rsidRPr="00576536">
        <w:rPr>
          <w:spacing w:val="-2"/>
          <w:szCs w:val="24"/>
        </w:rPr>
        <w:t xml:space="preserve"> </w:t>
      </w:r>
      <w:r w:rsidRPr="00576536">
        <w:rPr>
          <w:spacing w:val="-1"/>
          <w:szCs w:val="24"/>
        </w:rPr>
        <w:t>machine-readable,</w:t>
      </w:r>
      <w:r w:rsidRPr="00576536">
        <w:rPr>
          <w:spacing w:val="-2"/>
          <w:szCs w:val="24"/>
        </w:rPr>
        <w:t xml:space="preserve"> </w:t>
      </w:r>
      <w:r w:rsidRPr="00576536">
        <w:rPr>
          <w:spacing w:val="-1"/>
          <w:szCs w:val="24"/>
        </w:rPr>
        <w:t>non-proprietary</w:t>
      </w:r>
      <w:r w:rsidRPr="00576536">
        <w:rPr>
          <w:spacing w:val="-4"/>
          <w:szCs w:val="24"/>
        </w:rPr>
        <w:t xml:space="preserve"> </w:t>
      </w:r>
      <w:r w:rsidRPr="00576536">
        <w:rPr>
          <w:spacing w:val="-1"/>
          <w:szCs w:val="24"/>
        </w:rPr>
        <w:t>format,</w:t>
      </w:r>
      <w:r w:rsidRPr="00576536">
        <w:rPr>
          <w:szCs w:val="24"/>
        </w:rPr>
        <w:t xml:space="preserve"> a</w:t>
      </w:r>
      <w:r w:rsidRPr="00576536">
        <w:rPr>
          <w:spacing w:val="85"/>
          <w:szCs w:val="24"/>
        </w:rPr>
        <w:t xml:space="preserve"> </w:t>
      </w:r>
      <w:r w:rsidRPr="00576536">
        <w:rPr>
          <w:szCs w:val="24"/>
        </w:rPr>
        <w:t>copy</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any</w:t>
      </w:r>
      <w:r w:rsidRPr="00576536">
        <w:rPr>
          <w:spacing w:val="-3"/>
          <w:szCs w:val="24"/>
        </w:rPr>
        <w:t xml:space="preserve"> </w:t>
      </w:r>
      <w:r w:rsidRPr="00576536">
        <w:rPr>
          <w:szCs w:val="24"/>
        </w:rPr>
        <w:t xml:space="preserve">Dataset </w:t>
      </w:r>
      <w:r w:rsidRPr="00576536">
        <w:rPr>
          <w:spacing w:val="-1"/>
          <w:szCs w:val="24"/>
        </w:rPr>
        <w:t>created</w:t>
      </w:r>
      <w:r w:rsidRPr="00576536">
        <w:rPr>
          <w:szCs w:val="24"/>
        </w:rPr>
        <w:t xml:space="preserve"> or</w:t>
      </w:r>
      <w:r w:rsidRPr="00576536">
        <w:rPr>
          <w:spacing w:val="-3"/>
          <w:szCs w:val="24"/>
        </w:rPr>
        <w:t xml:space="preserve"> </w:t>
      </w:r>
      <w:r w:rsidRPr="00576536">
        <w:rPr>
          <w:spacing w:val="-1"/>
          <w:szCs w:val="24"/>
        </w:rPr>
        <w:t>obtained</w:t>
      </w:r>
      <w:r w:rsidRPr="00576536">
        <w:rPr>
          <w:szCs w:val="24"/>
        </w:rPr>
        <w:t xml:space="preserve"> in </w:t>
      </w:r>
      <w:r w:rsidRPr="00576536">
        <w:rPr>
          <w:spacing w:val="-1"/>
          <w:szCs w:val="24"/>
        </w:rPr>
        <w:t>performance</w:t>
      </w:r>
      <w:r w:rsidRPr="00576536">
        <w:rPr>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award,</w:t>
      </w:r>
      <w:r w:rsidRPr="00576536">
        <w:rPr>
          <w:spacing w:val="53"/>
          <w:szCs w:val="24"/>
        </w:rPr>
        <w:t xml:space="preserve"> </w:t>
      </w:r>
      <w:r w:rsidRPr="00576536">
        <w:rPr>
          <w:szCs w:val="24"/>
        </w:rPr>
        <w:t>including</w:t>
      </w:r>
      <w:r w:rsidRPr="00576536">
        <w:rPr>
          <w:spacing w:val="-1"/>
          <w:szCs w:val="24"/>
        </w:rPr>
        <w:t xml:space="preserve"> Datasets</w:t>
      </w:r>
      <w:r w:rsidRPr="00576536">
        <w:rPr>
          <w:szCs w:val="24"/>
        </w:rPr>
        <w:t xml:space="preserve"> </w:t>
      </w:r>
      <w:r w:rsidRPr="00576536">
        <w:rPr>
          <w:spacing w:val="-1"/>
          <w:szCs w:val="24"/>
        </w:rPr>
        <w:t>produced</w:t>
      </w:r>
      <w:r w:rsidRPr="00576536">
        <w:rPr>
          <w:szCs w:val="24"/>
        </w:rPr>
        <w:t xml:space="preserve"> by</w:t>
      </w:r>
      <w:r w:rsidRPr="00576536">
        <w:rPr>
          <w:spacing w:val="-3"/>
          <w:szCs w:val="24"/>
        </w:rPr>
        <w:t xml:space="preserve"> </w:t>
      </w:r>
      <w:r w:rsidRPr="00576536">
        <w:rPr>
          <w:szCs w:val="24"/>
        </w:rPr>
        <w:t>a</w:t>
      </w:r>
      <w:r w:rsidRPr="00576536">
        <w:rPr>
          <w:spacing w:val="1"/>
          <w:szCs w:val="24"/>
        </w:rPr>
        <w:t xml:space="preserve"> </w:t>
      </w:r>
      <w:r w:rsidRPr="00576536">
        <w:rPr>
          <w:spacing w:val="-1"/>
          <w:szCs w:val="24"/>
        </w:rPr>
        <w:t>subawardee</w:t>
      </w:r>
      <w:r w:rsidRPr="00576536">
        <w:rPr>
          <w:szCs w:val="24"/>
        </w:rPr>
        <w:t xml:space="preserve"> or a </w:t>
      </w:r>
      <w:r w:rsidRPr="00576536">
        <w:rPr>
          <w:spacing w:val="-1"/>
          <w:szCs w:val="24"/>
        </w:rPr>
        <w:t>contractor</w:t>
      </w:r>
      <w:r w:rsidRPr="00576536">
        <w:rPr>
          <w:szCs w:val="24"/>
        </w:rPr>
        <w:t xml:space="preserve"> </w:t>
      </w:r>
      <w:r w:rsidRPr="00576536">
        <w:rPr>
          <w:spacing w:val="-1"/>
          <w:szCs w:val="24"/>
        </w:rPr>
        <w:t>at</w:t>
      </w:r>
      <w:r w:rsidRPr="00576536">
        <w:rPr>
          <w:szCs w:val="24"/>
        </w:rPr>
        <w:t xml:space="preserve"> </w:t>
      </w:r>
      <w:r w:rsidRPr="00576536">
        <w:rPr>
          <w:spacing w:val="-2"/>
          <w:szCs w:val="24"/>
        </w:rPr>
        <w:t>any</w:t>
      </w:r>
      <w:r w:rsidRPr="00576536">
        <w:rPr>
          <w:spacing w:val="-3"/>
          <w:szCs w:val="24"/>
        </w:rPr>
        <w:t xml:space="preserve"> </w:t>
      </w:r>
      <w:r w:rsidRPr="00576536">
        <w:rPr>
          <w:szCs w:val="24"/>
        </w:rPr>
        <w:t>tier.</w:t>
      </w:r>
      <w:r w:rsidRPr="00576536">
        <w:rPr>
          <w:spacing w:val="47"/>
          <w:szCs w:val="24"/>
        </w:rPr>
        <w:t xml:space="preserve"> </w:t>
      </w:r>
      <w:r w:rsidRPr="00576536">
        <w:rPr>
          <w:spacing w:val="-1"/>
          <w:szCs w:val="24"/>
        </w:rPr>
        <w:t>The</w:t>
      </w:r>
      <w:r w:rsidRPr="00576536">
        <w:rPr>
          <w:szCs w:val="24"/>
        </w:rPr>
        <w:t xml:space="preserve"> </w:t>
      </w:r>
      <w:r w:rsidRPr="00576536">
        <w:rPr>
          <w:spacing w:val="-1"/>
          <w:szCs w:val="24"/>
        </w:rPr>
        <w:t>submission</w:t>
      </w:r>
      <w:r w:rsidRPr="00576536">
        <w:rPr>
          <w:spacing w:val="-2"/>
          <w:szCs w:val="24"/>
        </w:rPr>
        <w:t xml:space="preserve"> </w:t>
      </w:r>
      <w:r w:rsidRPr="00576536">
        <w:rPr>
          <w:szCs w:val="24"/>
        </w:rPr>
        <w:t>must include</w:t>
      </w:r>
      <w:r w:rsidRPr="00576536">
        <w:rPr>
          <w:spacing w:val="-2"/>
          <w:szCs w:val="24"/>
        </w:rPr>
        <w:t xml:space="preserve"> </w:t>
      </w:r>
      <w:r w:rsidRPr="00576536">
        <w:rPr>
          <w:spacing w:val="-1"/>
          <w:szCs w:val="24"/>
        </w:rPr>
        <w:t>supporting</w:t>
      </w:r>
      <w:r w:rsidRPr="00576536">
        <w:rPr>
          <w:spacing w:val="-2"/>
          <w:szCs w:val="24"/>
        </w:rPr>
        <w:t xml:space="preserve"> </w:t>
      </w:r>
      <w:r w:rsidRPr="00576536">
        <w:rPr>
          <w:spacing w:val="-1"/>
          <w:szCs w:val="24"/>
        </w:rPr>
        <w:t>documentation</w:t>
      </w:r>
      <w:r w:rsidRPr="00576536">
        <w:rPr>
          <w:spacing w:val="-2"/>
          <w:szCs w:val="24"/>
        </w:rPr>
        <w:t xml:space="preserve"> </w:t>
      </w:r>
      <w:r w:rsidRPr="00576536">
        <w:rPr>
          <w:spacing w:val="-1"/>
          <w:szCs w:val="24"/>
        </w:rPr>
        <w:t>describing</w:t>
      </w:r>
      <w:r w:rsidRPr="00576536">
        <w:rPr>
          <w:spacing w:val="-3"/>
          <w:szCs w:val="24"/>
        </w:rPr>
        <w:t xml:space="preserve"> </w:t>
      </w:r>
      <w:r w:rsidRPr="00576536">
        <w:rPr>
          <w:szCs w:val="24"/>
        </w:rPr>
        <w:t>the</w:t>
      </w:r>
      <w:r w:rsidRPr="00576536">
        <w:rPr>
          <w:spacing w:val="75"/>
          <w:szCs w:val="24"/>
        </w:rPr>
        <w:t xml:space="preserve"> </w:t>
      </w:r>
      <w:r w:rsidRPr="00576536">
        <w:rPr>
          <w:spacing w:val="-1"/>
          <w:szCs w:val="24"/>
        </w:rPr>
        <w:t>Dataset,</w:t>
      </w:r>
      <w:r w:rsidRPr="00576536">
        <w:rPr>
          <w:szCs w:val="24"/>
        </w:rPr>
        <w:t xml:space="preserve"> </w:t>
      </w:r>
      <w:r w:rsidRPr="00576536">
        <w:rPr>
          <w:spacing w:val="-1"/>
          <w:szCs w:val="24"/>
        </w:rPr>
        <w:t>such</w:t>
      </w:r>
      <w:r w:rsidRPr="00576536">
        <w:rPr>
          <w:szCs w:val="24"/>
        </w:rPr>
        <w:t xml:space="preserve"> as </w:t>
      </w:r>
      <w:r w:rsidRPr="00576536">
        <w:rPr>
          <w:spacing w:val="-1"/>
          <w:szCs w:val="24"/>
        </w:rPr>
        <w:t>code</w:t>
      </w:r>
      <w:r w:rsidRPr="00576536">
        <w:rPr>
          <w:spacing w:val="-4"/>
          <w:szCs w:val="24"/>
        </w:rPr>
        <w:t xml:space="preserve"> </w:t>
      </w:r>
      <w:r w:rsidRPr="00576536">
        <w:rPr>
          <w:szCs w:val="24"/>
        </w:rPr>
        <w:t>books,</w:t>
      </w:r>
      <w:r w:rsidRPr="00576536">
        <w:rPr>
          <w:spacing w:val="-2"/>
          <w:szCs w:val="24"/>
        </w:rPr>
        <w:t xml:space="preserve"> </w:t>
      </w:r>
      <w:r w:rsidRPr="00576536">
        <w:rPr>
          <w:spacing w:val="-1"/>
          <w:szCs w:val="24"/>
        </w:rPr>
        <w:t>data dictionaries,</w:t>
      </w:r>
      <w:r w:rsidRPr="00576536">
        <w:rPr>
          <w:szCs w:val="24"/>
        </w:rPr>
        <w:t xml:space="preserve"> </w:t>
      </w:r>
      <w:r w:rsidRPr="00576536">
        <w:rPr>
          <w:spacing w:val="-1"/>
          <w:szCs w:val="24"/>
        </w:rPr>
        <w:t>data</w:t>
      </w:r>
      <w:r w:rsidRPr="00576536">
        <w:rPr>
          <w:szCs w:val="24"/>
        </w:rPr>
        <w:t xml:space="preserve"> </w:t>
      </w:r>
      <w:r w:rsidRPr="00576536">
        <w:rPr>
          <w:spacing w:val="-1"/>
          <w:szCs w:val="24"/>
        </w:rPr>
        <w:t>gathering</w:t>
      </w:r>
      <w:r w:rsidRPr="00576536">
        <w:rPr>
          <w:spacing w:val="-2"/>
          <w:szCs w:val="24"/>
        </w:rPr>
        <w:t xml:space="preserve"> </w:t>
      </w:r>
      <w:r w:rsidRPr="00576536">
        <w:rPr>
          <w:szCs w:val="24"/>
        </w:rPr>
        <w:t>tools,</w:t>
      </w:r>
      <w:r w:rsidRPr="00576536">
        <w:rPr>
          <w:spacing w:val="61"/>
          <w:szCs w:val="24"/>
        </w:rPr>
        <w:t xml:space="preserve"> </w:t>
      </w:r>
      <w:r w:rsidRPr="00576536">
        <w:rPr>
          <w:szCs w:val="24"/>
        </w:rPr>
        <w:t>notes</w:t>
      </w:r>
      <w:r w:rsidRPr="00576536">
        <w:rPr>
          <w:spacing w:val="-3"/>
          <w:szCs w:val="24"/>
        </w:rPr>
        <w:t xml:space="preserve"> </w:t>
      </w:r>
      <w:r w:rsidRPr="00576536">
        <w:rPr>
          <w:szCs w:val="24"/>
        </w:rPr>
        <w:t>on</w:t>
      </w:r>
      <w:r w:rsidRPr="00576536">
        <w:rPr>
          <w:spacing w:val="-2"/>
          <w:szCs w:val="24"/>
        </w:rPr>
        <w:t xml:space="preserve"> </w:t>
      </w:r>
      <w:r w:rsidRPr="00576536">
        <w:rPr>
          <w:spacing w:val="-1"/>
          <w:szCs w:val="24"/>
        </w:rPr>
        <w:t>data</w:t>
      </w:r>
      <w:r w:rsidRPr="00576536">
        <w:rPr>
          <w:spacing w:val="1"/>
          <w:szCs w:val="24"/>
        </w:rPr>
        <w:t xml:space="preserve"> </w:t>
      </w:r>
      <w:r w:rsidRPr="00576536">
        <w:rPr>
          <w:spacing w:val="-1"/>
          <w:szCs w:val="24"/>
        </w:rPr>
        <w:t>quality,</w:t>
      </w:r>
      <w:r w:rsidRPr="00576536">
        <w:rPr>
          <w:szCs w:val="24"/>
        </w:rPr>
        <w:t xml:space="preserve"> and</w:t>
      </w:r>
      <w:r w:rsidRPr="00576536">
        <w:rPr>
          <w:spacing w:val="-2"/>
          <w:szCs w:val="24"/>
        </w:rPr>
        <w:t xml:space="preserve"> </w:t>
      </w:r>
      <w:r w:rsidRPr="00576536">
        <w:rPr>
          <w:spacing w:val="-1"/>
          <w:szCs w:val="24"/>
        </w:rPr>
        <w:t>explanations</w:t>
      </w:r>
      <w:r w:rsidRPr="00576536">
        <w:rPr>
          <w:szCs w:val="24"/>
        </w:rPr>
        <w:t xml:space="preserve"> </w:t>
      </w:r>
      <w:r w:rsidRPr="00576536">
        <w:rPr>
          <w:spacing w:val="-1"/>
          <w:szCs w:val="24"/>
        </w:rPr>
        <w:t>of</w:t>
      </w:r>
      <w:r w:rsidRPr="00576536">
        <w:rPr>
          <w:szCs w:val="24"/>
        </w:rPr>
        <w:t xml:space="preserve"> </w:t>
      </w:r>
      <w:r w:rsidRPr="00576536">
        <w:rPr>
          <w:spacing w:val="-1"/>
          <w:szCs w:val="24"/>
        </w:rPr>
        <w:t>redactions.</w:t>
      </w:r>
    </w:p>
    <w:p w14:paraId="3FD5E4BC" w14:textId="77777777" w:rsidR="00275987" w:rsidRPr="00576536" w:rsidRDefault="00275987" w:rsidP="00275987">
      <w:pPr>
        <w:rPr>
          <w:rFonts w:eastAsia="Arial"/>
        </w:rPr>
      </w:pPr>
    </w:p>
    <w:p w14:paraId="66F33EC0" w14:textId="05F1A560" w:rsidR="00275987" w:rsidRPr="00D02166" w:rsidRDefault="00275987" w:rsidP="00275987">
      <w:pPr>
        <w:pStyle w:val="BodyText"/>
        <w:widowControl w:val="0"/>
        <w:numPr>
          <w:ilvl w:val="1"/>
          <w:numId w:val="13"/>
        </w:numPr>
        <w:tabs>
          <w:tab w:val="left" w:pos="1541"/>
        </w:tabs>
        <w:overflowPunct/>
        <w:autoSpaceDE/>
        <w:autoSpaceDN/>
        <w:adjustRightInd/>
        <w:ind w:right="159"/>
        <w:textAlignment w:val="auto"/>
        <w:rPr>
          <w:szCs w:val="24"/>
        </w:rPr>
      </w:pPr>
      <w:r w:rsidRPr="00D02166">
        <w:rPr>
          <w:szCs w:val="24"/>
        </w:rPr>
        <w:t xml:space="preserve">Unless </w:t>
      </w:r>
      <w:r w:rsidRPr="00D02166">
        <w:rPr>
          <w:spacing w:val="-1"/>
          <w:szCs w:val="24"/>
        </w:rPr>
        <w:t>otherwise</w:t>
      </w:r>
      <w:r w:rsidRPr="00D02166">
        <w:rPr>
          <w:szCs w:val="24"/>
        </w:rPr>
        <w:t xml:space="preserve"> </w:t>
      </w:r>
      <w:r w:rsidRPr="00D02166">
        <w:rPr>
          <w:spacing w:val="-1"/>
          <w:szCs w:val="24"/>
        </w:rPr>
        <w:t>directed</w:t>
      </w:r>
      <w:r w:rsidRPr="00D02166">
        <w:rPr>
          <w:spacing w:val="-2"/>
          <w:szCs w:val="24"/>
        </w:rPr>
        <w:t xml:space="preserve"> </w:t>
      </w:r>
      <w:r w:rsidRPr="00D02166">
        <w:rPr>
          <w:szCs w:val="24"/>
        </w:rPr>
        <w:t>by</w:t>
      </w:r>
      <w:r w:rsidRPr="00D02166">
        <w:rPr>
          <w:spacing w:val="-3"/>
          <w:szCs w:val="24"/>
        </w:rPr>
        <w:t xml:space="preserve"> </w:t>
      </w:r>
      <w:r w:rsidRPr="00D02166">
        <w:rPr>
          <w:szCs w:val="24"/>
        </w:rPr>
        <w:t xml:space="preserve">the </w:t>
      </w:r>
      <w:r w:rsidRPr="00D02166">
        <w:rPr>
          <w:spacing w:val="-1"/>
          <w:szCs w:val="24"/>
        </w:rPr>
        <w:t>Agreement</w:t>
      </w:r>
      <w:r w:rsidRPr="00D02166">
        <w:rPr>
          <w:spacing w:val="-2"/>
          <w:szCs w:val="24"/>
        </w:rPr>
        <w:t xml:space="preserve"> </w:t>
      </w:r>
      <w:r w:rsidRPr="00D02166">
        <w:rPr>
          <w:spacing w:val="-1"/>
          <w:szCs w:val="24"/>
        </w:rPr>
        <w:t>Officer</w:t>
      </w:r>
      <w:r w:rsidRPr="00D02166">
        <w:rPr>
          <w:szCs w:val="24"/>
        </w:rPr>
        <w:t xml:space="preserve"> </w:t>
      </w:r>
      <w:r w:rsidRPr="00D02166">
        <w:rPr>
          <w:spacing w:val="-1"/>
          <w:szCs w:val="24"/>
        </w:rPr>
        <w:t>(AO)</w:t>
      </w:r>
      <w:r w:rsidRPr="00D02166">
        <w:rPr>
          <w:szCs w:val="24"/>
        </w:rPr>
        <w:t xml:space="preserve"> or </w:t>
      </w:r>
      <w:r w:rsidRPr="00D02166">
        <w:rPr>
          <w:spacing w:val="-1"/>
          <w:szCs w:val="24"/>
        </w:rPr>
        <w:t>the</w:t>
      </w:r>
      <w:r w:rsidRPr="00D02166">
        <w:rPr>
          <w:spacing w:val="49"/>
          <w:szCs w:val="24"/>
        </w:rPr>
        <w:t xml:space="preserve"> </w:t>
      </w:r>
      <w:r w:rsidRPr="00D02166">
        <w:rPr>
          <w:spacing w:val="-1"/>
          <w:szCs w:val="24"/>
        </w:rPr>
        <w:t>Agreement</w:t>
      </w:r>
      <w:r w:rsidRPr="00D02166">
        <w:rPr>
          <w:szCs w:val="24"/>
        </w:rPr>
        <w:t xml:space="preserve"> </w:t>
      </w:r>
      <w:r w:rsidRPr="00D02166">
        <w:rPr>
          <w:spacing w:val="-1"/>
          <w:szCs w:val="24"/>
        </w:rPr>
        <w:t>Officer</w:t>
      </w:r>
      <w:r w:rsidRPr="00D02166">
        <w:rPr>
          <w:szCs w:val="24"/>
        </w:rPr>
        <w:t xml:space="preserve"> </w:t>
      </w:r>
      <w:r w:rsidRPr="00D02166">
        <w:rPr>
          <w:spacing w:val="-1"/>
          <w:szCs w:val="24"/>
        </w:rPr>
        <w:t>Representative</w:t>
      </w:r>
      <w:r w:rsidRPr="00D02166">
        <w:rPr>
          <w:szCs w:val="24"/>
        </w:rPr>
        <w:t xml:space="preserve"> </w:t>
      </w:r>
      <w:r w:rsidRPr="00D02166">
        <w:rPr>
          <w:spacing w:val="-1"/>
          <w:szCs w:val="24"/>
        </w:rPr>
        <w:t>(AOR),</w:t>
      </w:r>
      <w:r w:rsidRPr="00D02166">
        <w:rPr>
          <w:szCs w:val="24"/>
        </w:rPr>
        <w:t xml:space="preserve"> the</w:t>
      </w:r>
      <w:r w:rsidRPr="00D02166">
        <w:rPr>
          <w:spacing w:val="-2"/>
          <w:szCs w:val="24"/>
        </w:rPr>
        <w:t xml:space="preserve"> </w:t>
      </w:r>
      <w:r w:rsidRPr="00D02166">
        <w:rPr>
          <w:szCs w:val="24"/>
        </w:rPr>
        <w:t>recipient</w:t>
      </w:r>
      <w:r w:rsidRPr="00D02166">
        <w:rPr>
          <w:spacing w:val="-2"/>
          <w:szCs w:val="24"/>
        </w:rPr>
        <w:t xml:space="preserve"> </w:t>
      </w:r>
      <w:r w:rsidRPr="00D02166">
        <w:rPr>
          <w:szCs w:val="24"/>
        </w:rPr>
        <w:t>must</w:t>
      </w:r>
      <w:r w:rsidRPr="00D02166">
        <w:rPr>
          <w:spacing w:val="-2"/>
          <w:szCs w:val="24"/>
        </w:rPr>
        <w:t xml:space="preserve"> </w:t>
      </w:r>
      <w:r w:rsidRPr="00D02166">
        <w:rPr>
          <w:szCs w:val="24"/>
        </w:rPr>
        <w:t>submit</w:t>
      </w:r>
      <w:r w:rsidRPr="00D02166">
        <w:rPr>
          <w:spacing w:val="-2"/>
          <w:szCs w:val="24"/>
        </w:rPr>
        <w:t xml:space="preserve"> </w:t>
      </w:r>
      <w:r w:rsidRPr="00D02166">
        <w:rPr>
          <w:spacing w:val="-1"/>
          <w:szCs w:val="24"/>
        </w:rPr>
        <w:t>the</w:t>
      </w:r>
      <w:r w:rsidRPr="00D02166">
        <w:rPr>
          <w:spacing w:val="55"/>
          <w:szCs w:val="24"/>
        </w:rPr>
        <w:t xml:space="preserve"> </w:t>
      </w:r>
      <w:r w:rsidRPr="00D02166">
        <w:rPr>
          <w:szCs w:val="24"/>
        </w:rPr>
        <w:t>Dataset</w:t>
      </w:r>
      <w:r w:rsidRPr="00D02166">
        <w:rPr>
          <w:spacing w:val="-2"/>
          <w:szCs w:val="24"/>
        </w:rPr>
        <w:t xml:space="preserve"> </w:t>
      </w:r>
      <w:r w:rsidRPr="00D02166">
        <w:rPr>
          <w:spacing w:val="-1"/>
          <w:szCs w:val="24"/>
        </w:rPr>
        <w:t>and</w:t>
      </w:r>
      <w:r w:rsidRPr="00D02166">
        <w:rPr>
          <w:szCs w:val="24"/>
        </w:rPr>
        <w:t xml:space="preserve"> </w:t>
      </w:r>
      <w:r w:rsidRPr="00D02166">
        <w:rPr>
          <w:spacing w:val="-1"/>
          <w:szCs w:val="24"/>
        </w:rPr>
        <w:t>supporting</w:t>
      </w:r>
      <w:r w:rsidRPr="00D02166">
        <w:rPr>
          <w:spacing w:val="-2"/>
          <w:szCs w:val="24"/>
        </w:rPr>
        <w:t xml:space="preserve"> </w:t>
      </w:r>
      <w:r w:rsidRPr="00D02166">
        <w:rPr>
          <w:spacing w:val="-1"/>
          <w:szCs w:val="24"/>
        </w:rPr>
        <w:t>documentation</w:t>
      </w:r>
      <w:r w:rsidRPr="00D02166">
        <w:rPr>
          <w:szCs w:val="24"/>
        </w:rPr>
        <w:t xml:space="preserve"> to</w:t>
      </w:r>
      <w:r w:rsidRPr="00D02166">
        <w:rPr>
          <w:spacing w:val="-2"/>
          <w:szCs w:val="24"/>
        </w:rPr>
        <w:t xml:space="preserve"> </w:t>
      </w:r>
      <w:r w:rsidRPr="00D02166">
        <w:rPr>
          <w:spacing w:val="-1"/>
          <w:szCs w:val="24"/>
        </w:rPr>
        <w:t>the</w:t>
      </w:r>
      <w:r w:rsidRPr="00D02166">
        <w:rPr>
          <w:spacing w:val="-2"/>
          <w:szCs w:val="24"/>
        </w:rPr>
        <w:t xml:space="preserve"> </w:t>
      </w:r>
      <w:r w:rsidRPr="00D02166">
        <w:rPr>
          <w:szCs w:val="24"/>
        </w:rPr>
        <w:t xml:space="preserve">DDL </w:t>
      </w:r>
      <w:r w:rsidRPr="00D02166">
        <w:rPr>
          <w:spacing w:val="-1"/>
          <w:szCs w:val="24"/>
        </w:rPr>
        <w:t>within</w:t>
      </w:r>
      <w:r w:rsidRPr="00D02166">
        <w:rPr>
          <w:szCs w:val="24"/>
        </w:rPr>
        <w:t xml:space="preserve"> </w:t>
      </w:r>
      <w:r w:rsidRPr="00D02166">
        <w:rPr>
          <w:spacing w:val="-1"/>
          <w:szCs w:val="24"/>
        </w:rPr>
        <w:t>thirty</w:t>
      </w:r>
      <w:r w:rsidRPr="00D02166">
        <w:rPr>
          <w:spacing w:val="-2"/>
          <w:szCs w:val="24"/>
        </w:rPr>
        <w:t xml:space="preserve"> </w:t>
      </w:r>
      <w:r w:rsidRPr="00D02166">
        <w:rPr>
          <w:szCs w:val="24"/>
        </w:rPr>
        <w:t>(30)</w:t>
      </w:r>
      <w:r w:rsidRPr="00D02166">
        <w:rPr>
          <w:spacing w:val="49"/>
          <w:szCs w:val="24"/>
        </w:rPr>
        <w:t xml:space="preserve"> </w:t>
      </w:r>
      <w:r w:rsidRPr="00D02166">
        <w:rPr>
          <w:spacing w:val="-1"/>
          <w:szCs w:val="24"/>
        </w:rPr>
        <w:t>calendar</w:t>
      </w:r>
      <w:r w:rsidRPr="00D02166">
        <w:rPr>
          <w:szCs w:val="24"/>
        </w:rPr>
        <w:t xml:space="preserve"> </w:t>
      </w:r>
      <w:r w:rsidRPr="00D02166">
        <w:rPr>
          <w:spacing w:val="-1"/>
          <w:szCs w:val="24"/>
        </w:rPr>
        <w:t>days</w:t>
      </w:r>
      <w:r w:rsidRPr="00D02166">
        <w:rPr>
          <w:szCs w:val="24"/>
        </w:rPr>
        <w:t xml:space="preserve"> </w:t>
      </w:r>
      <w:r w:rsidRPr="00D02166">
        <w:rPr>
          <w:spacing w:val="-1"/>
          <w:szCs w:val="24"/>
        </w:rPr>
        <w:t>after</w:t>
      </w:r>
      <w:r w:rsidRPr="00D02166">
        <w:rPr>
          <w:szCs w:val="24"/>
        </w:rPr>
        <w:t xml:space="preserve"> </w:t>
      </w:r>
      <w:r w:rsidRPr="00D02166">
        <w:rPr>
          <w:spacing w:val="-1"/>
          <w:szCs w:val="24"/>
        </w:rPr>
        <w:t>the</w:t>
      </w:r>
      <w:r w:rsidRPr="00D02166">
        <w:rPr>
          <w:spacing w:val="-2"/>
          <w:szCs w:val="24"/>
        </w:rPr>
        <w:t xml:space="preserve"> </w:t>
      </w:r>
      <w:r w:rsidRPr="00D02166">
        <w:rPr>
          <w:spacing w:val="-1"/>
          <w:szCs w:val="24"/>
        </w:rPr>
        <w:t>Dataset</w:t>
      </w:r>
      <w:r w:rsidRPr="00D02166">
        <w:rPr>
          <w:szCs w:val="24"/>
        </w:rPr>
        <w:t xml:space="preserve"> is</w:t>
      </w:r>
      <w:r w:rsidRPr="00D02166">
        <w:rPr>
          <w:spacing w:val="-3"/>
          <w:szCs w:val="24"/>
        </w:rPr>
        <w:t xml:space="preserve"> </w:t>
      </w:r>
      <w:r w:rsidRPr="00D02166">
        <w:rPr>
          <w:szCs w:val="24"/>
        </w:rPr>
        <w:t xml:space="preserve">first </w:t>
      </w:r>
      <w:r w:rsidRPr="00D02166">
        <w:rPr>
          <w:spacing w:val="-1"/>
          <w:szCs w:val="24"/>
        </w:rPr>
        <w:t>used</w:t>
      </w:r>
      <w:r w:rsidRPr="00D02166">
        <w:rPr>
          <w:szCs w:val="24"/>
        </w:rPr>
        <w:t xml:space="preserve"> </w:t>
      </w:r>
      <w:r w:rsidRPr="00D02166">
        <w:rPr>
          <w:spacing w:val="-1"/>
          <w:szCs w:val="24"/>
        </w:rPr>
        <w:t>to</w:t>
      </w:r>
      <w:r w:rsidRPr="00D02166">
        <w:rPr>
          <w:spacing w:val="-2"/>
          <w:szCs w:val="24"/>
        </w:rPr>
        <w:t xml:space="preserve"> </w:t>
      </w:r>
      <w:r w:rsidRPr="00D02166">
        <w:rPr>
          <w:spacing w:val="-1"/>
          <w:szCs w:val="24"/>
        </w:rPr>
        <w:t>produce</w:t>
      </w:r>
      <w:r w:rsidRPr="00D02166">
        <w:rPr>
          <w:spacing w:val="6"/>
          <w:szCs w:val="24"/>
        </w:rPr>
        <w:t xml:space="preserve"> </w:t>
      </w:r>
      <w:r w:rsidRPr="00D02166">
        <w:rPr>
          <w:spacing w:val="-1"/>
          <w:szCs w:val="24"/>
        </w:rPr>
        <w:t>an</w:t>
      </w:r>
      <w:r w:rsidRPr="00D02166">
        <w:rPr>
          <w:szCs w:val="24"/>
        </w:rPr>
        <w:t xml:space="preserve"> </w:t>
      </w:r>
      <w:r w:rsidRPr="00D02166">
        <w:rPr>
          <w:spacing w:val="-1"/>
          <w:szCs w:val="24"/>
        </w:rPr>
        <w:t>Intellectual</w:t>
      </w:r>
      <w:r w:rsidRPr="00D02166">
        <w:rPr>
          <w:spacing w:val="65"/>
          <w:szCs w:val="24"/>
        </w:rPr>
        <w:t xml:space="preserve"> </w:t>
      </w:r>
      <w:r w:rsidRPr="00D02166">
        <w:rPr>
          <w:szCs w:val="24"/>
        </w:rPr>
        <w:t>Work or is</w:t>
      </w:r>
      <w:r w:rsidRPr="00D02166">
        <w:rPr>
          <w:spacing w:val="-3"/>
          <w:szCs w:val="24"/>
        </w:rPr>
        <w:t xml:space="preserve"> </w:t>
      </w:r>
      <w:r w:rsidRPr="00D02166">
        <w:rPr>
          <w:spacing w:val="-1"/>
          <w:szCs w:val="24"/>
        </w:rPr>
        <w:t>of</w:t>
      </w:r>
      <w:r w:rsidRPr="00D02166">
        <w:rPr>
          <w:spacing w:val="2"/>
          <w:szCs w:val="24"/>
        </w:rPr>
        <w:t xml:space="preserve"> </w:t>
      </w:r>
      <w:r w:rsidRPr="00D02166">
        <w:rPr>
          <w:spacing w:val="-1"/>
          <w:szCs w:val="24"/>
        </w:rPr>
        <w:t>sufficient</w:t>
      </w:r>
      <w:r w:rsidRPr="00D02166">
        <w:rPr>
          <w:spacing w:val="-4"/>
          <w:szCs w:val="24"/>
        </w:rPr>
        <w:t xml:space="preserve"> </w:t>
      </w:r>
      <w:r w:rsidRPr="00D02166">
        <w:rPr>
          <w:spacing w:val="-1"/>
          <w:szCs w:val="24"/>
        </w:rPr>
        <w:t>quality</w:t>
      </w:r>
      <w:r w:rsidRPr="00D02166">
        <w:rPr>
          <w:spacing w:val="-2"/>
          <w:szCs w:val="24"/>
        </w:rPr>
        <w:t xml:space="preserve"> </w:t>
      </w:r>
      <w:r w:rsidRPr="00D02166">
        <w:rPr>
          <w:szCs w:val="24"/>
        </w:rPr>
        <w:t xml:space="preserve">to </w:t>
      </w:r>
      <w:r w:rsidRPr="00D02166">
        <w:rPr>
          <w:spacing w:val="-1"/>
          <w:szCs w:val="24"/>
        </w:rPr>
        <w:t>produce</w:t>
      </w:r>
      <w:r w:rsidRPr="00D02166">
        <w:rPr>
          <w:szCs w:val="24"/>
        </w:rPr>
        <w:t xml:space="preserve"> </w:t>
      </w:r>
      <w:r w:rsidRPr="00D02166">
        <w:rPr>
          <w:spacing w:val="-1"/>
          <w:szCs w:val="24"/>
        </w:rPr>
        <w:t>an</w:t>
      </w:r>
      <w:r w:rsidRPr="00D02166">
        <w:rPr>
          <w:szCs w:val="24"/>
        </w:rPr>
        <w:t xml:space="preserve"> </w:t>
      </w:r>
      <w:r w:rsidRPr="00D02166">
        <w:rPr>
          <w:spacing w:val="-1"/>
          <w:szCs w:val="24"/>
        </w:rPr>
        <w:t>Intellectual</w:t>
      </w:r>
      <w:r w:rsidRPr="00D02166">
        <w:rPr>
          <w:spacing w:val="-5"/>
          <w:szCs w:val="24"/>
        </w:rPr>
        <w:t xml:space="preserve"> </w:t>
      </w:r>
      <w:r w:rsidRPr="00D02166">
        <w:rPr>
          <w:szCs w:val="24"/>
        </w:rPr>
        <w:t>Work.</w:t>
      </w:r>
      <w:r w:rsidRPr="00D02166">
        <w:rPr>
          <w:spacing w:val="59"/>
          <w:szCs w:val="24"/>
        </w:rPr>
        <w:t xml:space="preserve"> </w:t>
      </w:r>
      <w:r w:rsidRPr="00D02166">
        <w:rPr>
          <w:szCs w:val="24"/>
        </w:rPr>
        <w:t>Within</w:t>
      </w:r>
      <w:r w:rsidR="00D02166">
        <w:rPr>
          <w:rFonts w:eastAsia="Arial"/>
        </w:rPr>
        <w:t xml:space="preserve"> </w:t>
      </w:r>
      <w:r w:rsidRPr="00D02166">
        <w:rPr>
          <w:spacing w:val="-1"/>
          <w:szCs w:val="24"/>
        </w:rPr>
        <w:t>thirty</w:t>
      </w:r>
      <w:r w:rsidRPr="00D02166">
        <w:rPr>
          <w:spacing w:val="-2"/>
          <w:szCs w:val="24"/>
        </w:rPr>
        <w:t xml:space="preserve"> </w:t>
      </w:r>
      <w:r w:rsidRPr="00D02166">
        <w:rPr>
          <w:szCs w:val="24"/>
        </w:rPr>
        <w:t xml:space="preserve">(30) </w:t>
      </w:r>
      <w:r w:rsidRPr="00D02166">
        <w:rPr>
          <w:spacing w:val="-1"/>
          <w:szCs w:val="24"/>
        </w:rPr>
        <w:t>calendar</w:t>
      </w:r>
      <w:r w:rsidRPr="00D02166">
        <w:rPr>
          <w:szCs w:val="24"/>
        </w:rPr>
        <w:t xml:space="preserve"> </w:t>
      </w:r>
      <w:r w:rsidRPr="00D02166">
        <w:rPr>
          <w:spacing w:val="-1"/>
          <w:szCs w:val="24"/>
        </w:rPr>
        <w:t>days</w:t>
      </w:r>
      <w:r w:rsidRPr="00D02166">
        <w:rPr>
          <w:szCs w:val="24"/>
        </w:rPr>
        <w:t xml:space="preserve"> after</w:t>
      </w:r>
      <w:r w:rsidRPr="00D02166">
        <w:rPr>
          <w:spacing w:val="-3"/>
          <w:szCs w:val="24"/>
        </w:rPr>
        <w:t xml:space="preserve"> </w:t>
      </w:r>
      <w:r w:rsidRPr="00D02166">
        <w:rPr>
          <w:spacing w:val="-1"/>
          <w:szCs w:val="24"/>
        </w:rPr>
        <w:t>award</w:t>
      </w:r>
      <w:r w:rsidRPr="00D02166">
        <w:rPr>
          <w:szCs w:val="24"/>
        </w:rPr>
        <w:t xml:space="preserve"> </w:t>
      </w:r>
      <w:r w:rsidRPr="00D02166">
        <w:rPr>
          <w:spacing w:val="-1"/>
          <w:szCs w:val="24"/>
        </w:rPr>
        <w:t>completion,</w:t>
      </w:r>
      <w:r w:rsidRPr="00D02166">
        <w:rPr>
          <w:szCs w:val="24"/>
        </w:rPr>
        <w:t xml:space="preserve"> </w:t>
      </w:r>
      <w:r w:rsidRPr="00D02166">
        <w:rPr>
          <w:spacing w:val="-1"/>
          <w:szCs w:val="24"/>
        </w:rPr>
        <w:t>the</w:t>
      </w:r>
      <w:r w:rsidRPr="00D02166">
        <w:rPr>
          <w:szCs w:val="24"/>
        </w:rPr>
        <w:t xml:space="preserve"> recipient</w:t>
      </w:r>
      <w:r w:rsidRPr="00D02166">
        <w:rPr>
          <w:spacing w:val="-2"/>
          <w:szCs w:val="24"/>
        </w:rPr>
        <w:t xml:space="preserve"> </w:t>
      </w:r>
      <w:r w:rsidRPr="00D02166">
        <w:rPr>
          <w:szCs w:val="24"/>
        </w:rPr>
        <w:t>must</w:t>
      </w:r>
      <w:r w:rsidRPr="00D02166">
        <w:rPr>
          <w:spacing w:val="-2"/>
          <w:szCs w:val="24"/>
        </w:rPr>
        <w:t xml:space="preserve"> </w:t>
      </w:r>
      <w:r w:rsidRPr="00D02166">
        <w:rPr>
          <w:szCs w:val="24"/>
        </w:rPr>
        <w:t>submit</w:t>
      </w:r>
      <w:r w:rsidRPr="00D02166">
        <w:rPr>
          <w:spacing w:val="61"/>
          <w:szCs w:val="24"/>
        </w:rPr>
        <w:t xml:space="preserve"> </w:t>
      </w:r>
      <w:r w:rsidRPr="00D02166">
        <w:rPr>
          <w:szCs w:val="24"/>
        </w:rPr>
        <w:t>to</w:t>
      </w:r>
      <w:r w:rsidRPr="00D02166">
        <w:rPr>
          <w:spacing w:val="1"/>
          <w:szCs w:val="24"/>
        </w:rPr>
        <w:t xml:space="preserve"> </w:t>
      </w:r>
      <w:r w:rsidRPr="00D02166">
        <w:rPr>
          <w:spacing w:val="-1"/>
          <w:szCs w:val="24"/>
        </w:rPr>
        <w:t>the</w:t>
      </w:r>
      <w:r w:rsidRPr="00D02166">
        <w:rPr>
          <w:szCs w:val="24"/>
        </w:rPr>
        <w:t xml:space="preserve"> DDL</w:t>
      </w:r>
      <w:r w:rsidRPr="00D02166">
        <w:rPr>
          <w:spacing w:val="-2"/>
          <w:szCs w:val="24"/>
        </w:rPr>
        <w:t xml:space="preserve"> </w:t>
      </w:r>
      <w:r w:rsidRPr="00D02166">
        <w:rPr>
          <w:szCs w:val="24"/>
        </w:rPr>
        <w:t>any</w:t>
      </w:r>
      <w:r w:rsidRPr="00D02166">
        <w:rPr>
          <w:spacing w:val="-3"/>
          <w:szCs w:val="24"/>
        </w:rPr>
        <w:t xml:space="preserve"> </w:t>
      </w:r>
      <w:r w:rsidRPr="00D02166">
        <w:rPr>
          <w:szCs w:val="24"/>
        </w:rPr>
        <w:t xml:space="preserve">Datasets </w:t>
      </w:r>
      <w:r w:rsidRPr="00D02166">
        <w:rPr>
          <w:spacing w:val="-1"/>
          <w:szCs w:val="24"/>
        </w:rPr>
        <w:t>and</w:t>
      </w:r>
      <w:r w:rsidRPr="00D02166">
        <w:rPr>
          <w:szCs w:val="24"/>
        </w:rPr>
        <w:t xml:space="preserve"> </w:t>
      </w:r>
      <w:r w:rsidRPr="00D02166">
        <w:rPr>
          <w:spacing w:val="-1"/>
          <w:szCs w:val="24"/>
        </w:rPr>
        <w:t>supporting</w:t>
      </w:r>
      <w:r w:rsidRPr="00D02166">
        <w:rPr>
          <w:spacing w:val="-2"/>
          <w:szCs w:val="24"/>
        </w:rPr>
        <w:t xml:space="preserve"> </w:t>
      </w:r>
      <w:r w:rsidRPr="00D02166">
        <w:rPr>
          <w:spacing w:val="-1"/>
          <w:szCs w:val="24"/>
        </w:rPr>
        <w:t>documentation</w:t>
      </w:r>
      <w:r w:rsidRPr="00D02166">
        <w:rPr>
          <w:szCs w:val="24"/>
        </w:rPr>
        <w:t xml:space="preserve"> </w:t>
      </w:r>
      <w:r w:rsidRPr="00D02166">
        <w:rPr>
          <w:spacing w:val="-1"/>
          <w:szCs w:val="24"/>
        </w:rPr>
        <w:t>that</w:t>
      </w:r>
      <w:r w:rsidRPr="00D02166">
        <w:rPr>
          <w:spacing w:val="-2"/>
          <w:szCs w:val="24"/>
        </w:rPr>
        <w:t xml:space="preserve"> </w:t>
      </w:r>
      <w:r w:rsidRPr="00D02166">
        <w:rPr>
          <w:spacing w:val="-1"/>
          <w:szCs w:val="24"/>
        </w:rPr>
        <w:t>have</w:t>
      </w:r>
      <w:r w:rsidRPr="00D02166">
        <w:rPr>
          <w:szCs w:val="24"/>
        </w:rPr>
        <w:t xml:space="preserve"> </w:t>
      </w:r>
      <w:r w:rsidRPr="00D02166">
        <w:rPr>
          <w:spacing w:val="-1"/>
          <w:szCs w:val="24"/>
        </w:rPr>
        <w:t>not</w:t>
      </w:r>
      <w:r w:rsidRPr="00D02166">
        <w:rPr>
          <w:spacing w:val="45"/>
          <w:szCs w:val="24"/>
        </w:rPr>
        <w:t xml:space="preserve"> </w:t>
      </w:r>
      <w:r w:rsidRPr="00D02166">
        <w:rPr>
          <w:spacing w:val="-1"/>
          <w:szCs w:val="24"/>
        </w:rPr>
        <w:t>previously</w:t>
      </w:r>
      <w:r w:rsidRPr="00D02166">
        <w:rPr>
          <w:spacing w:val="-3"/>
          <w:szCs w:val="24"/>
        </w:rPr>
        <w:t xml:space="preserve"> </w:t>
      </w:r>
      <w:r w:rsidRPr="00D02166">
        <w:rPr>
          <w:szCs w:val="24"/>
        </w:rPr>
        <w:t xml:space="preserve">been submitted </w:t>
      </w:r>
      <w:r w:rsidRPr="00D02166">
        <w:rPr>
          <w:spacing w:val="-1"/>
          <w:szCs w:val="24"/>
        </w:rPr>
        <w:t>to</w:t>
      </w:r>
      <w:r w:rsidRPr="00D02166">
        <w:rPr>
          <w:szCs w:val="24"/>
        </w:rPr>
        <w:t xml:space="preserve"> </w:t>
      </w:r>
      <w:r w:rsidRPr="00D02166">
        <w:rPr>
          <w:spacing w:val="-1"/>
          <w:szCs w:val="24"/>
        </w:rPr>
        <w:t>the</w:t>
      </w:r>
      <w:r w:rsidRPr="00D02166">
        <w:rPr>
          <w:szCs w:val="24"/>
        </w:rPr>
        <w:t xml:space="preserve"> DDL,</w:t>
      </w:r>
      <w:r w:rsidRPr="00D02166">
        <w:rPr>
          <w:spacing w:val="-2"/>
          <w:szCs w:val="24"/>
        </w:rPr>
        <w:t xml:space="preserve"> </w:t>
      </w:r>
      <w:r w:rsidRPr="00D02166">
        <w:rPr>
          <w:szCs w:val="24"/>
        </w:rPr>
        <w:t>along</w:t>
      </w:r>
      <w:r w:rsidRPr="00D02166">
        <w:rPr>
          <w:spacing w:val="-4"/>
          <w:szCs w:val="24"/>
        </w:rPr>
        <w:t xml:space="preserve"> </w:t>
      </w:r>
      <w:r w:rsidRPr="00D02166">
        <w:rPr>
          <w:spacing w:val="-1"/>
          <w:szCs w:val="24"/>
        </w:rPr>
        <w:t>with</w:t>
      </w:r>
      <w:r w:rsidRPr="00D02166">
        <w:rPr>
          <w:szCs w:val="24"/>
        </w:rPr>
        <w:t xml:space="preserve"> an index</w:t>
      </w:r>
      <w:r w:rsidRPr="00D02166">
        <w:rPr>
          <w:spacing w:val="-3"/>
          <w:szCs w:val="24"/>
        </w:rPr>
        <w:t xml:space="preserve"> </w:t>
      </w:r>
      <w:r w:rsidRPr="00D02166">
        <w:rPr>
          <w:spacing w:val="-1"/>
          <w:szCs w:val="24"/>
        </w:rPr>
        <w:t>of</w:t>
      </w:r>
      <w:r w:rsidRPr="00D02166">
        <w:rPr>
          <w:szCs w:val="24"/>
        </w:rPr>
        <w:t xml:space="preserve"> all</w:t>
      </w:r>
      <w:r w:rsidRPr="00D02166">
        <w:rPr>
          <w:spacing w:val="-1"/>
          <w:szCs w:val="24"/>
        </w:rPr>
        <w:t xml:space="preserve"> Datasets</w:t>
      </w:r>
      <w:r w:rsidRPr="00D02166">
        <w:rPr>
          <w:spacing w:val="45"/>
          <w:szCs w:val="24"/>
        </w:rPr>
        <w:t xml:space="preserve"> </w:t>
      </w:r>
      <w:r w:rsidRPr="00D02166">
        <w:rPr>
          <w:szCs w:val="24"/>
        </w:rPr>
        <w:t>and</w:t>
      </w:r>
      <w:r w:rsidRPr="00D02166">
        <w:rPr>
          <w:spacing w:val="-2"/>
          <w:szCs w:val="24"/>
        </w:rPr>
        <w:t xml:space="preserve"> </w:t>
      </w:r>
      <w:r w:rsidRPr="00D02166">
        <w:rPr>
          <w:spacing w:val="-1"/>
          <w:szCs w:val="24"/>
        </w:rPr>
        <w:t>Intellectual</w:t>
      </w:r>
      <w:r w:rsidRPr="00D02166">
        <w:rPr>
          <w:spacing w:val="-8"/>
          <w:szCs w:val="24"/>
        </w:rPr>
        <w:t xml:space="preserve"> </w:t>
      </w:r>
      <w:r w:rsidRPr="00D02166">
        <w:rPr>
          <w:spacing w:val="1"/>
          <w:szCs w:val="24"/>
        </w:rPr>
        <w:t>Work</w:t>
      </w:r>
      <w:r w:rsidRPr="00D02166">
        <w:rPr>
          <w:szCs w:val="24"/>
        </w:rPr>
        <w:t xml:space="preserve"> </w:t>
      </w:r>
      <w:r w:rsidRPr="00D02166">
        <w:rPr>
          <w:spacing w:val="-1"/>
          <w:szCs w:val="24"/>
        </w:rPr>
        <w:t>created</w:t>
      </w:r>
      <w:r w:rsidRPr="00D02166">
        <w:rPr>
          <w:spacing w:val="-2"/>
          <w:szCs w:val="24"/>
        </w:rPr>
        <w:t xml:space="preserve"> </w:t>
      </w:r>
      <w:r w:rsidRPr="00D02166">
        <w:rPr>
          <w:szCs w:val="24"/>
        </w:rPr>
        <w:t xml:space="preserve">or </w:t>
      </w:r>
      <w:r w:rsidRPr="00D02166">
        <w:rPr>
          <w:spacing w:val="-1"/>
          <w:szCs w:val="24"/>
        </w:rPr>
        <w:t>obtained</w:t>
      </w:r>
      <w:r w:rsidRPr="00D02166">
        <w:rPr>
          <w:spacing w:val="-2"/>
          <w:szCs w:val="24"/>
        </w:rPr>
        <w:t xml:space="preserve"> </w:t>
      </w:r>
      <w:r w:rsidRPr="00D02166">
        <w:rPr>
          <w:spacing w:val="-1"/>
          <w:szCs w:val="24"/>
        </w:rPr>
        <w:t>under</w:t>
      </w:r>
      <w:r w:rsidRPr="00D02166">
        <w:rPr>
          <w:szCs w:val="24"/>
        </w:rPr>
        <w:t xml:space="preserve"> the</w:t>
      </w:r>
      <w:r w:rsidRPr="00D02166">
        <w:rPr>
          <w:spacing w:val="-2"/>
          <w:szCs w:val="24"/>
        </w:rPr>
        <w:t xml:space="preserve"> </w:t>
      </w:r>
      <w:r w:rsidRPr="00D02166">
        <w:rPr>
          <w:spacing w:val="-1"/>
          <w:szCs w:val="24"/>
        </w:rPr>
        <w:t>award.</w:t>
      </w:r>
      <w:r w:rsidRPr="00D02166">
        <w:rPr>
          <w:spacing w:val="65"/>
          <w:szCs w:val="24"/>
        </w:rPr>
        <w:t xml:space="preserve"> </w:t>
      </w:r>
      <w:r w:rsidRPr="00D02166">
        <w:rPr>
          <w:szCs w:val="24"/>
        </w:rPr>
        <w:t>The</w:t>
      </w:r>
      <w:r w:rsidRPr="00D02166">
        <w:rPr>
          <w:spacing w:val="-2"/>
          <w:szCs w:val="24"/>
        </w:rPr>
        <w:t xml:space="preserve"> </w:t>
      </w:r>
      <w:r w:rsidRPr="00D02166">
        <w:rPr>
          <w:szCs w:val="24"/>
        </w:rPr>
        <w:t>recipient</w:t>
      </w:r>
      <w:r w:rsidRPr="00D02166">
        <w:rPr>
          <w:spacing w:val="61"/>
          <w:szCs w:val="24"/>
        </w:rPr>
        <w:t xml:space="preserve"> </w:t>
      </w:r>
      <w:r w:rsidRPr="00D02166">
        <w:rPr>
          <w:szCs w:val="24"/>
        </w:rPr>
        <w:t>must</w:t>
      </w:r>
      <w:r w:rsidRPr="00D02166">
        <w:rPr>
          <w:spacing w:val="-2"/>
          <w:szCs w:val="24"/>
        </w:rPr>
        <w:t xml:space="preserve"> </w:t>
      </w:r>
      <w:r w:rsidRPr="00D02166">
        <w:rPr>
          <w:szCs w:val="24"/>
        </w:rPr>
        <w:t>also</w:t>
      </w:r>
      <w:r w:rsidRPr="00D02166">
        <w:rPr>
          <w:spacing w:val="-2"/>
          <w:szCs w:val="24"/>
        </w:rPr>
        <w:t xml:space="preserve"> </w:t>
      </w:r>
      <w:r w:rsidRPr="00D02166">
        <w:rPr>
          <w:spacing w:val="-1"/>
          <w:szCs w:val="24"/>
        </w:rPr>
        <w:t>provide</w:t>
      </w:r>
      <w:r w:rsidRPr="00D02166">
        <w:rPr>
          <w:spacing w:val="1"/>
          <w:szCs w:val="24"/>
        </w:rPr>
        <w:t xml:space="preserve"> </w:t>
      </w:r>
      <w:r w:rsidRPr="00D02166">
        <w:rPr>
          <w:szCs w:val="24"/>
        </w:rPr>
        <w:t xml:space="preserve">to </w:t>
      </w:r>
      <w:r w:rsidRPr="00D02166">
        <w:rPr>
          <w:spacing w:val="-2"/>
          <w:szCs w:val="24"/>
        </w:rPr>
        <w:t>the</w:t>
      </w:r>
      <w:r w:rsidRPr="00D02166">
        <w:rPr>
          <w:szCs w:val="24"/>
        </w:rPr>
        <w:t xml:space="preserve"> AOR </w:t>
      </w:r>
      <w:r w:rsidRPr="00D02166">
        <w:rPr>
          <w:spacing w:val="-1"/>
          <w:szCs w:val="24"/>
        </w:rPr>
        <w:t>an</w:t>
      </w:r>
      <w:r w:rsidRPr="00D02166">
        <w:rPr>
          <w:szCs w:val="24"/>
        </w:rPr>
        <w:t xml:space="preserve"> </w:t>
      </w:r>
      <w:r w:rsidRPr="00D02166">
        <w:rPr>
          <w:spacing w:val="-1"/>
          <w:szCs w:val="24"/>
        </w:rPr>
        <w:t>itemized</w:t>
      </w:r>
      <w:r w:rsidRPr="00D02166">
        <w:rPr>
          <w:szCs w:val="24"/>
        </w:rPr>
        <w:t xml:space="preserve"> list</w:t>
      </w:r>
      <w:r w:rsidRPr="00D02166">
        <w:rPr>
          <w:spacing w:val="-2"/>
          <w:szCs w:val="24"/>
        </w:rPr>
        <w:t xml:space="preserve"> </w:t>
      </w:r>
      <w:r w:rsidRPr="00D02166">
        <w:rPr>
          <w:spacing w:val="-1"/>
          <w:szCs w:val="24"/>
        </w:rPr>
        <w:t>of</w:t>
      </w:r>
      <w:r w:rsidRPr="00D02166">
        <w:rPr>
          <w:spacing w:val="2"/>
          <w:szCs w:val="24"/>
        </w:rPr>
        <w:t xml:space="preserve"> </w:t>
      </w:r>
      <w:r w:rsidRPr="00D02166">
        <w:rPr>
          <w:spacing w:val="-1"/>
          <w:szCs w:val="24"/>
        </w:rPr>
        <w:t>any</w:t>
      </w:r>
      <w:r w:rsidRPr="00D02166">
        <w:rPr>
          <w:spacing w:val="-3"/>
          <w:szCs w:val="24"/>
        </w:rPr>
        <w:t xml:space="preserve"> </w:t>
      </w:r>
      <w:r w:rsidRPr="00D02166">
        <w:rPr>
          <w:szCs w:val="24"/>
        </w:rPr>
        <w:t>and</w:t>
      </w:r>
      <w:r w:rsidRPr="00D02166">
        <w:rPr>
          <w:spacing w:val="-2"/>
          <w:szCs w:val="24"/>
        </w:rPr>
        <w:t xml:space="preserve"> </w:t>
      </w:r>
      <w:r w:rsidRPr="00D02166">
        <w:rPr>
          <w:szCs w:val="24"/>
        </w:rPr>
        <w:t>all</w:t>
      </w:r>
      <w:r w:rsidRPr="00D02166">
        <w:rPr>
          <w:spacing w:val="-1"/>
          <w:szCs w:val="24"/>
        </w:rPr>
        <w:t xml:space="preserve"> </w:t>
      </w:r>
      <w:r w:rsidRPr="00D02166">
        <w:rPr>
          <w:szCs w:val="24"/>
        </w:rPr>
        <w:t>DDL</w:t>
      </w:r>
      <w:r w:rsidRPr="00D02166">
        <w:rPr>
          <w:spacing w:val="33"/>
          <w:szCs w:val="24"/>
        </w:rPr>
        <w:t xml:space="preserve"> </w:t>
      </w:r>
      <w:r w:rsidRPr="00D02166">
        <w:rPr>
          <w:spacing w:val="-1"/>
          <w:szCs w:val="24"/>
        </w:rPr>
        <w:t>submissions.</w:t>
      </w:r>
    </w:p>
    <w:p w14:paraId="1CBB3194" w14:textId="77777777" w:rsidR="00275987" w:rsidRPr="00576536" w:rsidRDefault="00275987" w:rsidP="00275987">
      <w:pPr>
        <w:spacing w:before="6"/>
        <w:rPr>
          <w:rFonts w:eastAsia="Arial"/>
        </w:rPr>
      </w:pPr>
    </w:p>
    <w:p w14:paraId="5469CED6" w14:textId="77777777" w:rsidR="00275987" w:rsidRPr="00576536" w:rsidRDefault="00275987" w:rsidP="00275987">
      <w:pPr>
        <w:pStyle w:val="BodyText"/>
        <w:spacing w:line="241" w:lineRule="auto"/>
        <w:ind w:left="1540" w:right="155"/>
        <w:rPr>
          <w:szCs w:val="24"/>
        </w:rPr>
      </w:pPr>
      <w:r w:rsidRPr="00576536">
        <w:rPr>
          <w:spacing w:val="-1"/>
          <w:szCs w:val="24"/>
        </w:rPr>
        <w:t>The</w:t>
      </w:r>
      <w:r w:rsidRPr="00576536">
        <w:rPr>
          <w:szCs w:val="24"/>
        </w:rPr>
        <w:t xml:space="preserve"> </w:t>
      </w:r>
      <w:r w:rsidRPr="00576536">
        <w:rPr>
          <w:spacing w:val="-1"/>
          <w:szCs w:val="24"/>
        </w:rPr>
        <w:t>recipient</w:t>
      </w:r>
      <w:r w:rsidRPr="00576536">
        <w:rPr>
          <w:szCs w:val="24"/>
        </w:rPr>
        <w:t xml:space="preserve"> is </w:t>
      </w:r>
      <w:r w:rsidRPr="00576536">
        <w:rPr>
          <w:spacing w:val="-1"/>
          <w:szCs w:val="24"/>
        </w:rPr>
        <w:t>not</w:t>
      </w:r>
      <w:r w:rsidRPr="00576536">
        <w:rPr>
          <w:szCs w:val="24"/>
        </w:rPr>
        <w:t xml:space="preserve"> </w:t>
      </w:r>
      <w:r w:rsidRPr="00576536">
        <w:rPr>
          <w:spacing w:val="-1"/>
          <w:szCs w:val="24"/>
        </w:rPr>
        <w:t>required</w:t>
      </w:r>
      <w:r w:rsidRPr="00576536">
        <w:rPr>
          <w:szCs w:val="24"/>
        </w:rPr>
        <w:t xml:space="preserve"> to</w:t>
      </w:r>
      <w:r w:rsidRPr="00576536">
        <w:rPr>
          <w:spacing w:val="-2"/>
          <w:szCs w:val="24"/>
        </w:rPr>
        <w:t xml:space="preserve"> </w:t>
      </w:r>
      <w:r w:rsidRPr="00576536">
        <w:rPr>
          <w:szCs w:val="24"/>
        </w:rPr>
        <w:t>submit</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data</w:t>
      </w:r>
      <w:r w:rsidRPr="00576536">
        <w:rPr>
          <w:spacing w:val="6"/>
          <w:szCs w:val="24"/>
        </w:rPr>
        <w:t xml:space="preserve"> </w:t>
      </w:r>
      <w:r w:rsidRPr="00576536">
        <w:rPr>
          <w:szCs w:val="24"/>
        </w:rPr>
        <w:t>to</w:t>
      </w:r>
      <w:r w:rsidRPr="00576536">
        <w:rPr>
          <w:spacing w:val="-1"/>
          <w:szCs w:val="24"/>
        </w:rPr>
        <w:t xml:space="preserve"> </w:t>
      </w:r>
      <w:r w:rsidRPr="00576536">
        <w:rPr>
          <w:szCs w:val="24"/>
        </w:rPr>
        <w:t>the</w:t>
      </w:r>
      <w:r w:rsidRPr="00576536">
        <w:rPr>
          <w:spacing w:val="-2"/>
          <w:szCs w:val="24"/>
        </w:rPr>
        <w:t xml:space="preserve"> </w:t>
      </w:r>
      <w:r w:rsidRPr="00576536">
        <w:rPr>
          <w:szCs w:val="24"/>
        </w:rPr>
        <w:t xml:space="preserve">DDL, </w:t>
      </w:r>
      <w:r w:rsidRPr="00576536">
        <w:rPr>
          <w:spacing w:val="-1"/>
          <w:szCs w:val="24"/>
        </w:rPr>
        <w:t>when,</w:t>
      </w:r>
      <w:r w:rsidRPr="00576536">
        <w:rPr>
          <w:szCs w:val="24"/>
        </w:rPr>
        <w:t xml:space="preserve"> in</w:t>
      </w:r>
      <w:r w:rsidRPr="00576536">
        <w:rPr>
          <w:spacing w:val="37"/>
          <w:szCs w:val="24"/>
        </w:rPr>
        <w:t xml:space="preserve"> </w:t>
      </w:r>
      <w:r w:rsidRPr="00576536">
        <w:rPr>
          <w:spacing w:val="-1"/>
          <w:szCs w:val="24"/>
        </w:rPr>
        <w:t>accordance</w:t>
      </w:r>
      <w:r w:rsidRPr="00576536">
        <w:rPr>
          <w:szCs w:val="24"/>
        </w:rPr>
        <w:t xml:space="preserve"> </w:t>
      </w:r>
      <w:r w:rsidRPr="00576536">
        <w:rPr>
          <w:spacing w:val="-1"/>
          <w:szCs w:val="24"/>
        </w:rPr>
        <w:t>with</w:t>
      </w:r>
      <w:r w:rsidRPr="00576536">
        <w:rPr>
          <w:szCs w:val="24"/>
        </w:rPr>
        <w:t xml:space="preserve"> </w:t>
      </w:r>
      <w:r w:rsidRPr="00576536">
        <w:rPr>
          <w:spacing w:val="-1"/>
          <w:szCs w:val="24"/>
        </w:rPr>
        <w:t>the</w:t>
      </w:r>
      <w:r w:rsidRPr="00576536">
        <w:rPr>
          <w:szCs w:val="24"/>
        </w:rPr>
        <w:t xml:space="preserve"> </w:t>
      </w:r>
      <w:r w:rsidRPr="00576536">
        <w:rPr>
          <w:spacing w:val="-1"/>
          <w:szCs w:val="24"/>
        </w:rPr>
        <w:t>terms</w:t>
      </w:r>
      <w:r w:rsidRPr="00576536">
        <w:rPr>
          <w:szCs w:val="24"/>
        </w:rPr>
        <w:t xml:space="preserve"> </w:t>
      </w:r>
      <w:r w:rsidRPr="00576536">
        <w:rPr>
          <w:spacing w:val="-1"/>
          <w:szCs w:val="24"/>
        </w:rPr>
        <w:t>and</w:t>
      </w:r>
      <w:r w:rsidRPr="00576536">
        <w:rPr>
          <w:szCs w:val="24"/>
        </w:rPr>
        <w:t xml:space="preserve"> </w:t>
      </w:r>
      <w:r w:rsidRPr="00576536">
        <w:rPr>
          <w:spacing w:val="-1"/>
          <w:szCs w:val="24"/>
        </w:rPr>
        <w:t>conditions</w:t>
      </w:r>
      <w:r w:rsidRPr="00576536">
        <w:rPr>
          <w:szCs w:val="24"/>
        </w:rPr>
        <w:t xml:space="preserve"> </w:t>
      </w:r>
      <w:r w:rsidRPr="00576536">
        <w:rPr>
          <w:spacing w:val="-1"/>
          <w:szCs w:val="24"/>
        </w:rPr>
        <w:t>of</w:t>
      </w:r>
      <w:r w:rsidRPr="00576536">
        <w:rPr>
          <w:szCs w:val="24"/>
        </w:rPr>
        <w:t xml:space="preserve"> </w:t>
      </w:r>
      <w:r w:rsidRPr="00576536">
        <w:rPr>
          <w:spacing w:val="-1"/>
          <w:szCs w:val="24"/>
        </w:rPr>
        <w:t>this</w:t>
      </w:r>
      <w:r w:rsidRPr="00576536">
        <w:rPr>
          <w:szCs w:val="24"/>
        </w:rPr>
        <w:t xml:space="preserve"> </w:t>
      </w:r>
      <w:r w:rsidRPr="00576536">
        <w:rPr>
          <w:spacing w:val="-1"/>
          <w:szCs w:val="24"/>
        </w:rPr>
        <w:t>award,</w:t>
      </w:r>
      <w:r w:rsidRPr="00576536">
        <w:rPr>
          <w:spacing w:val="6"/>
          <w:szCs w:val="24"/>
        </w:rPr>
        <w:t xml:space="preserve"> </w:t>
      </w:r>
      <w:r w:rsidRPr="00576536">
        <w:rPr>
          <w:spacing w:val="-1"/>
          <w:szCs w:val="24"/>
        </w:rPr>
        <w:t>Datasets</w:t>
      </w:r>
      <w:r w:rsidRPr="00576536">
        <w:rPr>
          <w:spacing w:val="67"/>
          <w:szCs w:val="24"/>
        </w:rPr>
        <w:t xml:space="preserve"> </w:t>
      </w:r>
      <w:r w:rsidRPr="00576536">
        <w:rPr>
          <w:spacing w:val="-1"/>
          <w:szCs w:val="24"/>
        </w:rPr>
        <w:t xml:space="preserve">containing </w:t>
      </w:r>
      <w:r w:rsidRPr="00576536">
        <w:rPr>
          <w:szCs w:val="24"/>
        </w:rPr>
        <w:t xml:space="preserve">results </w:t>
      </w:r>
      <w:r w:rsidRPr="00576536">
        <w:rPr>
          <w:spacing w:val="-1"/>
          <w:szCs w:val="24"/>
        </w:rPr>
        <w:t>of</w:t>
      </w:r>
      <w:r w:rsidRPr="00576536">
        <w:rPr>
          <w:spacing w:val="-2"/>
          <w:szCs w:val="24"/>
        </w:rPr>
        <w:t xml:space="preserve"> </w:t>
      </w:r>
      <w:r w:rsidRPr="00576536">
        <w:rPr>
          <w:spacing w:val="-1"/>
          <w:szCs w:val="24"/>
        </w:rPr>
        <w:t>federally</w:t>
      </w:r>
      <w:r w:rsidRPr="00576536">
        <w:rPr>
          <w:spacing w:val="-3"/>
          <w:szCs w:val="24"/>
        </w:rPr>
        <w:t xml:space="preserve"> </w:t>
      </w:r>
      <w:r w:rsidRPr="00576536">
        <w:rPr>
          <w:spacing w:val="-1"/>
          <w:szCs w:val="24"/>
        </w:rPr>
        <w:t>funded</w:t>
      </w:r>
      <w:r w:rsidRPr="00576536">
        <w:rPr>
          <w:szCs w:val="24"/>
        </w:rPr>
        <w:t xml:space="preserve"> </w:t>
      </w:r>
      <w:r w:rsidRPr="00576536">
        <w:rPr>
          <w:spacing w:val="-1"/>
          <w:szCs w:val="24"/>
        </w:rPr>
        <w:t>scientific</w:t>
      </w:r>
      <w:r w:rsidRPr="00576536">
        <w:rPr>
          <w:szCs w:val="24"/>
        </w:rPr>
        <w:t xml:space="preserve"> research</w:t>
      </w:r>
      <w:r w:rsidRPr="00576536">
        <w:rPr>
          <w:spacing w:val="-2"/>
          <w:szCs w:val="24"/>
        </w:rPr>
        <w:t xml:space="preserve"> </w:t>
      </w:r>
      <w:r w:rsidRPr="00576536">
        <w:rPr>
          <w:szCs w:val="24"/>
        </w:rPr>
        <w:t xml:space="preserve">are </w:t>
      </w:r>
      <w:r w:rsidRPr="00576536">
        <w:rPr>
          <w:spacing w:val="-1"/>
          <w:szCs w:val="24"/>
        </w:rPr>
        <w:t>submitted</w:t>
      </w:r>
      <w:r w:rsidRPr="00576536">
        <w:rPr>
          <w:szCs w:val="24"/>
        </w:rPr>
        <w:t xml:space="preserve"> </w:t>
      </w:r>
      <w:r w:rsidRPr="00576536">
        <w:rPr>
          <w:spacing w:val="-1"/>
          <w:szCs w:val="24"/>
        </w:rPr>
        <w:t>to</w:t>
      </w:r>
      <w:r w:rsidRPr="00576536">
        <w:rPr>
          <w:szCs w:val="24"/>
        </w:rPr>
        <w:t xml:space="preserve"> a</w:t>
      </w:r>
      <w:r w:rsidRPr="00576536">
        <w:rPr>
          <w:spacing w:val="69"/>
          <w:szCs w:val="24"/>
        </w:rPr>
        <w:t xml:space="preserve"> </w:t>
      </w:r>
      <w:r w:rsidRPr="00576536">
        <w:rPr>
          <w:spacing w:val="-1"/>
          <w:szCs w:val="24"/>
        </w:rPr>
        <w:t>publicly</w:t>
      </w:r>
      <w:r w:rsidRPr="00576536">
        <w:rPr>
          <w:spacing w:val="-3"/>
          <w:szCs w:val="24"/>
        </w:rPr>
        <w:t xml:space="preserve"> </w:t>
      </w:r>
      <w:r w:rsidRPr="00576536">
        <w:rPr>
          <w:szCs w:val="24"/>
        </w:rPr>
        <w:t xml:space="preserve">accessible </w:t>
      </w:r>
      <w:r w:rsidRPr="00576536">
        <w:rPr>
          <w:spacing w:val="-1"/>
          <w:szCs w:val="24"/>
        </w:rPr>
        <w:t>research</w:t>
      </w:r>
      <w:r w:rsidRPr="00576536">
        <w:rPr>
          <w:szCs w:val="24"/>
        </w:rPr>
        <w:t xml:space="preserve"> </w:t>
      </w:r>
      <w:r w:rsidRPr="00576536">
        <w:rPr>
          <w:spacing w:val="-1"/>
          <w:szCs w:val="24"/>
        </w:rPr>
        <w:t>database.</w:t>
      </w:r>
      <w:r w:rsidRPr="00576536">
        <w:rPr>
          <w:szCs w:val="24"/>
        </w:rPr>
        <w:t xml:space="preserve"> </w:t>
      </w:r>
      <w:r w:rsidRPr="00576536">
        <w:rPr>
          <w:spacing w:val="5"/>
          <w:szCs w:val="24"/>
        </w:rPr>
        <w:t xml:space="preserve"> </w:t>
      </w:r>
      <w:r w:rsidRPr="00576536">
        <w:rPr>
          <w:spacing w:val="-1"/>
          <w:szCs w:val="24"/>
        </w:rPr>
        <w:t>However,</w:t>
      </w:r>
      <w:r w:rsidRPr="00576536">
        <w:rPr>
          <w:szCs w:val="24"/>
        </w:rPr>
        <w:t xml:space="preserve"> the </w:t>
      </w:r>
      <w:r w:rsidRPr="00576536">
        <w:rPr>
          <w:spacing w:val="-1"/>
          <w:szCs w:val="24"/>
        </w:rPr>
        <w:t>recipient</w:t>
      </w:r>
      <w:r w:rsidRPr="00576536">
        <w:rPr>
          <w:spacing w:val="-2"/>
          <w:szCs w:val="24"/>
        </w:rPr>
        <w:t xml:space="preserve"> </w:t>
      </w:r>
      <w:r w:rsidRPr="00576536">
        <w:rPr>
          <w:spacing w:val="-1"/>
          <w:szCs w:val="24"/>
        </w:rPr>
        <w:t>must</w:t>
      </w:r>
      <w:r w:rsidRPr="00576536">
        <w:rPr>
          <w:spacing w:val="59"/>
          <w:szCs w:val="24"/>
        </w:rPr>
        <w:t xml:space="preserve"> </w:t>
      </w:r>
      <w:r w:rsidRPr="00576536">
        <w:rPr>
          <w:szCs w:val="24"/>
        </w:rPr>
        <w:t>submit</w:t>
      </w:r>
      <w:r w:rsidRPr="00576536">
        <w:rPr>
          <w:spacing w:val="-3"/>
          <w:szCs w:val="24"/>
        </w:rPr>
        <w:t xml:space="preserve"> </w:t>
      </w:r>
      <w:r w:rsidRPr="00576536">
        <w:rPr>
          <w:szCs w:val="24"/>
        </w:rPr>
        <w:t>a</w:t>
      </w:r>
      <w:r w:rsidRPr="00576536">
        <w:rPr>
          <w:spacing w:val="-1"/>
          <w:szCs w:val="24"/>
        </w:rPr>
        <w:t xml:space="preserve"> </w:t>
      </w:r>
      <w:r w:rsidRPr="00576536">
        <w:rPr>
          <w:szCs w:val="24"/>
        </w:rPr>
        <w:t>notice</w:t>
      </w:r>
      <w:r w:rsidRPr="00576536">
        <w:rPr>
          <w:spacing w:val="-2"/>
          <w:szCs w:val="24"/>
        </w:rPr>
        <w:t xml:space="preserve"> </w:t>
      </w:r>
      <w:r w:rsidRPr="00576536">
        <w:rPr>
          <w:szCs w:val="24"/>
        </w:rPr>
        <w:t>to</w:t>
      </w:r>
      <w:r w:rsidRPr="00576536">
        <w:rPr>
          <w:spacing w:val="-2"/>
          <w:szCs w:val="24"/>
        </w:rPr>
        <w:t xml:space="preserve"> </w:t>
      </w:r>
      <w:r w:rsidRPr="00576536">
        <w:rPr>
          <w:szCs w:val="24"/>
        </w:rPr>
        <w:t>the</w:t>
      </w:r>
      <w:r w:rsidRPr="00576536">
        <w:rPr>
          <w:spacing w:val="-4"/>
          <w:szCs w:val="24"/>
        </w:rPr>
        <w:t xml:space="preserve"> </w:t>
      </w:r>
      <w:r w:rsidRPr="00576536">
        <w:rPr>
          <w:szCs w:val="24"/>
        </w:rPr>
        <w:t>DDL by</w:t>
      </w:r>
      <w:r w:rsidRPr="00576536">
        <w:rPr>
          <w:spacing w:val="-3"/>
          <w:szCs w:val="24"/>
        </w:rPr>
        <w:t xml:space="preserve"> </w:t>
      </w:r>
      <w:r w:rsidRPr="00576536">
        <w:rPr>
          <w:spacing w:val="-1"/>
          <w:szCs w:val="24"/>
        </w:rPr>
        <w:t xml:space="preserve">following </w:t>
      </w:r>
      <w:r w:rsidRPr="00576536">
        <w:rPr>
          <w:szCs w:val="24"/>
        </w:rPr>
        <w:t xml:space="preserve">the </w:t>
      </w:r>
      <w:r w:rsidRPr="00576536">
        <w:rPr>
          <w:spacing w:val="-1"/>
          <w:szCs w:val="24"/>
        </w:rPr>
        <w:t>instructions</w:t>
      </w:r>
      <w:r w:rsidRPr="00576536">
        <w:rPr>
          <w:spacing w:val="-2"/>
          <w:szCs w:val="24"/>
        </w:rPr>
        <w:t xml:space="preserve"> </w:t>
      </w:r>
      <w:r w:rsidRPr="00576536">
        <w:rPr>
          <w:szCs w:val="24"/>
        </w:rPr>
        <w:t xml:space="preserve">at </w:t>
      </w:r>
      <w:r w:rsidRPr="00576536">
        <w:rPr>
          <w:b/>
          <w:color w:val="0000FF"/>
          <w:szCs w:val="24"/>
        </w:rPr>
        <w:t xml:space="preserve"> </w:t>
      </w:r>
      <w:hyperlink r:id="rId28">
        <w:r w:rsidRPr="00576536">
          <w:rPr>
            <w:b/>
            <w:color w:val="0000FF"/>
            <w:spacing w:val="-1"/>
            <w:szCs w:val="24"/>
            <w:u w:val="thick" w:color="0000FF"/>
          </w:rPr>
          <w:t>www.usaid.gov/data</w:t>
        </w:r>
        <w:r w:rsidRPr="00576536">
          <w:rPr>
            <w:spacing w:val="-1"/>
            <w:szCs w:val="24"/>
          </w:rPr>
          <w:t>,</w:t>
        </w:r>
      </w:hyperlink>
      <w:r w:rsidRPr="00576536">
        <w:rPr>
          <w:szCs w:val="24"/>
        </w:rPr>
        <w:t xml:space="preserve"> </w:t>
      </w:r>
      <w:r w:rsidRPr="00576536">
        <w:rPr>
          <w:spacing w:val="-1"/>
          <w:szCs w:val="24"/>
        </w:rPr>
        <w:t>with</w:t>
      </w:r>
      <w:r w:rsidRPr="00576536">
        <w:rPr>
          <w:szCs w:val="24"/>
        </w:rPr>
        <w:t xml:space="preserve"> a</w:t>
      </w:r>
      <w:r w:rsidRPr="00576536">
        <w:rPr>
          <w:spacing w:val="1"/>
          <w:szCs w:val="24"/>
        </w:rPr>
        <w:t xml:space="preserve"> </w:t>
      </w:r>
      <w:r w:rsidRPr="00576536">
        <w:rPr>
          <w:szCs w:val="24"/>
        </w:rPr>
        <w:t>copy</w:t>
      </w:r>
      <w:r w:rsidRPr="00576536">
        <w:rPr>
          <w:spacing w:val="-3"/>
          <w:szCs w:val="24"/>
        </w:rPr>
        <w:t xml:space="preserve"> </w:t>
      </w:r>
      <w:r w:rsidRPr="00576536">
        <w:rPr>
          <w:szCs w:val="24"/>
        </w:rPr>
        <w:t xml:space="preserve">to </w:t>
      </w:r>
      <w:r w:rsidRPr="00576536">
        <w:rPr>
          <w:spacing w:val="-1"/>
          <w:szCs w:val="24"/>
        </w:rPr>
        <w:t>the</w:t>
      </w:r>
      <w:r w:rsidRPr="00576536">
        <w:rPr>
          <w:szCs w:val="24"/>
        </w:rPr>
        <w:t xml:space="preserve"> </w:t>
      </w:r>
      <w:r w:rsidRPr="00576536">
        <w:rPr>
          <w:spacing w:val="-1"/>
          <w:szCs w:val="24"/>
        </w:rPr>
        <w:t>agreement</w:t>
      </w:r>
      <w:r w:rsidRPr="00576536">
        <w:rPr>
          <w:spacing w:val="-2"/>
          <w:szCs w:val="24"/>
        </w:rPr>
        <w:t xml:space="preserve"> </w:t>
      </w:r>
      <w:r w:rsidRPr="00576536">
        <w:rPr>
          <w:szCs w:val="24"/>
        </w:rPr>
        <w:t xml:space="preserve">officer </w:t>
      </w:r>
      <w:r w:rsidRPr="00576536">
        <w:rPr>
          <w:spacing w:val="-1"/>
          <w:szCs w:val="24"/>
        </w:rPr>
        <w:t>representative,</w:t>
      </w:r>
      <w:r w:rsidRPr="00576536">
        <w:rPr>
          <w:spacing w:val="73"/>
          <w:szCs w:val="24"/>
        </w:rPr>
        <w:t xml:space="preserve"> </w:t>
      </w:r>
      <w:r w:rsidRPr="00576536">
        <w:rPr>
          <w:spacing w:val="-1"/>
          <w:szCs w:val="24"/>
        </w:rPr>
        <w:t>providing</w:t>
      </w:r>
      <w:r w:rsidRPr="00576536">
        <w:rPr>
          <w:spacing w:val="-2"/>
          <w:szCs w:val="24"/>
        </w:rPr>
        <w:t xml:space="preserve"> </w:t>
      </w:r>
      <w:r w:rsidRPr="00576536">
        <w:rPr>
          <w:szCs w:val="24"/>
        </w:rPr>
        <w:t xml:space="preserve">details on </w:t>
      </w:r>
      <w:r w:rsidRPr="00576536">
        <w:rPr>
          <w:spacing w:val="-1"/>
          <w:szCs w:val="24"/>
        </w:rPr>
        <w:t>where</w:t>
      </w:r>
      <w:r w:rsidRPr="00576536">
        <w:rPr>
          <w:szCs w:val="24"/>
        </w:rPr>
        <w:t xml:space="preserve"> </w:t>
      </w:r>
      <w:r w:rsidRPr="00576536">
        <w:rPr>
          <w:spacing w:val="-1"/>
          <w:szCs w:val="24"/>
        </w:rPr>
        <w:t>and</w:t>
      </w:r>
      <w:r w:rsidRPr="00576536">
        <w:rPr>
          <w:szCs w:val="24"/>
        </w:rPr>
        <w:t xml:space="preserve"> </w:t>
      </w:r>
      <w:r w:rsidRPr="00576536">
        <w:rPr>
          <w:spacing w:val="-1"/>
          <w:szCs w:val="24"/>
        </w:rPr>
        <w:t>how</w:t>
      </w:r>
      <w:r w:rsidRPr="00576536">
        <w:rPr>
          <w:spacing w:val="-3"/>
          <w:szCs w:val="24"/>
        </w:rPr>
        <w:t xml:space="preserve"> </w:t>
      </w:r>
      <w:r w:rsidRPr="00576536">
        <w:rPr>
          <w:szCs w:val="24"/>
        </w:rPr>
        <w:t>to access</w:t>
      </w:r>
      <w:r w:rsidRPr="00576536">
        <w:rPr>
          <w:spacing w:val="-3"/>
          <w:szCs w:val="24"/>
        </w:rPr>
        <w:t xml:space="preserve"> </w:t>
      </w:r>
      <w:r w:rsidRPr="00576536">
        <w:rPr>
          <w:szCs w:val="24"/>
        </w:rPr>
        <w:t>the</w:t>
      </w:r>
      <w:r w:rsidRPr="00576536">
        <w:rPr>
          <w:spacing w:val="-2"/>
          <w:szCs w:val="24"/>
        </w:rPr>
        <w:t xml:space="preserve"> </w:t>
      </w:r>
      <w:r w:rsidRPr="00576536">
        <w:rPr>
          <w:spacing w:val="-1"/>
          <w:szCs w:val="24"/>
        </w:rPr>
        <w:t>data.</w:t>
      </w:r>
      <w:r w:rsidRPr="00576536">
        <w:rPr>
          <w:szCs w:val="24"/>
        </w:rPr>
        <w:t xml:space="preserve"> </w:t>
      </w:r>
      <w:r w:rsidRPr="00576536">
        <w:rPr>
          <w:spacing w:val="5"/>
          <w:szCs w:val="24"/>
        </w:rPr>
        <w:t xml:space="preserve"> </w:t>
      </w:r>
      <w:r w:rsidRPr="00576536">
        <w:rPr>
          <w:szCs w:val="24"/>
        </w:rPr>
        <w:t>The</w:t>
      </w:r>
      <w:r w:rsidRPr="00576536">
        <w:rPr>
          <w:spacing w:val="-1"/>
          <w:szCs w:val="24"/>
        </w:rPr>
        <w:t xml:space="preserve"> direct</w:t>
      </w:r>
      <w:r w:rsidRPr="00576536">
        <w:rPr>
          <w:szCs w:val="24"/>
        </w:rPr>
        <w:t xml:space="preserve"> </w:t>
      </w:r>
      <w:r w:rsidRPr="00576536">
        <w:rPr>
          <w:spacing w:val="-1"/>
          <w:szCs w:val="24"/>
        </w:rPr>
        <w:t>results</w:t>
      </w:r>
      <w:r w:rsidRPr="00576536">
        <w:rPr>
          <w:spacing w:val="47"/>
          <w:szCs w:val="24"/>
        </w:rPr>
        <w:t xml:space="preserve"> </w:t>
      </w:r>
      <w:r w:rsidRPr="00576536">
        <w:rPr>
          <w:spacing w:val="-1"/>
          <w:szCs w:val="24"/>
        </w:rPr>
        <w:t>of</w:t>
      </w:r>
      <w:r w:rsidRPr="00576536">
        <w:rPr>
          <w:szCs w:val="24"/>
        </w:rPr>
        <w:t xml:space="preserve"> </w:t>
      </w:r>
      <w:r w:rsidRPr="00576536">
        <w:rPr>
          <w:spacing w:val="-1"/>
          <w:szCs w:val="24"/>
        </w:rPr>
        <w:t>federally</w:t>
      </w:r>
      <w:r w:rsidRPr="00576536">
        <w:rPr>
          <w:spacing w:val="-3"/>
          <w:szCs w:val="24"/>
        </w:rPr>
        <w:t xml:space="preserve"> </w:t>
      </w:r>
      <w:r w:rsidRPr="00576536">
        <w:rPr>
          <w:spacing w:val="-1"/>
          <w:szCs w:val="24"/>
        </w:rPr>
        <w:t>funded</w:t>
      </w:r>
      <w:r w:rsidRPr="00576536">
        <w:rPr>
          <w:szCs w:val="24"/>
        </w:rPr>
        <w:t xml:space="preserve"> </w:t>
      </w:r>
      <w:r w:rsidRPr="00576536">
        <w:rPr>
          <w:spacing w:val="-1"/>
          <w:szCs w:val="24"/>
        </w:rPr>
        <w:t>scientific</w:t>
      </w:r>
      <w:r w:rsidRPr="00576536">
        <w:rPr>
          <w:szCs w:val="24"/>
        </w:rPr>
        <w:t xml:space="preserve"> </w:t>
      </w:r>
      <w:r w:rsidRPr="00576536">
        <w:rPr>
          <w:spacing w:val="-1"/>
          <w:szCs w:val="24"/>
        </w:rPr>
        <w:t>research</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be</w:t>
      </w:r>
      <w:r w:rsidRPr="00576536">
        <w:rPr>
          <w:szCs w:val="24"/>
        </w:rPr>
        <w:t xml:space="preserve"> </w:t>
      </w:r>
      <w:r w:rsidRPr="00576536">
        <w:rPr>
          <w:spacing w:val="-1"/>
          <w:szCs w:val="24"/>
        </w:rPr>
        <w:t>reported</w:t>
      </w:r>
      <w:r w:rsidRPr="00576536">
        <w:rPr>
          <w:spacing w:val="-2"/>
          <w:szCs w:val="24"/>
        </w:rPr>
        <w:t xml:space="preserve"> </w:t>
      </w:r>
      <w:r w:rsidRPr="00576536">
        <w:rPr>
          <w:szCs w:val="24"/>
        </w:rPr>
        <w:t xml:space="preserve">no </w:t>
      </w:r>
      <w:r w:rsidRPr="00576536">
        <w:rPr>
          <w:spacing w:val="-1"/>
          <w:szCs w:val="24"/>
        </w:rPr>
        <w:t>later</w:t>
      </w:r>
      <w:r w:rsidRPr="00576536">
        <w:rPr>
          <w:szCs w:val="24"/>
        </w:rPr>
        <w:t xml:space="preserve"> </w:t>
      </w:r>
      <w:r w:rsidRPr="00576536">
        <w:rPr>
          <w:spacing w:val="-2"/>
          <w:szCs w:val="24"/>
        </w:rPr>
        <w:t>than</w:t>
      </w:r>
      <w:r w:rsidRPr="00576536">
        <w:rPr>
          <w:szCs w:val="24"/>
        </w:rPr>
        <w:t xml:space="preserve"> </w:t>
      </w:r>
      <w:r w:rsidRPr="00576536">
        <w:rPr>
          <w:spacing w:val="-1"/>
          <w:szCs w:val="24"/>
        </w:rPr>
        <w:t>when</w:t>
      </w:r>
      <w:r w:rsidRPr="00576536">
        <w:rPr>
          <w:spacing w:val="81"/>
          <w:szCs w:val="24"/>
        </w:rPr>
        <w:t xml:space="preserve"> </w:t>
      </w:r>
      <w:r w:rsidRPr="00576536">
        <w:rPr>
          <w:szCs w:val="24"/>
        </w:rPr>
        <w:t>the</w:t>
      </w:r>
      <w:r w:rsidRPr="00576536">
        <w:rPr>
          <w:spacing w:val="-13"/>
          <w:szCs w:val="24"/>
        </w:rPr>
        <w:t xml:space="preserve"> </w:t>
      </w:r>
      <w:r w:rsidRPr="00576536">
        <w:rPr>
          <w:spacing w:val="-1"/>
          <w:szCs w:val="24"/>
        </w:rPr>
        <w:t>data</w:t>
      </w:r>
      <w:r w:rsidRPr="00576536">
        <w:rPr>
          <w:spacing w:val="1"/>
          <w:szCs w:val="24"/>
        </w:rPr>
        <w:t xml:space="preserve"> </w:t>
      </w:r>
      <w:r w:rsidRPr="00576536">
        <w:rPr>
          <w:szCs w:val="24"/>
        </w:rPr>
        <w:t>are</w:t>
      </w:r>
      <w:r w:rsidRPr="00576536">
        <w:rPr>
          <w:spacing w:val="-3"/>
          <w:szCs w:val="24"/>
        </w:rPr>
        <w:t xml:space="preserve"> </w:t>
      </w:r>
      <w:r w:rsidRPr="00576536">
        <w:rPr>
          <w:szCs w:val="24"/>
        </w:rPr>
        <w:t>ready</w:t>
      </w:r>
      <w:r w:rsidRPr="00576536">
        <w:rPr>
          <w:spacing w:val="-3"/>
          <w:szCs w:val="24"/>
        </w:rPr>
        <w:t xml:space="preserve"> </w:t>
      </w:r>
      <w:r w:rsidRPr="00576536">
        <w:rPr>
          <w:szCs w:val="24"/>
        </w:rPr>
        <w:t>to</w:t>
      </w:r>
      <w:r w:rsidRPr="00576536">
        <w:rPr>
          <w:spacing w:val="-2"/>
          <w:szCs w:val="24"/>
        </w:rPr>
        <w:t xml:space="preserve"> </w:t>
      </w:r>
      <w:r w:rsidRPr="00576536">
        <w:rPr>
          <w:spacing w:val="-1"/>
          <w:szCs w:val="24"/>
        </w:rPr>
        <w:t>be</w:t>
      </w:r>
      <w:r w:rsidRPr="00576536">
        <w:rPr>
          <w:szCs w:val="24"/>
        </w:rPr>
        <w:t xml:space="preserve"> </w:t>
      </w:r>
      <w:r w:rsidRPr="00576536">
        <w:rPr>
          <w:spacing w:val="-1"/>
          <w:szCs w:val="24"/>
        </w:rPr>
        <w:t>submitted</w:t>
      </w:r>
      <w:r w:rsidRPr="00576536">
        <w:rPr>
          <w:szCs w:val="24"/>
        </w:rPr>
        <w:t xml:space="preserve"> </w:t>
      </w:r>
      <w:r w:rsidRPr="00576536">
        <w:rPr>
          <w:spacing w:val="-1"/>
          <w:szCs w:val="24"/>
        </w:rPr>
        <w:t>to</w:t>
      </w:r>
      <w:r w:rsidRPr="00576536">
        <w:rPr>
          <w:szCs w:val="24"/>
        </w:rPr>
        <w:t xml:space="preserve"> a</w:t>
      </w:r>
      <w:r w:rsidRPr="00576536">
        <w:rPr>
          <w:spacing w:val="-1"/>
          <w:szCs w:val="24"/>
        </w:rPr>
        <w:t xml:space="preserve"> peer-reviewed</w:t>
      </w:r>
      <w:r w:rsidRPr="00576536">
        <w:rPr>
          <w:szCs w:val="24"/>
        </w:rPr>
        <w:t xml:space="preserve"> journal</w:t>
      </w:r>
      <w:r w:rsidRPr="00576536">
        <w:rPr>
          <w:spacing w:val="-3"/>
          <w:szCs w:val="24"/>
        </w:rPr>
        <w:t xml:space="preserve"> </w:t>
      </w:r>
      <w:r w:rsidRPr="00576536">
        <w:rPr>
          <w:szCs w:val="24"/>
        </w:rPr>
        <w:t>for</w:t>
      </w:r>
      <w:r w:rsidRPr="00576536">
        <w:rPr>
          <w:spacing w:val="45"/>
          <w:szCs w:val="24"/>
        </w:rPr>
        <w:t xml:space="preserve"> </w:t>
      </w:r>
      <w:r w:rsidRPr="00576536">
        <w:rPr>
          <w:spacing w:val="-1"/>
          <w:szCs w:val="24"/>
        </w:rPr>
        <w:t>publication,</w:t>
      </w:r>
      <w:r w:rsidRPr="00576536">
        <w:rPr>
          <w:spacing w:val="-2"/>
          <w:szCs w:val="24"/>
        </w:rPr>
        <w:t xml:space="preserve"> </w:t>
      </w:r>
      <w:r w:rsidRPr="00576536">
        <w:rPr>
          <w:szCs w:val="24"/>
        </w:rPr>
        <w:t>or no</w:t>
      </w:r>
      <w:r w:rsidRPr="00576536">
        <w:rPr>
          <w:spacing w:val="-1"/>
          <w:szCs w:val="24"/>
        </w:rPr>
        <w:t xml:space="preserve"> </w:t>
      </w:r>
      <w:r w:rsidRPr="00576536">
        <w:rPr>
          <w:szCs w:val="24"/>
        </w:rPr>
        <w:t>later</w:t>
      </w:r>
      <w:r w:rsidRPr="00576536">
        <w:rPr>
          <w:spacing w:val="-3"/>
          <w:szCs w:val="24"/>
        </w:rPr>
        <w:t xml:space="preserve"> </w:t>
      </w:r>
      <w:r w:rsidRPr="00576536">
        <w:rPr>
          <w:szCs w:val="24"/>
        </w:rPr>
        <w:t>than</w:t>
      </w:r>
      <w:r w:rsidRPr="00576536">
        <w:rPr>
          <w:spacing w:val="-4"/>
          <w:szCs w:val="24"/>
        </w:rPr>
        <w:t xml:space="preserve"> </w:t>
      </w:r>
      <w:r w:rsidRPr="00576536">
        <w:rPr>
          <w:spacing w:val="-1"/>
          <w:szCs w:val="24"/>
        </w:rPr>
        <w:t>five</w:t>
      </w:r>
      <w:r w:rsidRPr="00576536">
        <w:rPr>
          <w:szCs w:val="24"/>
        </w:rPr>
        <w:t xml:space="preserve"> calendar </w:t>
      </w:r>
      <w:r w:rsidRPr="00576536">
        <w:rPr>
          <w:spacing w:val="-2"/>
          <w:szCs w:val="24"/>
        </w:rPr>
        <w:t>days</w:t>
      </w:r>
      <w:r w:rsidRPr="00576536">
        <w:rPr>
          <w:szCs w:val="24"/>
        </w:rPr>
        <w:t xml:space="preserve"> </w:t>
      </w:r>
      <w:r w:rsidRPr="00576536">
        <w:rPr>
          <w:spacing w:val="-1"/>
          <w:szCs w:val="24"/>
        </w:rPr>
        <w:t>prior</w:t>
      </w:r>
      <w:r w:rsidRPr="00576536">
        <w:rPr>
          <w:szCs w:val="24"/>
        </w:rPr>
        <w:t xml:space="preserve"> to </w:t>
      </w:r>
      <w:r w:rsidRPr="00576536">
        <w:rPr>
          <w:spacing w:val="-1"/>
          <w:szCs w:val="24"/>
        </w:rPr>
        <w:t>the</w:t>
      </w:r>
      <w:r w:rsidRPr="00576536">
        <w:rPr>
          <w:szCs w:val="24"/>
        </w:rPr>
        <w:t xml:space="preserve"> </w:t>
      </w:r>
      <w:r w:rsidRPr="00576536">
        <w:rPr>
          <w:spacing w:val="-1"/>
          <w:szCs w:val="24"/>
        </w:rPr>
        <w:t>conclusion</w:t>
      </w:r>
      <w:r w:rsidRPr="00576536">
        <w:rPr>
          <w:szCs w:val="24"/>
        </w:rPr>
        <w:t xml:space="preserve"> </w:t>
      </w:r>
      <w:r w:rsidRPr="00576536">
        <w:rPr>
          <w:spacing w:val="-1"/>
          <w:szCs w:val="24"/>
        </w:rPr>
        <w:t>of</w:t>
      </w:r>
      <w:r w:rsidRPr="00576536">
        <w:rPr>
          <w:spacing w:val="63"/>
          <w:szCs w:val="24"/>
        </w:rPr>
        <w:t xml:space="preserve"> </w:t>
      </w:r>
      <w:r w:rsidRPr="00576536">
        <w:rPr>
          <w:szCs w:val="24"/>
        </w:rPr>
        <w:t>the</w:t>
      </w:r>
      <w:r w:rsidRPr="00576536">
        <w:rPr>
          <w:spacing w:val="-2"/>
          <w:szCs w:val="24"/>
        </w:rPr>
        <w:t xml:space="preserve"> </w:t>
      </w:r>
      <w:r w:rsidRPr="00576536">
        <w:rPr>
          <w:spacing w:val="-1"/>
          <w:szCs w:val="24"/>
        </w:rPr>
        <w:t>award,</w:t>
      </w:r>
      <w:r w:rsidRPr="00576536">
        <w:rPr>
          <w:szCs w:val="24"/>
        </w:rPr>
        <w:t xml:space="preserve"> </w:t>
      </w:r>
      <w:r w:rsidRPr="00576536">
        <w:rPr>
          <w:spacing w:val="-1"/>
          <w:szCs w:val="24"/>
        </w:rPr>
        <w:t>whichever</w:t>
      </w:r>
      <w:r w:rsidRPr="00576536">
        <w:rPr>
          <w:spacing w:val="1"/>
          <w:szCs w:val="24"/>
        </w:rPr>
        <w:t xml:space="preserve"> </w:t>
      </w:r>
      <w:r w:rsidRPr="00576536">
        <w:rPr>
          <w:szCs w:val="24"/>
        </w:rPr>
        <w:t xml:space="preserve">occurs </w:t>
      </w:r>
      <w:r w:rsidRPr="00576536">
        <w:rPr>
          <w:spacing w:val="-1"/>
          <w:szCs w:val="24"/>
        </w:rPr>
        <w:t>earlier.</w:t>
      </w:r>
    </w:p>
    <w:p w14:paraId="7A30B9EF" w14:textId="77777777" w:rsidR="00275987" w:rsidRPr="00576536" w:rsidRDefault="00275987" w:rsidP="00275987">
      <w:pPr>
        <w:spacing w:before="10"/>
        <w:rPr>
          <w:rFonts w:eastAsia="Arial"/>
        </w:rPr>
      </w:pPr>
    </w:p>
    <w:p w14:paraId="3A5A0FFE" w14:textId="77777777" w:rsidR="00275987" w:rsidRPr="00576536" w:rsidRDefault="00275987" w:rsidP="00275987">
      <w:pPr>
        <w:pStyle w:val="BodyText"/>
        <w:widowControl w:val="0"/>
        <w:numPr>
          <w:ilvl w:val="1"/>
          <w:numId w:val="13"/>
        </w:numPr>
        <w:tabs>
          <w:tab w:val="left" w:pos="1541"/>
        </w:tabs>
        <w:overflowPunct/>
        <w:autoSpaceDE/>
        <w:autoSpaceDN/>
        <w:adjustRightInd/>
        <w:ind w:right="869"/>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zCs w:val="24"/>
        </w:rPr>
        <w:t xml:space="preserve">submit </w:t>
      </w:r>
      <w:r w:rsidRPr="00576536">
        <w:rPr>
          <w:spacing w:val="-1"/>
          <w:szCs w:val="24"/>
        </w:rPr>
        <w:t>the</w:t>
      </w:r>
      <w:r w:rsidRPr="00576536">
        <w:rPr>
          <w:szCs w:val="24"/>
        </w:rPr>
        <w:t xml:space="preserve"> </w:t>
      </w:r>
      <w:r w:rsidRPr="00576536">
        <w:rPr>
          <w:spacing w:val="-1"/>
          <w:szCs w:val="24"/>
        </w:rPr>
        <w:t>Datasets</w:t>
      </w:r>
      <w:r w:rsidRPr="00576536">
        <w:rPr>
          <w:spacing w:val="-4"/>
          <w:szCs w:val="24"/>
        </w:rPr>
        <w:t xml:space="preserve"> </w:t>
      </w:r>
      <w:r w:rsidRPr="00576536">
        <w:rPr>
          <w:spacing w:val="-1"/>
          <w:szCs w:val="24"/>
        </w:rPr>
        <w:t xml:space="preserve">following </w:t>
      </w:r>
      <w:r w:rsidRPr="00576536">
        <w:rPr>
          <w:szCs w:val="24"/>
        </w:rPr>
        <w:t xml:space="preserve">the </w:t>
      </w:r>
      <w:r w:rsidRPr="00576536">
        <w:rPr>
          <w:spacing w:val="-1"/>
          <w:szCs w:val="24"/>
        </w:rPr>
        <w:t>submission</w:t>
      </w:r>
      <w:r w:rsidRPr="00576536">
        <w:rPr>
          <w:spacing w:val="63"/>
          <w:szCs w:val="24"/>
        </w:rPr>
        <w:t xml:space="preserve"> </w:t>
      </w:r>
      <w:r w:rsidRPr="00576536">
        <w:rPr>
          <w:szCs w:val="24"/>
        </w:rPr>
        <w:t>instructions</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acceptable</w:t>
      </w:r>
      <w:r w:rsidRPr="00576536">
        <w:rPr>
          <w:spacing w:val="-2"/>
          <w:szCs w:val="24"/>
        </w:rPr>
        <w:t xml:space="preserve"> </w:t>
      </w:r>
      <w:r w:rsidRPr="00576536">
        <w:rPr>
          <w:spacing w:val="-1"/>
          <w:szCs w:val="24"/>
        </w:rPr>
        <w:t>formats</w:t>
      </w:r>
      <w:r w:rsidRPr="00576536">
        <w:rPr>
          <w:spacing w:val="-2"/>
          <w:szCs w:val="24"/>
        </w:rPr>
        <w:t xml:space="preserve"> </w:t>
      </w:r>
      <w:r w:rsidRPr="00576536">
        <w:rPr>
          <w:spacing w:val="-1"/>
          <w:szCs w:val="24"/>
        </w:rPr>
        <w:t>found</w:t>
      </w:r>
      <w:r w:rsidRPr="00576536">
        <w:rPr>
          <w:szCs w:val="24"/>
        </w:rPr>
        <w:t xml:space="preserve"> at</w:t>
      </w:r>
      <w:r w:rsidRPr="00576536">
        <w:rPr>
          <w:spacing w:val="1"/>
          <w:szCs w:val="24"/>
        </w:rPr>
        <w:t xml:space="preserve"> </w:t>
      </w:r>
      <w:hyperlink r:id="rId29">
        <w:r w:rsidRPr="00576536">
          <w:rPr>
            <w:b/>
            <w:color w:val="0000FF"/>
            <w:spacing w:val="-1"/>
            <w:szCs w:val="24"/>
            <w:u w:val="thick" w:color="0000FF"/>
          </w:rPr>
          <w:t>www.usaid.gov/data</w:t>
        </w:r>
      </w:hyperlink>
      <w:r w:rsidRPr="00576536">
        <w:rPr>
          <w:spacing w:val="-1"/>
          <w:szCs w:val="24"/>
        </w:rPr>
        <w:t>.</w:t>
      </w:r>
    </w:p>
    <w:p w14:paraId="2C245B04" w14:textId="77777777" w:rsidR="00275987" w:rsidRPr="00576536" w:rsidRDefault="00275987" w:rsidP="00275987">
      <w:pPr>
        <w:spacing w:before="11"/>
        <w:rPr>
          <w:rFonts w:eastAsia="Arial"/>
        </w:rPr>
      </w:pPr>
    </w:p>
    <w:p w14:paraId="09C476D5" w14:textId="77777777" w:rsidR="00275987" w:rsidRPr="00576536" w:rsidRDefault="00275987" w:rsidP="00275987">
      <w:pPr>
        <w:pStyle w:val="BodyText"/>
        <w:widowControl w:val="0"/>
        <w:numPr>
          <w:ilvl w:val="1"/>
          <w:numId w:val="13"/>
        </w:numPr>
        <w:tabs>
          <w:tab w:val="left" w:pos="1541"/>
        </w:tabs>
        <w:overflowPunct/>
        <w:autoSpaceDE/>
        <w:autoSpaceDN/>
        <w:adjustRightInd/>
        <w:spacing w:before="69"/>
        <w:ind w:right="123"/>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ensure</w:t>
      </w:r>
      <w:r w:rsidRPr="00576536">
        <w:rPr>
          <w:szCs w:val="24"/>
        </w:rPr>
        <w:t xml:space="preserve"> </w:t>
      </w:r>
      <w:r w:rsidRPr="00576536">
        <w:rPr>
          <w:spacing w:val="-1"/>
          <w:szCs w:val="24"/>
        </w:rPr>
        <w:t>that</w:t>
      </w:r>
      <w:r w:rsidRPr="00576536">
        <w:rPr>
          <w:szCs w:val="24"/>
        </w:rPr>
        <w:t xml:space="preserve"> </w:t>
      </w:r>
      <w:r w:rsidRPr="00576536">
        <w:rPr>
          <w:spacing w:val="-1"/>
          <w:szCs w:val="24"/>
        </w:rPr>
        <w:t>any</w:t>
      </w:r>
      <w:r w:rsidRPr="00576536">
        <w:rPr>
          <w:spacing w:val="-3"/>
          <w:szCs w:val="24"/>
        </w:rPr>
        <w:t xml:space="preserve"> </w:t>
      </w:r>
      <w:r w:rsidRPr="00576536">
        <w:rPr>
          <w:szCs w:val="24"/>
        </w:rPr>
        <w:t>Dataset</w:t>
      </w:r>
      <w:r w:rsidRPr="00576536">
        <w:rPr>
          <w:spacing w:val="-2"/>
          <w:szCs w:val="24"/>
        </w:rPr>
        <w:t xml:space="preserve"> </w:t>
      </w:r>
      <w:r w:rsidRPr="00576536">
        <w:rPr>
          <w:spacing w:val="-1"/>
          <w:szCs w:val="24"/>
        </w:rPr>
        <w:t>submitted</w:t>
      </w:r>
      <w:r w:rsidRPr="00576536">
        <w:rPr>
          <w:spacing w:val="-2"/>
          <w:szCs w:val="24"/>
        </w:rPr>
        <w:t xml:space="preserve"> </w:t>
      </w:r>
      <w:r w:rsidRPr="00576536">
        <w:rPr>
          <w:szCs w:val="24"/>
        </w:rPr>
        <w:t>to</w:t>
      </w:r>
      <w:r w:rsidRPr="00576536">
        <w:rPr>
          <w:spacing w:val="-2"/>
          <w:szCs w:val="24"/>
        </w:rPr>
        <w:t xml:space="preserve"> </w:t>
      </w:r>
      <w:r w:rsidRPr="00576536">
        <w:rPr>
          <w:szCs w:val="24"/>
        </w:rPr>
        <w:t>the</w:t>
      </w:r>
      <w:r w:rsidRPr="00576536">
        <w:rPr>
          <w:spacing w:val="-2"/>
          <w:szCs w:val="24"/>
        </w:rPr>
        <w:t xml:space="preserve"> </w:t>
      </w:r>
      <w:r w:rsidRPr="00576536">
        <w:rPr>
          <w:szCs w:val="24"/>
        </w:rPr>
        <w:t xml:space="preserve">DDL </w:t>
      </w:r>
      <w:r w:rsidRPr="00576536">
        <w:rPr>
          <w:spacing w:val="-1"/>
          <w:szCs w:val="24"/>
        </w:rPr>
        <w:t>does</w:t>
      </w:r>
      <w:r w:rsidRPr="00576536">
        <w:rPr>
          <w:szCs w:val="24"/>
        </w:rPr>
        <w:t xml:space="preserve"> </w:t>
      </w:r>
      <w:r w:rsidRPr="00576536">
        <w:rPr>
          <w:spacing w:val="-1"/>
          <w:szCs w:val="24"/>
        </w:rPr>
        <w:t>not</w:t>
      </w:r>
      <w:r w:rsidRPr="00576536">
        <w:rPr>
          <w:spacing w:val="59"/>
          <w:szCs w:val="24"/>
        </w:rPr>
        <w:t xml:space="preserve"> </w:t>
      </w:r>
      <w:r w:rsidRPr="00576536">
        <w:rPr>
          <w:spacing w:val="-1"/>
          <w:szCs w:val="24"/>
        </w:rPr>
        <w:t>contain</w:t>
      </w:r>
      <w:r w:rsidRPr="00576536">
        <w:rPr>
          <w:szCs w:val="24"/>
        </w:rPr>
        <w:t xml:space="preserve"> any</w:t>
      </w:r>
      <w:r w:rsidRPr="00576536">
        <w:rPr>
          <w:spacing w:val="-3"/>
          <w:szCs w:val="24"/>
        </w:rPr>
        <w:t xml:space="preserve"> </w:t>
      </w:r>
      <w:r w:rsidRPr="00576536">
        <w:rPr>
          <w:spacing w:val="-1"/>
          <w:szCs w:val="24"/>
        </w:rPr>
        <w:t>proprietary</w:t>
      </w:r>
      <w:r w:rsidRPr="00576536">
        <w:rPr>
          <w:spacing w:val="-4"/>
          <w:szCs w:val="24"/>
        </w:rPr>
        <w:t xml:space="preserve"> </w:t>
      </w:r>
      <w:r w:rsidRPr="00576536">
        <w:rPr>
          <w:szCs w:val="24"/>
        </w:rPr>
        <w:t xml:space="preserve">or </w:t>
      </w:r>
      <w:r w:rsidRPr="00576536">
        <w:rPr>
          <w:spacing w:val="-1"/>
          <w:szCs w:val="24"/>
        </w:rPr>
        <w:t>personally</w:t>
      </w:r>
      <w:r w:rsidRPr="00576536">
        <w:rPr>
          <w:spacing w:val="-3"/>
          <w:szCs w:val="24"/>
        </w:rPr>
        <w:t xml:space="preserve"> </w:t>
      </w:r>
      <w:r w:rsidRPr="00576536">
        <w:rPr>
          <w:spacing w:val="-1"/>
          <w:szCs w:val="24"/>
        </w:rPr>
        <w:t>identifiable</w:t>
      </w:r>
      <w:r w:rsidRPr="00576536">
        <w:rPr>
          <w:szCs w:val="24"/>
        </w:rPr>
        <w:t xml:space="preserve"> </w:t>
      </w:r>
      <w:r w:rsidRPr="00576536">
        <w:rPr>
          <w:spacing w:val="-1"/>
          <w:szCs w:val="24"/>
        </w:rPr>
        <w:t>information,</w:t>
      </w:r>
      <w:r w:rsidRPr="00576536">
        <w:rPr>
          <w:szCs w:val="24"/>
        </w:rPr>
        <w:t xml:space="preserve"> </w:t>
      </w:r>
      <w:r w:rsidRPr="00576536">
        <w:rPr>
          <w:spacing w:val="-1"/>
          <w:szCs w:val="24"/>
        </w:rPr>
        <w:t>such</w:t>
      </w:r>
      <w:r w:rsidRPr="00576536">
        <w:rPr>
          <w:spacing w:val="-2"/>
          <w:szCs w:val="24"/>
        </w:rPr>
        <w:t xml:space="preserve"> </w:t>
      </w:r>
      <w:r w:rsidRPr="00576536">
        <w:rPr>
          <w:spacing w:val="-1"/>
          <w:szCs w:val="24"/>
        </w:rPr>
        <w:t>as</w:t>
      </w:r>
      <w:r w:rsidRPr="00576536">
        <w:rPr>
          <w:spacing w:val="81"/>
          <w:szCs w:val="24"/>
        </w:rPr>
        <w:t xml:space="preserve"> </w:t>
      </w:r>
      <w:r w:rsidRPr="00576536">
        <w:rPr>
          <w:szCs w:val="24"/>
        </w:rPr>
        <w:t xml:space="preserve">social </w:t>
      </w:r>
      <w:r w:rsidRPr="00576536">
        <w:rPr>
          <w:spacing w:val="-1"/>
          <w:szCs w:val="24"/>
        </w:rPr>
        <w:t>security</w:t>
      </w:r>
      <w:r w:rsidRPr="00576536">
        <w:rPr>
          <w:spacing w:val="-2"/>
          <w:szCs w:val="24"/>
        </w:rPr>
        <w:t xml:space="preserve"> </w:t>
      </w:r>
      <w:r w:rsidRPr="00576536">
        <w:rPr>
          <w:spacing w:val="-1"/>
          <w:szCs w:val="24"/>
        </w:rPr>
        <w:lastRenderedPageBreak/>
        <w:t>numbers,</w:t>
      </w:r>
      <w:r w:rsidRPr="00576536">
        <w:rPr>
          <w:szCs w:val="24"/>
        </w:rPr>
        <w:t xml:space="preserve"> </w:t>
      </w:r>
      <w:r w:rsidRPr="00576536">
        <w:rPr>
          <w:spacing w:val="-1"/>
          <w:szCs w:val="24"/>
        </w:rPr>
        <w:t>home</w:t>
      </w:r>
      <w:r w:rsidRPr="00576536">
        <w:rPr>
          <w:spacing w:val="-2"/>
          <w:szCs w:val="24"/>
        </w:rPr>
        <w:t xml:space="preserve"> </w:t>
      </w:r>
      <w:r w:rsidRPr="00576536">
        <w:rPr>
          <w:spacing w:val="-1"/>
          <w:szCs w:val="24"/>
        </w:rPr>
        <w:t>addresses,</w:t>
      </w:r>
      <w:r w:rsidRPr="00576536">
        <w:rPr>
          <w:spacing w:val="-2"/>
          <w:szCs w:val="24"/>
        </w:rPr>
        <w:t xml:space="preserve"> </w:t>
      </w:r>
      <w:r w:rsidRPr="00576536">
        <w:rPr>
          <w:spacing w:val="-1"/>
          <w:szCs w:val="24"/>
        </w:rPr>
        <w:t>and</w:t>
      </w:r>
      <w:r w:rsidRPr="00576536">
        <w:rPr>
          <w:szCs w:val="24"/>
        </w:rPr>
        <w:t xml:space="preserve"> dates</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birth.</w:t>
      </w:r>
      <w:r w:rsidRPr="00576536">
        <w:rPr>
          <w:szCs w:val="24"/>
        </w:rPr>
        <w:t xml:space="preserve">  </w:t>
      </w:r>
      <w:r w:rsidRPr="00576536">
        <w:rPr>
          <w:spacing w:val="-1"/>
          <w:szCs w:val="24"/>
        </w:rPr>
        <w:t>Such</w:t>
      </w:r>
      <w:r w:rsidRPr="00576536">
        <w:rPr>
          <w:spacing w:val="59"/>
          <w:szCs w:val="24"/>
        </w:rPr>
        <w:t xml:space="preserve"> </w:t>
      </w:r>
      <w:r w:rsidRPr="00576536">
        <w:rPr>
          <w:spacing w:val="-1"/>
          <w:szCs w:val="24"/>
        </w:rPr>
        <w:t>information</w:t>
      </w:r>
      <w:r w:rsidRPr="00576536">
        <w:rPr>
          <w:spacing w:val="-2"/>
          <w:szCs w:val="24"/>
        </w:rPr>
        <w:t xml:space="preserve"> </w:t>
      </w:r>
      <w:r w:rsidRPr="00576536">
        <w:rPr>
          <w:spacing w:val="-1"/>
          <w:szCs w:val="24"/>
        </w:rPr>
        <w:t>must</w:t>
      </w:r>
      <w:r w:rsidRPr="00576536">
        <w:rPr>
          <w:szCs w:val="24"/>
        </w:rPr>
        <w:t xml:space="preserve"> </w:t>
      </w:r>
      <w:r w:rsidRPr="00576536">
        <w:rPr>
          <w:spacing w:val="-1"/>
          <w:szCs w:val="24"/>
        </w:rPr>
        <w:t>be</w:t>
      </w:r>
      <w:r w:rsidRPr="00576536">
        <w:rPr>
          <w:szCs w:val="24"/>
        </w:rPr>
        <w:t xml:space="preserve"> </w:t>
      </w:r>
      <w:r w:rsidRPr="00576536">
        <w:rPr>
          <w:spacing w:val="-1"/>
          <w:szCs w:val="24"/>
        </w:rPr>
        <w:t>removed</w:t>
      </w:r>
      <w:r w:rsidRPr="00576536">
        <w:rPr>
          <w:szCs w:val="24"/>
        </w:rPr>
        <w:t xml:space="preserve"> </w:t>
      </w:r>
      <w:r w:rsidRPr="00576536">
        <w:rPr>
          <w:spacing w:val="-1"/>
          <w:szCs w:val="24"/>
        </w:rPr>
        <w:t>prior</w:t>
      </w:r>
      <w:r w:rsidRPr="00576536">
        <w:rPr>
          <w:szCs w:val="24"/>
        </w:rPr>
        <w:t xml:space="preserve"> </w:t>
      </w:r>
      <w:r w:rsidRPr="00576536">
        <w:rPr>
          <w:spacing w:val="-2"/>
          <w:szCs w:val="24"/>
        </w:rPr>
        <w:t>to</w:t>
      </w:r>
      <w:r w:rsidRPr="00576536">
        <w:rPr>
          <w:szCs w:val="24"/>
        </w:rPr>
        <w:t xml:space="preserve"> </w:t>
      </w:r>
      <w:r w:rsidRPr="00576536">
        <w:rPr>
          <w:spacing w:val="-1"/>
          <w:szCs w:val="24"/>
        </w:rPr>
        <w:t>submission.</w:t>
      </w:r>
    </w:p>
    <w:p w14:paraId="510F7CB4" w14:textId="77777777" w:rsidR="00275987" w:rsidRPr="00576536" w:rsidRDefault="00275987" w:rsidP="00275987">
      <w:pPr>
        <w:rPr>
          <w:rFonts w:eastAsia="Arial"/>
        </w:rPr>
      </w:pPr>
    </w:p>
    <w:p w14:paraId="5A2FEF7D" w14:textId="77777777" w:rsidR="00275987" w:rsidRPr="00576536" w:rsidRDefault="00275987" w:rsidP="00275987">
      <w:pPr>
        <w:pStyle w:val="BodyText"/>
        <w:widowControl w:val="0"/>
        <w:numPr>
          <w:ilvl w:val="1"/>
          <w:numId w:val="13"/>
        </w:numPr>
        <w:tabs>
          <w:tab w:val="left" w:pos="1541"/>
        </w:tabs>
        <w:overflowPunct/>
        <w:autoSpaceDE/>
        <w:autoSpaceDN/>
        <w:adjustRightInd/>
        <w:ind w:right="0"/>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not</w:t>
      </w:r>
      <w:r w:rsidRPr="00576536">
        <w:rPr>
          <w:spacing w:val="-2"/>
          <w:szCs w:val="24"/>
        </w:rPr>
        <w:t xml:space="preserve"> </w:t>
      </w:r>
      <w:r w:rsidRPr="00576536">
        <w:rPr>
          <w:szCs w:val="24"/>
        </w:rPr>
        <w:t>submit</w:t>
      </w:r>
      <w:r w:rsidRPr="00576536">
        <w:rPr>
          <w:spacing w:val="-3"/>
          <w:szCs w:val="24"/>
        </w:rPr>
        <w:t xml:space="preserve"> </w:t>
      </w:r>
      <w:r w:rsidRPr="00576536">
        <w:rPr>
          <w:spacing w:val="-1"/>
          <w:szCs w:val="24"/>
        </w:rPr>
        <w:t>classified data</w:t>
      </w:r>
      <w:r w:rsidRPr="00576536">
        <w:rPr>
          <w:spacing w:val="1"/>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DDL.</w:t>
      </w:r>
    </w:p>
    <w:p w14:paraId="7C03700A" w14:textId="77777777" w:rsidR="00275987" w:rsidRPr="00576536" w:rsidRDefault="00275987" w:rsidP="00275987">
      <w:pPr>
        <w:rPr>
          <w:rFonts w:eastAsia="Arial"/>
        </w:rPr>
      </w:pPr>
    </w:p>
    <w:p w14:paraId="2AEE2379" w14:textId="77777777" w:rsidR="00275987" w:rsidRPr="00576536" w:rsidRDefault="00275987" w:rsidP="00275987">
      <w:pPr>
        <w:spacing w:before="1"/>
        <w:rPr>
          <w:rFonts w:eastAsia="Arial"/>
        </w:rPr>
      </w:pPr>
    </w:p>
    <w:p w14:paraId="0CD3ABE8" w14:textId="77777777" w:rsidR="00275987" w:rsidRPr="00576536" w:rsidRDefault="00275987" w:rsidP="00275987">
      <w:pPr>
        <w:pStyle w:val="BodyText"/>
        <w:ind w:left="3467" w:right="3467"/>
        <w:jc w:val="center"/>
        <w:rPr>
          <w:spacing w:val="-1"/>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2F7699AE" w14:textId="77777777" w:rsidR="00275987" w:rsidRPr="00576536" w:rsidRDefault="00275987" w:rsidP="00275987">
      <w:pPr>
        <w:pStyle w:val="BodyText"/>
        <w:ind w:left="3467" w:right="3467"/>
        <w:jc w:val="center"/>
        <w:rPr>
          <w:spacing w:val="-1"/>
          <w:szCs w:val="24"/>
        </w:rPr>
      </w:pPr>
    </w:p>
    <w:p w14:paraId="73F27D1A" w14:textId="77777777" w:rsidR="00275987" w:rsidRPr="00576536" w:rsidRDefault="00275987" w:rsidP="00275987">
      <w:pPr>
        <w:pStyle w:val="BodyText"/>
        <w:ind w:left="3467" w:right="3467"/>
        <w:jc w:val="center"/>
        <w:rPr>
          <w:szCs w:val="24"/>
        </w:rPr>
      </w:pPr>
    </w:p>
    <w:p w14:paraId="38B646EE" w14:textId="77777777" w:rsidR="00275987" w:rsidRPr="00576536" w:rsidRDefault="00275987" w:rsidP="00275987">
      <w:pPr>
        <w:ind w:left="719" w:right="2" w:hanging="720"/>
        <w:rPr>
          <w:b/>
        </w:rPr>
      </w:pPr>
      <w:r w:rsidRPr="00576536">
        <w:rPr>
          <w:b/>
          <w:spacing w:val="-1"/>
        </w:rPr>
        <w:t>M24.</w:t>
      </w:r>
      <w:r w:rsidRPr="00576536">
        <w:rPr>
          <w:b/>
          <w:spacing w:val="1"/>
        </w:rPr>
        <w:t xml:space="preserve"> </w:t>
      </w:r>
      <w:r w:rsidRPr="00576536">
        <w:rPr>
          <w:b/>
          <w:spacing w:val="-2"/>
        </w:rPr>
        <w:t>PROHIBITION</w:t>
      </w:r>
      <w:r w:rsidRPr="00576536">
        <w:rPr>
          <w:b/>
          <w:spacing w:val="-1"/>
        </w:rPr>
        <w:t xml:space="preserve"> </w:t>
      </w:r>
      <w:r w:rsidRPr="00576536">
        <w:rPr>
          <w:b/>
        </w:rPr>
        <w:t>ON</w:t>
      </w:r>
      <w:r w:rsidRPr="00576536">
        <w:rPr>
          <w:b/>
          <w:spacing w:val="-1"/>
        </w:rPr>
        <w:t xml:space="preserve"> PROVIDING</w:t>
      </w:r>
      <w:r w:rsidRPr="00576536">
        <w:rPr>
          <w:b/>
          <w:spacing w:val="-4"/>
        </w:rPr>
        <w:t xml:space="preserve"> </w:t>
      </w:r>
      <w:r w:rsidRPr="00576536">
        <w:rPr>
          <w:b/>
          <w:spacing w:val="-1"/>
        </w:rPr>
        <w:t>FEDERAL</w:t>
      </w:r>
      <w:r w:rsidRPr="00576536">
        <w:rPr>
          <w:b/>
          <w:spacing w:val="4"/>
        </w:rPr>
        <w:t xml:space="preserve"> </w:t>
      </w:r>
      <w:r w:rsidRPr="00576536">
        <w:rPr>
          <w:b/>
          <w:spacing w:val="-2"/>
        </w:rPr>
        <w:t>ASSISTANCE</w:t>
      </w:r>
      <w:r w:rsidRPr="00576536">
        <w:rPr>
          <w:b/>
          <w:spacing w:val="1"/>
        </w:rPr>
        <w:t xml:space="preserve"> </w:t>
      </w:r>
      <w:r w:rsidRPr="00576536">
        <w:rPr>
          <w:b/>
          <w:spacing w:val="-1"/>
        </w:rPr>
        <w:t>TO</w:t>
      </w:r>
      <w:r w:rsidRPr="00576536">
        <w:rPr>
          <w:b/>
          <w:spacing w:val="27"/>
        </w:rPr>
        <w:t xml:space="preserve"> </w:t>
      </w:r>
      <w:r w:rsidRPr="00576536">
        <w:rPr>
          <w:b/>
          <w:spacing w:val="-1"/>
        </w:rPr>
        <w:t>ENTITIES</w:t>
      </w:r>
      <w:r w:rsidRPr="00576536">
        <w:rPr>
          <w:b/>
        </w:rPr>
        <w:t xml:space="preserve"> </w:t>
      </w:r>
      <w:r w:rsidRPr="00576536">
        <w:rPr>
          <w:b/>
          <w:spacing w:val="-2"/>
        </w:rPr>
        <w:t>THAT</w:t>
      </w:r>
      <w:r w:rsidRPr="00576536">
        <w:rPr>
          <w:b/>
          <w:spacing w:val="-1"/>
        </w:rPr>
        <w:t xml:space="preserve"> REQUIRE</w:t>
      </w:r>
      <w:r w:rsidRPr="00576536">
        <w:rPr>
          <w:b/>
          <w:spacing w:val="1"/>
        </w:rPr>
        <w:t xml:space="preserve"> </w:t>
      </w:r>
      <w:r w:rsidRPr="00576536">
        <w:rPr>
          <w:b/>
          <w:spacing w:val="-2"/>
        </w:rPr>
        <w:t>CERTAIN</w:t>
      </w:r>
      <w:r w:rsidRPr="00576536">
        <w:rPr>
          <w:b/>
          <w:spacing w:val="1"/>
        </w:rPr>
        <w:t xml:space="preserve"> </w:t>
      </w:r>
      <w:r w:rsidRPr="00576536">
        <w:rPr>
          <w:b/>
          <w:spacing w:val="-2"/>
        </w:rPr>
        <w:t>INTERNAL</w:t>
      </w:r>
      <w:r w:rsidRPr="00576536">
        <w:rPr>
          <w:b/>
          <w:spacing w:val="29"/>
        </w:rPr>
        <w:t xml:space="preserve"> </w:t>
      </w:r>
      <w:r w:rsidRPr="00576536">
        <w:rPr>
          <w:b/>
          <w:spacing w:val="-2"/>
        </w:rPr>
        <w:t>CONFIDENTIALITY</w:t>
      </w:r>
      <w:r w:rsidRPr="00576536">
        <w:rPr>
          <w:b/>
          <w:spacing w:val="3"/>
        </w:rPr>
        <w:t xml:space="preserve"> </w:t>
      </w:r>
      <w:r w:rsidRPr="00576536">
        <w:rPr>
          <w:b/>
          <w:spacing w:val="-2"/>
        </w:rPr>
        <w:t>AGREEMENTS</w:t>
      </w:r>
      <w:r w:rsidRPr="00576536">
        <w:rPr>
          <w:b/>
          <w:spacing w:val="1"/>
        </w:rPr>
        <w:t xml:space="preserve"> </w:t>
      </w:r>
      <w:r w:rsidRPr="00576536">
        <w:rPr>
          <w:b/>
          <w:spacing w:val="-2"/>
        </w:rPr>
        <w:t>(APRIL</w:t>
      </w:r>
      <w:r w:rsidRPr="00576536">
        <w:rPr>
          <w:b/>
          <w:spacing w:val="-1"/>
        </w:rPr>
        <w:t xml:space="preserve"> </w:t>
      </w:r>
      <w:r w:rsidRPr="00576536">
        <w:rPr>
          <w:b/>
        </w:rPr>
        <w:t>2015)</w:t>
      </w:r>
    </w:p>
    <w:p w14:paraId="43CBF54C" w14:textId="77777777" w:rsidR="00275987" w:rsidRPr="00576536" w:rsidRDefault="00275987" w:rsidP="00275987">
      <w:pPr>
        <w:ind w:left="719" w:right="2" w:hanging="720"/>
        <w:rPr>
          <w:b/>
        </w:rPr>
      </w:pPr>
    </w:p>
    <w:p w14:paraId="028E407A" w14:textId="77777777" w:rsidR="00275987" w:rsidRPr="00576536" w:rsidRDefault="00275987" w:rsidP="00275987">
      <w:pPr>
        <w:pStyle w:val="ListParagraph"/>
        <w:widowControl w:val="0"/>
        <w:numPr>
          <w:ilvl w:val="0"/>
          <w:numId w:val="32"/>
        </w:numPr>
        <w:contextualSpacing w:val="0"/>
        <w:rPr>
          <w:spacing w:val="-1"/>
        </w:rPr>
      </w:pPr>
      <w:r w:rsidRPr="00576536">
        <w:rPr>
          <w:spacing w:val="-1"/>
        </w:rPr>
        <w:t>The</w:t>
      </w:r>
      <w:r w:rsidRPr="00576536">
        <w:t xml:space="preserve"> </w:t>
      </w:r>
      <w:r w:rsidRPr="00576536">
        <w:rPr>
          <w:spacing w:val="-1"/>
        </w:rPr>
        <w:t xml:space="preserve">recipient </w:t>
      </w:r>
      <w:r w:rsidRPr="00576536">
        <w:t>must</w:t>
      </w:r>
      <w:r w:rsidRPr="00576536">
        <w:rPr>
          <w:spacing w:val="-2"/>
        </w:rPr>
        <w:t xml:space="preserve"> </w:t>
      </w:r>
      <w:r w:rsidRPr="00576536">
        <w:rPr>
          <w:spacing w:val="-1"/>
        </w:rPr>
        <w:t>not</w:t>
      </w:r>
      <w:r w:rsidRPr="00576536">
        <w:rPr>
          <w:spacing w:val="-2"/>
        </w:rPr>
        <w:t xml:space="preserve"> </w:t>
      </w:r>
      <w:r w:rsidRPr="00576536">
        <w:rPr>
          <w:spacing w:val="-1"/>
        </w:rPr>
        <w:t>require</w:t>
      </w:r>
      <w:r w:rsidRPr="00576536">
        <w:t xml:space="preserve"> </w:t>
      </w:r>
      <w:r w:rsidRPr="00576536">
        <w:rPr>
          <w:spacing w:val="-1"/>
        </w:rPr>
        <w:t>employees,</w:t>
      </w:r>
      <w:r w:rsidRPr="00576536">
        <w:t xml:space="preserve"> </w:t>
      </w:r>
      <w:r w:rsidRPr="00576536">
        <w:rPr>
          <w:spacing w:val="-1"/>
        </w:rPr>
        <w:t>subawardees,</w:t>
      </w:r>
      <w:r w:rsidRPr="00576536">
        <w:rPr>
          <w:spacing w:val="-2"/>
        </w:rPr>
        <w:t xml:space="preserve"> </w:t>
      </w:r>
      <w:r w:rsidRPr="00576536">
        <w:t xml:space="preserve">or </w:t>
      </w:r>
      <w:r w:rsidRPr="00576536">
        <w:rPr>
          <w:spacing w:val="-1"/>
        </w:rPr>
        <w:t>contractors</w:t>
      </w:r>
      <w:r w:rsidRPr="00576536">
        <w:t xml:space="preserve"> seeking</w:t>
      </w:r>
      <w:r w:rsidRPr="00576536">
        <w:rPr>
          <w:spacing w:val="71"/>
        </w:rPr>
        <w:t xml:space="preserve"> </w:t>
      </w:r>
      <w:r w:rsidRPr="00576536">
        <w:t>to</w:t>
      </w:r>
      <w:r w:rsidRPr="00576536">
        <w:rPr>
          <w:spacing w:val="1"/>
        </w:rPr>
        <w:t xml:space="preserve"> </w:t>
      </w:r>
      <w:r w:rsidRPr="00576536">
        <w:rPr>
          <w:spacing w:val="-1"/>
        </w:rPr>
        <w:t>report</w:t>
      </w:r>
      <w:r w:rsidRPr="00576536">
        <w:rPr>
          <w:spacing w:val="-3"/>
        </w:rPr>
        <w:t xml:space="preserve"> </w:t>
      </w:r>
      <w:r w:rsidRPr="00576536">
        <w:t xml:space="preserve">fraud, </w:t>
      </w:r>
      <w:r w:rsidRPr="00576536">
        <w:rPr>
          <w:spacing w:val="-1"/>
        </w:rPr>
        <w:t>waste,</w:t>
      </w:r>
      <w:r w:rsidRPr="00576536">
        <w:rPr>
          <w:spacing w:val="-2"/>
        </w:rPr>
        <w:t xml:space="preserve"> </w:t>
      </w:r>
      <w:r w:rsidRPr="00576536">
        <w:t xml:space="preserve">or </w:t>
      </w:r>
      <w:r w:rsidRPr="00576536">
        <w:rPr>
          <w:spacing w:val="-1"/>
        </w:rPr>
        <w:t>abuse</w:t>
      </w:r>
      <w:r w:rsidRPr="00576536">
        <w:t xml:space="preserve"> </w:t>
      </w:r>
      <w:r w:rsidRPr="00576536">
        <w:rPr>
          <w:spacing w:val="-1"/>
        </w:rPr>
        <w:t>to</w:t>
      </w:r>
      <w:r w:rsidRPr="00576536">
        <w:t xml:space="preserve"> </w:t>
      </w:r>
      <w:r w:rsidRPr="00576536">
        <w:rPr>
          <w:spacing w:val="-1"/>
        </w:rPr>
        <w:t>sign</w:t>
      </w:r>
      <w:r w:rsidRPr="00576536">
        <w:t xml:space="preserve"> or </w:t>
      </w:r>
      <w:r w:rsidRPr="00576536">
        <w:rPr>
          <w:spacing w:val="-1"/>
        </w:rPr>
        <w:t>comply</w:t>
      </w:r>
      <w:r w:rsidRPr="00576536">
        <w:rPr>
          <w:spacing w:val="-3"/>
        </w:rPr>
        <w:t xml:space="preserve"> </w:t>
      </w:r>
      <w:r w:rsidRPr="00576536">
        <w:rPr>
          <w:spacing w:val="-1"/>
        </w:rPr>
        <w:t>with</w:t>
      </w:r>
      <w:r w:rsidRPr="00576536">
        <w:t xml:space="preserve"> internal </w:t>
      </w:r>
      <w:r w:rsidRPr="00576536">
        <w:rPr>
          <w:spacing w:val="-1"/>
        </w:rPr>
        <w:t>confidentiality</w:t>
      </w:r>
      <w:r w:rsidRPr="00576536">
        <w:rPr>
          <w:spacing w:val="61"/>
        </w:rPr>
        <w:t xml:space="preserve"> </w:t>
      </w:r>
      <w:r w:rsidRPr="00576536">
        <w:rPr>
          <w:spacing w:val="-1"/>
        </w:rPr>
        <w:t>agreements</w:t>
      </w:r>
      <w:r w:rsidRPr="00576536">
        <w:t xml:space="preserve"> or </w:t>
      </w:r>
      <w:r w:rsidRPr="00576536">
        <w:rPr>
          <w:spacing w:val="-1"/>
        </w:rPr>
        <w:t>statements</w:t>
      </w:r>
      <w:r w:rsidRPr="00576536">
        <w:rPr>
          <w:spacing w:val="-2"/>
        </w:rPr>
        <w:t xml:space="preserve"> </w:t>
      </w:r>
      <w:r w:rsidRPr="00576536">
        <w:t>prohibiting</w:t>
      </w:r>
      <w:r w:rsidRPr="00576536">
        <w:rPr>
          <w:spacing w:val="-2"/>
        </w:rPr>
        <w:t xml:space="preserve"> </w:t>
      </w:r>
      <w:r w:rsidRPr="00576536">
        <w:t>or</w:t>
      </w:r>
      <w:r w:rsidRPr="00576536">
        <w:rPr>
          <w:spacing w:val="-3"/>
        </w:rPr>
        <w:t xml:space="preserve"> </w:t>
      </w:r>
      <w:r w:rsidRPr="00576536">
        <w:rPr>
          <w:spacing w:val="-1"/>
        </w:rPr>
        <w:t>otherwise</w:t>
      </w:r>
      <w:r w:rsidRPr="00576536">
        <w:t xml:space="preserve"> </w:t>
      </w:r>
      <w:r w:rsidRPr="00576536">
        <w:rPr>
          <w:spacing w:val="-1"/>
        </w:rPr>
        <w:t>restricting</w:t>
      </w:r>
      <w:r w:rsidRPr="00576536">
        <w:rPr>
          <w:spacing w:val="-2"/>
        </w:rPr>
        <w:t xml:space="preserve"> </w:t>
      </w:r>
      <w:r w:rsidRPr="00576536">
        <w:t xml:space="preserve">such </w:t>
      </w:r>
      <w:r w:rsidRPr="00576536">
        <w:rPr>
          <w:spacing w:val="-1"/>
        </w:rPr>
        <w:t>employees,</w:t>
      </w:r>
      <w:r w:rsidRPr="00576536">
        <w:rPr>
          <w:spacing w:val="71"/>
        </w:rPr>
        <w:t xml:space="preserve"> </w:t>
      </w:r>
      <w:r w:rsidRPr="00576536">
        <w:rPr>
          <w:spacing w:val="-1"/>
        </w:rPr>
        <w:t>subawardees,</w:t>
      </w:r>
      <w:r w:rsidRPr="00576536">
        <w:rPr>
          <w:spacing w:val="-2"/>
        </w:rPr>
        <w:t xml:space="preserve"> </w:t>
      </w:r>
      <w:r w:rsidRPr="00576536">
        <w:t xml:space="preserve">or </w:t>
      </w:r>
      <w:r w:rsidRPr="00576536">
        <w:rPr>
          <w:spacing w:val="-1"/>
        </w:rPr>
        <w:t>contractor</w:t>
      </w:r>
      <w:r w:rsidRPr="00576536">
        <w:rPr>
          <w:spacing w:val="-3"/>
        </w:rPr>
        <w:t xml:space="preserve"> </w:t>
      </w:r>
      <w:r w:rsidRPr="00576536">
        <w:rPr>
          <w:spacing w:val="-1"/>
        </w:rPr>
        <w:t>from</w:t>
      </w:r>
      <w:r w:rsidRPr="00576536">
        <w:rPr>
          <w:spacing w:val="5"/>
        </w:rPr>
        <w:t xml:space="preserve"> </w:t>
      </w:r>
      <w:r w:rsidRPr="00576536">
        <w:rPr>
          <w:spacing w:val="-1"/>
        </w:rPr>
        <w:t>lawfully</w:t>
      </w:r>
      <w:r w:rsidRPr="00576536">
        <w:rPr>
          <w:spacing w:val="-3"/>
        </w:rPr>
        <w:t xml:space="preserve"> </w:t>
      </w:r>
      <w:r w:rsidRPr="00576536">
        <w:t>reporting</w:t>
      </w:r>
      <w:r w:rsidRPr="00576536">
        <w:rPr>
          <w:spacing w:val="-2"/>
        </w:rPr>
        <w:t xml:space="preserve"> </w:t>
      </w:r>
      <w:r w:rsidRPr="00576536">
        <w:t xml:space="preserve">such </w:t>
      </w:r>
      <w:r w:rsidRPr="00576536">
        <w:rPr>
          <w:spacing w:val="-1"/>
        </w:rPr>
        <w:t>waste,</w:t>
      </w:r>
      <w:r w:rsidRPr="00576536">
        <w:rPr>
          <w:spacing w:val="-2"/>
        </w:rPr>
        <w:t xml:space="preserve"> </w:t>
      </w:r>
      <w:r w:rsidRPr="00576536">
        <w:rPr>
          <w:spacing w:val="-1"/>
        </w:rPr>
        <w:t>fraud,</w:t>
      </w:r>
      <w:r w:rsidRPr="00576536">
        <w:t xml:space="preserve"> or </w:t>
      </w:r>
      <w:r w:rsidRPr="00576536">
        <w:rPr>
          <w:spacing w:val="-1"/>
        </w:rPr>
        <w:t>abuse</w:t>
      </w:r>
      <w:r w:rsidRPr="00576536">
        <w:t xml:space="preserve"> to</w:t>
      </w:r>
      <w:r w:rsidRPr="00576536">
        <w:rPr>
          <w:spacing w:val="67"/>
        </w:rPr>
        <w:t xml:space="preserve"> </w:t>
      </w:r>
      <w:r w:rsidRPr="00576536">
        <w:t xml:space="preserve">a </w:t>
      </w:r>
      <w:r w:rsidRPr="00576536">
        <w:rPr>
          <w:spacing w:val="-1"/>
        </w:rPr>
        <w:t>designated</w:t>
      </w:r>
      <w:r w:rsidRPr="00576536">
        <w:rPr>
          <w:spacing w:val="-2"/>
        </w:rPr>
        <w:t xml:space="preserve"> </w:t>
      </w:r>
      <w:r w:rsidRPr="00576536">
        <w:rPr>
          <w:spacing w:val="-1"/>
        </w:rPr>
        <w:t>Investigative</w:t>
      </w:r>
      <w:r w:rsidRPr="00576536">
        <w:t xml:space="preserve"> or law</w:t>
      </w:r>
      <w:r w:rsidRPr="00576536">
        <w:rPr>
          <w:spacing w:val="-3"/>
        </w:rPr>
        <w:t xml:space="preserve"> </w:t>
      </w:r>
      <w:r w:rsidRPr="00576536">
        <w:rPr>
          <w:spacing w:val="-1"/>
        </w:rPr>
        <w:t>enforcement</w:t>
      </w:r>
      <w:r w:rsidRPr="00576536">
        <w:t xml:space="preserve"> </w:t>
      </w:r>
      <w:r w:rsidRPr="00576536">
        <w:rPr>
          <w:spacing w:val="-1"/>
        </w:rPr>
        <w:t>representative</w:t>
      </w:r>
      <w:r w:rsidRPr="00576536">
        <w:t xml:space="preserve"> of a </w:t>
      </w:r>
      <w:r w:rsidRPr="00576536">
        <w:rPr>
          <w:spacing w:val="-1"/>
        </w:rPr>
        <w:t>Federal</w:t>
      </w:r>
      <w:r w:rsidRPr="00576536">
        <w:rPr>
          <w:spacing w:val="71"/>
        </w:rPr>
        <w:t xml:space="preserve"> </w:t>
      </w:r>
      <w:r w:rsidRPr="00576536">
        <w:rPr>
          <w:spacing w:val="-1"/>
        </w:rPr>
        <w:t>department</w:t>
      </w:r>
      <w:r w:rsidRPr="00576536">
        <w:rPr>
          <w:spacing w:val="-2"/>
        </w:rPr>
        <w:t xml:space="preserve"> </w:t>
      </w:r>
      <w:r w:rsidRPr="00576536">
        <w:t xml:space="preserve">or </w:t>
      </w:r>
      <w:r w:rsidRPr="00576536">
        <w:rPr>
          <w:spacing w:val="-1"/>
        </w:rPr>
        <w:t>agency</w:t>
      </w:r>
      <w:r w:rsidRPr="00576536">
        <w:rPr>
          <w:spacing w:val="-3"/>
        </w:rPr>
        <w:t xml:space="preserve"> </w:t>
      </w:r>
      <w:r w:rsidRPr="00576536">
        <w:rPr>
          <w:spacing w:val="-1"/>
        </w:rPr>
        <w:t>authorized</w:t>
      </w:r>
      <w:r w:rsidRPr="00576536">
        <w:t xml:space="preserve"> to </w:t>
      </w:r>
      <w:r w:rsidRPr="00576536">
        <w:rPr>
          <w:spacing w:val="-1"/>
        </w:rPr>
        <w:t>receive</w:t>
      </w:r>
      <w:r w:rsidRPr="00576536">
        <w:t xml:space="preserve"> </w:t>
      </w:r>
      <w:r w:rsidRPr="00576536">
        <w:rPr>
          <w:spacing w:val="-1"/>
        </w:rPr>
        <w:t>such</w:t>
      </w:r>
      <w:r w:rsidRPr="00576536">
        <w:t xml:space="preserve"> </w:t>
      </w:r>
      <w:r w:rsidRPr="00576536">
        <w:rPr>
          <w:spacing w:val="-1"/>
        </w:rPr>
        <w:t>information.</w:t>
      </w:r>
    </w:p>
    <w:p w14:paraId="264C2FF6" w14:textId="77777777" w:rsidR="00275987" w:rsidRPr="00576536" w:rsidRDefault="00275987" w:rsidP="00275987">
      <w:pPr>
        <w:pStyle w:val="ListParagraph"/>
        <w:ind w:left="359"/>
        <w:rPr>
          <w:spacing w:val="-1"/>
        </w:rPr>
      </w:pPr>
    </w:p>
    <w:p w14:paraId="53D8A737" w14:textId="77777777" w:rsidR="00275987" w:rsidRPr="00576536" w:rsidRDefault="00275987" w:rsidP="00275987">
      <w:pPr>
        <w:pStyle w:val="ListParagraph"/>
        <w:widowControl w:val="0"/>
        <w:numPr>
          <w:ilvl w:val="0"/>
          <w:numId w:val="32"/>
        </w:numPr>
        <w:contextualSpacing w:val="0"/>
        <w:rPr>
          <w:rFonts w:eastAsia="Arial"/>
        </w:rPr>
      </w:pPr>
      <w:r w:rsidRPr="00576536">
        <w:rPr>
          <w:spacing w:val="-1"/>
        </w:rPr>
        <w:t>The</w:t>
      </w:r>
      <w:r w:rsidRPr="00576536">
        <w:t xml:space="preserve"> </w:t>
      </w:r>
      <w:r w:rsidRPr="00576536">
        <w:rPr>
          <w:spacing w:val="-1"/>
        </w:rPr>
        <w:t>recipient</w:t>
      </w:r>
      <w:r w:rsidRPr="00576536">
        <w:rPr>
          <w:spacing w:val="-2"/>
        </w:rPr>
        <w:t xml:space="preserve"> </w:t>
      </w:r>
      <w:r w:rsidRPr="00576536">
        <w:t>must</w:t>
      </w:r>
      <w:r w:rsidRPr="00576536">
        <w:rPr>
          <w:spacing w:val="-2"/>
        </w:rPr>
        <w:t xml:space="preserve"> </w:t>
      </w:r>
      <w:r w:rsidRPr="00576536">
        <w:t>notify</w:t>
      </w:r>
      <w:r w:rsidRPr="00576536">
        <w:rPr>
          <w:spacing w:val="-3"/>
        </w:rPr>
        <w:t xml:space="preserve"> </w:t>
      </w:r>
      <w:r w:rsidRPr="00576536">
        <w:rPr>
          <w:spacing w:val="-1"/>
        </w:rPr>
        <w:t>employees</w:t>
      </w:r>
      <w:r w:rsidRPr="00576536">
        <w:t xml:space="preserve"> </w:t>
      </w:r>
      <w:r w:rsidRPr="00576536">
        <w:rPr>
          <w:spacing w:val="-1"/>
        </w:rPr>
        <w:t>that</w:t>
      </w:r>
      <w:r w:rsidRPr="00576536">
        <w:rPr>
          <w:spacing w:val="-2"/>
        </w:rPr>
        <w:t xml:space="preserve"> </w:t>
      </w:r>
      <w:r w:rsidRPr="00576536">
        <w:t>the</w:t>
      </w:r>
      <w:r w:rsidRPr="00576536">
        <w:rPr>
          <w:spacing w:val="-4"/>
        </w:rPr>
        <w:t xml:space="preserve"> </w:t>
      </w:r>
      <w:r w:rsidRPr="00576536">
        <w:rPr>
          <w:spacing w:val="-1"/>
        </w:rPr>
        <w:t>prohibitions</w:t>
      </w:r>
      <w:r w:rsidRPr="00576536">
        <w:t xml:space="preserve"> </w:t>
      </w:r>
      <w:r w:rsidRPr="00576536">
        <w:rPr>
          <w:spacing w:val="-1"/>
        </w:rPr>
        <w:t>and</w:t>
      </w:r>
      <w:r w:rsidRPr="00576536">
        <w:t xml:space="preserve"> restrictions </w:t>
      </w:r>
      <w:r w:rsidRPr="00576536">
        <w:rPr>
          <w:spacing w:val="-1"/>
        </w:rPr>
        <w:t>of</w:t>
      </w:r>
      <w:r w:rsidRPr="00576536">
        <w:t xml:space="preserve"> </w:t>
      </w:r>
      <w:r w:rsidRPr="00576536">
        <w:rPr>
          <w:spacing w:val="-1"/>
        </w:rPr>
        <w:t>any</w:t>
      </w:r>
      <w:r w:rsidRPr="00576536">
        <w:rPr>
          <w:spacing w:val="77"/>
        </w:rPr>
        <w:t xml:space="preserve"> </w:t>
      </w:r>
      <w:r w:rsidRPr="00576536">
        <w:t xml:space="preserve">internal </w:t>
      </w:r>
      <w:r w:rsidRPr="00576536">
        <w:rPr>
          <w:spacing w:val="-1"/>
        </w:rPr>
        <w:t>confidentiality</w:t>
      </w:r>
      <w:r w:rsidRPr="00576536">
        <w:rPr>
          <w:spacing w:val="-2"/>
        </w:rPr>
        <w:t xml:space="preserve"> </w:t>
      </w:r>
      <w:r w:rsidRPr="00576536">
        <w:rPr>
          <w:spacing w:val="-1"/>
        </w:rPr>
        <w:t>agreements</w:t>
      </w:r>
      <w:r w:rsidRPr="00576536">
        <w:t xml:space="preserve"> </w:t>
      </w:r>
      <w:r w:rsidRPr="00576536">
        <w:rPr>
          <w:spacing w:val="-1"/>
        </w:rPr>
        <w:t>covered</w:t>
      </w:r>
      <w:r w:rsidRPr="00576536">
        <w:rPr>
          <w:spacing w:val="-2"/>
        </w:rPr>
        <w:t xml:space="preserve"> </w:t>
      </w:r>
      <w:r w:rsidRPr="00576536">
        <w:rPr>
          <w:spacing w:val="-1"/>
        </w:rPr>
        <w:t>by</w:t>
      </w:r>
      <w:r w:rsidRPr="00576536">
        <w:rPr>
          <w:spacing w:val="-3"/>
        </w:rPr>
        <w:t xml:space="preserve"> </w:t>
      </w:r>
      <w:r w:rsidRPr="00576536">
        <w:t xml:space="preserve">this </w:t>
      </w:r>
      <w:r w:rsidRPr="00576536">
        <w:rPr>
          <w:spacing w:val="-1"/>
        </w:rPr>
        <w:t>provision</w:t>
      </w:r>
      <w:r w:rsidRPr="00576536">
        <w:t xml:space="preserve"> are no </w:t>
      </w:r>
      <w:r w:rsidRPr="00576536">
        <w:rPr>
          <w:spacing w:val="-1"/>
        </w:rPr>
        <w:t>longer</w:t>
      </w:r>
      <w:r w:rsidRPr="00576536">
        <w:t xml:space="preserve"> in</w:t>
      </w:r>
      <w:r w:rsidRPr="00576536">
        <w:rPr>
          <w:spacing w:val="61"/>
        </w:rPr>
        <w:t xml:space="preserve"> </w:t>
      </w:r>
      <w:r w:rsidRPr="00576536">
        <w:rPr>
          <w:spacing w:val="-1"/>
        </w:rPr>
        <w:t>effect.</w:t>
      </w:r>
    </w:p>
    <w:p w14:paraId="3993D853" w14:textId="77777777" w:rsidR="00275987" w:rsidRPr="00576536" w:rsidRDefault="00275987" w:rsidP="00275987">
      <w:pPr>
        <w:pStyle w:val="ListParagraph"/>
        <w:widowControl w:val="0"/>
        <w:numPr>
          <w:ilvl w:val="0"/>
          <w:numId w:val="32"/>
        </w:numPr>
        <w:ind w:right="6"/>
        <w:contextualSpacing w:val="0"/>
        <w:rPr>
          <w:rFonts w:eastAsia="Arial"/>
        </w:rPr>
      </w:pPr>
      <w:r w:rsidRPr="00576536">
        <w:t>(c)</w:t>
      </w:r>
      <w:r w:rsidRPr="00576536">
        <w:rPr>
          <w:spacing w:val="13"/>
        </w:rPr>
        <w:t xml:space="preserve"> </w:t>
      </w:r>
      <w:r w:rsidRPr="00576536">
        <w:rPr>
          <w:spacing w:val="-1"/>
        </w:rPr>
        <w:t>The</w:t>
      </w:r>
      <w:r w:rsidRPr="00576536">
        <w:t xml:space="preserve"> </w:t>
      </w:r>
      <w:r w:rsidRPr="00576536">
        <w:rPr>
          <w:spacing w:val="-1"/>
        </w:rPr>
        <w:t>prohibition</w:t>
      </w:r>
      <w:r w:rsidRPr="00576536">
        <w:rPr>
          <w:spacing w:val="-2"/>
        </w:rPr>
        <w:t xml:space="preserve"> </w:t>
      </w:r>
      <w:r w:rsidRPr="00576536">
        <w:t xml:space="preserve">in </w:t>
      </w:r>
      <w:r w:rsidRPr="00576536">
        <w:rPr>
          <w:spacing w:val="-1"/>
        </w:rPr>
        <w:t>paragraph</w:t>
      </w:r>
      <w:r w:rsidRPr="00576536">
        <w:t xml:space="preserve"> (a) </w:t>
      </w:r>
      <w:r w:rsidRPr="00576536">
        <w:rPr>
          <w:spacing w:val="-1"/>
        </w:rPr>
        <w:t>of</w:t>
      </w:r>
      <w:r w:rsidRPr="00576536">
        <w:rPr>
          <w:spacing w:val="2"/>
        </w:rPr>
        <w:t xml:space="preserve"> </w:t>
      </w:r>
      <w:r w:rsidRPr="00576536">
        <w:rPr>
          <w:spacing w:val="-1"/>
        </w:rPr>
        <w:t>this</w:t>
      </w:r>
      <w:r w:rsidRPr="00576536">
        <w:t xml:space="preserve"> </w:t>
      </w:r>
      <w:r w:rsidRPr="00576536">
        <w:rPr>
          <w:spacing w:val="-1"/>
        </w:rPr>
        <w:t>clause</w:t>
      </w:r>
      <w:r w:rsidRPr="00576536">
        <w:rPr>
          <w:spacing w:val="-2"/>
        </w:rPr>
        <w:t xml:space="preserve"> </w:t>
      </w:r>
      <w:r w:rsidRPr="00576536">
        <w:t>does</w:t>
      </w:r>
      <w:r w:rsidRPr="00576536">
        <w:rPr>
          <w:spacing w:val="-3"/>
        </w:rPr>
        <w:t xml:space="preserve"> </w:t>
      </w:r>
      <w:r w:rsidRPr="00576536">
        <w:rPr>
          <w:spacing w:val="-1"/>
        </w:rPr>
        <w:t>not</w:t>
      </w:r>
      <w:r w:rsidRPr="00576536">
        <w:t xml:space="preserve"> </w:t>
      </w:r>
      <w:r w:rsidRPr="00576536">
        <w:rPr>
          <w:spacing w:val="-1"/>
        </w:rPr>
        <w:t>contravene</w:t>
      </w:r>
      <w:r w:rsidRPr="00576536">
        <w:t xml:space="preserve"> </w:t>
      </w:r>
      <w:r w:rsidRPr="00576536">
        <w:rPr>
          <w:spacing w:val="-1"/>
        </w:rPr>
        <w:t>requirements</w:t>
      </w:r>
      <w:r w:rsidRPr="00576536">
        <w:rPr>
          <w:spacing w:val="69"/>
        </w:rPr>
        <w:t xml:space="preserve"> </w:t>
      </w:r>
      <w:r w:rsidRPr="00576536">
        <w:rPr>
          <w:spacing w:val="-1"/>
        </w:rPr>
        <w:t>applicable</w:t>
      </w:r>
      <w:r w:rsidRPr="00576536">
        <w:t xml:space="preserve"> to</w:t>
      </w:r>
      <w:r w:rsidRPr="00576536">
        <w:rPr>
          <w:spacing w:val="-2"/>
        </w:rPr>
        <w:t xml:space="preserve"> </w:t>
      </w:r>
      <w:r w:rsidRPr="00576536">
        <w:rPr>
          <w:spacing w:val="-1"/>
        </w:rPr>
        <w:t>Standard</w:t>
      </w:r>
      <w:r w:rsidRPr="00576536">
        <w:rPr>
          <w:spacing w:val="-2"/>
        </w:rPr>
        <w:t xml:space="preserve"> </w:t>
      </w:r>
      <w:r w:rsidRPr="00576536">
        <w:t>Form</w:t>
      </w:r>
      <w:r w:rsidRPr="00576536">
        <w:rPr>
          <w:spacing w:val="1"/>
        </w:rPr>
        <w:t xml:space="preserve"> </w:t>
      </w:r>
      <w:r w:rsidRPr="00576536">
        <w:rPr>
          <w:spacing w:val="-1"/>
        </w:rPr>
        <w:t>312,</w:t>
      </w:r>
      <w:r w:rsidRPr="00576536">
        <w:t xml:space="preserve"> </w:t>
      </w:r>
      <w:r w:rsidRPr="00576536">
        <w:rPr>
          <w:spacing w:val="-1"/>
        </w:rPr>
        <w:t>Form</w:t>
      </w:r>
      <w:r w:rsidRPr="00576536">
        <w:rPr>
          <w:spacing w:val="-2"/>
        </w:rPr>
        <w:t xml:space="preserve"> </w:t>
      </w:r>
      <w:r w:rsidRPr="00576536">
        <w:rPr>
          <w:spacing w:val="-1"/>
        </w:rPr>
        <w:t>4414,</w:t>
      </w:r>
      <w:r w:rsidRPr="00576536">
        <w:rPr>
          <w:spacing w:val="-2"/>
        </w:rPr>
        <w:t xml:space="preserve"> </w:t>
      </w:r>
      <w:r w:rsidRPr="00576536">
        <w:t>or any</w:t>
      </w:r>
      <w:r w:rsidRPr="00576536">
        <w:rPr>
          <w:spacing w:val="-3"/>
        </w:rPr>
        <w:t xml:space="preserve"> </w:t>
      </w:r>
      <w:r w:rsidRPr="00576536">
        <w:t>other</w:t>
      </w:r>
      <w:r w:rsidRPr="00576536">
        <w:rPr>
          <w:spacing w:val="-3"/>
        </w:rPr>
        <w:t xml:space="preserve"> </w:t>
      </w:r>
      <w:r w:rsidRPr="00576536">
        <w:rPr>
          <w:spacing w:val="-1"/>
        </w:rPr>
        <w:t>form</w:t>
      </w:r>
      <w:r w:rsidRPr="00576536">
        <w:rPr>
          <w:spacing w:val="1"/>
        </w:rPr>
        <w:t xml:space="preserve"> </w:t>
      </w:r>
      <w:r w:rsidRPr="00576536">
        <w:rPr>
          <w:spacing w:val="-1"/>
        </w:rPr>
        <w:t>issued</w:t>
      </w:r>
      <w:r w:rsidRPr="00576536">
        <w:t xml:space="preserve"> by</w:t>
      </w:r>
      <w:r w:rsidRPr="00576536">
        <w:rPr>
          <w:spacing w:val="-3"/>
        </w:rPr>
        <w:t xml:space="preserve"> </w:t>
      </w:r>
      <w:r w:rsidRPr="00576536">
        <w:t>a</w:t>
      </w:r>
      <w:r w:rsidRPr="00576536">
        <w:rPr>
          <w:spacing w:val="51"/>
        </w:rPr>
        <w:t xml:space="preserve"> </w:t>
      </w:r>
      <w:r w:rsidRPr="00576536">
        <w:rPr>
          <w:spacing w:val="-1"/>
        </w:rPr>
        <w:t>Federal</w:t>
      </w:r>
      <w:r w:rsidRPr="00576536">
        <w:rPr>
          <w:spacing w:val="-3"/>
        </w:rPr>
        <w:t xml:space="preserve"> </w:t>
      </w:r>
      <w:r w:rsidRPr="00576536">
        <w:rPr>
          <w:spacing w:val="-1"/>
        </w:rPr>
        <w:t>department</w:t>
      </w:r>
      <w:r w:rsidRPr="00576536">
        <w:rPr>
          <w:spacing w:val="-2"/>
        </w:rPr>
        <w:t xml:space="preserve"> </w:t>
      </w:r>
      <w:r w:rsidRPr="00576536">
        <w:t>or</w:t>
      </w:r>
      <w:r w:rsidRPr="00576536">
        <w:rPr>
          <w:spacing w:val="-3"/>
        </w:rPr>
        <w:t xml:space="preserve"> </w:t>
      </w:r>
      <w:r w:rsidRPr="00576536">
        <w:rPr>
          <w:spacing w:val="-1"/>
        </w:rPr>
        <w:t>agency</w:t>
      </w:r>
      <w:r w:rsidRPr="00576536">
        <w:rPr>
          <w:spacing w:val="-3"/>
        </w:rPr>
        <w:t xml:space="preserve"> </w:t>
      </w:r>
      <w:r w:rsidRPr="00576536">
        <w:rPr>
          <w:spacing w:val="-1"/>
        </w:rPr>
        <w:t xml:space="preserve">governing </w:t>
      </w:r>
      <w:r w:rsidRPr="00576536">
        <w:t>the</w:t>
      </w:r>
      <w:r w:rsidRPr="00576536">
        <w:rPr>
          <w:spacing w:val="-2"/>
        </w:rPr>
        <w:t xml:space="preserve"> </w:t>
      </w:r>
      <w:r w:rsidRPr="00576536">
        <w:rPr>
          <w:spacing w:val="-1"/>
        </w:rPr>
        <w:t>nondisclosure</w:t>
      </w:r>
      <w:r w:rsidRPr="00576536">
        <w:rPr>
          <w:spacing w:val="-2"/>
        </w:rPr>
        <w:t xml:space="preserve"> </w:t>
      </w:r>
      <w:r w:rsidRPr="00576536">
        <w:rPr>
          <w:spacing w:val="-1"/>
        </w:rPr>
        <w:t>of</w:t>
      </w:r>
      <w:r w:rsidRPr="00576536">
        <w:rPr>
          <w:spacing w:val="2"/>
        </w:rPr>
        <w:t xml:space="preserve"> </w:t>
      </w:r>
      <w:r w:rsidRPr="00576536">
        <w:rPr>
          <w:spacing w:val="-1"/>
        </w:rPr>
        <w:t>classified</w:t>
      </w:r>
      <w:r w:rsidRPr="00576536">
        <w:rPr>
          <w:spacing w:val="85"/>
        </w:rPr>
        <w:t xml:space="preserve"> </w:t>
      </w:r>
      <w:r w:rsidRPr="00576536">
        <w:rPr>
          <w:spacing w:val="-1"/>
        </w:rPr>
        <w:t>information.</w:t>
      </w:r>
    </w:p>
    <w:p w14:paraId="77DEBED7" w14:textId="77777777" w:rsidR="00275987" w:rsidRPr="00576536" w:rsidRDefault="00275987" w:rsidP="00275987">
      <w:pPr>
        <w:pStyle w:val="ListParagraph"/>
        <w:widowControl w:val="0"/>
        <w:numPr>
          <w:ilvl w:val="0"/>
          <w:numId w:val="32"/>
        </w:numPr>
        <w:ind w:right="5"/>
        <w:contextualSpacing w:val="0"/>
        <w:rPr>
          <w:rFonts w:eastAsia="Arial"/>
        </w:rPr>
      </w:pPr>
      <w:r w:rsidRPr="00576536">
        <w:t>(1) In</w:t>
      </w:r>
      <w:r w:rsidRPr="00576536">
        <w:rPr>
          <w:spacing w:val="1"/>
        </w:rPr>
        <w:t xml:space="preserve"> </w:t>
      </w:r>
      <w:r w:rsidRPr="00576536">
        <w:rPr>
          <w:spacing w:val="-1"/>
        </w:rPr>
        <w:t>accordance</w:t>
      </w:r>
      <w:r w:rsidRPr="00576536">
        <w:t xml:space="preserve"> </w:t>
      </w:r>
      <w:r w:rsidRPr="00576536">
        <w:rPr>
          <w:spacing w:val="-1"/>
        </w:rPr>
        <w:t>with</w:t>
      </w:r>
      <w:r w:rsidRPr="00576536">
        <w:t xml:space="preserve"> section</w:t>
      </w:r>
      <w:r w:rsidRPr="00576536">
        <w:rPr>
          <w:spacing w:val="-2"/>
        </w:rPr>
        <w:t xml:space="preserve"> </w:t>
      </w:r>
      <w:r w:rsidRPr="00576536">
        <w:t>743</w:t>
      </w:r>
      <w:r w:rsidRPr="00576536">
        <w:rPr>
          <w:spacing w:val="-2"/>
        </w:rPr>
        <w:t xml:space="preserve"> </w:t>
      </w:r>
      <w:r w:rsidRPr="00576536">
        <w:rPr>
          <w:spacing w:val="-1"/>
        </w:rPr>
        <w:t>of</w:t>
      </w:r>
      <w:r w:rsidRPr="00576536">
        <w:t xml:space="preserve"> </w:t>
      </w:r>
      <w:r w:rsidRPr="00576536">
        <w:rPr>
          <w:spacing w:val="-1"/>
        </w:rPr>
        <w:t>Division</w:t>
      </w:r>
      <w:r w:rsidRPr="00576536">
        <w:rPr>
          <w:spacing w:val="3"/>
        </w:rPr>
        <w:t xml:space="preserve"> </w:t>
      </w:r>
      <w:r w:rsidRPr="00576536">
        <w:t>E,</w:t>
      </w:r>
      <w:r w:rsidRPr="00576536">
        <w:rPr>
          <w:spacing w:val="-2"/>
        </w:rPr>
        <w:t xml:space="preserve"> </w:t>
      </w:r>
      <w:r w:rsidRPr="00576536">
        <w:t>Title</w:t>
      </w:r>
      <w:r w:rsidRPr="00576536">
        <w:rPr>
          <w:spacing w:val="-2"/>
        </w:rPr>
        <w:t xml:space="preserve"> </w:t>
      </w:r>
      <w:r w:rsidRPr="00576536">
        <w:t>VI I,</w:t>
      </w:r>
      <w:r w:rsidRPr="00576536">
        <w:rPr>
          <w:spacing w:val="-2"/>
        </w:rPr>
        <w:t xml:space="preserve"> </w:t>
      </w:r>
      <w:r w:rsidRPr="00576536">
        <w:rPr>
          <w:spacing w:val="-1"/>
        </w:rPr>
        <w:t>of</w:t>
      </w:r>
      <w:r w:rsidRPr="00576536">
        <w:t xml:space="preserve"> the</w:t>
      </w:r>
      <w:r w:rsidRPr="00576536">
        <w:rPr>
          <w:spacing w:val="-2"/>
        </w:rPr>
        <w:t xml:space="preserve"> </w:t>
      </w:r>
      <w:r w:rsidRPr="00576536">
        <w:rPr>
          <w:spacing w:val="-1"/>
        </w:rPr>
        <w:t>Consolidated</w:t>
      </w:r>
      <w:r w:rsidRPr="00576536">
        <w:rPr>
          <w:spacing w:val="43"/>
        </w:rPr>
        <w:t xml:space="preserve"> </w:t>
      </w:r>
      <w:r w:rsidRPr="00576536">
        <w:t xml:space="preserve">and </w:t>
      </w:r>
      <w:r w:rsidRPr="00576536">
        <w:rPr>
          <w:spacing w:val="-1"/>
        </w:rPr>
        <w:t>Further</w:t>
      </w:r>
      <w:r w:rsidRPr="00576536">
        <w:t xml:space="preserve"> </w:t>
      </w:r>
      <w:r w:rsidRPr="00576536">
        <w:rPr>
          <w:spacing w:val="-1"/>
        </w:rPr>
        <w:t>Continuing Resolution</w:t>
      </w:r>
      <w:r w:rsidRPr="00576536">
        <w:t xml:space="preserve"> </w:t>
      </w:r>
      <w:r w:rsidRPr="00576536">
        <w:rPr>
          <w:spacing w:val="-1"/>
        </w:rPr>
        <w:t>Appropriations</w:t>
      </w:r>
      <w:r w:rsidRPr="00576536">
        <w:t xml:space="preserve"> </w:t>
      </w:r>
      <w:r w:rsidRPr="00576536">
        <w:rPr>
          <w:spacing w:val="-1"/>
        </w:rPr>
        <w:t>Act,</w:t>
      </w:r>
      <w:r w:rsidRPr="00576536">
        <w:t xml:space="preserve"> </w:t>
      </w:r>
      <w:r w:rsidRPr="00576536">
        <w:rPr>
          <w:spacing w:val="-1"/>
        </w:rPr>
        <w:t>2015</w:t>
      </w:r>
      <w:r w:rsidRPr="00576536">
        <w:rPr>
          <w:spacing w:val="-2"/>
        </w:rPr>
        <w:t xml:space="preserve"> </w:t>
      </w:r>
      <w:r w:rsidRPr="00576536">
        <w:rPr>
          <w:spacing w:val="-1"/>
        </w:rPr>
        <w:t>(Pub.</w:t>
      </w:r>
      <w:r w:rsidRPr="00576536">
        <w:t xml:space="preserve"> L.</w:t>
      </w:r>
      <w:r w:rsidRPr="00576536">
        <w:rPr>
          <w:spacing w:val="-4"/>
        </w:rPr>
        <w:t xml:space="preserve"> </w:t>
      </w:r>
      <w:r w:rsidRPr="00576536">
        <w:t>113-235),</w:t>
      </w:r>
      <w:r w:rsidRPr="00576536">
        <w:rPr>
          <w:spacing w:val="77"/>
        </w:rPr>
        <w:t xml:space="preserve"> </w:t>
      </w:r>
      <w:r w:rsidRPr="00576536">
        <w:t xml:space="preserve">use </w:t>
      </w:r>
      <w:r w:rsidRPr="00576536">
        <w:rPr>
          <w:spacing w:val="-1"/>
        </w:rPr>
        <w:t>of</w:t>
      </w:r>
      <w:r w:rsidRPr="00576536">
        <w:rPr>
          <w:spacing w:val="-2"/>
        </w:rPr>
        <w:t xml:space="preserve"> </w:t>
      </w:r>
      <w:r w:rsidRPr="00576536">
        <w:t>funds</w:t>
      </w:r>
      <w:r w:rsidRPr="00576536">
        <w:rPr>
          <w:spacing w:val="-1"/>
        </w:rPr>
        <w:t xml:space="preserve"> appropriated</w:t>
      </w:r>
      <w:r w:rsidRPr="00576536">
        <w:t xml:space="preserve"> (or </w:t>
      </w:r>
      <w:r w:rsidRPr="00576536">
        <w:rPr>
          <w:spacing w:val="-1"/>
        </w:rPr>
        <w:t>otherwise</w:t>
      </w:r>
      <w:r w:rsidRPr="00576536">
        <w:t xml:space="preserve"> </w:t>
      </w:r>
      <w:r w:rsidRPr="00576536">
        <w:rPr>
          <w:spacing w:val="-1"/>
        </w:rPr>
        <w:t>made</w:t>
      </w:r>
      <w:r w:rsidRPr="00576536">
        <w:rPr>
          <w:spacing w:val="-2"/>
        </w:rPr>
        <w:t xml:space="preserve"> </w:t>
      </w:r>
      <w:r w:rsidRPr="00576536">
        <w:rPr>
          <w:spacing w:val="-1"/>
        </w:rPr>
        <w:t>available)</w:t>
      </w:r>
      <w:r w:rsidRPr="00576536">
        <w:t xml:space="preserve"> </w:t>
      </w:r>
      <w:r w:rsidRPr="00576536">
        <w:rPr>
          <w:spacing w:val="-1"/>
        </w:rPr>
        <w:t>under</w:t>
      </w:r>
      <w:r w:rsidRPr="00576536">
        <w:t xml:space="preserve"> </w:t>
      </w:r>
      <w:r w:rsidRPr="00576536">
        <w:rPr>
          <w:spacing w:val="-1"/>
        </w:rPr>
        <w:t>that</w:t>
      </w:r>
      <w:r w:rsidRPr="00576536">
        <w:t xml:space="preserve"> or</w:t>
      </w:r>
      <w:r w:rsidRPr="00576536">
        <w:rPr>
          <w:spacing w:val="-4"/>
        </w:rPr>
        <w:t xml:space="preserve"> </w:t>
      </w:r>
      <w:r w:rsidRPr="00576536">
        <w:t>any</w:t>
      </w:r>
      <w:r w:rsidRPr="00576536">
        <w:rPr>
          <w:spacing w:val="-3"/>
        </w:rPr>
        <w:t xml:space="preserve"> </w:t>
      </w:r>
      <w:r w:rsidRPr="00576536">
        <w:t>other</w:t>
      </w:r>
      <w:r w:rsidRPr="00576536">
        <w:rPr>
          <w:spacing w:val="51"/>
        </w:rPr>
        <w:t xml:space="preserve"> </w:t>
      </w:r>
      <w:r w:rsidRPr="00576536">
        <w:t xml:space="preserve">Act </w:t>
      </w:r>
      <w:r w:rsidRPr="00576536">
        <w:rPr>
          <w:spacing w:val="-1"/>
        </w:rPr>
        <w:t>may</w:t>
      </w:r>
      <w:r w:rsidRPr="00576536">
        <w:rPr>
          <w:spacing w:val="-3"/>
        </w:rPr>
        <w:t xml:space="preserve"> </w:t>
      </w:r>
      <w:r w:rsidRPr="00576536">
        <w:t xml:space="preserve">be </w:t>
      </w:r>
      <w:r w:rsidRPr="00576536">
        <w:rPr>
          <w:spacing w:val="-1"/>
        </w:rPr>
        <w:t>prohibited,</w:t>
      </w:r>
      <w:r w:rsidRPr="00576536">
        <w:rPr>
          <w:spacing w:val="-2"/>
        </w:rPr>
        <w:t xml:space="preserve"> </w:t>
      </w:r>
      <w:r w:rsidRPr="00576536">
        <w:t>if</w:t>
      </w:r>
      <w:r w:rsidRPr="00576536">
        <w:rPr>
          <w:spacing w:val="2"/>
        </w:rPr>
        <w:t xml:space="preserve"> </w:t>
      </w:r>
      <w:r w:rsidRPr="00576536">
        <w:rPr>
          <w:spacing w:val="-1"/>
        </w:rPr>
        <w:t>the</w:t>
      </w:r>
      <w:r w:rsidRPr="00576536">
        <w:rPr>
          <w:spacing w:val="-2"/>
        </w:rPr>
        <w:t xml:space="preserve"> </w:t>
      </w:r>
      <w:r w:rsidRPr="00576536">
        <w:rPr>
          <w:spacing w:val="-1"/>
        </w:rPr>
        <w:t>Government</w:t>
      </w:r>
      <w:r w:rsidRPr="00576536">
        <w:rPr>
          <w:spacing w:val="-2"/>
        </w:rPr>
        <w:t xml:space="preserve"> </w:t>
      </w:r>
      <w:r w:rsidRPr="00576536">
        <w:rPr>
          <w:spacing w:val="-1"/>
        </w:rPr>
        <w:t>determines</w:t>
      </w:r>
      <w:r w:rsidRPr="00576536">
        <w:t xml:space="preserve"> </w:t>
      </w:r>
      <w:r w:rsidRPr="00576536">
        <w:rPr>
          <w:spacing w:val="-1"/>
        </w:rPr>
        <w:t>that</w:t>
      </w:r>
      <w:r w:rsidRPr="00576536">
        <w:rPr>
          <w:spacing w:val="-2"/>
        </w:rPr>
        <w:t xml:space="preserve"> </w:t>
      </w:r>
      <w:r w:rsidRPr="00576536">
        <w:rPr>
          <w:spacing w:val="-1"/>
        </w:rPr>
        <w:t>the</w:t>
      </w:r>
      <w:r w:rsidRPr="00576536">
        <w:t xml:space="preserve"> </w:t>
      </w:r>
      <w:r w:rsidRPr="00576536">
        <w:rPr>
          <w:spacing w:val="-1"/>
        </w:rPr>
        <w:t>recipient</w:t>
      </w:r>
      <w:r w:rsidRPr="00576536">
        <w:t xml:space="preserve"> is </w:t>
      </w:r>
      <w:r w:rsidRPr="00576536">
        <w:rPr>
          <w:spacing w:val="-1"/>
        </w:rPr>
        <w:t>not</w:t>
      </w:r>
      <w:r w:rsidRPr="00576536">
        <w:t xml:space="preserve"> in</w:t>
      </w:r>
      <w:r w:rsidRPr="00576536">
        <w:rPr>
          <w:spacing w:val="79"/>
        </w:rPr>
        <w:t xml:space="preserve"> </w:t>
      </w:r>
      <w:r w:rsidRPr="00576536">
        <w:rPr>
          <w:spacing w:val="-1"/>
        </w:rPr>
        <w:t>compliance</w:t>
      </w:r>
      <w:r w:rsidRPr="00576536">
        <w:t xml:space="preserve"> </w:t>
      </w:r>
      <w:r w:rsidRPr="00576536">
        <w:rPr>
          <w:spacing w:val="-1"/>
        </w:rPr>
        <w:t>with</w:t>
      </w:r>
      <w:r w:rsidRPr="00576536">
        <w:t xml:space="preserve"> </w:t>
      </w:r>
      <w:r w:rsidRPr="00576536">
        <w:rPr>
          <w:spacing w:val="-1"/>
        </w:rPr>
        <w:t>the</w:t>
      </w:r>
      <w:r w:rsidRPr="00576536">
        <w:t xml:space="preserve"> </w:t>
      </w:r>
      <w:r w:rsidRPr="00576536">
        <w:rPr>
          <w:spacing w:val="-1"/>
        </w:rPr>
        <w:t>requirements</w:t>
      </w:r>
      <w:r w:rsidRPr="00576536">
        <w:rPr>
          <w:spacing w:val="-2"/>
        </w:rPr>
        <w:t xml:space="preserve"> </w:t>
      </w:r>
      <w:r w:rsidRPr="00576536">
        <w:rPr>
          <w:spacing w:val="-1"/>
        </w:rPr>
        <w:t>of</w:t>
      </w:r>
      <w:r w:rsidRPr="00576536">
        <w:t xml:space="preserve"> this </w:t>
      </w:r>
      <w:r w:rsidRPr="00576536">
        <w:rPr>
          <w:spacing w:val="-1"/>
        </w:rPr>
        <w:t>provision.</w:t>
      </w:r>
    </w:p>
    <w:p w14:paraId="374C4461" w14:textId="77777777" w:rsidR="00275987" w:rsidRPr="00576536" w:rsidRDefault="00275987" w:rsidP="00275987">
      <w:pPr>
        <w:pStyle w:val="ListParagraph"/>
        <w:ind w:left="359"/>
        <w:rPr>
          <w:rFonts w:eastAsia="Arial"/>
        </w:rPr>
      </w:pPr>
      <w:r w:rsidRPr="00576536">
        <w:t xml:space="preserve">(2) </w:t>
      </w:r>
      <w:r w:rsidRPr="00576536">
        <w:rPr>
          <w:spacing w:val="-1"/>
        </w:rPr>
        <w:t>The</w:t>
      </w:r>
      <w:r w:rsidRPr="00576536">
        <w:t xml:space="preserve"> </w:t>
      </w:r>
      <w:r w:rsidRPr="00576536">
        <w:rPr>
          <w:spacing w:val="-1"/>
        </w:rPr>
        <w:t>Government</w:t>
      </w:r>
      <w:r w:rsidRPr="00576536">
        <w:t xml:space="preserve"> </w:t>
      </w:r>
      <w:r w:rsidRPr="00576536">
        <w:rPr>
          <w:spacing w:val="-1"/>
        </w:rPr>
        <w:t>may</w:t>
      </w:r>
      <w:r w:rsidRPr="00576536">
        <w:rPr>
          <w:spacing w:val="-3"/>
        </w:rPr>
        <w:t xml:space="preserve"> </w:t>
      </w:r>
      <w:r w:rsidRPr="00576536">
        <w:t>seek any</w:t>
      </w:r>
      <w:r w:rsidRPr="00576536">
        <w:rPr>
          <w:spacing w:val="-3"/>
        </w:rPr>
        <w:t xml:space="preserve"> </w:t>
      </w:r>
      <w:r w:rsidRPr="00576536">
        <w:rPr>
          <w:spacing w:val="-1"/>
        </w:rPr>
        <w:t>available</w:t>
      </w:r>
      <w:r w:rsidRPr="00576536">
        <w:t xml:space="preserve"> </w:t>
      </w:r>
      <w:r w:rsidRPr="00576536">
        <w:rPr>
          <w:spacing w:val="-1"/>
        </w:rPr>
        <w:t>remedies</w:t>
      </w:r>
      <w:r w:rsidRPr="00576536">
        <w:t xml:space="preserve"> in</w:t>
      </w:r>
      <w:r w:rsidRPr="00576536">
        <w:rPr>
          <w:spacing w:val="4"/>
        </w:rPr>
        <w:t xml:space="preserve"> </w:t>
      </w:r>
      <w:r w:rsidRPr="00576536">
        <w:rPr>
          <w:spacing w:val="-1"/>
        </w:rPr>
        <w:t>the</w:t>
      </w:r>
      <w:r w:rsidRPr="00576536">
        <w:t xml:space="preserve"> </w:t>
      </w:r>
      <w:r w:rsidRPr="00576536">
        <w:rPr>
          <w:spacing w:val="-1"/>
        </w:rPr>
        <w:t>event</w:t>
      </w:r>
      <w:r w:rsidRPr="00576536">
        <w:rPr>
          <w:spacing w:val="-2"/>
        </w:rPr>
        <w:t xml:space="preserve"> </w:t>
      </w:r>
      <w:r w:rsidRPr="00576536">
        <w:rPr>
          <w:spacing w:val="-1"/>
        </w:rPr>
        <w:t>the</w:t>
      </w:r>
      <w:r w:rsidRPr="00576536">
        <w:t xml:space="preserve"> </w:t>
      </w:r>
      <w:r w:rsidRPr="00576536">
        <w:rPr>
          <w:spacing w:val="-1"/>
        </w:rPr>
        <w:t>recipient</w:t>
      </w:r>
      <w:r w:rsidRPr="00576536">
        <w:rPr>
          <w:spacing w:val="63"/>
        </w:rPr>
        <w:t xml:space="preserve"> </w:t>
      </w:r>
      <w:r w:rsidRPr="00576536">
        <w:t xml:space="preserve">fails to </w:t>
      </w:r>
      <w:r w:rsidRPr="00576536">
        <w:rPr>
          <w:spacing w:val="-1"/>
        </w:rPr>
        <w:t>comply with</w:t>
      </w:r>
      <w:r w:rsidRPr="00576536">
        <w:t xml:space="preserve"> the</w:t>
      </w:r>
      <w:r w:rsidRPr="00576536">
        <w:rPr>
          <w:spacing w:val="-2"/>
        </w:rPr>
        <w:t xml:space="preserve"> </w:t>
      </w:r>
      <w:r w:rsidRPr="00576536">
        <w:rPr>
          <w:spacing w:val="-1"/>
        </w:rPr>
        <w:t>requirements</w:t>
      </w:r>
      <w:r w:rsidRPr="00576536">
        <w:t xml:space="preserve"> </w:t>
      </w:r>
      <w:r w:rsidRPr="00576536">
        <w:rPr>
          <w:spacing w:val="-1"/>
        </w:rPr>
        <w:t>of</w:t>
      </w:r>
      <w:r w:rsidRPr="00576536">
        <w:t xml:space="preserve"> this</w:t>
      </w:r>
      <w:r w:rsidRPr="00576536">
        <w:rPr>
          <w:spacing w:val="-3"/>
        </w:rPr>
        <w:t xml:space="preserve"> </w:t>
      </w:r>
      <w:r w:rsidRPr="00576536">
        <w:rPr>
          <w:spacing w:val="-1"/>
        </w:rPr>
        <w:t>provision.</w:t>
      </w:r>
    </w:p>
    <w:p w14:paraId="03E803E6" w14:textId="77777777" w:rsidR="00275987" w:rsidRPr="00576536" w:rsidRDefault="00275987" w:rsidP="00275987">
      <w:pPr>
        <w:spacing w:before="7"/>
        <w:rPr>
          <w:rFonts w:eastAsia="Arial"/>
        </w:rPr>
      </w:pPr>
    </w:p>
    <w:p w14:paraId="76EA4D0B" w14:textId="77777777" w:rsidR="00275987" w:rsidRPr="00576536" w:rsidRDefault="00275987" w:rsidP="00275987">
      <w:pPr>
        <w:pStyle w:val="BodyText"/>
        <w:spacing w:before="69"/>
        <w:ind w:left="3545" w:right="2826"/>
        <w:jc w:val="center"/>
        <w:rPr>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159A8B92" w14:textId="77777777" w:rsidR="00275987" w:rsidRPr="00576536" w:rsidRDefault="00275987" w:rsidP="00275987">
      <w:pPr>
        <w:rPr>
          <w:rFonts w:eastAsia="Arial"/>
        </w:rPr>
      </w:pPr>
    </w:p>
    <w:p w14:paraId="64E91B28" w14:textId="77777777" w:rsidR="00275987" w:rsidRPr="00576536" w:rsidRDefault="00275987" w:rsidP="00275987">
      <w:pPr>
        <w:spacing w:before="4"/>
        <w:rPr>
          <w:rFonts w:eastAsia="Arial"/>
        </w:rPr>
      </w:pPr>
    </w:p>
    <w:p w14:paraId="5DC3B36F" w14:textId="77777777" w:rsidR="00275987" w:rsidRPr="00576536" w:rsidRDefault="00275987" w:rsidP="00275987">
      <w:pPr>
        <w:pStyle w:val="Heading1"/>
        <w:spacing w:before="65"/>
        <w:rPr>
          <w:rFonts w:cs="Times New Roman"/>
          <w:b w:val="0"/>
          <w:bCs w:val="0"/>
        </w:rPr>
      </w:pPr>
      <w:r w:rsidRPr="00576536">
        <w:rPr>
          <w:rFonts w:cs="Times New Roman"/>
          <w:spacing w:val="-1"/>
        </w:rPr>
        <w:t>M25.</w:t>
      </w:r>
      <w:r w:rsidRPr="00576536">
        <w:rPr>
          <w:rFonts w:cs="Times New Roman"/>
          <w:spacing w:val="1"/>
        </w:rPr>
        <w:t xml:space="preserve"> </w:t>
      </w:r>
      <w:r w:rsidRPr="00576536">
        <w:rPr>
          <w:rFonts w:cs="Times New Roman"/>
          <w:spacing w:val="-2"/>
        </w:rPr>
        <w:t>CHILD</w:t>
      </w:r>
      <w:r w:rsidRPr="00576536">
        <w:rPr>
          <w:rFonts w:cs="Times New Roman"/>
          <w:spacing w:val="-1"/>
        </w:rPr>
        <w:t xml:space="preserve"> </w:t>
      </w:r>
      <w:r w:rsidRPr="00576536">
        <w:rPr>
          <w:rFonts w:cs="Times New Roman"/>
          <w:spacing w:val="-2"/>
        </w:rPr>
        <w:t>SAFEGUARDING</w:t>
      </w:r>
      <w:r w:rsidRPr="00576536">
        <w:rPr>
          <w:rFonts w:cs="Times New Roman"/>
        </w:rPr>
        <w:t xml:space="preserve"> </w:t>
      </w:r>
      <w:r w:rsidRPr="00576536">
        <w:rPr>
          <w:rFonts w:cs="Times New Roman"/>
          <w:spacing w:val="-1"/>
        </w:rPr>
        <w:t>(June</w:t>
      </w:r>
      <w:r w:rsidRPr="00576536">
        <w:rPr>
          <w:rFonts w:cs="Times New Roman"/>
          <w:spacing w:val="2"/>
        </w:rPr>
        <w:t xml:space="preserve"> </w:t>
      </w:r>
      <w:r w:rsidRPr="00576536">
        <w:rPr>
          <w:rFonts w:cs="Times New Roman"/>
        </w:rPr>
        <w:t>2015)</w:t>
      </w:r>
    </w:p>
    <w:p w14:paraId="37C7845D" w14:textId="77777777" w:rsidR="00275987" w:rsidRPr="00576536" w:rsidRDefault="00275987" w:rsidP="00275987">
      <w:pPr>
        <w:spacing w:before="6"/>
        <w:rPr>
          <w:rFonts w:eastAsia="Arial"/>
          <w:b/>
          <w:bCs/>
        </w:rPr>
      </w:pPr>
    </w:p>
    <w:p w14:paraId="7C2DB1DB" w14:textId="77777777" w:rsidR="00275987" w:rsidRPr="00576536" w:rsidRDefault="00275987" w:rsidP="00275987">
      <w:pPr>
        <w:ind w:left="359" w:right="5" w:hanging="360"/>
        <w:rPr>
          <w:rFonts w:eastAsia="Arial"/>
        </w:rPr>
      </w:pPr>
      <w:r w:rsidRPr="00576536">
        <w:t>(a)</w:t>
      </w:r>
      <w:r w:rsidRPr="00576536">
        <w:rPr>
          <w:spacing w:val="-1"/>
        </w:rPr>
        <w:t xml:space="preserve"> Because</w:t>
      </w:r>
      <w:r w:rsidRPr="00576536">
        <w:t xml:space="preserve"> </w:t>
      </w:r>
      <w:r w:rsidRPr="00576536">
        <w:rPr>
          <w:spacing w:val="-1"/>
        </w:rPr>
        <w:t>the</w:t>
      </w:r>
      <w:r w:rsidRPr="00576536">
        <w:rPr>
          <w:spacing w:val="-2"/>
        </w:rPr>
        <w:t xml:space="preserve"> </w:t>
      </w:r>
      <w:r w:rsidRPr="00576536">
        <w:rPr>
          <w:spacing w:val="-1"/>
        </w:rPr>
        <w:t>activities</w:t>
      </w:r>
      <w:r w:rsidRPr="00576536">
        <w:t xml:space="preserve"> to</w:t>
      </w:r>
      <w:r w:rsidRPr="00576536">
        <w:rPr>
          <w:spacing w:val="1"/>
        </w:rPr>
        <w:t xml:space="preserve"> </w:t>
      </w:r>
      <w:r w:rsidRPr="00576536">
        <w:t>be</w:t>
      </w:r>
      <w:r w:rsidRPr="00576536">
        <w:rPr>
          <w:spacing w:val="-4"/>
        </w:rPr>
        <w:t xml:space="preserve"> </w:t>
      </w:r>
      <w:r w:rsidRPr="00576536">
        <w:rPr>
          <w:spacing w:val="-1"/>
        </w:rPr>
        <w:t>funded</w:t>
      </w:r>
      <w:r w:rsidRPr="00576536">
        <w:t xml:space="preserve"> </w:t>
      </w:r>
      <w:r w:rsidRPr="00576536">
        <w:rPr>
          <w:spacing w:val="-1"/>
        </w:rPr>
        <w:t>under</w:t>
      </w:r>
      <w:r w:rsidRPr="00576536">
        <w:rPr>
          <w:spacing w:val="-3"/>
        </w:rPr>
        <w:t xml:space="preserve"> </w:t>
      </w:r>
      <w:r w:rsidRPr="00576536">
        <w:t>this</w:t>
      </w:r>
      <w:r w:rsidRPr="00576536">
        <w:rPr>
          <w:spacing w:val="-3"/>
        </w:rPr>
        <w:t xml:space="preserve"> </w:t>
      </w:r>
      <w:r w:rsidRPr="00576536">
        <w:rPr>
          <w:spacing w:val="-1"/>
        </w:rPr>
        <w:t>award</w:t>
      </w:r>
      <w:r w:rsidRPr="00576536">
        <w:t xml:space="preserve"> may</w:t>
      </w:r>
      <w:r w:rsidRPr="00576536">
        <w:rPr>
          <w:spacing w:val="-3"/>
        </w:rPr>
        <w:t xml:space="preserve"> </w:t>
      </w:r>
      <w:r w:rsidRPr="00576536">
        <w:rPr>
          <w:spacing w:val="-1"/>
        </w:rPr>
        <w:t>involve</w:t>
      </w:r>
      <w:r w:rsidRPr="00576536">
        <w:t xml:space="preserve"> children,</w:t>
      </w:r>
      <w:r w:rsidRPr="00576536">
        <w:rPr>
          <w:spacing w:val="-2"/>
        </w:rPr>
        <w:t xml:space="preserve"> </w:t>
      </w:r>
      <w:r w:rsidRPr="00576536">
        <w:t>or</w:t>
      </w:r>
      <w:r w:rsidRPr="00576536">
        <w:rPr>
          <w:spacing w:val="57"/>
        </w:rPr>
        <w:t xml:space="preserve"> </w:t>
      </w:r>
      <w:r w:rsidRPr="00576536">
        <w:rPr>
          <w:spacing w:val="-1"/>
        </w:rPr>
        <w:t>personnel</w:t>
      </w:r>
      <w:r w:rsidRPr="00576536">
        <w:t xml:space="preserve"> </w:t>
      </w:r>
      <w:r w:rsidRPr="00576536">
        <w:rPr>
          <w:spacing w:val="-1"/>
        </w:rPr>
        <w:t>engaged</w:t>
      </w:r>
      <w:r w:rsidRPr="00576536">
        <w:t xml:space="preserve"> in </w:t>
      </w:r>
      <w:r w:rsidRPr="00576536">
        <w:rPr>
          <w:spacing w:val="-1"/>
        </w:rPr>
        <w:t>the</w:t>
      </w:r>
      <w:r w:rsidRPr="00576536">
        <w:t xml:space="preserve"> implementation </w:t>
      </w:r>
      <w:r w:rsidRPr="00576536">
        <w:rPr>
          <w:spacing w:val="-1"/>
        </w:rPr>
        <w:t>of</w:t>
      </w:r>
      <w:r w:rsidRPr="00576536">
        <w:t xml:space="preserve"> </w:t>
      </w:r>
      <w:r w:rsidRPr="00576536">
        <w:rPr>
          <w:spacing w:val="-1"/>
        </w:rPr>
        <w:t>the</w:t>
      </w:r>
      <w:r w:rsidRPr="00576536">
        <w:t xml:space="preserve"> </w:t>
      </w:r>
      <w:r w:rsidRPr="00576536">
        <w:rPr>
          <w:spacing w:val="-1"/>
        </w:rPr>
        <w:t>award</w:t>
      </w:r>
      <w:r w:rsidRPr="00576536">
        <w:t xml:space="preserve"> may</w:t>
      </w:r>
      <w:r w:rsidRPr="00576536">
        <w:rPr>
          <w:spacing w:val="-3"/>
        </w:rPr>
        <w:t xml:space="preserve"> </w:t>
      </w:r>
      <w:r w:rsidRPr="00576536">
        <w:t xml:space="preserve">come </w:t>
      </w:r>
      <w:r w:rsidRPr="00576536">
        <w:rPr>
          <w:spacing w:val="-1"/>
        </w:rPr>
        <w:t>into</w:t>
      </w:r>
      <w:r w:rsidRPr="00576536">
        <w:rPr>
          <w:spacing w:val="1"/>
        </w:rPr>
        <w:t xml:space="preserve"> </w:t>
      </w:r>
      <w:r w:rsidRPr="00576536">
        <w:t>contact</w:t>
      </w:r>
      <w:r w:rsidRPr="00576536">
        <w:rPr>
          <w:spacing w:val="33"/>
        </w:rPr>
        <w:t xml:space="preserve"> </w:t>
      </w:r>
      <w:r w:rsidRPr="00576536">
        <w:rPr>
          <w:spacing w:val="-1"/>
        </w:rPr>
        <w:t>with</w:t>
      </w:r>
      <w:r w:rsidRPr="00576536">
        <w:t xml:space="preserve"> children, </w:t>
      </w:r>
      <w:r w:rsidRPr="00576536">
        <w:rPr>
          <w:spacing w:val="-1"/>
        </w:rPr>
        <w:t>these</w:t>
      </w:r>
      <w:r w:rsidRPr="00576536">
        <w:rPr>
          <w:spacing w:val="-2"/>
        </w:rPr>
        <w:t xml:space="preserve"> </w:t>
      </w:r>
      <w:r w:rsidRPr="00576536">
        <w:rPr>
          <w:spacing w:val="-1"/>
        </w:rPr>
        <w:t>activities</w:t>
      </w:r>
      <w:r w:rsidRPr="00576536">
        <w:t xml:space="preserve"> could raise </w:t>
      </w:r>
      <w:r w:rsidRPr="00576536">
        <w:rPr>
          <w:spacing w:val="-1"/>
        </w:rPr>
        <w:t>the</w:t>
      </w:r>
      <w:r w:rsidRPr="00576536">
        <w:t xml:space="preserve"> risk </w:t>
      </w:r>
      <w:r w:rsidRPr="00576536">
        <w:rPr>
          <w:spacing w:val="-1"/>
        </w:rPr>
        <w:t>of</w:t>
      </w:r>
      <w:r w:rsidRPr="00576536">
        <w:rPr>
          <w:spacing w:val="2"/>
        </w:rPr>
        <w:t xml:space="preserve"> </w:t>
      </w:r>
      <w:r w:rsidRPr="00576536">
        <w:t>child</w:t>
      </w:r>
      <w:r w:rsidRPr="00576536">
        <w:rPr>
          <w:spacing w:val="-2"/>
        </w:rPr>
        <w:t xml:space="preserve"> </w:t>
      </w:r>
      <w:r w:rsidRPr="00576536">
        <w:rPr>
          <w:spacing w:val="-1"/>
        </w:rPr>
        <w:t>abuse,</w:t>
      </w:r>
      <w:r w:rsidRPr="00576536">
        <w:rPr>
          <w:spacing w:val="-2"/>
        </w:rPr>
        <w:t xml:space="preserve"> </w:t>
      </w:r>
      <w:r w:rsidRPr="00576536">
        <w:rPr>
          <w:spacing w:val="-1"/>
        </w:rPr>
        <w:t>exploitation,</w:t>
      </w:r>
      <w:r w:rsidRPr="00576536">
        <w:t xml:space="preserve"> or</w:t>
      </w:r>
      <w:r w:rsidRPr="00576536">
        <w:rPr>
          <w:spacing w:val="51"/>
        </w:rPr>
        <w:t xml:space="preserve"> </w:t>
      </w:r>
      <w:r w:rsidRPr="00576536">
        <w:rPr>
          <w:spacing w:val="-1"/>
        </w:rPr>
        <w:t>neglect</w:t>
      </w:r>
      <w:r w:rsidRPr="00576536">
        <w:t xml:space="preserve"> </w:t>
      </w:r>
      <w:r w:rsidRPr="00576536">
        <w:rPr>
          <w:spacing w:val="-1"/>
        </w:rPr>
        <w:t>within</w:t>
      </w:r>
      <w:r w:rsidRPr="00576536">
        <w:t xml:space="preserve"> </w:t>
      </w:r>
      <w:r w:rsidRPr="00576536">
        <w:rPr>
          <w:spacing w:val="-1"/>
        </w:rPr>
        <w:t>USAID-funded</w:t>
      </w:r>
      <w:r w:rsidRPr="00576536">
        <w:t xml:space="preserve"> </w:t>
      </w:r>
      <w:r w:rsidRPr="00576536">
        <w:rPr>
          <w:spacing w:val="-1"/>
        </w:rPr>
        <w:t>programs.</w:t>
      </w:r>
      <w:r w:rsidRPr="00576536">
        <w:rPr>
          <w:spacing w:val="-2"/>
        </w:rPr>
        <w:t xml:space="preserve"> </w:t>
      </w:r>
      <w:r w:rsidRPr="00576536">
        <w:rPr>
          <w:spacing w:val="-1"/>
        </w:rPr>
        <w:t>The</w:t>
      </w:r>
      <w:r w:rsidRPr="00576536">
        <w:rPr>
          <w:spacing w:val="-2"/>
        </w:rPr>
        <w:t xml:space="preserve"> </w:t>
      </w:r>
      <w:r w:rsidRPr="00576536">
        <w:rPr>
          <w:spacing w:val="-1"/>
        </w:rPr>
        <w:t>organization</w:t>
      </w:r>
      <w:r w:rsidRPr="00576536">
        <w:t xml:space="preserve"> </w:t>
      </w:r>
      <w:r w:rsidRPr="00576536">
        <w:rPr>
          <w:spacing w:val="-1"/>
        </w:rPr>
        <w:t>agrees</w:t>
      </w:r>
      <w:r w:rsidRPr="00576536">
        <w:t xml:space="preserve"> to</w:t>
      </w:r>
      <w:r w:rsidRPr="00576536">
        <w:rPr>
          <w:spacing w:val="-4"/>
        </w:rPr>
        <w:t xml:space="preserve"> </w:t>
      </w:r>
      <w:r w:rsidRPr="00576536">
        <w:t>abide</w:t>
      </w:r>
      <w:r w:rsidRPr="00576536">
        <w:rPr>
          <w:spacing w:val="-1"/>
        </w:rPr>
        <w:t xml:space="preserve"> </w:t>
      </w:r>
      <w:r w:rsidRPr="00576536">
        <w:t>by</w:t>
      </w:r>
      <w:r w:rsidRPr="00576536">
        <w:rPr>
          <w:spacing w:val="-3"/>
        </w:rPr>
        <w:t xml:space="preserve"> </w:t>
      </w:r>
      <w:r w:rsidRPr="00576536">
        <w:t>the</w:t>
      </w:r>
      <w:r w:rsidRPr="00576536">
        <w:rPr>
          <w:spacing w:val="73"/>
        </w:rPr>
        <w:t xml:space="preserve"> </w:t>
      </w:r>
      <w:r w:rsidRPr="00576536">
        <w:rPr>
          <w:spacing w:val="-1"/>
        </w:rPr>
        <w:t xml:space="preserve">following </w:t>
      </w:r>
      <w:r w:rsidRPr="00576536">
        <w:t xml:space="preserve">child </w:t>
      </w:r>
      <w:r w:rsidRPr="00576536">
        <w:rPr>
          <w:spacing w:val="-1"/>
        </w:rPr>
        <w:t xml:space="preserve">safeguarding </w:t>
      </w:r>
      <w:r w:rsidRPr="00576536">
        <w:t xml:space="preserve">core </w:t>
      </w:r>
      <w:r w:rsidRPr="00576536">
        <w:rPr>
          <w:spacing w:val="-1"/>
        </w:rPr>
        <w:t>principles:</w:t>
      </w:r>
    </w:p>
    <w:p w14:paraId="000D291B" w14:textId="77777777" w:rsidR="00275987" w:rsidRPr="00576536" w:rsidRDefault="00275987" w:rsidP="00275987">
      <w:pPr>
        <w:spacing w:line="200" w:lineRule="atLeast"/>
        <w:rPr>
          <w:rFonts w:eastAsia="Arial"/>
        </w:rPr>
      </w:pPr>
    </w:p>
    <w:p w14:paraId="13EE9EBE" w14:textId="77777777" w:rsidR="00275987" w:rsidRPr="00576536" w:rsidRDefault="00275987" w:rsidP="00275987">
      <w:pPr>
        <w:pStyle w:val="ListParagraph"/>
        <w:widowControl w:val="0"/>
        <w:numPr>
          <w:ilvl w:val="0"/>
          <w:numId w:val="34"/>
        </w:numPr>
        <w:ind w:left="1530" w:right="4" w:hanging="720"/>
        <w:contextualSpacing w:val="0"/>
        <w:rPr>
          <w:spacing w:val="-1"/>
        </w:rPr>
      </w:pPr>
      <w:r w:rsidRPr="00576536">
        <w:t xml:space="preserve">Ensure </w:t>
      </w:r>
      <w:r w:rsidRPr="00576536">
        <w:rPr>
          <w:spacing w:val="-1"/>
        </w:rPr>
        <w:t>compliance</w:t>
      </w:r>
      <w:r w:rsidRPr="00576536">
        <w:rPr>
          <w:spacing w:val="-2"/>
        </w:rPr>
        <w:t xml:space="preserve"> </w:t>
      </w:r>
      <w:r w:rsidRPr="00576536">
        <w:rPr>
          <w:spacing w:val="-1"/>
        </w:rPr>
        <w:t>with</w:t>
      </w:r>
      <w:r w:rsidRPr="00576536">
        <w:t xml:space="preserve"> </w:t>
      </w:r>
      <w:r w:rsidRPr="00576536">
        <w:rPr>
          <w:spacing w:val="-1"/>
        </w:rPr>
        <w:t>host</w:t>
      </w:r>
      <w:r w:rsidRPr="00576536">
        <w:t xml:space="preserve"> </w:t>
      </w:r>
      <w:r w:rsidRPr="00576536">
        <w:rPr>
          <w:spacing w:val="-1"/>
        </w:rPr>
        <w:t>country</w:t>
      </w:r>
      <w:r w:rsidRPr="00576536">
        <w:rPr>
          <w:spacing w:val="-3"/>
        </w:rPr>
        <w:t xml:space="preserve"> </w:t>
      </w:r>
      <w:r w:rsidRPr="00576536">
        <w:t xml:space="preserve">and </w:t>
      </w:r>
      <w:r w:rsidRPr="00576536">
        <w:rPr>
          <w:spacing w:val="-2"/>
        </w:rPr>
        <w:t>local</w:t>
      </w:r>
      <w:r w:rsidRPr="00576536">
        <w:t xml:space="preserve"> </w:t>
      </w:r>
      <w:r w:rsidRPr="00576536">
        <w:rPr>
          <w:spacing w:val="-1"/>
        </w:rPr>
        <w:t>child</w:t>
      </w:r>
      <w:r w:rsidRPr="00576536">
        <w:t xml:space="preserve"> </w:t>
      </w:r>
      <w:r w:rsidRPr="00576536">
        <w:rPr>
          <w:spacing w:val="-1"/>
        </w:rPr>
        <w:t>welfare</w:t>
      </w:r>
      <w:r w:rsidRPr="00576536">
        <w:t xml:space="preserve"> </w:t>
      </w:r>
      <w:r w:rsidRPr="00576536">
        <w:rPr>
          <w:spacing w:val="-1"/>
        </w:rPr>
        <w:t>and</w:t>
      </w:r>
      <w:r w:rsidRPr="00576536">
        <w:t xml:space="preserve"> </w:t>
      </w:r>
      <w:r w:rsidRPr="00576536">
        <w:rPr>
          <w:spacing w:val="-1"/>
        </w:rPr>
        <w:t>protection</w:t>
      </w:r>
      <w:r w:rsidRPr="00576536">
        <w:rPr>
          <w:spacing w:val="73"/>
        </w:rPr>
        <w:t xml:space="preserve"> </w:t>
      </w:r>
      <w:r w:rsidRPr="00576536">
        <w:rPr>
          <w:spacing w:val="-1"/>
        </w:rPr>
        <w:t>legislation</w:t>
      </w:r>
      <w:r w:rsidRPr="00576536">
        <w:t xml:space="preserve"> or </w:t>
      </w:r>
      <w:r w:rsidRPr="00576536">
        <w:rPr>
          <w:spacing w:val="-1"/>
        </w:rPr>
        <w:t>international</w:t>
      </w:r>
      <w:r w:rsidRPr="00576536">
        <w:t xml:space="preserve"> </w:t>
      </w:r>
      <w:r w:rsidRPr="00576536">
        <w:rPr>
          <w:spacing w:val="-1"/>
        </w:rPr>
        <w:t>standards,</w:t>
      </w:r>
      <w:r w:rsidRPr="00576536">
        <w:t xml:space="preserve"> </w:t>
      </w:r>
      <w:r w:rsidRPr="00576536">
        <w:rPr>
          <w:spacing w:val="-1"/>
        </w:rPr>
        <w:t>whichever</w:t>
      </w:r>
      <w:r w:rsidRPr="00576536">
        <w:t xml:space="preserve"> </w:t>
      </w:r>
      <w:r w:rsidRPr="00576536">
        <w:rPr>
          <w:spacing w:val="-1"/>
        </w:rPr>
        <w:t>gives</w:t>
      </w:r>
      <w:r w:rsidRPr="00576536">
        <w:t xml:space="preserve"> greater </w:t>
      </w:r>
      <w:r w:rsidRPr="00576536">
        <w:rPr>
          <w:spacing w:val="-1"/>
        </w:rPr>
        <w:t>protection,</w:t>
      </w:r>
      <w:r w:rsidRPr="00576536">
        <w:rPr>
          <w:spacing w:val="-2"/>
        </w:rPr>
        <w:t xml:space="preserve"> </w:t>
      </w:r>
      <w:r w:rsidRPr="00576536">
        <w:t>and</w:t>
      </w:r>
      <w:r w:rsidRPr="00576536">
        <w:rPr>
          <w:spacing w:val="77"/>
        </w:rPr>
        <w:t xml:space="preserve"> </w:t>
      </w:r>
      <w:r w:rsidRPr="00576536">
        <w:rPr>
          <w:spacing w:val="-1"/>
        </w:rPr>
        <w:t>with</w:t>
      </w:r>
      <w:r w:rsidRPr="00576536">
        <w:t xml:space="preserve"> U.S. law </w:t>
      </w:r>
      <w:r w:rsidRPr="00576536">
        <w:rPr>
          <w:spacing w:val="-1"/>
        </w:rPr>
        <w:t>where</w:t>
      </w:r>
      <w:r w:rsidRPr="00576536">
        <w:t xml:space="preserve"> </w:t>
      </w:r>
      <w:r w:rsidRPr="00576536">
        <w:rPr>
          <w:spacing w:val="-1"/>
        </w:rPr>
        <w:t>applicable;</w:t>
      </w:r>
    </w:p>
    <w:p w14:paraId="444C9FC3" w14:textId="77777777" w:rsidR="00275987" w:rsidRPr="00576536" w:rsidRDefault="00275987" w:rsidP="00275987">
      <w:pPr>
        <w:pStyle w:val="ListParagraph"/>
        <w:widowControl w:val="0"/>
        <w:numPr>
          <w:ilvl w:val="0"/>
          <w:numId w:val="34"/>
        </w:numPr>
        <w:ind w:left="1530" w:right="4" w:hanging="720"/>
        <w:contextualSpacing w:val="0"/>
        <w:rPr>
          <w:rFonts w:eastAsia="Arial"/>
        </w:rPr>
      </w:pPr>
      <w:r w:rsidRPr="00576536">
        <w:t>Prohibit</w:t>
      </w:r>
      <w:r w:rsidRPr="00576536">
        <w:rPr>
          <w:spacing w:val="-2"/>
        </w:rPr>
        <w:t xml:space="preserve"> </w:t>
      </w:r>
      <w:r w:rsidRPr="00576536">
        <w:t>all</w:t>
      </w:r>
      <w:r w:rsidRPr="00576536">
        <w:rPr>
          <w:spacing w:val="-1"/>
        </w:rPr>
        <w:t xml:space="preserve"> personnel</w:t>
      </w:r>
      <w:r w:rsidRPr="00576536">
        <w:rPr>
          <w:spacing w:val="-3"/>
        </w:rPr>
        <w:t xml:space="preserve"> </w:t>
      </w:r>
      <w:r w:rsidRPr="00576536">
        <w:rPr>
          <w:spacing w:val="-1"/>
        </w:rPr>
        <w:t xml:space="preserve">from engaging </w:t>
      </w:r>
      <w:r w:rsidRPr="00576536">
        <w:t xml:space="preserve">in child </w:t>
      </w:r>
      <w:r w:rsidRPr="00576536">
        <w:rPr>
          <w:spacing w:val="-1"/>
        </w:rPr>
        <w:t>abuse,</w:t>
      </w:r>
      <w:r w:rsidRPr="00576536">
        <w:rPr>
          <w:spacing w:val="-2"/>
        </w:rPr>
        <w:t xml:space="preserve"> </w:t>
      </w:r>
      <w:r w:rsidRPr="00576536">
        <w:rPr>
          <w:spacing w:val="-1"/>
        </w:rPr>
        <w:t>exploitation,</w:t>
      </w:r>
      <w:r w:rsidRPr="00576536">
        <w:t xml:space="preserve"> or</w:t>
      </w:r>
      <w:r w:rsidRPr="00576536">
        <w:rPr>
          <w:spacing w:val="-3"/>
        </w:rPr>
        <w:t xml:space="preserve"> </w:t>
      </w:r>
      <w:r w:rsidRPr="00576536">
        <w:t>neglect;</w:t>
      </w:r>
    </w:p>
    <w:p w14:paraId="4A99E0F0" w14:textId="77777777" w:rsidR="00275987" w:rsidRPr="00576536" w:rsidRDefault="00275987" w:rsidP="00275987">
      <w:pPr>
        <w:pStyle w:val="BodyText"/>
        <w:widowControl w:val="0"/>
        <w:numPr>
          <w:ilvl w:val="1"/>
          <w:numId w:val="17"/>
        </w:numPr>
        <w:overflowPunct/>
        <w:autoSpaceDE/>
        <w:autoSpaceDN/>
        <w:adjustRightInd/>
        <w:spacing w:before="69"/>
        <w:ind w:right="0"/>
        <w:textAlignment w:val="auto"/>
        <w:rPr>
          <w:szCs w:val="24"/>
        </w:rPr>
      </w:pPr>
      <w:r w:rsidRPr="00576536">
        <w:rPr>
          <w:szCs w:val="24"/>
        </w:rPr>
        <w:t>Consider child</w:t>
      </w:r>
      <w:r w:rsidRPr="00576536">
        <w:rPr>
          <w:spacing w:val="-2"/>
          <w:szCs w:val="24"/>
        </w:rPr>
        <w:t xml:space="preserve"> </w:t>
      </w:r>
      <w:r w:rsidRPr="00576536">
        <w:rPr>
          <w:spacing w:val="-1"/>
          <w:szCs w:val="24"/>
        </w:rPr>
        <w:t xml:space="preserve">safeguarding </w:t>
      </w:r>
      <w:r w:rsidRPr="00576536">
        <w:rPr>
          <w:szCs w:val="24"/>
        </w:rPr>
        <w:t>in project</w:t>
      </w:r>
      <w:r w:rsidRPr="00576536">
        <w:rPr>
          <w:spacing w:val="-2"/>
          <w:szCs w:val="24"/>
        </w:rPr>
        <w:t xml:space="preserve"> </w:t>
      </w:r>
      <w:r w:rsidRPr="00576536">
        <w:rPr>
          <w:spacing w:val="-1"/>
          <w:szCs w:val="24"/>
        </w:rPr>
        <w:t>planning</w:t>
      </w:r>
      <w:r w:rsidRPr="00576536">
        <w:rPr>
          <w:spacing w:val="-2"/>
          <w:szCs w:val="24"/>
        </w:rPr>
        <w:t xml:space="preserve"> </w:t>
      </w:r>
      <w:r w:rsidRPr="00576536">
        <w:rPr>
          <w:szCs w:val="24"/>
        </w:rPr>
        <w:t xml:space="preserve">and </w:t>
      </w:r>
      <w:r w:rsidRPr="00576536">
        <w:rPr>
          <w:spacing w:val="-1"/>
          <w:szCs w:val="24"/>
        </w:rPr>
        <w:t>implementation</w:t>
      </w:r>
      <w:r w:rsidRPr="00576536">
        <w:rPr>
          <w:szCs w:val="24"/>
        </w:rPr>
        <w:t xml:space="preserve"> </w:t>
      </w:r>
      <w:r w:rsidRPr="00576536">
        <w:rPr>
          <w:spacing w:val="-1"/>
          <w:szCs w:val="24"/>
        </w:rPr>
        <w:t>to</w:t>
      </w:r>
      <w:r w:rsidRPr="00576536">
        <w:rPr>
          <w:spacing w:val="53"/>
          <w:szCs w:val="24"/>
        </w:rPr>
        <w:t xml:space="preserve"> </w:t>
      </w:r>
      <w:r w:rsidRPr="00576536">
        <w:rPr>
          <w:spacing w:val="-1"/>
          <w:szCs w:val="24"/>
        </w:rPr>
        <w:t>determine potential</w:t>
      </w:r>
      <w:r w:rsidRPr="00576536">
        <w:rPr>
          <w:szCs w:val="24"/>
        </w:rPr>
        <w:t xml:space="preserve"> </w:t>
      </w:r>
      <w:r w:rsidRPr="00576536">
        <w:rPr>
          <w:spacing w:val="-1"/>
          <w:szCs w:val="24"/>
        </w:rPr>
        <w:t>risks</w:t>
      </w:r>
      <w:r w:rsidRPr="00576536">
        <w:rPr>
          <w:szCs w:val="24"/>
        </w:rPr>
        <w:t xml:space="preserve"> to</w:t>
      </w:r>
      <w:r w:rsidRPr="00576536">
        <w:rPr>
          <w:spacing w:val="1"/>
          <w:szCs w:val="24"/>
        </w:rPr>
        <w:t xml:space="preserve"> </w:t>
      </w:r>
      <w:r w:rsidRPr="00576536">
        <w:rPr>
          <w:spacing w:val="-1"/>
          <w:szCs w:val="24"/>
        </w:rPr>
        <w:t>children</w:t>
      </w:r>
      <w:r w:rsidRPr="00576536">
        <w:rPr>
          <w:szCs w:val="24"/>
        </w:rPr>
        <w:t xml:space="preserve"> </w:t>
      </w:r>
      <w:r w:rsidRPr="00576536">
        <w:rPr>
          <w:spacing w:val="-1"/>
          <w:szCs w:val="24"/>
        </w:rPr>
        <w:t>that</w:t>
      </w:r>
      <w:r w:rsidRPr="00576536">
        <w:rPr>
          <w:spacing w:val="-2"/>
          <w:szCs w:val="24"/>
        </w:rPr>
        <w:t xml:space="preserve"> </w:t>
      </w:r>
      <w:r w:rsidRPr="00576536">
        <w:rPr>
          <w:szCs w:val="24"/>
        </w:rPr>
        <w:t>are</w:t>
      </w:r>
      <w:r w:rsidRPr="00576536">
        <w:rPr>
          <w:spacing w:val="-2"/>
          <w:szCs w:val="24"/>
        </w:rPr>
        <w:t xml:space="preserve"> </w:t>
      </w:r>
      <w:r w:rsidRPr="00576536">
        <w:rPr>
          <w:spacing w:val="-1"/>
          <w:szCs w:val="24"/>
        </w:rPr>
        <w:t>associated</w:t>
      </w:r>
      <w:r w:rsidRPr="00576536">
        <w:rPr>
          <w:szCs w:val="24"/>
        </w:rPr>
        <w:t xml:space="preserve"> </w:t>
      </w:r>
      <w:r w:rsidRPr="00576536">
        <w:rPr>
          <w:spacing w:val="-1"/>
          <w:szCs w:val="24"/>
        </w:rPr>
        <w:t>with</w:t>
      </w:r>
      <w:r w:rsidRPr="00576536">
        <w:rPr>
          <w:szCs w:val="24"/>
        </w:rPr>
        <w:t xml:space="preserve"> project</w:t>
      </w:r>
      <w:r w:rsidRPr="00576536">
        <w:rPr>
          <w:spacing w:val="-2"/>
          <w:szCs w:val="24"/>
        </w:rPr>
        <w:t xml:space="preserve"> </w:t>
      </w:r>
      <w:r w:rsidRPr="00576536">
        <w:rPr>
          <w:spacing w:val="-1"/>
          <w:szCs w:val="24"/>
        </w:rPr>
        <w:t>activities</w:t>
      </w:r>
      <w:r w:rsidRPr="00576536">
        <w:rPr>
          <w:spacing w:val="83"/>
          <w:szCs w:val="24"/>
        </w:rPr>
        <w:t xml:space="preserve"> </w:t>
      </w:r>
      <w:r w:rsidRPr="00576536">
        <w:rPr>
          <w:szCs w:val="24"/>
        </w:rPr>
        <w:t>and</w:t>
      </w:r>
      <w:r w:rsidRPr="00576536">
        <w:rPr>
          <w:spacing w:val="-2"/>
          <w:szCs w:val="24"/>
        </w:rPr>
        <w:t xml:space="preserve"> </w:t>
      </w:r>
      <w:r w:rsidRPr="00576536">
        <w:rPr>
          <w:spacing w:val="-1"/>
          <w:szCs w:val="24"/>
        </w:rPr>
        <w:t>operations;</w:t>
      </w:r>
    </w:p>
    <w:p w14:paraId="0C572A70" w14:textId="77777777" w:rsidR="00275987" w:rsidRPr="00576536" w:rsidRDefault="00275987" w:rsidP="00275987">
      <w:pPr>
        <w:pStyle w:val="BodyText"/>
        <w:widowControl w:val="0"/>
        <w:numPr>
          <w:ilvl w:val="1"/>
          <w:numId w:val="17"/>
        </w:numPr>
        <w:overflowPunct/>
        <w:autoSpaceDE/>
        <w:autoSpaceDN/>
        <w:adjustRightInd/>
        <w:spacing w:before="69"/>
        <w:ind w:right="0"/>
        <w:textAlignment w:val="auto"/>
        <w:rPr>
          <w:szCs w:val="24"/>
        </w:rPr>
      </w:pPr>
      <w:r w:rsidRPr="00576536">
        <w:rPr>
          <w:szCs w:val="24"/>
        </w:rPr>
        <w:lastRenderedPageBreak/>
        <w:t xml:space="preserve"> Apply</w:t>
      </w:r>
      <w:r w:rsidRPr="00576536">
        <w:rPr>
          <w:spacing w:val="-3"/>
          <w:szCs w:val="24"/>
        </w:rPr>
        <w:t xml:space="preserve"> </w:t>
      </w:r>
      <w:r w:rsidRPr="00576536">
        <w:rPr>
          <w:spacing w:val="-1"/>
          <w:szCs w:val="24"/>
        </w:rPr>
        <w:t>measures</w:t>
      </w:r>
      <w:r w:rsidRPr="00576536">
        <w:rPr>
          <w:szCs w:val="24"/>
        </w:rPr>
        <w:t xml:space="preserve"> </w:t>
      </w:r>
      <w:r w:rsidRPr="00576536">
        <w:rPr>
          <w:spacing w:val="-1"/>
          <w:szCs w:val="24"/>
        </w:rPr>
        <w:t>to</w:t>
      </w:r>
      <w:r w:rsidRPr="00576536">
        <w:rPr>
          <w:szCs w:val="24"/>
        </w:rPr>
        <w:t xml:space="preserve"> </w:t>
      </w:r>
      <w:r w:rsidRPr="00576536">
        <w:rPr>
          <w:spacing w:val="-1"/>
          <w:szCs w:val="24"/>
        </w:rPr>
        <w:t>reduce</w:t>
      </w:r>
      <w:r w:rsidRPr="00576536">
        <w:rPr>
          <w:szCs w:val="24"/>
        </w:rPr>
        <w:t xml:space="preserve"> </w:t>
      </w:r>
      <w:r w:rsidRPr="00576536">
        <w:rPr>
          <w:spacing w:val="-1"/>
          <w:szCs w:val="24"/>
        </w:rPr>
        <w:t>the</w:t>
      </w:r>
      <w:r w:rsidRPr="00576536">
        <w:rPr>
          <w:szCs w:val="24"/>
        </w:rPr>
        <w:t xml:space="preserve"> risk </w:t>
      </w:r>
      <w:r w:rsidRPr="00576536">
        <w:rPr>
          <w:spacing w:val="-1"/>
          <w:szCs w:val="24"/>
        </w:rPr>
        <w:t>of</w:t>
      </w:r>
      <w:r w:rsidRPr="00576536">
        <w:rPr>
          <w:szCs w:val="24"/>
        </w:rPr>
        <w:t xml:space="preserve"> </w:t>
      </w:r>
      <w:r w:rsidRPr="00576536">
        <w:rPr>
          <w:spacing w:val="-1"/>
          <w:szCs w:val="24"/>
        </w:rPr>
        <w:t>child</w:t>
      </w:r>
      <w:r w:rsidRPr="00576536">
        <w:rPr>
          <w:spacing w:val="-2"/>
          <w:szCs w:val="24"/>
        </w:rPr>
        <w:t xml:space="preserve"> </w:t>
      </w:r>
      <w:r w:rsidRPr="00576536">
        <w:rPr>
          <w:spacing w:val="-1"/>
          <w:szCs w:val="24"/>
        </w:rPr>
        <w:t>abuse,</w:t>
      </w:r>
      <w:r w:rsidRPr="00576536">
        <w:rPr>
          <w:spacing w:val="-2"/>
          <w:szCs w:val="24"/>
        </w:rPr>
        <w:t xml:space="preserve"> </w:t>
      </w:r>
      <w:r w:rsidRPr="00576536">
        <w:rPr>
          <w:spacing w:val="-1"/>
          <w:szCs w:val="24"/>
        </w:rPr>
        <w:t>exploitation,</w:t>
      </w:r>
      <w:r w:rsidRPr="00576536">
        <w:rPr>
          <w:spacing w:val="-2"/>
          <w:szCs w:val="24"/>
        </w:rPr>
        <w:t xml:space="preserve"> </w:t>
      </w:r>
      <w:r w:rsidRPr="00576536">
        <w:rPr>
          <w:szCs w:val="24"/>
        </w:rPr>
        <w:t xml:space="preserve">or </w:t>
      </w:r>
      <w:r w:rsidRPr="00576536">
        <w:rPr>
          <w:spacing w:val="-1"/>
          <w:szCs w:val="24"/>
        </w:rPr>
        <w:t>neglect,</w:t>
      </w:r>
      <w:r w:rsidRPr="00576536">
        <w:rPr>
          <w:spacing w:val="71"/>
          <w:szCs w:val="24"/>
        </w:rPr>
        <w:t xml:space="preserve"> </w:t>
      </w:r>
      <w:r w:rsidRPr="00576536">
        <w:rPr>
          <w:spacing w:val="-1"/>
          <w:szCs w:val="24"/>
        </w:rPr>
        <w:t>including,</w:t>
      </w:r>
      <w:r w:rsidRPr="00576536">
        <w:rPr>
          <w:szCs w:val="24"/>
        </w:rPr>
        <w:t xml:space="preserve"> </w:t>
      </w:r>
      <w:r w:rsidRPr="00576536">
        <w:rPr>
          <w:spacing w:val="-1"/>
          <w:szCs w:val="24"/>
        </w:rPr>
        <w:t>but</w:t>
      </w:r>
      <w:r w:rsidRPr="00576536">
        <w:rPr>
          <w:szCs w:val="24"/>
        </w:rPr>
        <w:t xml:space="preserve"> </w:t>
      </w:r>
      <w:r w:rsidRPr="00576536">
        <w:rPr>
          <w:spacing w:val="-1"/>
          <w:szCs w:val="24"/>
        </w:rPr>
        <w:t>not</w:t>
      </w:r>
      <w:r w:rsidRPr="00576536">
        <w:rPr>
          <w:szCs w:val="24"/>
        </w:rPr>
        <w:t xml:space="preserve"> </w:t>
      </w:r>
      <w:r w:rsidRPr="00576536">
        <w:rPr>
          <w:spacing w:val="-1"/>
          <w:szCs w:val="24"/>
        </w:rPr>
        <w:t>limited</w:t>
      </w:r>
      <w:r w:rsidRPr="00576536">
        <w:rPr>
          <w:szCs w:val="24"/>
        </w:rPr>
        <w:t xml:space="preserve"> to,</w:t>
      </w:r>
      <w:r w:rsidRPr="00576536">
        <w:rPr>
          <w:spacing w:val="-2"/>
          <w:szCs w:val="24"/>
        </w:rPr>
        <w:t xml:space="preserve"> </w:t>
      </w:r>
      <w:r w:rsidRPr="00576536">
        <w:rPr>
          <w:szCs w:val="24"/>
        </w:rPr>
        <w:t>limiting</w:t>
      </w:r>
      <w:r w:rsidRPr="00576536">
        <w:rPr>
          <w:spacing w:val="-1"/>
          <w:szCs w:val="24"/>
        </w:rPr>
        <w:t xml:space="preserve"> unsupervised</w:t>
      </w:r>
      <w:r w:rsidRPr="00576536">
        <w:rPr>
          <w:szCs w:val="24"/>
        </w:rPr>
        <w:t xml:space="preserve"> </w:t>
      </w:r>
      <w:r w:rsidRPr="00576536">
        <w:rPr>
          <w:spacing w:val="-1"/>
          <w:szCs w:val="24"/>
        </w:rPr>
        <w:t>interactions</w:t>
      </w:r>
      <w:r w:rsidRPr="00576536">
        <w:rPr>
          <w:szCs w:val="24"/>
        </w:rPr>
        <w:t xml:space="preserve"> </w:t>
      </w:r>
      <w:r w:rsidRPr="00576536">
        <w:rPr>
          <w:spacing w:val="-1"/>
          <w:szCs w:val="24"/>
        </w:rPr>
        <w:t>with</w:t>
      </w:r>
      <w:r w:rsidRPr="00576536">
        <w:rPr>
          <w:szCs w:val="24"/>
        </w:rPr>
        <w:t xml:space="preserve"> children;</w:t>
      </w:r>
      <w:r w:rsidRPr="00576536">
        <w:rPr>
          <w:spacing w:val="55"/>
          <w:szCs w:val="24"/>
        </w:rPr>
        <w:t xml:space="preserve"> </w:t>
      </w:r>
      <w:r w:rsidRPr="00576536">
        <w:rPr>
          <w:szCs w:val="24"/>
        </w:rPr>
        <w:t>prohibiting</w:t>
      </w:r>
      <w:r w:rsidRPr="00576536">
        <w:rPr>
          <w:spacing w:val="-2"/>
          <w:szCs w:val="24"/>
        </w:rPr>
        <w:t xml:space="preserve"> </w:t>
      </w:r>
      <w:r w:rsidRPr="00576536">
        <w:rPr>
          <w:spacing w:val="-1"/>
          <w:szCs w:val="24"/>
        </w:rPr>
        <w:t>exposure</w:t>
      </w:r>
      <w:r w:rsidRPr="00576536">
        <w:rPr>
          <w:spacing w:val="-3"/>
          <w:szCs w:val="24"/>
        </w:rPr>
        <w:t xml:space="preserve"> </w:t>
      </w:r>
      <w:r w:rsidRPr="00576536">
        <w:rPr>
          <w:szCs w:val="24"/>
        </w:rPr>
        <w:t>to</w:t>
      </w:r>
      <w:r w:rsidRPr="00576536">
        <w:rPr>
          <w:spacing w:val="-2"/>
          <w:szCs w:val="24"/>
        </w:rPr>
        <w:t xml:space="preserve"> </w:t>
      </w:r>
      <w:r w:rsidRPr="00576536">
        <w:rPr>
          <w:spacing w:val="-1"/>
          <w:szCs w:val="24"/>
        </w:rPr>
        <w:t>pornography;</w:t>
      </w:r>
      <w:r w:rsidRPr="00576536">
        <w:rPr>
          <w:szCs w:val="24"/>
        </w:rPr>
        <w:t xml:space="preserve"> and </w:t>
      </w:r>
      <w:r w:rsidRPr="00576536">
        <w:rPr>
          <w:spacing w:val="-1"/>
          <w:szCs w:val="24"/>
        </w:rPr>
        <w:t>complying</w:t>
      </w:r>
      <w:r w:rsidRPr="00576536">
        <w:rPr>
          <w:spacing w:val="1"/>
          <w:szCs w:val="24"/>
        </w:rPr>
        <w:t xml:space="preserve"> </w:t>
      </w:r>
      <w:r w:rsidRPr="00576536">
        <w:rPr>
          <w:spacing w:val="-1"/>
          <w:szCs w:val="24"/>
        </w:rPr>
        <w:t>with</w:t>
      </w:r>
      <w:r w:rsidRPr="00576536">
        <w:rPr>
          <w:szCs w:val="24"/>
        </w:rPr>
        <w:t xml:space="preserve"> </w:t>
      </w:r>
      <w:r w:rsidRPr="00576536">
        <w:rPr>
          <w:spacing w:val="-1"/>
          <w:szCs w:val="24"/>
        </w:rPr>
        <w:t>applicable</w:t>
      </w:r>
      <w:r w:rsidRPr="00576536">
        <w:rPr>
          <w:szCs w:val="24"/>
        </w:rPr>
        <w:t xml:space="preserve"> </w:t>
      </w:r>
      <w:r w:rsidRPr="00576536">
        <w:rPr>
          <w:spacing w:val="-1"/>
          <w:szCs w:val="24"/>
        </w:rPr>
        <w:t>laws,</w:t>
      </w:r>
      <w:r w:rsidRPr="00576536">
        <w:rPr>
          <w:spacing w:val="51"/>
          <w:szCs w:val="24"/>
        </w:rPr>
        <w:t xml:space="preserve"> </w:t>
      </w:r>
      <w:r w:rsidRPr="00576536">
        <w:rPr>
          <w:spacing w:val="-1"/>
          <w:szCs w:val="24"/>
        </w:rPr>
        <w:t>regulations,</w:t>
      </w:r>
      <w:r w:rsidRPr="00576536">
        <w:rPr>
          <w:spacing w:val="-2"/>
          <w:szCs w:val="24"/>
        </w:rPr>
        <w:t xml:space="preserve"> </w:t>
      </w:r>
      <w:r w:rsidRPr="00576536">
        <w:rPr>
          <w:szCs w:val="24"/>
        </w:rPr>
        <w:t xml:space="preserve">or </w:t>
      </w:r>
      <w:r w:rsidRPr="00576536">
        <w:rPr>
          <w:spacing w:val="-1"/>
          <w:szCs w:val="24"/>
        </w:rPr>
        <w:t>customs</w:t>
      </w:r>
      <w:r w:rsidRPr="00576536">
        <w:rPr>
          <w:szCs w:val="24"/>
        </w:rPr>
        <w:t xml:space="preserve"> </w:t>
      </w:r>
      <w:r w:rsidRPr="00576536">
        <w:rPr>
          <w:spacing w:val="-1"/>
          <w:szCs w:val="24"/>
        </w:rPr>
        <w:t xml:space="preserve">regarding </w:t>
      </w:r>
      <w:r w:rsidRPr="00576536">
        <w:rPr>
          <w:szCs w:val="24"/>
        </w:rPr>
        <w:t xml:space="preserve">the </w:t>
      </w:r>
      <w:r w:rsidRPr="00576536">
        <w:rPr>
          <w:spacing w:val="-1"/>
          <w:szCs w:val="24"/>
        </w:rPr>
        <w:t>photographing,</w:t>
      </w:r>
      <w:r w:rsidRPr="00576536">
        <w:rPr>
          <w:spacing w:val="-2"/>
          <w:szCs w:val="24"/>
        </w:rPr>
        <w:t xml:space="preserve"> </w:t>
      </w:r>
      <w:r w:rsidRPr="00576536">
        <w:rPr>
          <w:szCs w:val="24"/>
        </w:rPr>
        <w:t>filming,</w:t>
      </w:r>
      <w:r w:rsidRPr="00576536">
        <w:rPr>
          <w:spacing w:val="-2"/>
          <w:szCs w:val="24"/>
        </w:rPr>
        <w:t xml:space="preserve"> </w:t>
      </w:r>
      <w:r w:rsidRPr="00576536">
        <w:rPr>
          <w:szCs w:val="24"/>
        </w:rPr>
        <w:t xml:space="preserve">or </w:t>
      </w:r>
      <w:r w:rsidRPr="00576536">
        <w:rPr>
          <w:spacing w:val="-1"/>
          <w:szCs w:val="24"/>
        </w:rPr>
        <w:t>other</w:t>
      </w:r>
      <w:r w:rsidRPr="00576536">
        <w:rPr>
          <w:szCs w:val="24"/>
        </w:rPr>
        <w:t xml:space="preserve"> image-</w:t>
      </w:r>
      <w:r w:rsidRPr="00576536">
        <w:rPr>
          <w:spacing w:val="79"/>
          <w:szCs w:val="24"/>
        </w:rPr>
        <w:t xml:space="preserve"> </w:t>
      </w:r>
      <w:r w:rsidRPr="00576536">
        <w:rPr>
          <w:spacing w:val="-1"/>
          <w:szCs w:val="24"/>
        </w:rPr>
        <w:t>generating</w:t>
      </w:r>
      <w:r w:rsidRPr="00576536">
        <w:rPr>
          <w:spacing w:val="-2"/>
          <w:szCs w:val="24"/>
        </w:rPr>
        <w:t xml:space="preserve"> </w:t>
      </w:r>
      <w:r w:rsidRPr="00576536">
        <w:rPr>
          <w:spacing w:val="-1"/>
          <w:szCs w:val="24"/>
        </w:rPr>
        <w:t>activities</w:t>
      </w:r>
      <w:r w:rsidRPr="00576536">
        <w:rPr>
          <w:szCs w:val="24"/>
        </w:rPr>
        <w:t xml:space="preserve"> </w:t>
      </w:r>
      <w:r w:rsidRPr="00576536">
        <w:rPr>
          <w:spacing w:val="-1"/>
          <w:szCs w:val="24"/>
        </w:rPr>
        <w:t>of</w:t>
      </w:r>
      <w:r w:rsidRPr="00576536">
        <w:rPr>
          <w:spacing w:val="3"/>
          <w:szCs w:val="24"/>
        </w:rPr>
        <w:t xml:space="preserve"> </w:t>
      </w:r>
      <w:r w:rsidRPr="00576536">
        <w:rPr>
          <w:spacing w:val="-1"/>
          <w:szCs w:val="24"/>
        </w:rPr>
        <w:t>children;</w:t>
      </w:r>
    </w:p>
    <w:p w14:paraId="0703B699" w14:textId="77777777" w:rsidR="00275987" w:rsidRPr="00576536" w:rsidRDefault="00275987" w:rsidP="00275987">
      <w:pPr>
        <w:pStyle w:val="BodyText"/>
        <w:widowControl w:val="0"/>
        <w:numPr>
          <w:ilvl w:val="1"/>
          <w:numId w:val="17"/>
        </w:numPr>
        <w:overflowPunct/>
        <w:autoSpaceDE/>
        <w:autoSpaceDN/>
        <w:adjustRightInd/>
        <w:spacing w:before="69"/>
        <w:ind w:right="0"/>
        <w:textAlignment w:val="auto"/>
        <w:rPr>
          <w:spacing w:val="-1"/>
          <w:szCs w:val="24"/>
        </w:rPr>
      </w:pPr>
      <w:r w:rsidRPr="00576536">
        <w:rPr>
          <w:spacing w:val="-1"/>
          <w:szCs w:val="24"/>
        </w:rPr>
        <w:t>Promote</w:t>
      </w:r>
      <w:r w:rsidRPr="00576536">
        <w:rPr>
          <w:spacing w:val="1"/>
          <w:szCs w:val="24"/>
        </w:rPr>
        <w:t xml:space="preserve"> </w:t>
      </w:r>
      <w:r w:rsidRPr="00576536">
        <w:rPr>
          <w:spacing w:val="-1"/>
          <w:szCs w:val="24"/>
        </w:rPr>
        <w:t>child-safe</w:t>
      </w:r>
      <w:r w:rsidRPr="00576536">
        <w:rPr>
          <w:szCs w:val="24"/>
        </w:rPr>
        <w:t xml:space="preserve"> </w:t>
      </w:r>
      <w:r w:rsidRPr="00576536">
        <w:rPr>
          <w:spacing w:val="-1"/>
          <w:szCs w:val="24"/>
        </w:rPr>
        <w:t>screening procedures</w:t>
      </w:r>
      <w:r w:rsidRPr="00576536">
        <w:rPr>
          <w:spacing w:val="-2"/>
          <w:szCs w:val="24"/>
        </w:rPr>
        <w:t xml:space="preserve"> </w:t>
      </w:r>
      <w:r w:rsidRPr="00576536">
        <w:rPr>
          <w:szCs w:val="24"/>
        </w:rPr>
        <w:t>for</w:t>
      </w:r>
      <w:r w:rsidRPr="00576536">
        <w:rPr>
          <w:spacing w:val="-3"/>
          <w:szCs w:val="24"/>
        </w:rPr>
        <w:t xml:space="preserve"> </w:t>
      </w:r>
      <w:r w:rsidRPr="00576536">
        <w:rPr>
          <w:spacing w:val="-1"/>
          <w:szCs w:val="24"/>
        </w:rPr>
        <w:t>personnel,</w:t>
      </w:r>
      <w:r w:rsidRPr="00576536">
        <w:rPr>
          <w:spacing w:val="-2"/>
          <w:szCs w:val="24"/>
        </w:rPr>
        <w:t xml:space="preserve"> </w:t>
      </w:r>
      <w:r w:rsidRPr="00576536">
        <w:rPr>
          <w:szCs w:val="24"/>
        </w:rPr>
        <w:t>particularly</w:t>
      </w:r>
      <w:r w:rsidRPr="00576536">
        <w:rPr>
          <w:spacing w:val="-3"/>
          <w:szCs w:val="24"/>
        </w:rPr>
        <w:t xml:space="preserve"> </w:t>
      </w:r>
      <w:r w:rsidRPr="00576536">
        <w:rPr>
          <w:spacing w:val="-1"/>
          <w:szCs w:val="24"/>
        </w:rPr>
        <w:t>personnel</w:t>
      </w:r>
      <w:r w:rsidRPr="00576536">
        <w:rPr>
          <w:szCs w:val="24"/>
        </w:rPr>
        <w:t xml:space="preserve"> </w:t>
      </w:r>
      <w:r w:rsidRPr="00576536">
        <w:rPr>
          <w:spacing w:val="-1"/>
          <w:szCs w:val="24"/>
        </w:rPr>
        <w:t>whose</w:t>
      </w:r>
      <w:r w:rsidRPr="00576536">
        <w:rPr>
          <w:szCs w:val="24"/>
        </w:rPr>
        <w:t xml:space="preserve"> </w:t>
      </w:r>
      <w:r w:rsidRPr="00576536">
        <w:rPr>
          <w:spacing w:val="-1"/>
          <w:szCs w:val="24"/>
        </w:rPr>
        <w:t>work</w:t>
      </w:r>
      <w:r w:rsidRPr="00576536">
        <w:rPr>
          <w:szCs w:val="24"/>
        </w:rPr>
        <w:t xml:space="preserve"> </w:t>
      </w:r>
      <w:r w:rsidRPr="00576536">
        <w:rPr>
          <w:spacing w:val="-1"/>
          <w:szCs w:val="24"/>
        </w:rPr>
        <w:t>brings</w:t>
      </w:r>
      <w:r w:rsidRPr="00576536">
        <w:rPr>
          <w:szCs w:val="24"/>
        </w:rPr>
        <w:t xml:space="preserve"> them</w:t>
      </w:r>
      <w:r w:rsidRPr="00576536">
        <w:rPr>
          <w:spacing w:val="1"/>
          <w:szCs w:val="24"/>
        </w:rPr>
        <w:t xml:space="preserve"> </w:t>
      </w:r>
      <w:r w:rsidRPr="00576536">
        <w:rPr>
          <w:szCs w:val="24"/>
        </w:rPr>
        <w:t>in</w:t>
      </w:r>
      <w:r w:rsidRPr="00576536">
        <w:rPr>
          <w:spacing w:val="-2"/>
          <w:szCs w:val="24"/>
        </w:rPr>
        <w:t xml:space="preserve"> </w:t>
      </w:r>
      <w:r w:rsidRPr="00576536">
        <w:rPr>
          <w:spacing w:val="-1"/>
          <w:szCs w:val="24"/>
        </w:rPr>
        <w:t>direct</w:t>
      </w:r>
      <w:r w:rsidRPr="00576536">
        <w:rPr>
          <w:szCs w:val="24"/>
        </w:rPr>
        <w:t xml:space="preserve"> </w:t>
      </w:r>
      <w:r w:rsidRPr="00576536">
        <w:rPr>
          <w:spacing w:val="-1"/>
          <w:szCs w:val="24"/>
        </w:rPr>
        <w:t>contact</w:t>
      </w:r>
      <w:r w:rsidRPr="00576536">
        <w:rPr>
          <w:szCs w:val="24"/>
        </w:rPr>
        <w:t xml:space="preserve"> </w:t>
      </w:r>
      <w:r w:rsidRPr="00576536">
        <w:rPr>
          <w:spacing w:val="-1"/>
          <w:szCs w:val="24"/>
        </w:rPr>
        <w:t>with</w:t>
      </w:r>
      <w:r w:rsidRPr="00576536">
        <w:rPr>
          <w:szCs w:val="24"/>
        </w:rPr>
        <w:t xml:space="preserve"> children;</w:t>
      </w:r>
      <w:r w:rsidRPr="00576536">
        <w:rPr>
          <w:spacing w:val="-2"/>
          <w:szCs w:val="24"/>
        </w:rPr>
        <w:t xml:space="preserve"> </w:t>
      </w:r>
      <w:r w:rsidRPr="00576536">
        <w:rPr>
          <w:spacing w:val="-1"/>
          <w:szCs w:val="24"/>
        </w:rPr>
        <w:t>and</w:t>
      </w:r>
    </w:p>
    <w:p w14:paraId="3480CFFE" w14:textId="77777777" w:rsidR="00275987" w:rsidRPr="00576536" w:rsidRDefault="00275987" w:rsidP="00275987">
      <w:pPr>
        <w:pStyle w:val="ListParagraph"/>
        <w:widowControl w:val="0"/>
        <w:numPr>
          <w:ilvl w:val="1"/>
          <w:numId w:val="17"/>
        </w:numPr>
        <w:ind w:right="6"/>
        <w:contextualSpacing w:val="0"/>
        <w:rPr>
          <w:spacing w:val="-1"/>
        </w:rPr>
      </w:pPr>
      <w:r w:rsidRPr="00576536">
        <w:rPr>
          <w:spacing w:val="-1"/>
        </w:rPr>
        <w:t>Have</w:t>
      </w:r>
      <w:r w:rsidRPr="00576536">
        <w:t xml:space="preserve"> a</w:t>
      </w:r>
      <w:r w:rsidRPr="00576536">
        <w:rPr>
          <w:spacing w:val="1"/>
        </w:rPr>
        <w:t xml:space="preserve"> </w:t>
      </w:r>
      <w:r w:rsidRPr="00576536">
        <w:rPr>
          <w:spacing w:val="-1"/>
        </w:rPr>
        <w:t>procedure</w:t>
      </w:r>
      <w:r w:rsidRPr="00576536">
        <w:rPr>
          <w:spacing w:val="-2"/>
        </w:rPr>
        <w:t xml:space="preserve"> </w:t>
      </w:r>
      <w:r w:rsidRPr="00576536">
        <w:t xml:space="preserve">for </w:t>
      </w:r>
      <w:r w:rsidRPr="00576536">
        <w:rPr>
          <w:spacing w:val="-1"/>
        </w:rPr>
        <w:t>ensuring</w:t>
      </w:r>
      <w:r w:rsidRPr="00576536">
        <w:rPr>
          <w:spacing w:val="-2"/>
        </w:rPr>
        <w:t xml:space="preserve"> </w:t>
      </w:r>
      <w:r w:rsidRPr="00576536">
        <w:t>that</w:t>
      </w:r>
      <w:r w:rsidRPr="00576536">
        <w:rPr>
          <w:spacing w:val="-2"/>
        </w:rPr>
        <w:t xml:space="preserve"> </w:t>
      </w:r>
      <w:r w:rsidRPr="00576536">
        <w:rPr>
          <w:spacing w:val="-1"/>
        </w:rPr>
        <w:t>personnel</w:t>
      </w:r>
      <w:r w:rsidRPr="00576536">
        <w:rPr>
          <w:spacing w:val="-3"/>
        </w:rPr>
        <w:t xml:space="preserve"> </w:t>
      </w:r>
      <w:r w:rsidRPr="00576536">
        <w:t>and</w:t>
      </w:r>
      <w:r w:rsidRPr="00576536">
        <w:rPr>
          <w:spacing w:val="-2"/>
        </w:rPr>
        <w:t xml:space="preserve"> </w:t>
      </w:r>
      <w:r w:rsidRPr="00576536">
        <w:rPr>
          <w:spacing w:val="-1"/>
        </w:rPr>
        <w:t>others</w:t>
      </w:r>
      <w:r w:rsidRPr="00576536">
        <w:t xml:space="preserve"> </w:t>
      </w:r>
      <w:r w:rsidRPr="00576536">
        <w:rPr>
          <w:spacing w:val="-1"/>
        </w:rPr>
        <w:t>recognize</w:t>
      </w:r>
      <w:r w:rsidRPr="00576536">
        <w:t xml:space="preserve"> child</w:t>
      </w:r>
      <w:r w:rsidRPr="00576536">
        <w:rPr>
          <w:spacing w:val="57"/>
        </w:rPr>
        <w:t xml:space="preserve"> </w:t>
      </w:r>
      <w:r w:rsidRPr="00576536">
        <w:rPr>
          <w:spacing w:val="-1"/>
        </w:rPr>
        <w:t>abuse,</w:t>
      </w:r>
      <w:r w:rsidRPr="00576536">
        <w:t xml:space="preserve"> </w:t>
      </w:r>
      <w:r w:rsidRPr="00576536">
        <w:rPr>
          <w:spacing w:val="-1"/>
        </w:rPr>
        <w:t>exploitation,</w:t>
      </w:r>
      <w:r w:rsidRPr="00576536">
        <w:rPr>
          <w:spacing w:val="-2"/>
        </w:rPr>
        <w:t xml:space="preserve"> </w:t>
      </w:r>
      <w:r w:rsidRPr="00576536">
        <w:t>or</w:t>
      </w:r>
      <w:r w:rsidRPr="00576536">
        <w:rPr>
          <w:spacing w:val="-3"/>
        </w:rPr>
        <w:t xml:space="preserve"> </w:t>
      </w:r>
      <w:r w:rsidRPr="00576536">
        <w:rPr>
          <w:spacing w:val="-1"/>
        </w:rPr>
        <w:t>neglect;</w:t>
      </w:r>
      <w:r w:rsidRPr="00576536">
        <w:rPr>
          <w:spacing w:val="2"/>
        </w:rPr>
        <w:t xml:space="preserve"> </w:t>
      </w:r>
      <w:r w:rsidRPr="00576536">
        <w:rPr>
          <w:spacing w:val="-1"/>
        </w:rPr>
        <w:t>mandating</w:t>
      </w:r>
      <w:r w:rsidRPr="00576536">
        <w:rPr>
          <w:spacing w:val="-2"/>
        </w:rPr>
        <w:t xml:space="preserve"> </w:t>
      </w:r>
      <w:r w:rsidRPr="00576536">
        <w:rPr>
          <w:spacing w:val="-1"/>
        </w:rPr>
        <w:t>that</w:t>
      </w:r>
      <w:r w:rsidRPr="00576536">
        <w:t xml:space="preserve"> </w:t>
      </w:r>
      <w:r w:rsidRPr="00576536">
        <w:rPr>
          <w:spacing w:val="-1"/>
        </w:rPr>
        <w:t>personnel</w:t>
      </w:r>
      <w:r w:rsidRPr="00576536">
        <w:rPr>
          <w:spacing w:val="-3"/>
        </w:rPr>
        <w:t xml:space="preserve"> </w:t>
      </w:r>
      <w:r w:rsidRPr="00576536">
        <w:rPr>
          <w:spacing w:val="-1"/>
        </w:rPr>
        <w:t>and</w:t>
      </w:r>
      <w:r w:rsidRPr="00576536">
        <w:t xml:space="preserve"> </w:t>
      </w:r>
      <w:r w:rsidRPr="00576536">
        <w:rPr>
          <w:spacing w:val="-1"/>
        </w:rPr>
        <w:t>others</w:t>
      </w:r>
      <w:r w:rsidRPr="00576536">
        <w:rPr>
          <w:spacing w:val="-3"/>
        </w:rPr>
        <w:t xml:space="preserve"> </w:t>
      </w:r>
      <w:r w:rsidRPr="00576536">
        <w:t>report</w:t>
      </w:r>
      <w:r w:rsidRPr="00576536">
        <w:rPr>
          <w:spacing w:val="73"/>
        </w:rPr>
        <w:t xml:space="preserve"> </w:t>
      </w:r>
      <w:r w:rsidRPr="00576536">
        <w:rPr>
          <w:spacing w:val="-1"/>
        </w:rPr>
        <w:t>allegations;</w:t>
      </w:r>
      <w:r w:rsidRPr="00576536">
        <w:t xml:space="preserve"> </w:t>
      </w:r>
      <w:r w:rsidRPr="00576536">
        <w:rPr>
          <w:spacing w:val="-1"/>
        </w:rPr>
        <w:t>investigating</w:t>
      </w:r>
      <w:r w:rsidRPr="00576536">
        <w:rPr>
          <w:spacing w:val="-2"/>
        </w:rPr>
        <w:t xml:space="preserve"> </w:t>
      </w:r>
      <w:r w:rsidRPr="00576536">
        <w:t>and</w:t>
      </w:r>
      <w:r w:rsidRPr="00576536">
        <w:rPr>
          <w:spacing w:val="-2"/>
        </w:rPr>
        <w:t xml:space="preserve"> </w:t>
      </w:r>
      <w:r w:rsidRPr="00576536">
        <w:rPr>
          <w:spacing w:val="-1"/>
        </w:rPr>
        <w:t>managing allegations;</w:t>
      </w:r>
      <w:r w:rsidRPr="00576536">
        <w:rPr>
          <w:spacing w:val="-2"/>
        </w:rPr>
        <w:t xml:space="preserve"> </w:t>
      </w:r>
      <w:r w:rsidRPr="00576536">
        <w:rPr>
          <w:spacing w:val="-1"/>
        </w:rPr>
        <w:t>and</w:t>
      </w:r>
      <w:r w:rsidRPr="00576536">
        <w:t xml:space="preserve"> </w:t>
      </w:r>
      <w:r w:rsidRPr="00576536">
        <w:rPr>
          <w:spacing w:val="-1"/>
        </w:rPr>
        <w:t>taking appropriate</w:t>
      </w:r>
      <w:r w:rsidRPr="00576536">
        <w:rPr>
          <w:spacing w:val="87"/>
        </w:rPr>
        <w:t xml:space="preserve"> </w:t>
      </w:r>
      <w:r w:rsidRPr="00576536">
        <w:t xml:space="preserve">action </w:t>
      </w:r>
      <w:r w:rsidRPr="00576536">
        <w:rPr>
          <w:spacing w:val="-2"/>
        </w:rPr>
        <w:t>in</w:t>
      </w:r>
      <w:r w:rsidRPr="00576536">
        <w:t xml:space="preserve"> </w:t>
      </w:r>
      <w:r w:rsidRPr="00576536">
        <w:rPr>
          <w:spacing w:val="-1"/>
        </w:rPr>
        <w:t>response</w:t>
      </w:r>
      <w:r w:rsidRPr="00576536">
        <w:rPr>
          <w:spacing w:val="-2"/>
        </w:rPr>
        <w:t xml:space="preserve"> </w:t>
      </w:r>
      <w:r w:rsidRPr="00576536">
        <w:t xml:space="preserve">to </w:t>
      </w:r>
      <w:r w:rsidRPr="00576536">
        <w:rPr>
          <w:spacing w:val="-1"/>
        </w:rPr>
        <w:t>such</w:t>
      </w:r>
      <w:r w:rsidRPr="00576536">
        <w:t xml:space="preserve"> </w:t>
      </w:r>
      <w:r w:rsidRPr="00576536">
        <w:rPr>
          <w:spacing w:val="-1"/>
        </w:rPr>
        <w:t>allegations,</w:t>
      </w:r>
      <w:r w:rsidRPr="00576536">
        <w:t xml:space="preserve"> </w:t>
      </w:r>
      <w:r w:rsidRPr="00576536">
        <w:rPr>
          <w:spacing w:val="-1"/>
        </w:rPr>
        <w:t>including,</w:t>
      </w:r>
      <w:r w:rsidRPr="00576536">
        <w:t xml:space="preserve"> but</w:t>
      </w:r>
      <w:r w:rsidRPr="00576536">
        <w:rPr>
          <w:spacing w:val="-2"/>
        </w:rPr>
        <w:t xml:space="preserve"> </w:t>
      </w:r>
      <w:r w:rsidRPr="00576536">
        <w:t>not</w:t>
      </w:r>
      <w:r w:rsidRPr="00576536">
        <w:rPr>
          <w:spacing w:val="-2"/>
        </w:rPr>
        <w:t xml:space="preserve"> </w:t>
      </w:r>
      <w:r w:rsidRPr="00576536">
        <w:rPr>
          <w:spacing w:val="-1"/>
        </w:rPr>
        <w:t>limited</w:t>
      </w:r>
      <w:r w:rsidRPr="00576536">
        <w:t xml:space="preserve"> </w:t>
      </w:r>
      <w:r w:rsidRPr="00576536">
        <w:rPr>
          <w:spacing w:val="-1"/>
        </w:rPr>
        <w:t>to,</w:t>
      </w:r>
      <w:r w:rsidRPr="00576536">
        <w:t xml:space="preserve"> </w:t>
      </w:r>
      <w:r w:rsidRPr="00576536">
        <w:rPr>
          <w:spacing w:val="-1"/>
        </w:rPr>
        <w:t>dismissal</w:t>
      </w:r>
      <w:r w:rsidRPr="00576536">
        <w:rPr>
          <w:spacing w:val="67"/>
        </w:rPr>
        <w:t xml:space="preserve"> </w:t>
      </w:r>
      <w:r w:rsidRPr="00576536">
        <w:rPr>
          <w:spacing w:val="-1"/>
        </w:rPr>
        <w:t>of</w:t>
      </w:r>
      <w:r w:rsidRPr="00576536">
        <w:rPr>
          <w:spacing w:val="2"/>
        </w:rPr>
        <w:t xml:space="preserve"> </w:t>
      </w:r>
      <w:r w:rsidRPr="00576536">
        <w:rPr>
          <w:spacing w:val="-1"/>
        </w:rPr>
        <w:t>personnel.</w:t>
      </w:r>
    </w:p>
    <w:p w14:paraId="4CB816E5" w14:textId="77777777" w:rsidR="00275987" w:rsidRPr="00576536" w:rsidRDefault="00275987" w:rsidP="00275987">
      <w:pPr>
        <w:ind w:left="360" w:right="2" w:hanging="360"/>
        <w:rPr>
          <w:rFonts w:eastAsia="Arial"/>
        </w:rPr>
      </w:pPr>
      <w:r w:rsidRPr="00576536">
        <w:t>(b)</w:t>
      </w:r>
      <w:r w:rsidRPr="00576536">
        <w:rPr>
          <w:spacing w:val="-1"/>
        </w:rPr>
        <w:t xml:space="preserve"> The</w:t>
      </w:r>
      <w:r w:rsidRPr="00576536">
        <w:t xml:space="preserve"> </w:t>
      </w:r>
      <w:r w:rsidRPr="00576536">
        <w:rPr>
          <w:spacing w:val="-1"/>
        </w:rPr>
        <w:t>organization</w:t>
      </w:r>
      <w:r w:rsidRPr="00576536">
        <w:rPr>
          <w:spacing w:val="-2"/>
        </w:rPr>
        <w:t xml:space="preserve"> </w:t>
      </w:r>
      <w:r w:rsidRPr="00576536">
        <w:rPr>
          <w:spacing w:val="-1"/>
        </w:rPr>
        <w:t>must</w:t>
      </w:r>
      <w:r w:rsidRPr="00576536">
        <w:rPr>
          <w:spacing w:val="-2"/>
        </w:rPr>
        <w:t xml:space="preserve"> </w:t>
      </w:r>
      <w:r w:rsidRPr="00576536">
        <w:t xml:space="preserve">also </w:t>
      </w:r>
      <w:r w:rsidRPr="00576536">
        <w:rPr>
          <w:spacing w:val="-1"/>
        </w:rPr>
        <w:t>include</w:t>
      </w:r>
      <w:r w:rsidRPr="00576536">
        <w:t xml:space="preserve"> in</w:t>
      </w:r>
      <w:r w:rsidRPr="00576536">
        <w:rPr>
          <w:spacing w:val="3"/>
        </w:rPr>
        <w:t xml:space="preserve"> </w:t>
      </w:r>
      <w:r w:rsidRPr="00576536">
        <w:t>their</w:t>
      </w:r>
      <w:r w:rsidRPr="00576536">
        <w:rPr>
          <w:spacing w:val="-2"/>
        </w:rPr>
        <w:t xml:space="preserve"> </w:t>
      </w:r>
      <w:r w:rsidRPr="00576536">
        <w:rPr>
          <w:spacing w:val="-1"/>
        </w:rPr>
        <w:t>code</w:t>
      </w:r>
      <w:r w:rsidRPr="00576536">
        <w:t xml:space="preserve"> </w:t>
      </w:r>
      <w:r w:rsidRPr="00576536">
        <w:rPr>
          <w:spacing w:val="-1"/>
        </w:rPr>
        <w:t>of</w:t>
      </w:r>
      <w:r w:rsidRPr="00576536">
        <w:t xml:space="preserve"> </w:t>
      </w:r>
      <w:r w:rsidRPr="00576536">
        <w:rPr>
          <w:spacing w:val="-1"/>
        </w:rPr>
        <w:t>conduct</w:t>
      </w:r>
      <w:r w:rsidRPr="00576536">
        <w:rPr>
          <w:spacing w:val="-2"/>
        </w:rPr>
        <w:t xml:space="preserve"> </w:t>
      </w:r>
      <w:r w:rsidRPr="00576536">
        <w:t>for</w:t>
      </w:r>
      <w:r w:rsidRPr="00576536">
        <w:rPr>
          <w:spacing w:val="-3"/>
        </w:rPr>
        <w:t xml:space="preserve"> </w:t>
      </w:r>
      <w:r w:rsidRPr="00576536">
        <w:t>all</w:t>
      </w:r>
      <w:r w:rsidRPr="00576536">
        <w:rPr>
          <w:spacing w:val="-1"/>
        </w:rPr>
        <w:t xml:space="preserve"> personnel</w:t>
      </w:r>
      <w:r w:rsidRPr="00576536">
        <w:rPr>
          <w:spacing w:val="67"/>
        </w:rPr>
        <w:t xml:space="preserve"> </w:t>
      </w:r>
      <w:r w:rsidRPr="00576536">
        <w:rPr>
          <w:spacing w:val="-1"/>
        </w:rPr>
        <w:t>implementing</w:t>
      </w:r>
      <w:r w:rsidRPr="00576536">
        <w:rPr>
          <w:spacing w:val="-2"/>
        </w:rPr>
        <w:t xml:space="preserve"> </w:t>
      </w:r>
      <w:r w:rsidRPr="00576536">
        <w:rPr>
          <w:spacing w:val="-1"/>
        </w:rPr>
        <w:t>USAID-funded</w:t>
      </w:r>
      <w:r w:rsidRPr="00576536">
        <w:t xml:space="preserve"> </w:t>
      </w:r>
      <w:r w:rsidRPr="00576536">
        <w:rPr>
          <w:spacing w:val="-1"/>
        </w:rPr>
        <w:t>activities</w:t>
      </w:r>
      <w:r w:rsidRPr="00576536">
        <w:t xml:space="preserve"> the </w:t>
      </w:r>
      <w:r w:rsidRPr="00576536">
        <w:rPr>
          <w:spacing w:val="-1"/>
        </w:rPr>
        <w:t>child</w:t>
      </w:r>
      <w:r w:rsidRPr="00576536">
        <w:t xml:space="preserve"> </w:t>
      </w:r>
      <w:r w:rsidRPr="00576536">
        <w:rPr>
          <w:spacing w:val="-1"/>
        </w:rPr>
        <w:t>safeguarding principles</w:t>
      </w:r>
      <w:r w:rsidRPr="00576536">
        <w:t xml:space="preserve"> in (a) (1)</w:t>
      </w:r>
      <w:r w:rsidRPr="00576536">
        <w:rPr>
          <w:spacing w:val="83"/>
        </w:rPr>
        <w:t xml:space="preserve"> </w:t>
      </w:r>
      <w:r w:rsidRPr="00576536">
        <w:rPr>
          <w:spacing w:val="-1"/>
        </w:rPr>
        <w:t>through</w:t>
      </w:r>
      <w:r w:rsidRPr="00576536">
        <w:t xml:space="preserve"> (6).</w:t>
      </w:r>
    </w:p>
    <w:p w14:paraId="4D531DF1" w14:textId="77777777" w:rsidR="00275987" w:rsidRPr="00576536" w:rsidRDefault="00275987" w:rsidP="00275987">
      <w:pPr>
        <w:spacing w:before="7"/>
        <w:rPr>
          <w:rFonts w:eastAsia="Arial"/>
        </w:rPr>
      </w:pPr>
    </w:p>
    <w:p w14:paraId="08B07CB9" w14:textId="77777777" w:rsidR="00275987" w:rsidRPr="00576536" w:rsidRDefault="00275987" w:rsidP="00275987">
      <w:pPr>
        <w:pStyle w:val="BodyText"/>
        <w:spacing w:before="69"/>
        <w:ind w:left="100"/>
        <w:rPr>
          <w:szCs w:val="24"/>
        </w:rPr>
      </w:pPr>
      <w:r w:rsidRPr="00576536">
        <w:rPr>
          <w:szCs w:val="24"/>
        </w:rPr>
        <w:t>(c)</w:t>
      </w:r>
      <w:r w:rsidRPr="00576536">
        <w:rPr>
          <w:spacing w:val="13"/>
          <w:szCs w:val="24"/>
        </w:rPr>
        <w:t xml:space="preserve"> </w:t>
      </w:r>
      <w:r w:rsidRPr="00576536">
        <w:rPr>
          <w:spacing w:val="-1"/>
          <w:szCs w:val="24"/>
        </w:rPr>
        <w:t>The</w:t>
      </w:r>
      <w:r w:rsidRPr="00576536">
        <w:rPr>
          <w:spacing w:val="-2"/>
          <w:szCs w:val="24"/>
        </w:rPr>
        <w:t xml:space="preserve"> </w:t>
      </w:r>
      <w:r w:rsidRPr="00576536">
        <w:rPr>
          <w:spacing w:val="-1"/>
          <w:szCs w:val="24"/>
        </w:rPr>
        <w:t>following definitions</w:t>
      </w:r>
      <w:r w:rsidRPr="00576536">
        <w:rPr>
          <w:szCs w:val="24"/>
        </w:rPr>
        <w:t xml:space="preserve"> apply</w:t>
      </w:r>
      <w:r w:rsidRPr="00576536">
        <w:rPr>
          <w:spacing w:val="-5"/>
          <w:szCs w:val="24"/>
        </w:rPr>
        <w:t xml:space="preserve"> </w:t>
      </w:r>
      <w:r w:rsidRPr="00576536">
        <w:rPr>
          <w:szCs w:val="24"/>
        </w:rPr>
        <w:t xml:space="preserve">for </w:t>
      </w:r>
      <w:r w:rsidRPr="00576536">
        <w:rPr>
          <w:spacing w:val="-1"/>
          <w:szCs w:val="24"/>
        </w:rPr>
        <w:t>purposes</w:t>
      </w:r>
      <w:r w:rsidRPr="00576536">
        <w:rPr>
          <w:spacing w:val="-3"/>
          <w:szCs w:val="24"/>
        </w:rPr>
        <w:t xml:space="preserve"> </w:t>
      </w:r>
      <w:r w:rsidRPr="00576536">
        <w:rPr>
          <w:spacing w:val="-1"/>
          <w:szCs w:val="24"/>
        </w:rPr>
        <w:t>of</w:t>
      </w:r>
      <w:r w:rsidRPr="00576536">
        <w:rPr>
          <w:szCs w:val="24"/>
        </w:rPr>
        <w:t xml:space="preserve"> this </w:t>
      </w:r>
      <w:r w:rsidRPr="00576536">
        <w:rPr>
          <w:spacing w:val="-1"/>
          <w:szCs w:val="24"/>
        </w:rPr>
        <w:t>provision:</w:t>
      </w:r>
    </w:p>
    <w:p w14:paraId="75AD7455" w14:textId="77777777" w:rsidR="00275987" w:rsidRPr="00576536" w:rsidRDefault="00275987" w:rsidP="00275987">
      <w:pPr>
        <w:spacing w:before="5"/>
        <w:rPr>
          <w:rFonts w:eastAsia="Arial"/>
        </w:rPr>
      </w:pPr>
    </w:p>
    <w:p w14:paraId="1A54EAC0" w14:textId="77777777" w:rsidR="00275987" w:rsidRPr="00576536" w:rsidRDefault="00275987" w:rsidP="00275987">
      <w:pPr>
        <w:pStyle w:val="ListParagraph"/>
        <w:widowControl w:val="0"/>
        <w:numPr>
          <w:ilvl w:val="0"/>
          <w:numId w:val="35"/>
        </w:numPr>
        <w:ind w:right="1"/>
        <w:contextualSpacing w:val="0"/>
        <w:rPr>
          <w:spacing w:val="-1"/>
        </w:rPr>
      </w:pPr>
      <w:r w:rsidRPr="00576536">
        <w:t>Child: A child</w:t>
      </w:r>
      <w:r w:rsidRPr="00576536">
        <w:rPr>
          <w:spacing w:val="-2"/>
        </w:rPr>
        <w:t xml:space="preserve"> </w:t>
      </w:r>
      <w:r w:rsidRPr="00576536">
        <w:t xml:space="preserve">or </w:t>
      </w:r>
      <w:r w:rsidRPr="00576536">
        <w:rPr>
          <w:spacing w:val="-1"/>
        </w:rPr>
        <w:t>children</w:t>
      </w:r>
      <w:r w:rsidRPr="00576536">
        <w:t xml:space="preserve"> are</w:t>
      </w:r>
      <w:r w:rsidRPr="00576536">
        <w:rPr>
          <w:spacing w:val="-2"/>
        </w:rPr>
        <w:t xml:space="preserve"> </w:t>
      </w:r>
      <w:r w:rsidRPr="00576536">
        <w:rPr>
          <w:spacing w:val="-1"/>
        </w:rPr>
        <w:t>defined</w:t>
      </w:r>
      <w:r w:rsidRPr="00576536">
        <w:rPr>
          <w:spacing w:val="-2"/>
        </w:rPr>
        <w:t xml:space="preserve"> </w:t>
      </w:r>
      <w:r w:rsidRPr="00576536">
        <w:t xml:space="preserve">as </w:t>
      </w:r>
      <w:r w:rsidRPr="00576536">
        <w:rPr>
          <w:spacing w:val="-1"/>
        </w:rPr>
        <w:t>persons</w:t>
      </w:r>
      <w:r w:rsidRPr="00576536">
        <w:t xml:space="preserve"> </w:t>
      </w:r>
      <w:r w:rsidRPr="00576536">
        <w:rPr>
          <w:spacing w:val="-1"/>
        </w:rPr>
        <w:t>who</w:t>
      </w:r>
      <w:r w:rsidRPr="00576536">
        <w:t xml:space="preserve"> have </w:t>
      </w:r>
      <w:r w:rsidRPr="00576536">
        <w:rPr>
          <w:spacing w:val="-1"/>
        </w:rPr>
        <w:t>not</w:t>
      </w:r>
      <w:r w:rsidRPr="00576536">
        <w:t xml:space="preserve"> </w:t>
      </w:r>
      <w:r w:rsidRPr="00576536">
        <w:rPr>
          <w:spacing w:val="-1"/>
        </w:rPr>
        <w:t>attained</w:t>
      </w:r>
      <w:r w:rsidRPr="00576536">
        <w:t xml:space="preserve"> </w:t>
      </w:r>
      <w:r w:rsidRPr="00576536">
        <w:rPr>
          <w:spacing w:val="-1"/>
        </w:rPr>
        <w:t>18</w:t>
      </w:r>
      <w:r w:rsidRPr="00576536">
        <w:rPr>
          <w:spacing w:val="55"/>
        </w:rPr>
        <w:t xml:space="preserve"> </w:t>
      </w:r>
      <w:r w:rsidRPr="00576536">
        <w:rPr>
          <w:spacing w:val="-1"/>
        </w:rPr>
        <w:t>years</w:t>
      </w:r>
      <w:r w:rsidRPr="00576536">
        <w:t xml:space="preserve"> of</w:t>
      </w:r>
      <w:r w:rsidRPr="00576536">
        <w:rPr>
          <w:spacing w:val="1"/>
        </w:rPr>
        <w:t xml:space="preserve"> </w:t>
      </w:r>
      <w:r w:rsidRPr="00576536">
        <w:rPr>
          <w:spacing w:val="-1"/>
        </w:rPr>
        <w:t>age.</w:t>
      </w:r>
    </w:p>
    <w:p w14:paraId="46BE839E" w14:textId="77777777" w:rsidR="00275987" w:rsidRPr="00576536" w:rsidRDefault="00275987" w:rsidP="00275987">
      <w:pPr>
        <w:pStyle w:val="ListParagraph"/>
        <w:ind w:left="1080" w:right="1"/>
        <w:rPr>
          <w:spacing w:val="-1"/>
        </w:rPr>
      </w:pPr>
    </w:p>
    <w:p w14:paraId="15CC2343" w14:textId="77777777" w:rsidR="00275987" w:rsidRPr="00576536" w:rsidRDefault="00275987" w:rsidP="00275987">
      <w:pPr>
        <w:pStyle w:val="ListParagraph"/>
        <w:widowControl w:val="0"/>
        <w:numPr>
          <w:ilvl w:val="0"/>
          <w:numId w:val="35"/>
        </w:numPr>
        <w:ind w:right="6"/>
        <w:contextualSpacing w:val="0"/>
        <w:rPr>
          <w:rFonts w:eastAsia="Arial"/>
        </w:rPr>
      </w:pPr>
      <w:r w:rsidRPr="00576536">
        <w:rPr>
          <w:rFonts w:eastAsia="Arial"/>
        </w:rPr>
        <w:t xml:space="preserve">Child </w:t>
      </w:r>
      <w:r w:rsidRPr="00576536">
        <w:rPr>
          <w:rFonts w:eastAsia="Arial"/>
          <w:spacing w:val="-1"/>
        </w:rPr>
        <w:t>abuse,</w:t>
      </w:r>
      <w:r w:rsidRPr="00576536">
        <w:rPr>
          <w:rFonts w:eastAsia="Arial"/>
          <w:spacing w:val="-2"/>
        </w:rPr>
        <w:t xml:space="preserve"> </w:t>
      </w:r>
      <w:r w:rsidRPr="00576536">
        <w:rPr>
          <w:rFonts w:eastAsia="Arial"/>
          <w:spacing w:val="-1"/>
        </w:rPr>
        <w:t>exploitation,</w:t>
      </w:r>
      <w:r w:rsidRPr="00576536">
        <w:rPr>
          <w:rFonts w:eastAsia="Arial"/>
          <w:spacing w:val="-2"/>
        </w:rPr>
        <w:t xml:space="preserve"> </w:t>
      </w:r>
      <w:r w:rsidRPr="00576536">
        <w:rPr>
          <w:rFonts w:eastAsia="Arial"/>
        </w:rPr>
        <w:t xml:space="preserve">or </w:t>
      </w:r>
      <w:r w:rsidRPr="00576536">
        <w:rPr>
          <w:rFonts w:eastAsia="Arial"/>
          <w:spacing w:val="-1"/>
        </w:rPr>
        <w:t>neglect:</w:t>
      </w:r>
      <w:r w:rsidRPr="00576536">
        <w:rPr>
          <w:rFonts w:eastAsia="Arial"/>
          <w:spacing w:val="64"/>
        </w:rPr>
        <w:t xml:space="preserve"> </w:t>
      </w:r>
      <w:r w:rsidRPr="00576536">
        <w:rPr>
          <w:rFonts w:eastAsia="Arial"/>
          <w:spacing w:val="-1"/>
        </w:rPr>
        <w:t>Constitutes</w:t>
      </w:r>
      <w:r w:rsidRPr="00576536">
        <w:rPr>
          <w:rFonts w:eastAsia="Arial"/>
          <w:spacing w:val="-2"/>
        </w:rPr>
        <w:t xml:space="preserve"> </w:t>
      </w:r>
      <w:r w:rsidRPr="00576536">
        <w:rPr>
          <w:rFonts w:eastAsia="Arial"/>
        </w:rPr>
        <w:t>any</w:t>
      </w:r>
      <w:r w:rsidRPr="00576536">
        <w:rPr>
          <w:rFonts w:eastAsia="Arial"/>
          <w:spacing w:val="-3"/>
        </w:rPr>
        <w:t xml:space="preserve"> </w:t>
      </w:r>
      <w:r w:rsidRPr="00576536">
        <w:rPr>
          <w:rFonts w:eastAsia="Arial"/>
        </w:rPr>
        <w:t>form</w:t>
      </w:r>
      <w:r w:rsidRPr="00576536">
        <w:rPr>
          <w:rFonts w:eastAsia="Arial"/>
          <w:spacing w:val="-2"/>
        </w:rPr>
        <w:t xml:space="preserve"> </w:t>
      </w:r>
      <w:r w:rsidRPr="00576536">
        <w:rPr>
          <w:rFonts w:eastAsia="Arial"/>
          <w:spacing w:val="-1"/>
        </w:rPr>
        <w:t>of</w:t>
      </w:r>
      <w:r w:rsidRPr="00576536">
        <w:rPr>
          <w:rFonts w:eastAsia="Arial"/>
        </w:rPr>
        <w:t xml:space="preserve"> </w:t>
      </w:r>
      <w:r w:rsidRPr="00576536">
        <w:rPr>
          <w:rFonts w:eastAsia="Arial"/>
          <w:spacing w:val="-1"/>
        </w:rPr>
        <w:t>physical</w:t>
      </w:r>
      <w:r w:rsidRPr="00576536">
        <w:rPr>
          <w:rFonts w:eastAsia="Arial"/>
        </w:rPr>
        <w:t xml:space="preserve"> </w:t>
      </w:r>
      <w:r w:rsidRPr="00576536">
        <w:rPr>
          <w:rFonts w:eastAsia="Arial"/>
          <w:spacing w:val="-1"/>
        </w:rPr>
        <w:t>abuse;</w:t>
      </w:r>
      <w:r w:rsidRPr="00576536">
        <w:rPr>
          <w:rFonts w:eastAsia="Arial"/>
          <w:spacing w:val="77"/>
        </w:rPr>
        <w:t xml:space="preserve"> </w:t>
      </w:r>
      <w:r w:rsidRPr="00576536">
        <w:rPr>
          <w:rFonts w:eastAsia="Arial"/>
          <w:spacing w:val="-1"/>
        </w:rPr>
        <w:t>emotional</w:t>
      </w:r>
      <w:r w:rsidRPr="00576536">
        <w:rPr>
          <w:rFonts w:eastAsia="Arial"/>
        </w:rPr>
        <w:t xml:space="preserve"> ill-treatment;</w:t>
      </w:r>
      <w:r w:rsidRPr="00576536">
        <w:rPr>
          <w:rFonts w:eastAsia="Arial"/>
          <w:spacing w:val="-2"/>
        </w:rPr>
        <w:t xml:space="preserve"> </w:t>
      </w:r>
      <w:r w:rsidRPr="00576536">
        <w:rPr>
          <w:rFonts w:eastAsia="Arial"/>
          <w:spacing w:val="-1"/>
        </w:rPr>
        <w:t>sexual</w:t>
      </w:r>
      <w:r w:rsidRPr="00576536">
        <w:rPr>
          <w:rFonts w:eastAsia="Arial"/>
        </w:rPr>
        <w:t xml:space="preserve"> </w:t>
      </w:r>
      <w:r w:rsidRPr="00576536">
        <w:rPr>
          <w:rFonts w:eastAsia="Arial"/>
          <w:spacing w:val="-1"/>
        </w:rPr>
        <w:t>abuse;</w:t>
      </w:r>
      <w:r w:rsidRPr="00576536">
        <w:rPr>
          <w:rFonts w:eastAsia="Arial"/>
          <w:spacing w:val="-2"/>
        </w:rPr>
        <w:t xml:space="preserve"> </w:t>
      </w:r>
      <w:r w:rsidRPr="00576536">
        <w:rPr>
          <w:rFonts w:eastAsia="Arial"/>
          <w:spacing w:val="-1"/>
        </w:rPr>
        <w:t>neglect</w:t>
      </w:r>
      <w:r w:rsidRPr="00576536">
        <w:rPr>
          <w:rFonts w:eastAsia="Arial"/>
          <w:spacing w:val="-2"/>
        </w:rPr>
        <w:t xml:space="preserve"> </w:t>
      </w:r>
      <w:r w:rsidRPr="00576536">
        <w:rPr>
          <w:rFonts w:eastAsia="Arial"/>
        </w:rPr>
        <w:t xml:space="preserve">or </w:t>
      </w:r>
      <w:r w:rsidRPr="00576536">
        <w:rPr>
          <w:rFonts w:eastAsia="Arial"/>
          <w:spacing w:val="-1"/>
        </w:rPr>
        <w:t>insufficient</w:t>
      </w:r>
      <w:r w:rsidRPr="00576536">
        <w:rPr>
          <w:rFonts w:eastAsia="Arial"/>
        </w:rPr>
        <w:t xml:space="preserve"> </w:t>
      </w:r>
      <w:r w:rsidRPr="00576536">
        <w:rPr>
          <w:rFonts w:eastAsia="Arial"/>
          <w:spacing w:val="-1"/>
        </w:rPr>
        <w:t>supervision;</w:t>
      </w:r>
      <w:r w:rsidRPr="00576536">
        <w:rPr>
          <w:rFonts w:eastAsia="Arial"/>
          <w:spacing w:val="71"/>
        </w:rPr>
        <w:t xml:space="preserve"> </w:t>
      </w:r>
      <w:r w:rsidRPr="00576536">
        <w:rPr>
          <w:rFonts w:eastAsia="Arial"/>
          <w:spacing w:val="-1"/>
        </w:rPr>
        <w:t>trafficking;</w:t>
      </w:r>
      <w:r w:rsidRPr="00576536">
        <w:rPr>
          <w:rFonts w:eastAsia="Arial"/>
        </w:rPr>
        <w:t xml:space="preserve"> or </w:t>
      </w:r>
      <w:r w:rsidRPr="00576536">
        <w:rPr>
          <w:rFonts w:eastAsia="Arial"/>
          <w:spacing w:val="-1"/>
        </w:rPr>
        <w:t>commercial,</w:t>
      </w:r>
      <w:r w:rsidRPr="00576536">
        <w:rPr>
          <w:rFonts w:eastAsia="Arial"/>
        </w:rPr>
        <w:t xml:space="preserve"> </w:t>
      </w:r>
      <w:r w:rsidRPr="00576536">
        <w:rPr>
          <w:rFonts w:eastAsia="Arial"/>
          <w:spacing w:val="-1"/>
        </w:rPr>
        <w:t>transactional,</w:t>
      </w:r>
      <w:r w:rsidRPr="00576536">
        <w:rPr>
          <w:rFonts w:eastAsia="Arial"/>
        </w:rPr>
        <w:t xml:space="preserve"> </w:t>
      </w:r>
      <w:r w:rsidRPr="00576536">
        <w:rPr>
          <w:rFonts w:eastAsia="Arial"/>
          <w:spacing w:val="-1"/>
        </w:rPr>
        <w:t>labor,</w:t>
      </w:r>
      <w:r w:rsidRPr="00576536">
        <w:rPr>
          <w:rFonts w:eastAsia="Arial"/>
        </w:rPr>
        <w:t xml:space="preserve"> or </w:t>
      </w:r>
      <w:r w:rsidRPr="00576536">
        <w:rPr>
          <w:rFonts w:eastAsia="Arial"/>
          <w:spacing w:val="-1"/>
        </w:rPr>
        <w:t>other</w:t>
      </w:r>
      <w:r w:rsidRPr="00576536">
        <w:rPr>
          <w:rFonts w:eastAsia="Arial"/>
        </w:rPr>
        <w:t xml:space="preserve"> exploitation </w:t>
      </w:r>
      <w:r w:rsidRPr="00576536">
        <w:rPr>
          <w:rFonts w:eastAsia="Arial"/>
          <w:spacing w:val="-1"/>
        </w:rPr>
        <w:t>resulting</w:t>
      </w:r>
      <w:r w:rsidRPr="00576536">
        <w:rPr>
          <w:rFonts w:eastAsia="Arial"/>
          <w:spacing w:val="79"/>
        </w:rPr>
        <w:t xml:space="preserve"> </w:t>
      </w:r>
      <w:r w:rsidRPr="00576536">
        <w:rPr>
          <w:rFonts w:eastAsia="Arial"/>
        </w:rPr>
        <w:t xml:space="preserve">in </w:t>
      </w:r>
      <w:r w:rsidRPr="00576536">
        <w:rPr>
          <w:rFonts w:eastAsia="Arial"/>
          <w:spacing w:val="-1"/>
        </w:rPr>
        <w:t>actual</w:t>
      </w:r>
      <w:r w:rsidRPr="00576536">
        <w:rPr>
          <w:rFonts w:eastAsia="Arial"/>
        </w:rPr>
        <w:t xml:space="preserve"> or </w:t>
      </w:r>
      <w:r w:rsidRPr="00576536">
        <w:rPr>
          <w:rFonts w:eastAsia="Arial"/>
          <w:spacing w:val="-1"/>
        </w:rPr>
        <w:t>potential</w:t>
      </w:r>
      <w:r w:rsidRPr="00576536">
        <w:rPr>
          <w:rFonts w:eastAsia="Arial"/>
          <w:spacing w:val="-3"/>
        </w:rPr>
        <w:t xml:space="preserve"> </w:t>
      </w:r>
      <w:r w:rsidRPr="00576536">
        <w:rPr>
          <w:rFonts w:eastAsia="Arial"/>
          <w:spacing w:val="-1"/>
        </w:rPr>
        <w:t>harm</w:t>
      </w:r>
      <w:r w:rsidRPr="00576536">
        <w:rPr>
          <w:rFonts w:eastAsia="Arial"/>
        </w:rPr>
        <w:t xml:space="preserve"> </w:t>
      </w:r>
      <w:r w:rsidRPr="00576536">
        <w:rPr>
          <w:rFonts w:eastAsia="Arial"/>
          <w:spacing w:val="-1"/>
        </w:rPr>
        <w:t>to</w:t>
      </w:r>
      <w:r w:rsidRPr="00576536">
        <w:rPr>
          <w:rFonts w:eastAsia="Arial"/>
        </w:rPr>
        <w:t xml:space="preserve"> </w:t>
      </w:r>
      <w:r w:rsidRPr="00576536">
        <w:rPr>
          <w:rFonts w:eastAsia="Arial"/>
          <w:spacing w:val="-1"/>
        </w:rPr>
        <w:t>the</w:t>
      </w:r>
      <w:r w:rsidRPr="00576536">
        <w:rPr>
          <w:rFonts w:eastAsia="Arial"/>
        </w:rPr>
        <w:t xml:space="preserve"> child’s</w:t>
      </w:r>
      <w:r w:rsidRPr="00576536">
        <w:rPr>
          <w:rFonts w:eastAsia="Arial"/>
          <w:spacing w:val="-3"/>
        </w:rPr>
        <w:t xml:space="preserve"> </w:t>
      </w:r>
      <w:r w:rsidRPr="00576536">
        <w:rPr>
          <w:rFonts w:eastAsia="Arial"/>
          <w:spacing w:val="-1"/>
        </w:rPr>
        <w:t>health,</w:t>
      </w:r>
      <w:r w:rsidRPr="00576536">
        <w:rPr>
          <w:rFonts w:eastAsia="Arial"/>
        </w:rPr>
        <w:t xml:space="preserve"> </w:t>
      </w:r>
      <w:r w:rsidRPr="00576536">
        <w:rPr>
          <w:rFonts w:eastAsia="Arial"/>
          <w:spacing w:val="-1"/>
        </w:rPr>
        <w:t>well-being,</w:t>
      </w:r>
      <w:r w:rsidRPr="00576536">
        <w:rPr>
          <w:rFonts w:eastAsia="Arial"/>
        </w:rPr>
        <w:t xml:space="preserve"> </w:t>
      </w:r>
      <w:r w:rsidRPr="00576536">
        <w:rPr>
          <w:rFonts w:eastAsia="Arial"/>
          <w:spacing w:val="-1"/>
        </w:rPr>
        <w:t>survival,</w:t>
      </w:r>
      <w:r w:rsidRPr="00576536">
        <w:rPr>
          <w:rFonts w:eastAsia="Arial"/>
          <w:spacing w:val="63"/>
        </w:rPr>
        <w:t xml:space="preserve"> </w:t>
      </w:r>
      <w:r w:rsidRPr="00576536">
        <w:rPr>
          <w:rFonts w:eastAsia="Arial"/>
          <w:spacing w:val="-1"/>
        </w:rPr>
        <w:t>development,</w:t>
      </w:r>
      <w:r w:rsidRPr="00576536">
        <w:rPr>
          <w:rFonts w:eastAsia="Arial"/>
        </w:rPr>
        <w:t xml:space="preserve"> or </w:t>
      </w:r>
      <w:r w:rsidRPr="00576536">
        <w:rPr>
          <w:rFonts w:eastAsia="Arial"/>
          <w:spacing w:val="-1"/>
        </w:rPr>
        <w:t>dignity.</w:t>
      </w:r>
      <w:r w:rsidRPr="00576536">
        <w:rPr>
          <w:rFonts w:eastAsia="Arial"/>
        </w:rPr>
        <w:t xml:space="preserve"> It includes,</w:t>
      </w:r>
      <w:r w:rsidRPr="00576536">
        <w:rPr>
          <w:rFonts w:eastAsia="Arial"/>
          <w:spacing w:val="-2"/>
        </w:rPr>
        <w:t xml:space="preserve"> </w:t>
      </w:r>
      <w:r w:rsidRPr="00576536">
        <w:rPr>
          <w:rFonts w:eastAsia="Arial"/>
          <w:spacing w:val="-1"/>
        </w:rPr>
        <w:t>but</w:t>
      </w:r>
      <w:r w:rsidRPr="00576536">
        <w:rPr>
          <w:rFonts w:eastAsia="Arial"/>
        </w:rPr>
        <w:t xml:space="preserve"> is </w:t>
      </w:r>
      <w:r w:rsidRPr="00576536">
        <w:rPr>
          <w:rFonts w:eastAsia="Arial"/>
          <w:spacing w:val="-1"/>
        </w:rPr>
        <w:t>not</w:t>
      </w:r>
      <w:r w:rsidRPr="00576536">
        <w:rPr>
          <w:rFonts w:eastAsia="Arial"/>
          <w:spacing w:val="-2"/>
        </w:rPr>
        <w:t xml:space="preserve"> </w:t>
      </w:r>
      <w:r w:rsidRPr="00576536">
        <w:rPr>
          <w:rFonts w:eastAsia="Arial"/>
        </w:rPr>
        <w:t>limited</w:t>
      </w:r>
      <w:r w:rsidRPr="00576536">
        <w:rPr>
          <w:rFonts w:eastAsia="Arial"/>
          <w:spacing w:val="-2"/>
        </w:rPr>
        <w:t xml:space="preserve"> </w:t>
      </w:r>
      <w:r w:rsidRPr="00576536">
        <w:rPr>
          <w:rFonts w:eastAsia="Arial"/>
        </w:rPr>
        <w:t>to:</w:t>
      </w:r>
      <w:r w:rsidRPr="00576536">
        <w:rPr>
          <w:rFonts w:eastAsia="Arial"/>
          <w:spacing w:val="-2"/>
        </w:rPr>
        <w:t xml:space="preserve"> </w:t>
      </w:r>
      <w:r w:rsidRPr="00576536">
        <w:rPr>
          <w:rFonts w:eastAsia="Arial"/>
        </w:rPr>
        <w:t>any</w:t>
      </w:r>
      <w:r w:rsidRPr="00576536">
        <w:rPr>
          <w:rFonts w:eastAsia="Arial"/>
          <w:spacing w:val="-3"/>
        </w:rPr>
        <w:t xml:space="preserve"> </w:t>
      </w:r>
      <w:r w:rsidRPr="00576536">
        <w:rPr>
          <w:rFonts w:eastAsia="Arial"/>
        </w:rPr>
        <w:t>act</w:t>
      </w:r>
      <w:r w:rsidRPr="00576536">
        <w:rPr>
          <w:rFonts w:eastAsia="Arial"/>
          <w:spacing w:val="-2"/>
        </w:rPr>
        <w:t xml:space="preserve"> </w:t>
      </w:r>
      <w:r w:rsidRPr="00576536">
        <w:rPr>
          <w:rFonts w:eastAsia="Arial"/>
        </w:rPr>
        <w:t>or</w:t>
      </w:r>
      <w:r w:rsidRPr="00576536">
        <w:rPr>
          <w:rFonts w:eastAsia="Arial"/>
          <w:spacing w:val="-3"/>
        </w:rPr>
        <w:t xml:space="preserve"> </w:t>
      </w:r>
      <w:r w:rsidRPr="00576536">
        <w:rPr>
          <w:rFonts w:eastAsia="Arial"/>
        </w:rPr>
        <w:t>failure to</w:t>
      </w:r>
      <w:r w:rsidRPr="00576536">
        <w:rPr>
          <w:rFonts w:eastAsia="Arial"/>
          <w:spacing w:val="27"/>
        </w:rPr>
        <w:t xml:space="preserve"> </w:t>
      </w:r>
      <w:r w:rsidRPr="00576536">
        <w:rPr>
          <w:rFonts w:eastAsia="Arial"/>
        </w:rPr>
        <w:t xml:space="preserve">act </w:t>
      </w:r>
      <w:r w:rsidRPr="00576536">
        <w:rPr>
          <w:rFonts w:eastAsia="Arial"/>
          <w:spacing w:val="-1"/>
        </w:rPr>
        <w:t>which</w:t>
      </w:r>
      <w:r w:rsidRPr="00576536">
        <w:rPr>
          <w:rFonts w:eastAsia="Arial"/>
        </w:rPr>
        <w:t xml:space="preserve"> results in</w:t>
      </w:r>
      <w:r w:rsidRPr="00576536">
        <w:rPr>
          <w:rFonts w:eastAsia="Arial"/>
          <w:spacing w:val="-2"/>
        </w:rPr>
        <w:t xml:space="preserve"> </w:t>
      </w:r>
      <w:r w:rsidRPr="00576536">
        <w:rPr>
          <w:rFonts w:eastAsia="Arial"/>
          <w:spacing w:val="-1"/>
        </w:rPr>
        <w:t>death,</w:t>
      </w:r>
      <w:r w:rsidRPr="00576536">
        <w:rPr>
          <w:rFonts w:eastAsia="Arial"/>
        </w:rPr>
        <w:t xml:space="preserve"> </w:t>
      </w:r>
      <w:r w:rsidRPr="00576536">
        <w:rPr>
          <w:rFonts w:eastAsia="Arial"/>
          <w:spacing w:val="-1"/>
        </w:rPr>
        <w:t>serious</w:t>
      </w:r>
      <w:r w:rsidRPr="00576536">
        <w:rPr>
          <w:rFonts w:eastAsia="Arial"/>
          <w:spacing w:val="-2"/>
        </w:rPr>
        <w:t xml:space="preserve"> </w:t>
      </w:r>
      <w:r w:rsidRPr="00576536">
        <w:rPr>
          <w:rFonts w:eastAsia="Arial"/>
          <w:spacing w:val="-1"/>
        </w:rPr>
        <w:t>physical</w:t>
      </w:r>
      <w:r w:rsidRPr="00576536">
        <w:rPr>
          <w:rFonts w:eastAsia="Arial"/>
        </w:rPr>
        <w:t xml:space="preserve"> or </w:t>
      </w:r>
      <w:r w:rsidRPr="00576536">
        <w:rPr>
          <w:rFonts w:eastAsia="Arial"/>
          <w:spacing w:val="-1"/>
        </w:rPr>
        <w:t>emotional</w:t>
      </w:r>
      <w:r w:rsidRPr="00576536">
        <w:rPr>
          <w:rFonts w:eastAsia="Arial"/>
        </w:rPr>
        <w:t xml:space="preserve"> </w:t>
      </w:r>
      <w:r w:rsidRPr="00576536">
        <w:rPr>
          <w:rFonts w:eastAsia="Arial"/>
          <w:spacing w:val="-1"/>
        </w:rPr>
        <w:t>harm</w:t>
      </w:r>
      <w:r w:rsidRPr="00576536">
        <w:rPr>
          <w:rFonts w:eastAsia="Arial"/>
        </w:rPr>
        <w:t xml:space="preserve"> </w:t>
      </w:r>
      <w:r w:rsidRPr="00576536">
        <w:rPr>
          <w:rFonts w:eastAsia="Arial"/>
          <w:spacing w:val="-1"/>
        </w:rPr>
        <w:t>to</w:t>
      </w:r>
      <w:r w:rsidRPr="00576536">
        <w:rPr>
          <w:rFonts w:eastAsia="Arial"/>
        </w:rPr>
        <w:t xml:space="preserve"> a</w:t>
      </w:r>
      <w:r w:rsidRPr="00576536">
        <w:rPr>
          <w:rFonts w:eastAsia="Arial"/>
          <w:spacing w:val="-1"/>
        </w:rPr>
        <w:t xml:space="preserve"> child,</w:t>
      </w:r>
      <w:r w:rsidRPr="00576536">
        <w:rPr>
          <w:rFonts w:eastAsia="Arial"/>
        </w:rPr>
        <w:t xml:space="preserve"> or </w:t>
      </w:r>
      <w:r w:rsidRPr="00576536">
        <w:rPr>
          <w:rFonts w:eastAsia="Arial"/>
          <w:spacing w:val="-1"/>
        </w:rPr>
        <w:t>an</w:t>
      </w:r>
      <w:r w:rsidRPr="00576536">
        <w:rPr>
          <w:rFonts w:eastAsia="Arial"/>
          <w:spacing w:val="55"/>
        </w:rPr>
        <w:t xml:space="preserve"> </w:t>
      </w:r>
      <w:r w:rsidRPr="00576536">
        <w:rPr>
          <w:rFonts w:eastAsia="Arial"/>
        </w:rPr>
        <w:t>act or</w:t>
      </w:r>
      <w:r w:rsidRPr="00576536">
        <w:rPr>
          <w:rFonts w:eastAsia="Arial"/>
          <w:spacing w:val="-3"/>
        </w:rPr>
        <w:t xml:space="preserve"> </w:t>
      </w:r>
      <w:r w:rsidRPr="00576536">
        <w:rPr>
          <w:rFonts w:eastAsia="Arial"/>
        </w:rPr>
        <w:t xml:space="preserve">failure </w:t>
      </w:r>
      <w:r w:rsidRPr="00576536">
        <w:rPr>
          <w:rFonts w:eastAsia="Arial"/>
          <w:spacing w:val="-1"/>
        </w:rPr>
        <w:t>to</w:t>
      </w:r>
      <w:r w:rsidRPr="00576536">
        <w:rPr>
          <w:rFonts w:eastAsia="Arial"/>
        </w:rPr>
        <w:t xml:space="preserve"> act</w:t>
      </w:r>
      <w:r w:rsidRPr="00576536">
        <w:rPr>
          <w:rFonts w:eastAsia="Arial"/>
          <w:spacing w:val="-2"/>
        </w:rPr>
        <w:t xml:space="preserve"> </w:t>
      </w:r>
      <w:r w:rsidRPr="00576536">
        <w:rPr>
          <w:rFonts w:eastAsia="Arial"/>
          <w:spacing w:val="-1"/>
        </w:rPr>
        <w:t>which</w:t>
      </w:r>
      <w:r w:rsidRPr="00576536">
        <w:rPr>
          <w:rFonts w:eastAsia="Arial"/>
        </w:rPr>
        <w:t xml:space="preserve"> </w:t>
      </w:r>
      <w:r w:rsidRPr="00576536">
        <w:rPr>
          <w:rFonts w:eastAsia="Arial"/>
          <w:spacing w:val="-1"/>
        </w:rPr>
        <w:t>presents</w:t>
      </w:r>
      <w:r w:rsidRPr="00576536">
        <w:rPr>
          <w:rFonts w:eastAsia="Arial"/>
          <w:spacing w:val="-2"/>
        </w:rPr>
        <w:t xml:space="preserve"> </w:t>
      </w:r>
      <w:r w:rsidRPr="00576536">
        <w:rPr>
          <w:rFonts w:eastAsia="Arial"/>
        </w:rPr>
        <w:t xml:space="preserve">an </w:t>
      </w:r>
      <w:r w:rsidRPr="00576536">
        <w:rPr>
          <w:rFonts w:eastAsia="Arial"/>
          <w:spacing w:val="-1"/>
        </w:rPr>
        <w:t>imminent</w:t>
      </w:r>
      <w:r w:rsidRPr="00576536">
        <w:rPr>
          <w:rFonts w:eastAsia="Arial"/>
        </w:rPr>
        <w:t xml:space="preserve"> </w:t>
      </w:r>
      <w:r w:rsidRPr="00576536">
        <w:rPr>
          <w:rFonts w:eastAsia="Arial"/>
          <w:spacing w:val="-1"/>
        </w:rPr>
        <w:t>risk</w:t>
      </w:r>
      <w:r w:rsidRPr="00576536">
        <w:rPr>
          <w:rFonts w:eastAsia="Arial"/>
        </w:rPr>
        <w:t xml:space="preserve"> </w:t>
      </w:r>
      <w:r w:rsidRPr="00576536">
        <w:rPr>
          <w:rFonts w:eastAsia="Arial"/>
          <w:spacing w:val="-1"/>
        </w:rPr>
        <w:t>of</w:t>
      </w:r>
      <w:r w:rsidRPr="00576536">
        <w:rPr>
          <w:rFonts w:eastAsia="Arial"/>
          <w:spacing w:val="2"/>
        </w:rPr>
        <w:t xml:space="preserve"> </w:t>
      </w:r>
      <w:r w:rsidRPr="00576536">
        <w:rPr>
          <w:rFonts w:eastAsia="Arial"/>
          <w:spacing w:val="-1"/>
        </w:rPr>
        <w:t>serious</w:t>
      </w:r>
      <w:r w:rsidRPr="00576536">
        <w:rPr>
          <w:rFonts w:eastAsia="Arial"/>
          <w:spacing w:val="-2"/>
        </w:rPr>
        <w:t xml:space="preserve"> </w:t>
      </w:r>
      <w:r w:rsidRPr="00576536">
        <w:rPr>
          <w:rFonts w:eastAsia="Arial"/>
        </w:rPr>
        <w:t>harm</w:t>
      </w:r>
      <w:r w:rsidRPr="00576536">
        <w:rPr>
          <w:rFonts w:eastAsia="Arial"/>
          <w:spacing w:val="-2"/>
        </w:rPr>
        <w:t xml:space="preserve"> </w:t>
      </w:r>
      <w:r w:rsidRPr="00576536">
        <w:rPr>
          <w:rFonts w:eastAsia="Arial"/>
        </w:rPr>
        <w:t>to</w:t>
      </w:r>
      <w:r w:rsidRPr="00576536">
        <w:rPr>
          <w:rFonts w:eastAsia="Arial"/>
          <w:spacing w:val="1"/>
        </w:rPr>
        <w:t xml:space="preserve"> </w:t>
      </w:r>
      <w:r w:rsidRPr="00576536">
        <w:rPr>
          <w:rFonts w:eastAsia="Arial"/>
        </w:rPr>
        <w:t>a</w:t>
      </w:r>
      <w:r w:rsidRPr="00576536">
        <w:rPr>
          <w:rFonts w:eastAsia="Arial"/>
          <w:spacing w:val="1"/>
        </w:rPr>
        <w:t xml:space="preserve"> </w:t>
      </w:r>
      <w:r w:rsidRPr="00576536">
        <w:rPr>
          <w:rFonts w:eastAsia="Arial"/>
          <w:spacing w:val="-1"/>
        </w:rPr>
        <w:t>child.</w:t>
      </w:r>
    </w:p>
    <w:p w14:paraId="5371732B" w14:textId="77777777" w:rsidR="00275987" w:rsidRPr="00576536" w:rsidRDefault="00275987" w:rsidP="00275987">
      <w:pPr>
        <w:ind w:right="6"/>
        <w:rPr>
          <w:rFonts w:eastAsia="Arial"/>
        </w:rPr>
      </w:pPr>
    </w:p>
    <w:p w14:paraId="425C0A71" w14:textId="77777777" w:rsidR="00275987" w:rsidRPr="00576536" w:rsidRDefault="00275987" w:rsidP="00275987">
      <w:pPr>
        <w:pStyle w:val="ListParagraph"/>
        <w:widowControl w:val="0"/>
        <w:numPr>
          <w:ilvl w:val="0"/>
          <w:numId w:val="35"/>
        </w:numPr>
        <w:ind w:right="2"/>
        <w:contextualSpacing w:val="0"/>
        <w:rPr>
          <w:rFonts w:eastAsia="Arial"/>
        </w:rPr>
      </w:pPr>
      <w:r w:rsidRPr="00576536">
        <w:rPr>
          <w:rFonts w:eastAsia="Arial"/>
          <w:spacing w:val="-1"/>
        </w:rPr>
        <w:t>Physical</w:t>
      </w:r>
      <w:r w:rsidRPr="00576536">
        <w:rPr>
          <w:rFonts w:eastAsia="Arial"/>
        </w:rPr>
        <w:t xml:space="preserve"> </w:t>
      </w:r>
      <w:r w:rsidRPr="00576536">
        <w:rPr>
          <w:rFonts w:eastAsia="Arial"/>
          <w:spacing w:val="-1"/>
        </w:rPr>
        <w:t>abuse:</w:t>
      </w:r>
      <w:r w:rsidRPr="00576536">
        <w:rPr>
          <w:rFonts w:eastAsia="Arial"/>
        </w:rPr>
        <w:t xml:space="preserve">  </w:t>
      </w:r>
      <w:r w:rsidRPr="00576536">
        <w:rPr>
          <w:rFonts w:eastAsia="Arial"/>
          <w:spacing w:val="-1"/>
        </w:rPr>
        <w:t>Constitutes</w:t>
      </w:r>
      <w:r w:rsidRPr="00576536">
        <w:rPr>
          <w:rFonts w:eastAsia="Arial"/>
          <w:spacing w:val="-2"/>
        </w:rPr>
        <w:t xml:space="preserve"> </w:t>
      </w:r>
      <w:r w:rsidRPr="00576536">
        <w:rPr>
          <w:rFonts w:eastAsia="Arial"/>
        </w:rPr>
        <w:t>acts or</w:t>
      </w:r>
      <w:r w:rsidRPr="00576536">
        <w:rPr>
          <w:rFonts w:eastAsia="Arial"/>
          <w:spacing w:val="-3"/>
        </w:rPr>
        <w:t xml:space="preserve"> </w:t>
      </w:r>
      <w:r w:rsidRPr="00576536">
        <w:rPr>
          <w:rFonts w:eastAsia="Arial"/>
        </w:rPr>
        <w:t xml:space="preserve">failures </w:t>
      </w:r>
      <w:r w:rsidRPr="00576536">
        <w:rPr>
          <w:rFonts w:eastAsia="Arial"/>
          <w:spacing w:val="-1"/>
        </w:rPr>
        <w:t>to</w:t>
      </w:r>
      <w:r w:rsidRPr="00576536">
        <w:rPr>
          <w:rFonts w:eastAsia="Arial"/>
        </w:rPr>
        <w:t xml:space="preserve"> act </w:t>
      </w:r>
      <w:r w:rsidRPr="00576536">
        <w:rPr>
          <w:rFonts w:eastAsia="Arial"/>
          <w:spacing w:val="-1"/>
        </w:rPr>
        <w:t xml:space="preserve">resulting </w:t>
      </w:r>
      <w:r w:rsidRPr="00576536">
        <w:rPr>
          <w:rFonts w:eastAsia="Arial"/>
        </w:rPr>
        <w:t>in injury</w:t>
      </w:r>
      <w:r w:rsidRPr="00576536">
        <w:rPr>
          <w:rFonts w:eastAsia="Arial"/>
          <w:spacing w:val="-3"/>
        </w:rPr>
        <w:t xml:space="preserve"> </w:t>
      </w:r>
      <w:r w:rsidRPr="00576536">
        <w:rPr>
          <w:rFonts w:eastAsia="Arial"/>
        </w:rPr>
        <w:t>(not</w:t>
      </w:r>
      <w:r w:rsidRPr="00576536">
        <w:rPr>
          <w:rFonts w:eastAsia="Arial"/>
          <w:spacing w:val="53"/>
        </w:rPr>
        <w:t xml:space="preserve"> </w:t>
      </w:r>
      <w:r w:rsidRPr="00576536">
        <w:rPr>
          <w:rFonts w:eastAsia="Arial"/>
          <w:spacing w:val="-1"/>
        </w:rPr>
        <w:t>necessarily visible),</w:t>
      </w:r>
      <w:r w:rsidRPr="00576536">
        <w:rPr>
          <w:rFonts w:eastAsia="Arial"/>
        </w:rPr>
        <w:t xml:space="preserve"> </w:t>
      </w:r>
      <w:r w:rsidRPr="00576536">
        <w:rPr>
          <w:rFonts w:eastAsia="Arial"/>
          <w:spacing w:val="-1"/>
        </w:rPr>
        <w:t>unnecessary</w:t>
      </w:r>
      <w:r w:rsidRPr="00576536">
        <w:rPr>
          <w:rFonts w:eastAsia="Arial"/>
          <w:spacing w:val="-4"/>
        </w:rPr>
        <w:t xml:space="preserve"> </w:t>
      </w:r>
      <w:r w:rsidRPr="00576536">
        <w:rPr>
          <w:rFonts w:eastAsia="Arial"/>
        </w:rPr>
        <w:t xml:space="preserve">or </w:t>
      </w:r>
      <w:r w:rsidRPr="00576536">
        <w:rPr>
          <w:rFonts w:eastAsia="Arial"/>
          <w:spacing w:val="-1"/>
        </w:rPr>
        <w:t>unjustified</w:t>
      </w:r>
      <w:r w:rsidRPr="00576536">
        <w:rPr>
          <w:rFonts w:eastAsia="Arial"/>
        </w:rPr>
        <w:t xml:space="preserve"> </w:t>
      </w:r>
      <w:r w:rsidRPr="00576536">
        <w:rPr>
          <w:rFonts w:eastAsia="Arial"/>
          <w:spacing w:val="-1"/>
        </w:rPr>
        <w:t>pain</w:t>
      </w:r>
      <w:r w:rsidRPr="00576536">
        <w:rPr>
          <w:rFonts w:eastAsia="Arial"/>
        </w:rPr>
        <w:t xml:space="preserve"> or </w:t>
      </w:r>
      <w:r w:rsidRPr="00576536">
        <w:rPr>
          <w:rFonts w:eastAsia="Arial"/>
          <w:spacing w:val="-1"/>
        </w:rPr>
        <w:t>suffering</w:t>
      </w:r>
      <w:r w:rsidRPr="00576536">
        <w:rPr>
          <w:rFonts w:eastAsia="Arial"/>
          <w:spacing w:val="-2"/>
        </w:rPr>
        <w:t xml:space="preserve"> </w:t>
      </w:r>
      <w:r w:rsidRPr="00576536">
        <w:rPr>
          <w:rFonts w:eastAsia="Arial"/>
          <w:spacing w:val="-1"/>
        </w:rPr>
        <w:t>without</w:t>
      </w:r>
      <w:r w:rsidRPr="00576536">
        <w:rPr>
          <w:rFonts w:eastAsia="Arial"/>
          <w:spacing w:val="85"/>
        </w:rPr>
        <w:t xml:space="preserve"> </w:t>
      </w:r>
      <w:r w:rsidRPr="00576536">
        <w:rPr>
          <w:rFonts w:eastAsia="Arial"/>
        </w:rPr>
        <w:t>causing</w:t>
      </w:r>
      <w:r w:rsidRPr="00576536">
        <w:rPr>
          <w:rFonts w:eastAsia="Arial"/>
          <w:spacing w:val="-1"/>
        </w:rPr>
        <w:t xml:space="preserve"> injury,</w:t>
      </w:r>
      <w:r w:rsidRPr="00576536">
        <w:rPr>
          <w:rFonts w:eastAsia="Arial"/>
        </w:rPr>
        <w:t xml:space="preserve"> harm</w:t>
      </w:r>
      <w:r w:rsidRPr="00576536">
        <w:rPr>
          <w:rFonts w:eastAsia="Arial"/>
          <w:spacing w:val="1"/>
        </w:rPr>
        <w:t xml:space="preserve"> </w:t>
      </w:r>
      <w:r w:rsidRPr="00576536">
        <w:rPr>
          <w:rFonts w:eastAsia="Arial"/>
        </w:rPr>
        <w:t xml:space="preserve">or </w:t>
      </w:r>
      <w:r w:rsidRPr="00576536">
        <w:rPr>
          <w:rFonts w:eastAsia="Arial"/>
          <w:spacing w:val="-1"/>
        </w:rPr>
        <w:t>risk</w:t>
      </w:r>
      <w:r w:rsidRPr="00576536">
        <w:rPr>
          <w:rFonts w:eastAsia="Arial"/>
        </w:rPr>
        <w:t xml:space="preserve"> of </w:t>
      </w:r>
      <w:r w:rsidRPr="00576536">
        <w:rPr>
          <w:rFonts w:eastAsia="Arial"/>
          <w:spacing w:val="-1"/>
        </w:rPr>
        <w:t>harm</w:t>
      </w:r>
      <w:r w:rsidRPr="00576536">
        <w:rPr>
          <w:rFonts w:eastAsia="Arial"/>
          <w:spacing w:val="1"/>
        </w:rPr>
        <w:t xml:space="preserve"> </w:t>
      </w:r>
      <w:r w:rsidRPr="00576536">
        <w:rPr>
          <w:rFonts w:eastAsia="Arial"/>
          <w:spacing w:val="-1"/>
        </w:rPr>
        <w:t>to</w:t>
      </w:r>
      <w:r w:rsidRPr="00576536">
        <w:rPr>
          <w:rFonts w:eastAsia="Arial"/>
        </w:rPr>
        <w:t xml:space="preserve"> a</w:t>
      </w:r>
      <w:r w:rsidRPr="00576536">
        <w:rPr>
          <w:rFonts w:eastAsia="Arial"/>
          <w:spacing w:val="1"/>
        </w:rPr>
        <w:t xml:space="preserve"> </w:t>
      </w:r>
      <w:r w:rsidRPr="00576536">
        <w:rPr>
          <w:rFonts w:eastAsia="Arial"/>
          <w:spacing w:val="-1"/>
        </w:rPr>
        <w:t>child’s</w:t>
      </w:r>
      <w:r w:rsidRPr="00576536">
        <w:rPr>
          <w:rFonts w:eastAsia="Arial"/>
        </w:rPr>
        <w:t xml:space="preserve"> </w:t>
      </w:r>
      <w:r w:rsidRPr="00576536">
        <w:rPr>
          <w:rFonts w:eastAsia="Arial"/>
          <w:spacing w:val="-1"/>
        </w:rPr>
        <w:t>health</w:t>
      </w:r>
      <w:r w:rsidRPr="00576536">
        <w:rPr>
          <w:rFonts w:eastAsia="Arial"/>
        </w:rPr>
        <w:t xml:space="preserve"> or </w:t>
      </w:r>
      <w:r w:rsidRPr="00576536">
        <w:rPr>
          <w:rFonts w:eastAsia="Arial"/>
          <w:spacing w:val="-1"/>
        </w:rPr>
        <w:t>welfare,</w:t>
      </w:r>
      <w:r w:rsidRPr="00576536">
        <w:rPr>
          <w:rFonts w:eastAsia="Arial"/>
          <w:spacing w:val="-2"/>
        </w:rPr>
        <w:t xml:space="preserve"> </w:t>
      </w:r>
      <w:r w:rsidRPr="00576536">
        <w:rPr>
          <w:rFonts w:eastAsia="Arial"/>
        </w:rPr>
        <w:t>or</w:t>
      </w:r>
      <w:r w:rsidRPr="00576536">
        <w:rPr>
          <w:rFonts w:eastAsia="Arial"/>
          <w:spacing w:val="-3"/>
        </w:rPr>
        <w:t xml:space="preserve"> </w:t>
      </w:r>
      <w:r w:rsidRPr="00576536">
        <w:rPr>
          <w:rFonts w:eastAsia="Arial"/>
          <w:spacing w:val="-1"/>
        </w:rPr>
        <w:t>death.</w:t>
      </w:r>
      <w:r w:rsidRPr="00576536">
        <w:rPr>
          <w:rFonts w:eastAsia="Arial"/>
          <w:spacing w:val="43"/>
        </w:rPr>
        <w:t xml:space="preserve"> </w:t>
      </w:r>
      <w:r w:rsidRPr="00576536">
        <w:rPr>
          <w:rFonts w:eastAsia="Arial"/>
        </w:rPr>
        <w:t>Such</w:t>
      </w:r>
      <w:r w:rsidRPr="00576536">
        <w:rPr>
          <w:rFonts w:eastAsia="Arial"/>
          <w:spacing w:val="-2"/>
        </w:rPr>
        <w:t xml:space="preserve"> </w:t>
      </w:r>
      <w:r w:rsidRPr="00576536">
        <w:rPr>
          <w:rFonts w:eastAsia="Arial"/>
        </w:rPr>
        <w:t>acts</w:t>
      </w:r>
      <w:r w:rsidRPr="00576536">
        <w:rPr>
          <w:rFonts w:eastAsia="Arial"/>
          <w:spacing w:val="-2"/>
        </w:rPr>
        <w:t xml:space="preserve"> </w:t>
      </w:r>
      <w:r w:rsidRPr="00576536">
        <w:rPr>
          <w:rFonts w:eastAsia="Arial"/>
        </w:rPr>
        <w:t>may</w:t>
      </w:r>
      <w:r w:rsidRPr="00576536">
        <w:rPr>
          <w:rFonts w:eastAsia="Arial"/>
          <w:spacing w:val="-3"/>
        </w:rPr>
        <w:t xml:space="preserve"> </w:t>
      </w:r>
      <w:r w:rsidRPr="00576536">
        <w:rPr>
          <w:rFonts w:eastAsia="Arial"/>
          <w:spacing w:val="-1"/>
        </w:rPr>
        <w:t>include,</w:t>
      </w:r>
      <w:r w:rsidRPr="00576536">
        <w:rPr>
          <w:rFonts w:eastAsia="Arial"/>
        </w:rPr>
        <w:t xml:space="preserve"> but</w:t>
      </w:r>
      <w:r w:rsidRPr="00576536">
        <w:rPr>
          <w:rFonts w:eastAsia="Arial"/>
          <w:spacing w:val="-2"/>
        </w:rPr>
        <w:t xml:space="preserve"> </w:t>
      </w:r>
      <w:r w:rsidRPr="00576536">
        <w:rPr>
          <w:rFonts w:eastAsia="Arial"/>
        </w:rPr>
        <w:t>are</w:t>
      </w:r>
      <w:r w:rsidRPr="00576536">
        <w:rPr>
          <w:rFonts w:eastAsia="Arial"/>
          <w:spacing w:val="-2"/>
        </w:rPr>
        <w:t xml:space="preserve"> </w:t>
      </w:r>
      <w:r w:rsidRPr="00576536">
        <w:rPr>
          <w:rFonts w:eastAsia="Arial"/>
        </w:rPr>
        <w:t xml:space="preserve">not </w:t>
      </w:r>
      <w:r w:rsidRPr="00576536">
        <w:rPr>
          <w:rFonts w:eastAsia="Arial"/>
          <w:spacing w:val="-1"/>
        </w:rPr>
        <w:t>limited</w:t>
      </w:r>
      <w:r w:rsidRPr="00576536">
        <w:rPr>
          <w:rFonts w:eastAsia="Arial"/>
          <w:spacing w:val="-2"/>
        </w:rPr>
        <w:t xml:space="preserve"> </w:t>
      </w:r>
      <w:r w:rsidRPr="00576536">
        <w:rPr>
          <w:rFonts w:eastAsia="Arial"/>
          <w:spacing w:val="-1"/>
        </w:rPr>
        <w:t>to:</w:t>
      </w:r>
      <w:r w:rsidRPr="00576536">
        <w:rPr>
          <w:rFonts w:eastAsia="Arial"/>
          <w:spacing w:val="64"/>
        </w:rPr>
        <w:t xml:space="preserve"> </w:t>
      </w:r>
      <w:r w:rsidRPr="00576536">
        <w:rPr>
          <w:rFonts w:eastAsia="Arial"/>
          <w:spacing w:val="-1"/>
        </w:rPr>
        <w:t>punching,</w:t>
      </w:r>
      <w:r w:rsidRPr="00576536">
        <w:rPr>
          <w:rFonts w:eastAsia="Arial"/>
        </w:rPr>
        <w:t xml:space="preserve"> </w:t>
      </w:r>
      <w:r w:rsidRPr="00576536">
        <w:rPr>
          <w:rFonts w:eastAsia="Arial"/>
          <w:spacing w:val="-1"/>
        </w:rPr>
        <w:t>beating,</w:t>
      </w:r>
      <w:r w:rsidRPr="00576536">
        <w:rPr>
          <w:rFonts w:eastAsia="Arial"/>
        </w:rPr>
        <w:t xml:space="preserve"> </w:t>
      </w:r>
      <w:r w:rsidRPr="00576536">
        <w:rPr>
          <w:rFonts w:eastAsia="Arial"/>
          <w:spacing w:val="-1"/>
        </w:rPr>
        <w:t>kicking,</w:t>
      </w:r>
      <w:r w:rsidRPr="00576536">
        <w:rPr>
          <w:rFonts w:eastAsia="Arial"/>
          <w:spacing w:val="57"/>
        </w:rPr>
        <w:t xml:space="preserve"> </w:t>
      </w:r>
      <w:r w:rsidRPr="00576536">
        <w:rPr>
          <w:rFonts w:eastAsia="Arial"/>
          <w:spacing w:val="-1"/>
        </w:rPr>
        <w:t>biting,</w:t>
      </w:r>
      <w:r w:rsidRPr="00576536">
        <w:rPr>
          <w:rFonts w:eastAsia="Arial"/>
        </w:rPr>
        <w:t xml:space="preserve"> </w:t>
      </w:r>
      <w:r w:rsidRPr="00576536">
        <w:rPr>
          <w:rFonts w:eastAsia="Arial"/>
          <w:spacing w:val="-1"/>
        </w:rPr>
        <w:t>shaking,</w:t>
      </w:r>
      <w:r w:rsidRPr="00576536">
        <w:rPr>
          <w:rFonts w:eastAsia="Arial"/>
        </w:rPr>
        <w:t xml:space="preserve"> </w:t>
      </w:r>
      <w:r w:rsidRPr="00576536">
        <w:rPr>
          <w:rFonts w:eastAsia="Arial"/>
          <w:spacing w:val="-1"/>
        </w:rPr>
        <w:t>throwing,</w:t>
      </w:r>
      <w:r w:rsidRPr="00576536">
        <w:rPr>
          <w:rFonts w:eastAsia="Arial"/>
        </w:rPr>
        <w:t xml:space="preserve"> stabbing, </w:t>
      </w:r>
      <w:r w:rsidRPr="00576536">
        <w:rPr>
          <w:rFonts w:eastAsia="Arial"/>
          <w:spacing w:val="-1"/>
        </w:rPr>
        <w:t>choking,</w:t>
      </w:r>
      <w:r w:rsidRPr="00576536">
        <w:rPr>
          <w:rFonts w:eastAsia="Arial"/>
        </w:rPr>
        <w:t xml:space="preserve"> </w:t>
      </w:r>
      <w:r w:rsidRPr="00576536">
        <w:rPr>
          <w:rFonts w:eastAsia="Arial"/>
          <w:spacing w:val="-1"/>
        </w:rPr>
        <w:t>or</w:t>
      </w:r>
      <w:r w:rsidRPr="00576536">
        <w:rPr>
          <w:rFonts w:eastAsia="Arial"/>
        </w:rPr>
        <w:t xml:space="preserve"> hitting</w:t>
      </w:r>
      <w:r w:rsidRPr="00576536">
        <w:rPr>
          <w:rFonts w:eastAsia="Arial"/>
          <w:spacing w:val="-1"/>
        </w:rPr>
        <w:t xml:space="preserve"> (regardless</w:t>
      </w:r>
      <w:r w:rsidRPr="00576536">
        <w:rPr>
          <w:rFonts w:eastAsia="Arial"/>
        </w:rPr>
        <w:t xml:space="preserve"> </w:t>
      </w:r>
      <w:r w:rsidRPr="00576536">
        <w:rPr>
          <w:rFonts w:eastAsia="Arial"/>
          <w:spacing w:val="-1"/>
        </w:rPr>
        <w:t>of</w:t>
      </w:r>
      <w:r w:rsidRPr="00576536">
        <w:rPr>
          <w:rFonts w:eastAsia="Arial"/>
        </w:rPr>
        <w:t xml:space="preserve"> object</w:t>
      </w:r>
      <w:r w:rsidRPr="00576536">
        <w:rPr>
          <w:rFonts w:eastAsia="Arial"/>
          <w:spacing w:val="59"/>
        </w:rPr>
        <w:t xml:space="preserve"> </w:t>
      </w:r>
      <w:r w:rsidRPr="00576536">
        <w:rPr>
          <w:rFonts w:eastAsia="Arial"/>
        </w:rPr>
        <w:t>used),</w:t>
      </w:r>
      <w:r w:rsidRPr="00576536">
        <w:rPr>
          <w:rFonts w:eastAsia="Arial"/>
          <w:spacing w:val="-3"/>
        </w:rPr>
        <w:t xml:space="preserve"> </w:t>
      </w:r>
      <w:r w:rsidRPr="00576536">
        <w:rPr>
          <w:rFonts w:eastAsia="Arial"/>
        </w:rPr>
        <w:t xml:space="preserve">or </w:t>
      </w:r>
      <w:r w:rsidRPr="00576536">
        <w:rPr>
          <w:rFonts w:eastAsia="Arial"/>
          <w:spacing w:val="-1"/>
        </w:rPr>
        <w:t>burning.</w:t>
      </w:r>
      <w:r w:rsidRPr="00576536">
        <w:rPr>
          <w:rFonts w:eastAsia="Arial"/>
        </w:rPr>
        <w:t xml:space="preserve"> </w:t>
      </w:r>
      <w:r w:rsidRPr="00576536">
        <w:rPr>
          <w:rFonts w:eastAsia="Arial"/>
          <w:spacing w:val="-1"/>
        </w:rPr>
        <w:t>These</w:t>
      </w:r>
      <w:r w:rsidRPr="00576536">
        <w:rPr>
          <w:rFonts w:eastAsia="Arial"/>
        </w:rPr>
        <w:t xml:space="preserve"> acts</w:t>
      </w:r>
      <w:r w:rsidRPr="00576536">
        <w:rPr>
          <w:rFonts w:eastAsia="Arial"/>
          <w:spacing w:val="-2"/>
        </w:rPr>
        <w:t xml:space="preserve"> </w:t>
      </w:r>
      <w:r w:rsidRPr="00576536">
        <w:rPr>
          <w:rFonts w:eastAsia="Arial"/>
        </w:rPr>
        <w:t>are considered</w:t>
      </w:r>
      <w:r w:rsidRPr="00576536">
        <w:rPr>
          <w:rFonts w:eastAsia="Arial"/>
          <w:spacing w:val="-2"/>
        </w:rPr>
        <w:t xml:space="preserve"> </w:t>
      </w:r>
      <w:r w:rsidRPr="00576536">
        <w:rPr>
          <w:rFonts w:eastAsia="Arial"/>
          <w:spacing w:val="-1"/>
        </w:rPr>
        <w:t>abuse</w:t>
      </w:r>
      <w:r w:rsidRPr="00576536">
        <w:rPr>
          <w:rFonts w:eastAsia="Arial"/>
        </w:rPr>
        <w:t xml:space="preserve"> </w:t>
      </w:r>
      <w:r w:rsidRPr="00576536">
        <w:rPr>
          <w:rFonts w:eastAsia="Arial"/>
          <w:spacing w:val="-1"/>
        </w:rPr>
        <w:t>regardless</w:t>
      </w:r>
      <w:r w:rsidRPr="00576536">
        <w:rPr>
          <w:rFonts w:eastAsia="Arial"/>
          <w:spacing w:val="-2"/>
        </w:rPr>
        <w:t xml:space="preserve"> </w:t>
      </w:r>
      <w:r w:rsidRPr="00576536">
        <w:rPr>
          <w:rFonts w:eastAsia="Arial"/>
          <w:spacing w:val="-1"/>
        </w:rPr>
        <w:t>of</w:t>
      </w:r>
      <w:r w:rsidRPr="00576536">
        <w:rPr>
          <w:rFonts w:eastAsia="Arial"/>
          <w:spacing w:val="2"/>
        </w:rPr>
        <w:t xml:space="preserve"> </w:t>
      </w:r>
      <w:r w:rsidRPr="00576536">
        <w:rPr>
          <w:rFonts w:eastAsia="Arial"/>
          <w:spacing w:val="-1"/>
        </w:rPr>
        <w:t>whether</w:t>
      </w:r>
      <w:r w:rsidRPr="00576536">
        <w:rPr>
          <w:rFonts w:eastAsia="Arial"/>
          <w:spacing w:val="51"/>
        </w:rPr>
        <w:t xml:space="preserve"> </w:t>
      </w:r>
      <w:r w:rsidRPr="00576536">
        <w:rPr>
          <w:rFonts w:eastAsia="Arial"/>
        </w:rPr>
        <w:t>they</w:t>
      </w:r>
      <w:r w:rsidRPr="00576536">
        <w:rPr>
          <w:rFonts w:eastAsia="Arial"/>
          <w:spacing w:val="-3"/>
        </w:rPr>
        <w:t xml:space="preserve"> </w:t>
      </w:r>
      <w:r w:rsidRPr="00576536">
        <w:rPr>
          <w:rFonts w:eastAsia="Arial"/>
          <w:spacing w:val="-1"/>
        </w:rPr>
        <w:t>were</w:t>
      </w:r>
      <w:r w:rsidRPr="00576536">
        <w:rPr>
          <w:rFonts w:eastAsia="Arial"/>
        </w:rPr>
        <w:t xml:space="preserve"> </w:t>
      </w:r>
      <w:r w:rsidRPr="00576536">
        <w:rPr>
          <w:rFonts w:eastAsia="Arial"/>
          <w:spacing w:val="-1"/>
        </w:rPr>
        <w:t>intended</w:t>
      </w:r>
      <w:r w:rsidRPr="00576536">
        <w:rPr>
          <w:rFonts w:eastAsia="Arial"/>
        </w:rPr>
        <w:t xml:space="preserve"> </w:t>
      </w:r>
      <w:r w:rsidRPr="00576536">
        <w:rPr>
          <w:rFonts w:eastAsia="Arial"/>
          <w:spacing w:val="-1"/>
        </w:rPr>
        <w:t>to</w:t>
      </w:r>
      <w:r w:rsidRPr="00576536">
        <w:rPr>
          <w:rFonts w:eastAsia="Arial"/>
          <w:spacing w:val="-2"/>
        </w:rPr>
        <w:t xml:space="preserve"> </w:t>
      </w:r>
      <w:r w:rsidRPr="00576536">
        <w:rPr>
          <w:rFonts w:eastAsia="Arial"/>
        </w:rPr>
        <w:t xml:space="preserve">hurt </w:t>
      </w:r>
      <w:r w:rsidRPr="00576536">
        <w:rPr>
          <w:rFonts w:eastAsia="Arial"/>
          <w:spacing w:val="-1"/>
        </w:rPr>
        <w:t>the</w:t>
      </w:r>
      <w:r w:rsidRPr="00576536">
        <w:rPr>
          <w:rFonts w:eastAsia="Arial"/>
        </w:rPr>
        <w:t xml:space="preserve"> </w:t>
      </w:r>
      <w:r w:rsidRPr="00576536">
        <w:rPr>
          <w:rFonts w:eastAsia="Arial"/>
          <w:spacing w:val="-1"/>
        </w:rPr>
        <w:t>child.</w:t>
      </w:r>
    </w:p>
    <w:p w14:paraId="60097860" w14:textId="77777777" w:rsidR="00275987" w:rsidRPr="00576536" w:rsidRDefault="00275987" w:rsidP="00275987">
      <w:pPr>
        <w:ind w:right="2"/>
        <w:rPr>
          <w:rFonts w:eastAsia="Arial"/>
        </w:rPr>
      </w:pPr>
    </w:p>
    <w:p w14:paraId="665BE738" w14:textId="77777777" w:rsidR="00275987" w:rsidRPr="00576536" w:rsidRDefault="00275987" w:rsidP="00275987">
      <w:pPr>
        <w:pStyle w:val="ListParagraph"/>
        <w:widowControl w:val="0"/>
        <w:numPr>
          <w:ilvl w:val="0"/>
          <w:numId w:val="35"/>
        </w:numPr>
        <w:ind w:right="7"/>
        <w:contextualSpacing w:val="0"/>
        <w:rPr>
          <w:rFonts w:eastAsia="Arial"/>
        </w:rPr>
      </w:pPr>
      <w:r w:rsidRPr="00576536">
        <w:rPr>
          <w:spacing w:val="-1"/>
        </w:rPr>
        <w:t>Sexual</w:t>
      </w:r>
      <w:r w:rsidRPr="00576536">
        <w:t xml:space="preserve"> </w:t>
      </w:r>
      <w:r w:rsidRPr="00576536">
        <w:rPr>
          <w:spacing w:val="-1"/>
        </w:rPr>
        <w:t>Abuse:</w:t>
      </w:r>
      <w:r w:rsidRPr="00576536">
        <w:rPr>
          <w:spacing w:val="64"/>
        </w:rPr>
        <w:t xml:space="preserve"> </w:t>
      </w:r>
      <w:r w:rsidRPr="00576536">
        <w:rPr>
          <w:spacing w:val="-1"/>
        </w:rPr>
        <w:t>Constitutes</w:t>
      </w:r>
      <w:r w:rsidRPr="00576536">
        <w:rPr>
          <w:spacing w:val="-2"/>
        </w:rPr>
        <w:t xml:space="preserve"> </w:t>
      </w:r>
      <w:r w:rsidRPr="00576536">
        <w:rPr>
          <w:spacing w:val="-1"/>
        </w:rPr>
        <w:t>fondling</w:t>
      </w:r>
      <w:r w:rsidRPr="00576536">
        <w:rPr>
          <w:spacing w:val="-2"/>
        </w:rPr>
        <w:t xml:space="preserve"> </w:t>
      </w:r>
      <w:r w:rsidRPr="00576536">
        <w:t>a</w:t>
      </w:r>
      <w:r w:rsidRPr="00576536">
        <w:rPr>
          <w:spacing w:val="1"/>
        </w:rPr>
        <w:t xml:space="preserve"> </w:t>
      </w:r>
      <w:r w:rsidRPr="00576536">
        <w:t>child's</w:t>
      </w:r>
      <w:r w:rsidRPr="00576536">
        <w:rPr>
          <w:spacing w:val="-3"/>
        </w:rPr>
        <w:t xml:space="preserve"> </w:t>
      </w:r>
      <w:r w:rsidRPr="00576536">
        <w:rPr>
          <w:spacing w:val="-1"/>
        </w:rPr>
        <w:t>genitals,</w:t>
      </w:r>
      <w:r w:rsidRPr="00576536">
        <w:t xml:space="preserve"> </w:t>
      </w:r>
      <w:r w:rsidRPr="00576536">
        <w:rPr>
          <w:spacing w:val="-1"/>
        </w:rPr>
        <w:t>penetration,</w:t>
      </w:r>
      <w:r w:rsidRPr="00576536">
        <w:t xml:space="preserve"> </w:t>
      </w:r>
      <w:r w:rsidRPr="00576536">
        <w:rPr>
          <w:spacing w:val="-1"/>
        </w:rPr>
        <w:t>incest,</w:t>
      </w:r>
      <w:r w:rsidRPr="00576536">
        <w:rPr>
          <w:spacing w:val="81"/>
        </w:rPr>
        <w:t xml:space="preserve"> </w:t>
      </w:r>
      <w:r w:rsidRPr="00576536">
        <w:t xml:space="preserve">rape, </w:t>
      </w:r>
      <w:r w:rsidRPr="00576536">
        <w:rPr>
          <w:spacing w:val="-1"/>
        </w:rPr>
        <w:t>sodomy,</w:t>
      </w:r>
      <w:r w:rsidRPr="00576536">
        <w:t xml:space="preserve"> </w:t>
      </w:r>
      <w:r w:rsidRPr="00576536">
        <w:rPr>
          <w:spacing w:val="-1"/>
        </w:rPr>
        <w:t>indecent</w:t>
      </w:r>
      <w:r w:rsidRPr="00576536">
        <w:t xml:space="preserve"> </w:t>
      </w:r>
      <w:r w:rsidRPr="00576536">
        <w:rPr>
          <w:spacing w:val="-1"/>
        </w:rPr>
        <w:t>exposure,</w:t>
      </w:r>
      <w:r w:rsidRPr="00576536">
        <w:rPr>
          <w:spacing w:val="-2"/>
        </w:rPr>
        <w:t xml:space="preserve"> </w:t>
      </w:r>
      <w:r w:rsidRPr="00576536">
        <w:rPr>
          <w:spacing w:val="-1"/>
        </w:rPr>
        <w:t>and</w:t>
      </w:r>
      <w:r w:rsidRPr="00576536">
        <w:t xml:space="preserve"> </w:t>
      </w:r>
      <w:r w:rsidRPr="00576536">
        <w:rPr>
          <w:spacing w:val="-1"/>
        </w:rPr>
        <w:t>exploitation</w:t>
      </w:r>
      <w:r w:rsidRPr="00576536">
        <w:rPr>
          <w:spacing w:val="-2"/>
        </w:rPr>
        <w:t xml:space="preserve"> </w:t>
      </w:r>
      <w:r w:rsidRPr="00576536">
        <w:rPr>
          <w:spacing w:val="-1"/>
        </w:rPr>
        <w:t>through</w:t>
      </w:r>
      <w:r w:rsidRPr="00576536">
        <w:rPr>
          <w:spacing w:val="-2"/>
        </w:rPr>
        <w:t xml:space="preserve"> </w:t>
      </w:r>
      <w:r w:rsidRPr="00576536">
        <w:rPr>
          <w:spacing w:val="-1"/>
        </w:rPr>
        <w:t>prostitution</w:t>
      </w:r>
      <w:r w:rsidRPr="00576536">
        <w:t xml:space="preserve"> or </w:t>
      </w:r>
      <w:r w:rsidRPr="00576536">
        <w:rPr>
          <w:spacing w:val="-1"/>
        </w:rPr>
        <w:t>the</w:t>
      </w:r>
      <w:r w:rsidRPr="00576536">
        <w:rPr>
          <w:spacing w:val="73"/>
        </w:rPr>
        <w:t xml:space="preserve"> </w:t>
      </w:r>
      <w:r w:rsidRPr="00576536">
        <w:rPr>
          <w:spacing w:val="-1"/>
        </w:rPr>
        <w:t>production</w:t>
      </w:r>
      <w:r w:rsidRPr="00576536">
        <w:rPr>
          <w:spacing w:val="-2"/>
        </w:rPr>
        <w:t xml:space="preserve"> </w:t>
      </w:r>
      <w:r w:rsidRPr="00576536">
        <w:rPr>
          <w:spacing w:val="-1"/>
        </w:rPr>
        <w:t>of</w:t>
      </w:r>
      <w:r w:rsidRPr="00576536">
        <w:rPr>
          <w:spacing w:val="2"/>
        </w:rPr>
        <w:t xml:space="preserve"> </w:t>
      </w:r>
      <w:r w:rsidRPr="00576536">
        <w:rPr>
          <w:spacing w:val="-1"/>
        </w:rPr>
        <w:t>pornographic</w:t>
      </w:r>
      <w:r w:rsidRPr="00576536">
        <w:t xml:space="preserve"> materials.</w:t>
      </w:r>
    </w:p>
    <w:p w14:paraId="6EC24235" w14:textId="77777777" w:rsidR="00275987" w:rsidRPr="00576536" w:rsidRDefault="00275987" w:rsidP="00275987">
      <w:pPr>
        <w:ind w:right="7"/>
        <w:rPr>
          <w:rFonts w:eastAsia="Arial"/>
        </w:rPr>
      </w:pPr>
    </w:p>
    <w:p w14:paraId="2D72D68D" w14:textId="77777777" w:rsidR="00275987" w:rsidRPr="00576536" w:rsidRDefault="00275987" w:rsidP="00275987">
      <w:pPr>
        <w:pStyle w:val="ListParagraph"/>
        <w:widowControl w:val="0"/>
        <w:numPr>
          <w:ilvl w:val="0"/>
          <w:numId w:val="35"/>
        </w:numPr>
        <w:ind w:right="5"/>
        <w:contextualSpacing w:val="0"/>
        <w:rPr>
          <w:rFonts w:eastAsia="Arial"/>
        </w:rPr>
      </w:pPr>
      <w:r w:rsidRPr="00576536">
        <w:rPr>
          <w:spacing w:val="-1"/>
        </w:rPr>
        <w:t>Emotional</w:t>
      </w:r>
      <w:r w:rsidRPr="00576536">
        <w:t xml:space="preserve"> </w:t>
      </w:r>
      <w:r w:rsidRPr="00576536">
        <w:rPr>
          <w:spacing w:val="-1"/>
        </w:rPr>
        <w:t>abuse</w:t>
      </w:r>
      <w:r w:rsidRPr="00576536">
        <w:rPr>
          <w:spacing w:val="-2"/>
        </w:rPr>
        <w:t xml:space="preserve"> </w:t>
      </w:r>
      <w:r w:rsidRPr="00576536">
        <w:t xml:space="preserve">or </w:t>
      </w:r>
      <w:r w:rsidRPr="00576536">
        <w:rPr>
          <w:spacing w:val="-1"/>
        </w:rPr>
        <w:t>ill</w:t>
      </w:r>
      <w:r w:rsidRPr="00576536">
        <w:t xml:space="preserve"> treatment: Constitutes</w:t>
      </w:r>
      <w:r w:rsidRPr="00576536">
        <w:rPr>
          <w:spacing w:val="-3"/>
        </w:rPr>
        <w:t xml:space="preserve"> </w:t>
      </w:r>
      <w:r w:rsidRPr="00576536">
        <w:t>injury</w:t>
      </w:r>
      <w:r w:rsidRPr="00576536">
        <w:rPr>
          <w:spacing w:val="-3"/>
        </w:rPr>
        <w:t xml:space="preserve"> </w:t>
      </w:r>
      <w:r w:rsidRPr="00576536">
        <w:t>to the</w:t>
      </w:r>
      <w:r w:rsidRPr="00576536">
        <w:rPr>
          <w:spacing w:val="-2"/>
        </w:rPr>
        <w:t xml:space="preserve"> </w:t>
      </w:r>
      <w:r w:rsidRPr="00576536">
        <w:rPr>
          <w:spacing w:val="-1"/>
        </w:rPr>
        <w:t>psychological</w:t>
      </w:r>
      <w:r w:rsidRPr="00576536">
        <w:rPr>
          <w:spacing w:val="39"/>
        </w:rPr>
        <w:t xml:space="preserve"> </w:t>
      </w:r>
      <w:r w:rsidRPr="00576536">
        <w:t>capacity</w:t>
      </w:r>
      <w:r w:rsidRPr="00576536">
        <w:rPr>
          <w:spacing w:val="-3"/>
        </w:rPr>
        <w:t xml:space="preserve"> </w:t>
      </w:r>
      <w:r w:rsidRPr="00576536">
        <w:t xml:space="preserve">or </w:t>
      </w:r>
      <w:r w:rsidRPr="00576536">
        <w:rPr>
          <w:spacing w:val="-1"/>
        </w:rPr>
        <w:t>emotional</w:t>
      </w:r>
      <w:r w:rsidRPr="00576536">
        <w:t xml:space="preserve"> </w:t>
      </w:r>
      <w:r w:rsidRPr="00576536">
        <w:rPr>
          <w:spacing w:val="-1"/>
        </w:rPr>
        <w:t>stability</w:t>
      </w:r>
      <w:r w:rsidRPr="00576536">
        <w:rPr>
          <w:spacing w:val="-3"/>
        </w:rPr>
        <w:t xml:space="preserve"> </w:t>
      </w:r>
      <w:r w:rsidRPr="00576536">
        <w:t xml:space="preserve">of </w:t>
      </w:r>
      <w:r w:rsidRPr="00576536">
        <w:rPr>
          <w:spacing w:val="-1"/>
        </w:rPr>
        <w:t>the</w:t>
      </w:r>
      <w:r w:rsidRPr="00576536">
        <w:t xml:space="preserve"> child </w:t>
      </w:r>
      <w:r w:rsidRPr="00576536">
        <w:rPr>
          <w:spacing w:val="-1"/>
        </w:rPr>
        <w:t>caused</w:t>
      </w:r>
      <w:r w:rsidRPr="00576536">
        <w:t xml:space="preserve"> by</w:t>
      </w:r>
      <w:r w:rsidRPr="00576536">
        <w:rPr>
          <w:spacing w:val="-3"/>
        </w:rPr>
        <w:t xml:space="preserve"> </w:t>
      </w:r>
      <w:r w:rsidRPr="00576536">
        <w:t>acts,</w:t>
      </w:r>
      <w:r w:rsidRPr="00576536">
        <w:rPr>
          <w:spacing w:val="-2"/>
        </w:rPr>
        <w:t xml:space="preserve"> </w:t>
      </w:r>
      <w:r w:rsidRPr="00576536">
        <w:rPr>
          <w:spacing w:val="-1"/>
        </w:rPr>
        <w:t>threats</w:t>
      </w:r>
      <w:r w:rsidRPr="00576536">
        <w:t xml:space="preserve"> </w:t>
      </w:r>
      <w:r w:rsidRPr="00576536">
        <w:rPr>
          <w:spacing w:val="-1"/>
        </w:rPr>
        <w:t>of</w:t>
      </w:r>
      <w:r w:rsidRPr="00576536">
        <w:rPr>
          <w:spacing w:val="-2"/>
        </w:rPr>
        <w:t xml:space="preserve"> </w:t>
      </w:r>
      <w:r w:rsidRPr="00576536">
        <w:t>acts, or</w:t>
      </w:r>
      <w:r w:rsidRPr="00576536">
        <w:rPr>
          <w:spacing w:val="51"/>
        </w:rPr>
        <w:t xml:space="preserve"> </w:t>
      </w:r>
      <w:r w:rsidRPr="00576536">
        <w:rPr>
          <w:spacing w:val="-1"/>
        </w:rPr>
        <w:t>coercive</w:t>
      </w:r>
      <w:r w:rsidRPr="00576536">
        <w:t xml:space="preserve"> tactics. </w:t>
      </w:r>
      <w:r w:rsidRPr="00576536">
        <w:rPr>
          <w:spacing w:val="-1"/>
        </w:rPr>
        <w:t>Emotional</w:t>
      </w:r>
      <w:r w:rsidRPr="00576536">
        <w:rPr>
          <w:spacing w:val="-3"/>
        </w:rPr>
        <w:t xml:space="preserve"> </w:t>
      </w:r>
      <w:r w:rsidRPr="00576536">
        <w:rPr>
          <w:spacing w:val="-1"/>
        </w:rPr>
        <w:t>abuse</w:t>
      </w:r>
      <w:r w:rsidRPr="00576536">
        <w:rPr>
          <w:spacing w:val="-2"/>
        </w:rPr>
        <w:t xml:space="preserve"> </w:t>
      </w:r>
      <w:r w:rsidRPr="00576536">
        <w:t>may</w:t>
      </w:r>
      <w:r w:rsidRPr="00576536">
        <w:rPr>
          <w:spacing w:val="-3"/>
        </w:rPr>
        <w:t xml:space="preserve"> </w:t>
      </w:r>
      <w:r w:rsidRPr="00576536">
        <w:rPr>
          <w:spacing w:val="-1"/>
        </w:rPr>
        <w:t>include,</w:t>
      </w:r>
      <w:r w:rsidRPr="00576536">
        <w:t xml:space="preserve"> </w:t>
      </w:r>
      <w:r w:rsidRPr="00576536">
        <w:rPr>
          <w:spacing w:val="-1"/>
        </w:rPr>
        <w:t>but</w:t>
      </w:r>
      <w:r w:rsidRPr="00576536">
        <w:t xml:space="preserve"> is </w:t>
      </w:r>
      <w:r w:rsidRPr="00576536">
        <w:rPr>
          <w:spacing w:val="-1"/>
        </w:rPr>
        <w:t>not</w:t>
      </w:r>
      <w:r w:rsidRPr="00576536">
        <w:t xml:space="preserve"> </w:t>
      </w:r>
      <w:r w:rsidRPr="00576536">
        <w:rPr>
          <w:spacing w:val="-1"/>
        </w:rPr>
        <w:t>limited</w:t>
      </w:r>
      <w:r w:rsidRPr="00576536">
        <w:rPr>
          <w:spacing w:val="-2"/>
        </w:rPr>
        <w:t xml:space="preserve"> </w:t>
      </w:r>
      <w:r w:rsidRPr="00576536">
        <w:t>to:</w:t>
      </w:r>
      <w:r w:rsidRPr="00576536">
        <w:rPr>
          <w:spacing w:val="51"/>
        </w:rPr>
        <w:t xml:space="preserve"> </w:t>
      </w:r>
      <w:r w:rsidRPr="00576536">
        <w:rPr>
          <w:spacing w:val="-1"/>
        </w:rPr>
        <w:t>humiliation,</w:t>
      </w:r>
      <w:r w:rsidRPr="00576536">
        <w:t xml:space="preserve"> </w:t>
      </w:r>
      <w:r w:rsidRPr="00576536">
        <w:rPr>
          <w:spacing w:val="-1"/>
        </w:rPr>
        <w:t>control,</w:t>
      </w:r>
      <w:r w:rsidRPr="00576536">
        <w:rPr>
          <w:spacing w:val="-2"/>
        </w:rPr>
        <w:t xml:space="preserve"> </w:t>
      </w:r>
      <w:r w:rsidRPr="00576536">
        <w:t xml:space="preserve">isolation, </w:t>
      </w:r>
      <w:r w:rsidRPr="00576536">
        <w:rPr>
          <w:spacing w:val="-1"/>
        </w:rPr>
        <w:t>withholding</w:t>
      </w:r>
      <w:r w:rsidRPr="00576536">
        <w:rPr>
          <w:spacing w:val="-2"/>
        </w:rPr>
        <w:t xml:space="preserve"> </w:t>
      </w:r>
      <w:r w:rsidRPr="00576536">
        <w:rPr>
          <w:spacing w:val="-1"/>
        </w:rPr>
        <w:t>of</w:t>
      </w:r>
      <w:r w:rsidRPr="00576536">
        <w:rPr>
          <w:spacing w:val="2"/>
        </w:rPr>
        <w:t xml:space="preserve"> </w:t>
      </w:r>
      <w:r w:rsidRPr="00576536">
        <w:rPr>
          <w:spacing w:val="-1"/>
        </w:rPr>
        <w:t>information,</w:t>
      </w:r>
      <w:r w:rsidRPr="00576536">
        <w:rPr>
          <w:spacing w:val="-2"/>
        </w:rPr>
        <w:t xml:space="preserve"> </w:t>
      </w:r>
      <w:r w:rsidRPr="00576536">
        <w:t xml:space="preserve">or </w:t>
      </w:r>
      <w:r w:rsidRPr="00576536">
        <w:rPr>
          <w:spacing w:val="-1"/>
        </w:rPr>
        <w:t>any</w:t>
      </w:r>
      <w:r w:rsidRPr="00576536">
        <w:rPr>
          <w:spacing w:val="-3"/>
        </w:rPr>
        <w:t xml:space="preserve"> </w:t>
      </w:r>
      <w:r w:rsidRPr="00576536">
        <w:t>other</w:t>
      </w:r>
      <w:r w:rsidRPr="00576536">
        <w:rPr>
          <w:spacing w:val="69"/>
        </w:rPr>
        <w:t xml:space="preserve"> </w:t>
      </w:r>
      <w:r w:rsidRPr="00576536">
        <w:rPr>
          <w:spacing w:val="-1"/>
        </w:rPr>
        <w:t>deliberate</w:t>
      </w:r>
      <w:r w:rsidRPr="00576536">
        <w:t xml:space="preserve"> </w:t>
      </w:r>
      <w:r w:rsidRPr="00576536">
        <w:rPr>
          <w:spacing w:val="-1"/>
        </w:rPr>
        <w:t>activity</w:t>
      </w:r>
      <w:r w:rsidRPr="00576536">
        <w:rPr>
          <w:spacing w:val="-3"/>
        </w:rPr>
        <w:t xml:space="preserve"> </w:t>
      </w:r>
      <w:r w:rsidRPr="00576536">
        <w:t>that</w:t>
      </w:r>
      <w:r w:rsidRPr="00576536">
        <w:rPr>
          <w:spacing w:val="-2"/>
        </w:rPr>
        <w:t xml:space="preserve"> </w:t>
      </w:r>
      <w:r w:rsidRPr="00576536">
        <w:t>makes</w:t>
      </w:r>
      <w:r w:rsidRPr="00576536">
        <w:rPr>
          <w:spacing w:val="-3"/>
        </w:rPr>
        <w:t xml:space="preserve"> </w:t>
      </w:r>
      <w:r w:rsidRPr="00576536">
        <w:rPr>
          <w:spacing w:val="-1"/>
        </w:rPr>
        <w:t>the</w:t>
      </w:r>
      <w:r w:rsidRPr="00576536">
        <w:t xml:space="preserve"> child</w:t>
      </w:r>
      <w:r w:rsidRPr="00576536">
        <w:rPr>
          <w:spacing w:val="-2"/>
        </w:rPr>
        <w:t xml:space="preserve"> </w:t>
      </w:r>
      <w:r w:rsidRPr="00576536">
        <w:t>feel</w:t>
      </w:r>
      <w:r w:rsidRPr="00576536">
        <w:rPr>
          <w:spacing w:val="-3"/>
        </w:rPr>
        <w:t xml:space="preserve"> </w:t>
      </w:r>
      <w:r w:rsidRPr="00576536">
        <w:rPr>
          <w:spacing w:val="-1"/>
        </w:rPr>
        <w:t>diminished</w:t>
      </w:r>
      <w:r w:rsidRPr="00576536">
        <w:t xml:space="preserve"> or</w:t>
      </w:r>
      <w:r w:rsidRPr="00576536">
        <w:rPr>
          <w:spacing w:val="-3"/>
        </w:rPr>
        <w:t xml:space="preserve"> </w:t>
      </w:r>
      <w:r w:rsidRPr="00576536">
        <w:rPr>
          <w:spacing w:val="-1"/>
        </w:rPr>
        <w:t>embarrassed.</w:t>
      </w:r>
    </w:p>
    <w:p w14:paraId="299DBD42" w14:textId="77777777" w:rsidR="00275987" w:rsidRPr="00576536" w:rsidRDefault="00275987" w:rsidP="00275987">
      <w:pPr>
        <w:ind w:right="5"/>
        <w:rPr>
          <w:rFonts w:eastAsia="Arial"/>
        </w:rPr>
      </w:pPr>
    </w:p>
    <w:p w14:paraId="2372653F" w14:textId="77777777" w:rsidR="00275987" w:rsidRPr="00576536" w:rsidRDefault="00275987" w:rsidP="00275987">
      <w:pPr>
        <w:pStyle w:val="ListParagraph"/>
        <w:widowControl w:val="0"/>
        <w:numPr>
          <w:ilvl w:val="0"/>
          <w:numId w:val="35"/>
        </w:numPr>
        <w:ind w:right="5"/>
        <w:contextualSpacing w:val="0"/>
        <w:rPr>
          <w:rFonts w:eastAsia="Arial"/>
        </w:rPr>
      </w:pPr>
      <w:r w:rsidRPr="00576536">
        <w:rPr>
          <w:spacing w:val="-1"/>
        </w:rPr>
        <w:t>Exploitation:</w:t>
      </w:r>
      <w:r w:rsidRPr="00576536">
        <w:t xml:space="preserve"> </w:t>
      </w:r>
      <w:r w:rsidRPr="00576536">
        <w:rPr>
          <w:spacing w:val="-1"/>
        </w:rPr>
        <w:t>Constitutes</w:t>
      </w:r>
      <w:r w:rsidRPr="00576536">
        <w:t xml:space="preserve"> the</w:t>
      </w:r>
      <w:r w:rsidRPr="00576536">
        <w:rPr>
          <w:spacing w:val="-2"/>
        </w:rPr>
        <w:t xml:space="preserve"> </w:t>
      </w:r>
      <w:r w:rsidRPr="00576536">
        <w:rPr>
          <w:spacing w:val="-1"/>
        </w:rPr>
        <w:t>abuse</w:t>
      </w:r>
      <w:r w:rsidRPr="00576536">
        <w:rPr>
          <w:spacing w:val="-2"/>
        </w:rPr>
        <w:t xml:space="preserve"> </w:t>
      </w:r>
      <w:r w:rsidRPr="00576536">
        <w:rPr>
          <w:spacing w:val="-1"/>
        </w:rPr>
        <w:t>of</w:t>
      </w:r>
      <w:r w:rsidRPr="00576536">
        <w:rPr>
          <w:spacing w:val="2"/>
        </w:rPr>
        <w:t xml:space="preserve"> </w:t>
      </w:r>
      <w:r w:rsidRPr="00576536">
        <w:t>a</w:t>
      </w:r>
      <w:r w:rsidRPr="00576536">
        <w:rPr>
          <w:spacing w:val="-1"/>
        </w:rPr>
        <w:t xml:space="preserve"> </w:t>
      </w:r>
      <w:r w:rsidRPr="00576536">
        <w:t>child</w:t>
      </w:r>
      <w:r w:rsidRPr="00576536">
        <w:rPr>
          <w:spacing w:val="-2"/>
        </w:rPr>
        <w:t xml:space="preserve"> </w:t>
      </w:r>
      <w:r w:rsidRPr="00576536">
        <w:rPr>
          <w:spacing w:val="-1"/>
        </w:rPr>
        <w:t>where</w:t>
      </w:r>
      <w:r w:rsidRPr="00576536">
        <w:t xml:space="preserve"> some</w:t>
      </w:r>
      <w:r w:rsidRPr="00576536">
        <w:rPr>
          <w:spacing w:val="-2"/>
        </w:rPr>
        <w:t xml:space="preserve"> </w:t>
      </w:r>
      <w:r w:rsidRPr="00576536">
        <w:t>form</w:t>
      </w:r>
      <w:r w:rsidRPr="00576536">
        <w:rPr>
          <w:spacing w:val="-2"/>
        </w:rPr>
        <w:t xml:space="preserve"> </w:t>
      </w:r>
      <w:r w:rsidRPr="00576536">
        <w:rPr>
          <w:spacing w:val="-1"/>
        </w:rPr>
        <w:t>of</w:t>
      </w:r>
      <w:r w:rsidRPr="00576536">
        <w:rPr>
          <w:spacing w:val="51"/>
        </w:rPr>
        <w:t xml:space="preserve"> </w:t>
      </w:r>
      <w:r w:rsidRPr="00576536">
        <w:rPr>
          <w:spacing w:val="-1"/>
        </w:rPr>
        <w:t>remuneration</w:t>
      </w:r>
      <w:r w:rsidRPr="00576536">
        <w:t xml:space="preserve"> is </w:t>
      </w:r>
      <w:r w:rsidRPr="00576536">
        <w:rPr>
          <w:spacing w:val="-1"/>
        </w:rPr>
        <w:t>involved</w:t>
      </w:r>
      <w:r w:rsidRPr="00576536">
        <w:rPr>
          <w:spacing w:val="1"/>
        </w:rPr>
        <w:t xml:space="preserve"> </w:t>
      </w:r>
      <w:r w:rsidRPr="00576536">
        <w:t xml:space="preserve">or </w:t>
      </w:r>
      <w:r w:rsidRPr="00576536">
        <w:rPr>
          <w:spacing w:val="-1"/>
        </w:rPr>
        <w:t>whereby</w:t>
      </w:r>
      <w:r w:rsidRPr="00576536">
        <w:rPr>
          <w:spacing w:val="-3"/>
        </w:rPr>
        <w:t xml:space="preserve"> </w:t>
      </w:r>
      <w:r w:rsidRPr="00576536">
        <w:t>the</w:t>
      </w:r>
      <w:r w:rsidRPr="00576536">
        <w:rPr>
          <w:spacing w:val="-2"/>
        </w:rPr>
        <w:t xml:space="preserve"> </w:t>
      </w:r>
      <w:r w:rsidRPr="00576536">
        <w:rPr>
          <w:spacing w:val="-1"/>
        </w:rPr>
        <w:t>perpetrators</w:t>
      </w:r>
      <w:r w:rsidRPr="00576536">
        <w:t xml:space="preserve"> </w:t>
      </w:r>
      <w:r w:rsidRPr="00576536">
        <w:rPr>
          <w:spacing w:val="-1"/>
        </w:rPr>
        <w:t>benefit</w:t>
      </w:r>
      <w:r w:rsidRPr="00576536">
        <w:rPr>
          <w:spacing w:val="-3"/>
        </w:rPr>
        <w:t xml:space="preserve"> </w:t>
      </w:r>
      <w:r w:rsidRPr="00576536">
        <w:t>in some</w:t>
      </w:r>
      <w:r w:rsidRPr="00576536">
        <w:rPr>
          <w:spacing w:val="-2"/>
        </w:rPr>
        <w:t xml:space="preserve"> </w:t>
      </w:r>
      <w:r w:rsidRPr="00576536">
        <w:rPr>
          <w:spacing w:val="-1"/>
        </w:rPr>
        <w:t>manner.</w:t>
      </w:r>
    </w:p>
    <w:p w14:paraId="76A2D44F" w14:textId="77777777" w:rsidR="00275987" w:rsidRPr="00576536" w:rsidRDefault="00275987" w:rsidP="00275987">
      <w:pPr>
        <w:pStyle w:val="ListParagraph"/>
        <w:ind w:left="1080" w:right="5"/>
        <w:rPr>
          <w:spacing w:val="-1"/>
        </w:rPr>
      </w:pPr>
    </w:p>
    <w:p w14:paraId="5FB7E444" w14:textId="77777777" w:rsidR="00275987" w:rsidRPr="00576536" w:rsidRDefault="00275987" w:rsidP="00275987">
      <w:pPr>
        <w:pStyle w:val="ListParagraph"/>
        <w:ind w:left="1080" w:right="5"/>
        <w:rPr>
          <w:rFonts w:eastAsia="Arial"/>
          <w:spacing w:val="-1"/>
        </w:rPr>
      </w:pPr>
      <w:r w:rsidRPr="00576536">
        <w:rPr>
          <w:rFonts w:eastAsia="Arial"/>
          <w:spacing w:val="-1"/>
        </w:rPr>
        <w:t>Exploitation</w:t>
      </w:r>
      <w:r w:rsidRPr="00576536">
        <w:rPr>
          <w:rFonts w:eastAsia="Arial"/>
        </w:rPr>
        <w:t xml:space="preserve"> </w:t>
      </w:r>
      <w:r w:rsidRPr="00576536">
        <w:rPr>
          <w:rFonts w:eastAsia="Arial"/>
          <w:spacing w:val="-1"/>
        </w:rPr>
        <w:t>represents</w:t>
      </w:r>
      <w:r w:rsidRPr="00576536">
        <w:rPr>
          <w:rFonts w:eastAsia="Arial"/>
          <w:spacing w:val="-2"/>
        </w:rPr>
        <w:t xml:space="preserve"> </w:t>
      </w:r>
      <w:r w:rsidRPr="00576536">
        <w:rPr>
          <w:rFonts w:eastAsia="Arial"/>
        </w:rPr>
        <w:t>a</w:t>
      </w:r>
      <w:r w:rsidRPr="00576536">
        <w:rPr>
          <w:rFonts w:eastAsia="Arial"/>
          <w:spacing w:val="-1"/>
        </w:rPr>
        <w:t xml:space="preserve"> form</w:t>
      </w:r>
      <w:r w:rsidRPr="00576536">
        <w:rPr>
          <w:rFonts w:eastAsia="Arial"/>
          <w:spacing w:val="1"/>
        </w:rPr>
        <w:t xml:space="preserve"> </w:t>
      </w:r>
      <w:r w:rsidRPr="00576536">
        <w:rPr>
          <w:rFonts w:eastAsia="Arial"/>
          <w:spacing w:val="-1"/>
        </w:rPr>
        <w:t>of</w:t>
      </w:r>
      <w:r w:rsidRPr="00576536">
        <w:rPr>
          <w:rFonts w:eastAsia="Arial"/>
        </w:rPr>
        <w:t xml:space="preserve"> </w:t>
      </w:r>
      <w:r w:rsidRPr="00576536">
        <w:rPr>
          <w:rFonts w:eastAsia="Arial"/>
          <w:spacing w:val="-1"/>
        </w:rPr>
        <w:t>coercion</w:t>
      </w:r>
      <w:r w:rsidRPr="00576536">
        <w:rPr>
          <w:rFonts w:eastAsia="Arial"/>
        </w:rPr>
        <w:t xml:space="preserve"> </w:t>
      </w:r>
      <w:r w:rsidRPr="00576536">
        <w:rPr>
          <w:rFonts w:eastAsia="Arial"/>
          <w:spacing w:val="-1"/>
        </w:rPr>
        <w:t>and</w:t>
      </w:r>
      <w:r w:rsidRPr="00576536">
        <w:rPr>
          <w:rFonts w:eastAsia="Arial"/>
          <w:spacing w:val="-2"/>
        </w:rPr>
        <w:t xml:space="preserve"> </w:t>
      </w:r>
      <w:r w:rsidRPr="00576536">
        <w:rPr>
          <w:rFonts w:eastAsia="Arial"/>
          <w:spacing w:val="-1"/>
        </w:rPr>
        <w:t>violence</w:t>
      </w:r>
      <w:r w:rsidRPr="00576536">
        <w:rPr>
          <w:rFonts w:eastAsia="Arial"/>
        </w:rPr>
        <w:t xml:space="preserve"> </w:t>
      </w:r>
      <w:r w:rsidRPr="00576536">
        <w:rPr>
          <w:rFonts w:eastAsia="Arial"/>
          <w:spacing w:val="-1"/>
        </w:rPr>
        <w:t>that</w:t>
      </w:r>
      <w:r w:rsidRPr="00576536">
        <w:rPr>
          <w:rFonts w:eastAsia="Arial"/>
        </w:rPr>
        <w:t xml:space="preserve"> is </w:t>
      </w:r>
      <w:r w:rsidRPr="00576536">
        <w:rPr>
          <w:rFonts w:eastAsia="Arial"/>
          <w:spacing w:val="-1"/>
        </w:rPr>
        <w:t>detrimental</w:t>
      </w:r>
      <w:r w:rsidRPr="00576536">
        <w:rPr>
          <w:rFonts w:eastAsia="Arial"/>
          <w:spacing w:val="-3"/>
        </w:rPr>
        <w:t xml:space="preserve"> </w:t>
      </w:r>
      <w:r w:rsidRPr="00576536">
        <w:rPr>
          <w:rFonts w:eastAsia="Arial"/>
        </w:rPr>
        <w:t>to</w:t>
      </w:r>
      <w:r w:rsidRPr="00576536">
        <w:rPr>
          <w:rFonts w:eastAsia="Arial"/>
          <w:spacing w:val="83"/>
        </w:rPr>
        <w:t xml:space="preserve"> </w:t>
      </w:r>
      <w:r w:rsidRPr="00576536">
        <w:rPr>
          <w:rFonts w:eastAsia="Arial"/>
        </w:rPr>
        <w:t xml:space="preserve">the </w:t>
      </w:r>
      <w:r w:rsidRPr="00576536">
        <w:rPr>
          <w:rFonts w:eastAsia="Arial"/>
          <w:spacing w:val="-1"/>
        </w:rPr>
        <w:t>child’s</w:t>
      </w:r>
      <w:r w:rsidRPr="00576536">
        <w:rPr>
          <w:rFonts w:eastAsia="Arial"/>
        </w:rPr>
        <w:t xml:space="preserve"> </w:t>
      </w:r>
      <w:r w:rsidRPr="00576536">
        <w:rPr>
          <w:rFonts w:eastAsia="Arial"/>
          <w:spacing w:val="-1"/>
        </w:rPr>
        <w:t>physical</w:t>
      </w:r>
      <w:r w:rsidRPr="00576536">
        <w:rPr>
          <w:rFonts w:eastAsia="Arial"/>
        </w:rPr>
        <w:t xml:space="preserve"> or</w:t>
      </w:r>
      <w:r w:rsidRPr="00576536">
        <w:rPr>
          <w:rFonts w:eastAsia="Arial"/>
          <w:spacing w:val="-3"/>
        </w:rPr>
        <w:t xml:space="preserve"> </w:t>
      </w:r>
      <w:r w:rsidRPr="00576536">
        <w:rPr>
          <w:rFonts w:eastAsia="Arial"/>
        </w:rPr>
        <w:t xml:space="preserve">mental </w:t>
      </w:r>
      <w:r w:rsidRPr="00576536">
        <w:rPr>
          <w:rFonts w:eastAsia="Arial"/>
          <w:spacing w:val="-1"/>
        </w:rPr>
        <w:t>health,</w:t>
      </w:r>
      <w:r w:rsidRPr="00576536">
        <w:rPr>
          <w:rFonts w:eastAsia="Arial"/>
        </w:rPr>
        <w:t xml:space="preserve"> </w:t>
      </w:r>
      <w:r w:rsidRPr="00576536">
        <w:rPr>
          <w:rFonts w:eastAsia="Arial"/>
          <w:spacing w:val="-1"/>
        </w:rPr>
        <w:t>development,</w:t>
      </w:r>
      <w:r w:rsidRPr="00576536">
        <w:rPr>
          <w:rFonts w:eastAsia="Arial"/>
        </w:rPr>
        <w:t xml:space="preserve"> </w:t>
      </w:r>
      <w:r w:rsidRPr="00576536">
        <w:rPr>
          <w:rFonts w:eastAsia="Arial"/>
          <w:spacing w:val="-1"/>
        </w:rPr>
        <w:t>education,</w:t>
      </w:r>
      <w:r w:rsidRPr="00576536">
        <w:rPr>
          <w:rFonts w:eastAsia="Arial"/>
        </w:rPr>
        <w:t xml:space="preserve"> or </w:t>
      </w:r>
      <w:proofErr w:type="gramStart"/>
      <w:r w:rsidRPr="00576536">
        <w:rPr>
          <w:rFonts w:eastAsia="Arial"/>
          <w:spacing w:val="-1"/>
        </w:rPr>
        <w:t>well-being</w:t>
      </w:r>
      <w:proofErr w:type="gramEnd"/>
      <w:r w:rsidRPr="00576536">
        <w:rPr>
          <w:rFonts w:eastAsia="Arial"/>
          <w:spacing w:val="-1"/>
        </w:rPr>
        <w:t>.</w:t>
      </w:r>
    </w:p>
    <w:p w14:paraId="2CBCF16D" w14:textId="77777777" w:rsidR="00275987" w:rsidRPr="00576536" w:rsidRDefault="00275987" w:rsidP="00275987">
      <w:pPr>
        <w:pStyle w:val="ListParagraph"/>
        <w:ind w:left="1080" w:right="5"/>
        <w:rPr>
          <w:rFonts w:eastAsia="Arial"/>
          <w:spacing w:val="-1"/>
        </w:rPr>
      </w:pPr>
    </w:p>
    <w:p w14:paraId="6786AB93" w14:textId="77777777" w:rsidR="00275987" w:rsidRPr="00576536" w:rsidRDefault="00275987" w:rsidP="00275987">
      <w:pPr>
        <w:ind w:left="1080" w:right="5" w:hanging="360"/>
        <w:rPr>
          <w:rFonts w:eastAsia="Arial"/>
        </w:rPr>
      </w:pPr>
      <w:r w:rsidRPr="00576536">
        <w:t xml:space="preserve">(7) </w:t>
      </w:r>
      <w:r w:rsidRPr="00576536">
        <w:rPr>
          <w:spacing w:val="-1"/>
        </w:rPr>
        <w:t>Neglect:</w:t>
      </w:r>
      <w:r w:rsidRPr="00576536">
        <w:t xml:space="preserve"> Constitutes</w:t>
      </w:r>
      <w:r w:rsidRPr="00576536">
        <w:rPr>
          <w:spacing w:val="-2"/>
        </w:rPr>
        <w:t xml:space="preserve"> </w:t>
      </w:r>
      <w:r w:rsidRPr="00576536">
        <w:rPr>
          <w:spacing w:val="-1"/>
        </w:rPr>
        <w:t>failure</w:t>
      </w:r>
      <w:r w:rsidRPr="00576536">
        <w:t xml:space="preserve"> to </w:t>
      </w:r>
      <w:r w:rsidRPr="00576536">
        <w:rPr>
          <w:spacing w:val="-1"/>
        </w:rPr>
        <w:t>provide</w:t>
      </w:r>
      <w:r w:rsidRPr="00576536">
        <w:rPr>
          <w:spacing w:val="1"/>
        </w:rPr>
        <w:t xml:space="preserve"> </w:t>
      </w:r>
      <w:r w:rsidRPr="00576536">
        <w:t xml:space="preserve">for a </w:t>
      </w:r>
      <w:r w:rsidRPr="00576536">
        <w:rPr>
          <w:spacing w:val="-1"/>
        </w:rPr>
        <w:t>child's</w:t>
      </w:r>
      <w:r w:rsidRPr="00576536">
        <w:t xml:space="preserve"> basic </w:t>
      </w:r>
      <w:r w:rsidRPr="00576536">
        <w:rPr>
          <w:spacing w:val="-1"/>
        </w:rPr>
        <w:t>needs</w:t>
      </w:r>
      <w:r w:rsidRPr="00576536">
        <w:rPr>
          <w:spacing w:val="-3"/>
        </w:rPr>
        <w:t xml:space="preserve"> </w:t>
      </w:r>
      <w:r w:rsidRPr="00576536">
        <w:rPr>
          <w:spacing w:val="-1"/>
        </w:rPr>
        <w:t>within</w:t>
      </w:r>
      <w:r w:rsidRPr="00576536">
        <w:t xml:space="preserve"> </w:t>
      </w:r>
      <w:r w:rsidRPr="00576536">
        <w:rPr>
          <w:spacing w:val="1"/>
        </w:rPr>
        <w:t>USAID-</w:t>
      </w:r>
      <w:r w:rsidRPr="00576536">
        <w:rPr>
          <w:spacing w:val="43"/>
        </w:rPr>
        <w:t xml:space="preserve"> </w:t>
      </w:r>
      <w:r w:rsidRPr="00576536">
        <w:rPr>
          <w:spacing w:val="-1"/>
        </w:rPr>
        <w:t>funded</w:t>
      </w:r>
      <w:r w:rsidRPr="00576536">
        <w:rPr>
          <w:spacing w:val="-2"/>
        </w:rPr>
        <w:t xml:space="preserve"> </w:t>
      </w:r>
      <w:r w:rsidRPr="00576536">
        <w:rPr>
          <w:spacing w:val="-1"/>
        </w:rPr>
        <w:t>activities</w:t>
      </w:r>
      <w:r w:rsidRPr="00576536">
        <w:t xml:space="preserve"> that</w:t>
      </w:r>
      <w:r w:rsidRPr="00576536">
        <w:rPr>
          <w:spacing w:val="-2"/>
        </w:rPr>
        <w:t xml:space="preserve"> </w:t>
      </w:r>
      <w:r w:rsidRPr="00576536">
        <w:rPr>
          <w:spacing w:val="-1"/>
        </w:rPr>
        <w:t>are</w:t>
      </w:r>
      <w:r w:rsidRPr="00576536">
        <w:t xml:space="preserve"> </w:t>
      </w:r>
      <w:r w:rsidRPr="00576536">
        <w:rPr>
          <w:spacing w:val="-1"/>
        </w:rPr>
        <w:t>responsible</w:t>
      </w:r>
      <w:r w:rsidRPr="00576536">
        <w:rPr>
          <w:spacing w:val="-2"/>
        </w:rPr>
        <w:t xml:space="preserve"> </w:t>
      </w:r>
      <w:r w:rsidRPr="00576536">
        <w:t xml:space="preserve">for </w:t>
      </w:r>
      <w:r w:rsidRPr="00576536">
        <w:rPr>
          <w:spacing w:val="-1"/>
        </w:rPr>
        <w:t>the</w:t>
      </w:r>
      <w:r w:rsidRPr="00576536">
        <w:t xml:space="preserve"> </w:t>
      </w:r>
      <w:r w:rsidRPr="00576536">
        <w:rPr>
          <w:spacing w:val="-1"/>
        </w:rPr>
        <w:t>care</w:t>
      </w:r>
      <w:r w:rsidRPr="00576536">
        <w:t xml:space="preserve"> </w:t>
      </w:r>
      <w:r w:rsidRPr="00576536">
        <w:rPr>
          <w:spacing w:val="-1"/>
        </w:rPr>
        <w:t>of</w:t>
      </w:r>
      <w:r w:rsidRPr="00576536">
        <w:t xml:space="preserve"> a child</w:t>
      </w:r>
      <w:r w:rsidRPr="00576536">
        <w:rPr>
          <w:spacing w:val="-2"/>
        </w:rPr>
        <w:t xml:space="preserve"> </w:t>
      </w:r>
      <w:r w:rsidRPr="00576536">
        <w:t xml:space="preserve">in </w:t>
      </w:r>
      <w:r w:rsidRPr="00576536">
        <w:rPr>
          <w:spacing w:val="-1"/>
        </w:rPr>
        <w:t>the</w:t>
      </w:r>
      <w:r w:rsidRPr="00576536">
        <w:rPr>
          <w:spacing w:val="-2"/>
        </w:rPr>
        <w:t xml:space="preserve"> </w:t>
      </w:r>
      <w:r w:rsidRPr="00576536">
        <w:rPr>
          <w:spacing w:val="-1"/>
        </w:rPr>
        <w:t>absence</w:t>
      </w:r>
      <w:r w:rsidRPr="00576536">
        <w:rPr>
          <w:spacing w:val="-2"/>
        </w:rPr>
        <w:t xml:space="preserve"> </w:t>
      </w:r>
      <w:r w:rsidRPr="00576536">
        <w:rPr>
          <w:spacing w:val="-1"/>
        </w:rPr>
        <w:t>of</w:t>
      </w:r>
      <w:r w:rsidRPr="00576536">
        <w:rPr>
          <w:spacing w:val="69"/>
        </w:rPr>
        <w:t xml:space="preserve"> </w:t>
      </w:r>
      <w:r w:rsidRPr="00576536">
        <w:t xml:space="preserve">the </w:t>
      </w:r>
      <w:r w:rsidRPr="00576536">
        <w:rPr>
          <w:spacing w:val="-1"/>
        </w:rPr>
        <w:t>child's</w:t>
      </w:r>
      <w:r w:rsidRPr="00576536">
        <w:t xml:space="preserve"> </w:t>
      </w:r>
      <w:r w:rsidRPr="00576536">
        <w:rPr>
          <w:spacing w:val="-1"/>
        </w:rPr>
        <w:t>parent</w:t>
      </w:r>
      <w:r w:rsidRPr="00576536">
        <w:rPr>
          <w:spacing w:val="-2"/>
        </w:rPr>
        <w:t xml:space="preserve"> </w:t>
      </w:r>
      <w:r w:rsidRPr="00576536">
        <w:t xml:space="preserve">or </w:t>
      </w:r>
      <w:r w:rsidRPr="00576536">
        <w:rPr>
          <w:spacing w:val="-1"/>
        </w:rPr>
        <w:t>guardian.</w:t>
      </w:r>
    </w:p>
    <w:p w14:paraId="34712375" w14:textId="77777777" w:rsidR="00275987" w:rsidRPr="00576536" w:rsidRDefault="00275987" w:rsidP="00275987">
      <w:pPr>
        <w:spacing w:line="200" w:lineRule="atLeast"/>
        <w:rPr>
          <w:rFonts w:eastAsia="Arial"/>
        </w:rPr>
      </w:pPr>
    </w:p>
    <w:p w14:paraId="736A1F69" w14:textId="1C50A736" w:rsidR="00275987" w:rsidRPr="00576536" w:rsidRDefault="00275987" w:rsidP="00275987">
      <w:pPr>
        <w:ind w:left="359" w:right="1" w:hanging="360"/>
        <w:rPr>
          <w:rFonts w:eastAsia="Arial"/>
        </w:rPr>
      </w:pPr>
      <w:r w:rsidRPr="00576536">
        <w:t>(d)</w:t>
      </w:r>
      <w:r w:rsidRPr="00576536">
        <w:rPr>
          <w:spacing w:val="-1"/>
        </w:rPr>
        <w:t xml:space="preserve"> The</w:t>
      </w:r>
      <w:r w:rsidRPr="00576536">
        <w:t xml:space="preserve"> </w:t>
      </w:r>
      <w:r w:rsidRPr="00576536">
        <w:rPr>
          <w:spacing w:val="-1"/>
        </w:rPr>
        <w:t>recipient</w:t>
      </w:r>
      <w:r w:rsidRPr="00576536">
        <w:rPr>
          <w:spacing w:val="-2"/>
        </w:rPr>
        <w:t xml:space="preserve"> </w:t>
      </w:r>
      <w:r w:rsidRPr="00576536">
        <w:t>must</w:t>
      </w:r>
      <w:r w:rsidRPr="00576536">
        <w:rPr>
          <w:spacing w:val="-2"/>
        </w:rPr>
        <w:t xml:space="preserve"> </w:t>
      </w:r>
      <w:r w:rsidRPr="00576536">
        <w:rPr>
          <w:spacing w:val="-1"/>
        </w:rPr>
        <w:t>insert</w:t>
      </w:r>
      <w:r w:rsidRPr="00576536">
        <w:t xml:space="preserve"> the</w:t>
      </w:r>
      <w:r w:rsidRPr="00576536">
        <w:rPr>
          <w:spacing w:val="-2"/>
        </w:rPr>
        <w:t xml:space="preserve"> </w:t>
      </w:r>
      <w:r w:rsidRPr="00576536">
        <w:rPr>
          <w:spacing w:val="-1"/>
        </w:rPr>
        <w:t>provisions</w:t>
      </w:r>
      <w:r w:rsidRPr="00576536">
        <w:t xml:space="preserve"> in (a)</w:t>
      </w:r>
      <w:r w:rsidRPr="00576536">
        <w:rPr>
          <w:spacing w:val="-3"/>
        </w:rPr>
        <w:t xml:space="preserve"> </w:t>
      </w:r>
      <w:r w:rsidRPr="00576536">
        <w:t>and</w:t>
      </w:r>
      <w:r w:rsidRPr="00576536">
        <w:rPr>
          <w:spacing w:val="-2"/>
        </w:rPr>
        <w:t xml:space="preserve"> </w:t>
      </w:r>
      <w:r w:rsidRPr="00576536">
        <w:t>(b) in all</w:t>
      </w:r>
      <w:r w:rsidRPr="00576536">
        <w:rPr>
          <w:spacing w:val="-1"/>
        </w:rPr>
        <w:t xml:space="preserve"> sub-awards</w:t>
      </w:r>
      <w:r w:rsidRPr="00576536">
        <w:t xml:space="preserve"> </w:t>
      </w:r>
      <w:r w:rsidRPr="00576536">
        <w:rPr>
          <w:spacing w:val="-1"/>
        </w:rPr>
        <w:t>under</w:t>
      </w:r>
      <w:r w:rsidRPr="00576536">
        <w:t xml:space="preserve"> </w:t>
      </w:r>
      <w:r w:rsidRPr="00576536">
        <w:rPr>
          <w:spacing w:val="-1"/>
        </w:rPr>
        <w:t>this</w:t>
      </w:r>
      <w:r w:rsidRPr="00576536">
        <w:rPr>
          <w:spacing w:val="77"/>
        </w:rPr>
        <w:t xml:space="preserve"> </w:t>
      </w:r>
      <w:r w:rsidRPr="00576536">
        <w:rPr>
          <w:spacing w:val="-1"/>
        </w:rPr>
        <w:t>award.</w:t>
      </w:r>
    </w:p>
    <w:p w14:paraId="4943EC2A" w14:textId="77777777" w:rsidR="00275987" w:rsidRPr="00576536" w:rsidRDefault="00275987" w:rsidP="00275987">
      <w:pPr>
        <w:spacing w:before="7"/>
        <w:rPr>
          <w:rFonts w:eastAsia="Arial"/>
        </w:rPr>
      </w:pPr>
    </w:p>
    <w:p w14:paraId="4DC7EC30" w14:textId="77777777" w:rsidR="00275987" w:rsidRPr="00576536" w:rsidRDefault="00275987" w:rsidP="00275987">
      <w:pPr>
        <w:pStyle w:val="BodyText"/>
        <w:spacing w:before="69"/>
        <w:ind w:left="3545" w:right="2826"/>
        <w:jc w:val="center"/>
        <w:rPr>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09BCBA9E" w14:textId="77777777" w:rsidR="00275987" w:rsidRPr="00576536" w:rsidRDefault="00275987" w:rsidP="00275987">
      <w:pPr>
        <w:rPr>
          <w:rFonts w:eastAsia="Arial"/>
        </w:rPr>
      </w:pPr>
    </w:p>
    <w:p w14:paraId="1EA9871A" w14:textId="77777777" w:rsidR="00275987" w:rsidRPr="00576536" w:rsidRDefault="00275987" w:rsidP="00275987">
      <w:pPr>
        <w:spacing w:before="4"/>
        <w:rPr>
          <w:rFonts w:eastAsia="Arial"/>
        </w:rPr>
      </w:pPr>
    </w:p>
    <w:p w14:paraId="68B0A5B8" w14:textId="77777777" w:rsidR="00275987" w:rsidRPr="00576536" w:rsidRDefault="00275987" w:rsidP="00275987">
      <w:pPr>
        <w:pStyle w:val="Heading1"/>
        <w:spacing w:before="65"/>
        <w:rPr>
          <w:rFonts w:cs="Times New Roman"/>
          <w:b w:val="0"/>
          <w:bCs w:val="0"/>
        </w:rPr>
      </w:pPr>
      <w:r w:rsidRPr="00576536">
        <w:rPr>
          <w:rFonts w:cs="Times New Roman"/>
          <w:spacing w:val="-1"/>
        </w:rPr>
        <w:t xml:space="preserve">M26. </w:t>
      </w:r>
      <w:r w:rsidRPr="00576536">
        <w:rPr>
          <w:rFonts w:cs="Times New Roman"/>
          <w:spacing w:val="-2"/>
        </w:rPr>
        <w:t>MANDATORY</w:t>
      </w:r>
      <w:r w:rsidRPr="00576536">
        <w:rPr>
          <w:rFonts w:cs="Times New Roman"/>
        </w:rPr>
        <w:t xml:space="preserve"> </w:t>
      </w:r>
      <w:r w:rsidRPr="00576536">
        <w:rPr>
          <w:rFonts w:cs="Times New Roman"/>
          <w:spacing w:val="-1"/>
        </w:rPr>
        <w:t>DISCLOSURES</w:t>
      </w:r>
      <w:r w:rsidRPr="00576536">
        <w:rPr>
          <w:rFonts w:cs="Times New Roman"/>
          <w:spacing w:val="-4"/>
        </w:rPr>
        <w:t xml:space="preserve"> </w:t>
      </w:r>
      <w:r w:rsidRPr="00576536">
        <w:rPr>
          <w:rFonts w:cs="Times New Roman"/>
        </w:rPr>
        <w:t>(July</w:t>
      </w:r>
      <w:r w:rsidRPr="00576536">
        <w:rPr>
          <w:rFonts w:cs="Times New Roman"/>
          <w:spacing w:val="-4"/>
        </w:rPr>
        <w:t xml:space="preserve"> </w:t>
      </w:r>
      <w:r w:rsidRPr="00576536">
        <w:rPr>
          <w:rFonts w:cs="Times New Roman"/>
        </w:rPr>
        <w:t>2015)</w:t>
      </w:r>
    </w:p>
    <w:p w14:paraId="5BD2634D" w14:textId="77777777" w:rsidR="00275987" w:rsidRPr="00576536" w:rsidRDefault="00275987" w:rsidP="00275987">
      <w:pPr>
        <w:spacing w:before="7"/>
        <w:rPr>
          <w:rFonts w:eastAsia="Arial"/>
          <w:b/>
          <w:bCs/>
        </w:rPr>
      </w:pPr>
    </w:p>
    <w:p w14:paraId="31386A8C" w14:textId="77777777" w:rsidR="00275987" w:rsidRPr="00576536" w:rsidRDefault="00275987" w:rsidP="00275987">
      <w:pPr>
        <w:ind w:right="5"/>
        <w:rPr>
          <w:rFonts w:eastAsia="Arial"/>
        </w:rPr>
      </w:pPr>
      <w:r w:rsidRPr="00576536">
        <w:rPr>
          <w:rFonts w:eastAsia="Arial"/>
          <w:spacing w:val="-1"/>
        </w:rPr>
        <w:t>Consistent</w:t>
      </w:r>
      <w:r w:rsidRPr="00576536">
        <w:rPr>
          <w:rFonts w:eastAsia="Arial"/>
        </w:rPr>
        <w:t xml:space="preserve"> </w:t>
      </w:r>
      <w:r w:rsidRPr="00576536">
        <w:rPr>
          <w:rFonts w:eastAsia="Arial"/>
          <w:spacing w:val="-1"/>
        </w:rPr>
        <w:t>with</w:t>
      </w:r>
      <w:r w:rsidRPr="00576536">
        <w:rPr>
          <w:rFonts w:eastAsia="Arial"/>
        </w:rPr>
        <w:t xml:space="preserve"> 2</w:t>
      </w:r>
      <w:r w:rsidRPr="00576536">
        <w:rPr>
          <w:rFonts w:eastAsia="Arial"/>
          <w:spacing w:val="1"/>
        </w:rPr>
        <w:t xml:space="preserve"> </w:t>
      </w:r>
      <w:r w:rsidRPr="00576536">
        <w:rPr>
          <w:rFonts w:eastAsia="Arial"/>
        </w:rPr>
        <w:t>CFR</w:t>
      </w:r>
      <w:r w:rsidRPr="00576536">
        <w:rPr>
          <w:rFonts w:eastAsia="Arial"/>
          <w:spacing w:val="-1"/>
        </w:rPr>
        <w:t xml:space="preserve"> §200.113,</w:t>
      </w:r>
      <w:r w:rsidRPr="00576536">
        <w:rPr>
          <w:rFonts w:eastAsia="Arial"/>
          <w:spacing w:val="-2"/>
        </w:rPr>
        <w:t xml:space="preserve"> </w:t>
      </w:r>
      <w:r w:rsidRPr="00576536">
        <w:rPr>
          <w:rFonts w:eastAsia="Arial"/>
          <w:spacing w:val="-1"/>
        </w:rPr>
        <w:t>applicants</w:t>
      </w:r>
      <w:r w:rsidRPr="00576536">
        <w:rPr>
          <w:rFonts w:eastAsia="Arial"/>
          <w:spacing w:val="-2"/>
        </w:rPr>
        <w:t xml:space="preserve"> </w:t>
      </w:r>
      <w:r w:rsidRPr="00576536">
        <w:rPr>
          <w:rFonts w:eastAsia="Arial"/>
          <w:spacing w:val="-1"/>
        </w:rPr>
        <w:t>and</w:t>
      </w:r>
      <w:r w:rsidRPr="00576536">
        <w:rPr>
          <w:rFonts w:eastAsia="Arial"/>
        </w:rPr>
        <w:t xml:space="preserve"> </w:t>
      </w:r>
      <w:r w:rsidRPr="00576536">
        <w:rPr>
          <w:rFonts w:eastAsia="Arial"/>
          <w:spacing w:val="-1"/>
        </w:rPr>
        <w:t>recipients</w:t>
      </w:r>
      <w:r w:rsidRPr="00576536">
        <w:rPr>
          <w:rFonts w:eastAsia="Arial"/>
          <w:spacing w:val="-2"/>
        </w:rPr>
        <w:t xml:space="preserve"> </w:t>
      </w:r>
      <w:r w:rsidRPr="00576536">
        <w:rPr>
          <w:rFonts w:eastAsia="Arial"/>
        </w:rPr>
        <w:t>must</w:t>
      </w:r>
      <w:r w:rsidRPr="00576536">
        <w:rPr>
          <w:rFonts w:eastAsia="Arial"/>
          <w:spacing w:val="-2"/>
        </w:rPr>
        <w:t xml:space="preserve"> </w:t>
      </w:r>
      <w:r w:rsidRPr="00576536">
        <w:rPr>
          <w:rFonts w:eastAsia="Arial"/>
          <w:spacing w:val="-1"/>
        </w:rPr>
        <w:t>disclose,</w:t>
      </w:r>
      <w:r w:rsidRPr="00576536">
        <w:rPr>
          <w:rFonts w:eastAsia="Arial"/>
        </w:rPr>
        <w:t xml:space="preserve"> in</w:t>
      </w:r>
      <w:r w:rsidRPr="00576536">
        <w:rPr>
          <w:rFonts w:eastAsia="Arial"/>
          <w:spacing w:val="-2"/>
        </w:rPr>
        <w:t xml:space="preserve"> </w:t>
      </w:r>
      <w:r w:rsidRPr="00576536">
        <w:rPr>
          <w:rFonts w:eastAsia="Arial"/>
        </w:rPr>
        <w:t xml:space="preserve">a </w:t>
      </w:r>
      <w:r w:rsidRPr="00576536">
        <w:rPr>
          <w:rFonts w:eastAsia="Arial"/>
          <w:spacing w:val="-1"/>
        </w:rPr>
        <w:t>timely</w:t>
      </w:r>
      <w:r w:rsidRPr="00576536">
        <w:rPr>
          <w:rFonts w:eastAsia="Arial"/>
          <w:spacing w:val="93"/>
        </w:rPr>
        <w:t xml:space="preserve"> </w:t>
      </w:r>
      <w:r w:rsidRPr="00576536">
        <w:rPr>
          <w:rFonts w:eastAsia="Arial"/>
          <w:spacing w:val="-1"/>
        </w:rPr>
        <w:t>manner,</w:t>
      </w:r>
      <w:r w:rsidRPr="00576536">
        <w:rPr>
          <w:rFonts w:eastAsia="Arial"/>
        </w:rPr>
        <w:t xml:space="preserve"> </w:t>
      </w:r>
      <w:r w:rsidRPr="00576536">
        <w:rPr>
          <w:rFonts w:eastAsia="Arial"/>
          <w:spacing w:val="-2"/>
        </w:rPr>
        <w:t>in</w:t>
      </w:r>
      <w:r w:rsidRPr="00576536">
        <w:rPr>
          <w:rFonts w:eastAsia="Arial"/>
        </w:rPr>
        <w:t xml:space="preserve"> </w:t>
      </w:r>
      <w:r w:rsidRPr="00576536">
        <w:rPr>
          <w:rFonts w:eastAsia="Arial"/>
          <w:spacing w:val="-1"/>
        </w:rPr>
        <w:t>writing</w:t>
      </w:r>
      <w:r w:rsidRPr="00576536">
        <w:rPr>
          <w:rFonts w:eastAsia="Arial"/>
          <w:spacing w:val="-2"/>
        </w:rPr>
        <w:t xml:space="preserve"> </w:t>
      </w:r>
      <w:r w:rsidRPr="00576536">
        <w:rPr>
          <w:rFonts w:eastAsia="Arial"/>
        </w:rPr>
        <w:t>to the USAID</w:t>
      </w:r>
      <w:r w:rsidRPr="00576536">
        <w:rPr>
          <w:rFonts w:eastAsia="Arial"/>
          <w:spacing w:val="3"/>
        </w:rPr>
        <w:t xml:space="preserve"> </w:t>
      </w:r>
      <w:r w:rsidRPr="00576536">
        <w:rPr>
          <w:rFonts w:eastAsia="Arial"/>
          <w:spacing w:val="-1"/>
        </w:rPr>
        <w:t>Office</w:t>
      </w:r>
      <w:r w:rsidRPr="00576536">
        <w:rPr>
          <w:rFonts w:eastAsia="Arial"/>
          <w:spacing w:val="-2"/>
        </w:rPr>
        <w:t xml:space="preserve"> </w:t>
      </w:r>
      <w:r w:rsidRPr="00576536">
        <w:rPr>
          <w:rFonts w:eastAsia="Arial"/>
          <w:spacing w:val="-1"/>
        </w:rPr>
        <w:t>of</w:t>
      </w:r>
      <w:r w:rsidRPr="00576536">
        <w:rPr>
          <w:rFonts w:eastAsia="Arial"/>
          <w:spacing w:val="2"/>
        </w:rPr>
        <w:t xml:space="preserve"> </w:t>
      </w:r>
      <w:r w:rsidRPr="00576536">
        <w:rPr>
          <w:rFonts w:eastAsia="Arial"/>
          <w:spacing w:val="-1"/>
        </w:rPr>
        <w:t>the</w:t>
      </w:r>
      <w:r w:rsidRPr="00576536">
        <w:rPr>
          <w:rFonts w:eastAsia="Arial"/>
        </w:rPr>
        <w:t xml:space="preserve"> </w:t>
      </w:r>
      <w:r w:rsidRPr="00576536">
        <w:rPr>
          <w:rFonts w:eastAsia="Arial"/>
          <w:spacing w:val="-1"/>
        </w:rPr>
        <w:t>Inspector</w:t>
      </w:r>
      <w:r w:rsidRPr="00576536">
        <w:rPr>
          <w:rFonts w:eastAsia="Arial"/>
        </w:rPr>
        <w:t xml:space="preserve"> </w:t>
      </w:r>
      <w:r w:rsidRPr="00576536">
        <w:rPr>
          <w:rFonts w:eastAsia="Arial"/>
          <w:spacing w:val="-1"/>
        </w:rPr>
        <w:t>General,</w:t>
      </w:r>
      <w:r w:rsidRPr="00576536">
        <w:rPr>
          <w:rFonts w:eastAsia="Arial"/>
        </w:rPr>
        <w:t xml:space="preserve"> </w:t>
      </w:r>
      <w:r w:rsidRPr="00576536">
        <w:rPr>
          <w:rFonts w:eastAsia="Arial"/>
          <w:spacing w:val="-1"/>
        </w:rPr>
        <w:t>with</w:t>
      </w:r>
      <w:r w:rsidRPr="00576536">
        <w:rPr>
          <w:rFonts w:eastAsia="Arial"/>
        </w:rPr>
        <w:t xml:space="preserve"> a</w:t>
      </w:r>
      <w:r w:rsidRPr="00576536">
        <w:rPr>
          <w:rFonts w:eastAsia="Arial"/>
          <w:spacing w:val="1"/>
        </w:rPr>
        <w:t xml:space="preserve"> </w:t>
      </w:r>
      <w:r w:rsidRPr="00576536">
        <w:rPr>
          <w:rFonts w:eastAsia="Arial"/>
          <w:spacing w:val="-1"/>
        </w:rPr>
        <w:t>copy</w:t>
      </w:r>
      <w:r w:rsidRPr="00576536">
        <w:rPr>
          <w:rFonts w:eastAsia="Arial"/>
          <w:spacing w:val="-3"/>
        </w:rPr>
        <w:t xml:space="preserve"> </w:t>
      </w:r>
      <w:r w:rsidRPr="00576536">
        <w:rPr>
          <w:rFonts w:eastAsia="Arial"/>
        </w:rPr>
        <w:t xml:space="preserve">to </w:t>
      </w:r>
      <w:r w:rsidRPr="00576536">
        <w:rPr>
          <w:rFonts w:eastAsia="Arial"/>
          <w:spacing w:val="-1"/>
        </w:rPr>
        <w:t>the</w:t>
      </w:r>
      <w:r w:rsidRPr="00576536">
        <w:rPr>
          <w:rFonts w:eastAsia="Arial"/>
          <w:spacing w:val="63"/>
        </w:rPr>
        <w:t xml:space="preserve"> </w:t>
      </w:r>
      <w:r w:rsidRPr="00576536">
        <w:rPr>
          <w:rFonts w:eastAsia="Arial"/>
          <w:spacing w:val="-1"/>
        </w:rPr>
        <w:t>cognizant</w:t>
      </w:r>
      <w:r w:rsidRPr="00576536">
        <w:rPr>
          <w:rFonts w:eastAsia="Arial"/>
        </w:rPr>
        <w:t xml:space="preserve"> </w:t>
      </w:r>
      <w:r w:rsidRPr="00576536">
        <w:rPr>
          <w:rFonts w:eastAsia="Arial"/>
          <w:spacing w:val="-1"/>
        </w:rPr>
        <w:t>Agreement</w:t>
      </w:r>
      <w:r w:rsidRPr="00576536">
        <w:rPr>
          <w:rFonts w:eastAsia="Arial"/>
          <w:spacing w:val="-2"/>
        </w:rPr>
        <w:t xml:space="preserve"> </w:t>
      </w:r>
      <w:r w:rsidRPr="00576536">
        <w:rPr>
          <w:rFonts w:eastAsia="Arial"/>
          <w:spacing w:val="-1"/>
        </w:rPr>
        <w:t>Officer,</w:t>
      </w:r>
      <w:r w:rsidRPr="00576536">
        <w:rPr>
          <w:rFonts w:eastAsia="Arial"/>
        </w:rPr>
        <w:t xml:space="preserve"> all</w:t>
      </w:r>
      <w:r w:rsidRPr="00576536">
        <w:rPr>
          <w:rFonts w:eastAsia="Arial"/>
          <w:spacing w:val="-1"/>
        </w:rPr>
        <w:t xml:space="preserve"> violations</w:t>
      </w:r>
      <w:r w:rsidRPr="00576536">
        <w:rPr>
          <w:rFonts w:eastAsia="Arial"/>
          <w:spacing w:val="-2"/>
        </w:rPr>
        <w:t xml:space="preserve"> </w:t>
      </w:r>
      <w:r w:rsidRPr="00576536">
        <w:rPr>
          <w:rFonts w:eastAsia="Arial"/>
          <w:spacing w:val="-1"/>
        </w:rPr>
        <w:t>of</w:t>
      </w:r>
      <w:r w:rsidRPr="00576536">
        <w:rPr>
          <w:rFonts w:eastAsia="Arial"/>
        </w:rPr>
        <w:t xml:space="preserve"> Federal </w:t>
      </w:r>
      <w:r w:rsidRPr="00576536">
        <w:rPr>
          <w:rFonts w:eastAsia="Arial"/>
          <w:spacing w:val="-1"/>
        </w:rPr>
        <w:t>criminal</w:t>
      </w:r>
      <w:r w:rsidRPr="00576536">
        <w:rPr>
          <w:rFonts w:eastAsia="Arial"/>
        </w:rPr>
        <w:t xml:space="preserve"> law</w:t>
      </w:r>
      <w:r w:rsidRPr="00576536">
        <w:rPr>
          <w:rFonts w:eastAsia="Arial"/>
          <w:spacing w:val="-3"/>
        </w:rPr>
        <w:t xml:space="preserve"> </w:t>
      </w:r>
      <w:r w:rsidRPr="00576536">
        <w:rPr>
          <w:rFonts w:eastAsia="Arial"/>
          <w:spacing w:val="-1"/>
        </w:rPr>
        <w:t xml:space="preserve">involving </w:t>
      </w:r>
      <w:r w:rsidRPr="00576536">
        <w:rPr>
          <w:rFonts w:eastAsia="Arial"/>
        </w:rPr>
        <w:t>fraud,</w:t>
      </w:r>
      <w:r w:rsidRPr="00576536">
        <w:rPr>
          <w:rFonts w:eastAsia="Arial"/>
          <w:spacing w:val="79"/>
        </w:rPr>
        <w:t xml:space="preserve"> </w:t>
      </w:r>
      <w:r w:rsidRPr="00576536">
        <w:rPr>
          <w:rFonts w:eastAsia="Arial"/>
          <w:spacing w:val="-1"/>
        </w:rPr>
        <w:t>bribery,</w:t>
      </w:r>
      <w:r w:rsidRPr="00576536">
        <w:rPr>
          <w:rFonts w:eastAsia="Arial"/>
        </w:rPr>
        <w:t xml:space="preserve"> or </w:t>
      </w:r>
      <w:r w:rsidRPr="00576536">
        <w:rPr>
          <w:rFonts w:eastAsia="Arial"/>
          <w:spacing w:val="-1"/>
        </w:rPr>
        <w:t>gratuity</w:t>
      </w:r>
      <w:r w:rsidRPr="00576536">
        <w:rPr>
          <w:rFonts w:eastAsia="Arial"/>
        </w:rPr>
        <w:t xml:space="preserve"> </w:t>
      </w:r>
      <w:r w:rsidRPr="00576536">
        <w:rPr>
          <w:rFonts w:eastAsia="Arial"/>
          <w:spacing w:val="-1"/>
        </w:rPr>
        <w:t>violations</w:t>
      </w:r>
      <w:r w:rsidRPr="00576536">
        <w:rPr>
          <w:rFonts w:eastAsia="Arial"/>
          <w:spacing w:val="-2"/>
        </w:rPr>
        <w:t xml:space="preserve"> </w:t>
      </w:r>
      <w:r w:rsidRPr="00576536">
        <w:rPr>
          <w:rFonts w:eastAsia="Arial"/>
          <w:spacing w:val="-1"/>
        </w:rPr>
        <w:t>potentially</w:t>
      </w:r>
      <w:r w:rsidRPr="00576536">
        <w:rPr>
          <w:rFonts w:eastAsia="Arial"/>
          <w:spacing w:val="-3"/>
        </w:rPr>
        <w:t xml:space="preserve"> </w:t>
      </w:r>
      <w:r w:rsidRPr="00576536">
        <w:rPr>
          <w:rFonts w:eastAsia="Arial"/>
          <w:spacing w:val="-1"/>
        </w:rPr>
        <w:t xml:space="preserve">affecting </w:t>
      </w:r>
      <w:r w:rsidRPr="00576536">
        <w:rPr>
          <w:rFonts w:eastAsia="Arial"/>
        </w:rPr>
        <w:t xml:space="preserve">the </w:t>
      </w:r>
      <w:r w:rsidRPr="00576536">
        <w:rPr>
          <w:rFonts w:eastAsia="Arial"/>
          <w:spacing w:val="-1"/>
        </w:rPr>
        <w:t>Federal</w:t>
      </w:r>
      <w:r w:rsidRPr="00576536">
        <w:rPr>
          <w:rFonts w:eastAsia="Arial"/>
        </w:rPr>
        <w:t xml:space="preserve"> </w:t>
      </w:r>
      <w:r w:rsidRPr="00576536">
        <w:rPr>
          <w:rFonts w:eastAsia="Arial"/>
          <w:spacing w:val="-1"/>
        </w:rPr>
        <w:t>award.</w:t>
      </w:r>
      <w:r w:rsidRPr="00576536">
        <w:rPr>
          <w:rFonts w:eastAsia="Arial"/>
          <w:spacing w:val="-2"/>
        </w:rPr>
        <w:t xml:space="preserve"> </w:t>
      </w:r>
      <w:r w:rsidRPr="00576536">
        <w:rPr>
          <w:rFonts w:eastAsia="Arial"/>
          <w:spacing w:val="-1"/>
        </w:rPr>
        <w:t>Subrecipients</w:t>
      </w:r>
      <w:r w:rsidRPr="00576536">
        <w:rPr>
          <w:rFonts w:eastAsia="Arial"/>
          <w:spacing w:val="-2"/>
        </w:rPr>
        <w:t xml:space="preserve"> </w:t>
      </w:r>
      <w:r w:rsidRPr="00576536">
        <w:rPr>
          <w:rFonts w:eastAsia="Arial"/>
          <w:spacing w:val="-1"/>
        </w:rPr>
        <w:t>must</w:t>
      </w:r>
      <w:r w:rsidRPr="00576536">
        <w:rPr>
          <w:rFonts w:eastAsia="Arial"/>
          <w:spacing w:val="107"/>
        </w:rPr>
        <w:t xml:space="preserve"> </w:t>
      </w:r>
      <w:r w:rsidRPr="00576536">
        <w:rPr>
          <w:rFonts w:eastAsia="Arial"/>
          <w:spacing w:val="-1"/>
        </w:rPr>
        <w:t>disclose,</w:t>
      </w:r>
      <w:r w:rsidRPr="00576536">
        <w:rPr>
          <w:rFonts w:eastAsia="Arial"/>
        </w:rPr>
        <w:t xml:space="preserve"> in</w:t>
      </w:r>
      <w:r w:rsidRPr="00576536">
        <w:rPr>
          <w:rFonts w:eastAsia="Arial"/>
          <w:spacing w:val="-2"/>
        </w:rPr>
        <w:t xml:space="preserve"> </w:t>
      </w:r>
      <w:r w:rsidRPr="00576536">
        <w:rPr>
          <w:rFonts w:eastAsia="Arial"/>
        </w:rPr>
        <w:t xml:space="preserve">a </w:t>
      </w:r>
      <w:r w:rsidRPr="00576536">
        <w:rPr>
          <w:rFonts w:eastAsia="Arial"/>
          <w:spacing w:val="-1"/>
        </w:rPr>
        <w:t>timely</w:t>
      </w:r>
      <w:r w:rsidRPr="00576536">
        <w:rPr>
          <w:rFonts w:eastAsia="Arial"/>
          <w:spacing w:val="-3"/>
        </w:rPr>
        <w:t xml:space="preserve"> </w:t>
      </w:r>
      <w:r w:rsidRPr="00576536">
        <w:rPr>
          <w:rFonts w:eastAsia="Arial"/>
        </w:rPr>
        <w:t xml:space="preserve">manner, in </w:t>
      </w:r>
      <w:r w:rsidRPr="00576536">
        <w:rPr>
          <w:rFonts w:eastAsia="Arial"/>
          <w:spacing w:val="-1"/>
        </w:rPr>
        <w:t>writing</w:t>
      </w:r>
      <w:r w:rsidRPr="00576536">
        <w:rPr>
          <w:rFonts w:eastAsia="Arial"/>
          <w:spacing w:val="-2"/>
        </w:rPr>
        <w:t xml:space="preserve"> </w:t>
      </w:r>
      <w:r w:rsidRPr="00576536">
        <w:rPr>
          <w:rFonts w:eastAsia="Arial"/>
        </w:rPr>
        <w:t>to the</w:t>
      </w:r>
      <w:r w:rsidRPr="00576536">
        <w:rPr>
          <w:rFonts w:eastAsia="Arial"/>
          <w:spacing w:val="-2"/>
        </w:rPr>
        <w:t xml:space="preserve"> </w:t>
      </w:r>
      <w:r w:rsidRPr="00576536">
        <w:rPr>
          <w:rFonts w:eastAsia="Arial"/>
        </w:rPr>
        <w:t>USAID Office</w:t>
      </w:r>
      <w:r w:rsidRPr="00576536">
        <w:rPr>
          <w:rFonts w:eastAsia="Arial"/>
          <w:spacing w:val="-2"/>
        </w:rPr>
        <w:t xml:space="preserve"> </w:t>
      </w:r>
      <w:r w:rsidRPr="00576536">
        <w:rPr>
          <w:rFonts w:eastAsia="Arial"/>
          <w:spacing w:val="-1"/>
        </w:rPr>
        <w:t>of</w:t>
      </w:r>
      <w:r w:rsidRPr="00576536">
        <w:rPr>
          <w:rFonts w:eastAsia="Arial"/>
        </w:rPr>
        <w:t xml:space="preserve"> the</w:t>
      </w:r>
      <w:r w:rsidRPr="00576536">
        <w:rPr>
          <w:rFonts w:eastAsia="Arial"/>
          <w:spacing w:val="-2"/>
        </w:rPr>
        <w:t xml:space="preserve"> </w:t>
      </w:r>
      <w:r w:rsidRPr="00576536">
        <w:rPr>
          <w:rFonts w:eastAsia="Arial"/>
          <w:spacing w:val="-1"/>
        </w:rPr>
        <w:t>Inspector</w:t>
      </w:r>
      <w:r w:rsidRPr="00576536">
        <w:rPr>
          <w:rFonts w:eastAsia="Arial"/>
        </w:rPr>
        <w:t xml:space="preserve"> </w:t>
      </w:r>
      <w:r w:rsidRPr="00576536">
        <w:rPr>
          <w:rFonts w:eastAsia="Arial"/>
          <w:spacing w:val="-1"/>
        </w:rPr>
        <w:t>General</w:t>
      </w:r>
      <w:r w:rsidRPr="00576536">
        <w:rPr>
          <w:rFonts w:eastAsia="Arial"/>
        </w:rPr>
        <w:t xml:space="preserve"> </w:t>
      </w:r>
      <w:r w:rsidRPr="00576536">
        <w:rPr>
          <w:rFonts w:eastAsia="Arial"/>
          <w:spacing w:val="-1"/>
        </w:rPr>
        <w:t>and</w:t>
      </w:r>
      <w:r w:rsidRPr="00576536">
        <w:rPr>
          <w:rFonts w:eastAsia="Arial"/>
          <w:spacing w:val="61"/>
        </w:rPr>
        <w:t xml:space="preserve"> </w:t>
      </w:r>
      <w:r w:rsidRPr="00576536">
        <w:rPr>
          <w:rFonts w:eastAsia="Arial"/>
        </w:rPr>
        <w:t>to</w:t>
      </w:r>
      <w:r w:rsidRPr="00576536">
        <w:rPr>
          <w:rFonts w:eastAsia="Arial"/>
          <w:spacing w:val="1"/>
        </w:rPr>
        <w:t xml:space="preserve"> </w:t>
      </w:r>
      <w:r w:rsidRPr="00576536">
        <w:rPr>
          <w:rFonts w:eastAsia="Arial"/>
          <w:spacing w:val="-1"/>
        </w:rPr>
        <w:t>the</w:t>
      </w:r>
      <w:r w:rsidRPr="00576536">
        <w:rPr>
          <w:rFonts w:eastAsia="Arial"/>
        </w:rPr>
        <w:t xml:space="preserve"> </w:t>
      </w:r>
      <w:r w:rsidRPr="00576536">
        <w:rPr>
          <w:rFonts w:eastAsia="Arial"/>
          <w:spacing w:val="-1"/>
        </w:rPr>
        <w:t>prime</w:t>
      </w:r>
      <w:r w:rsidRPr="00576536">
        <w:rPr>
          <w:rFonts w:eastAsia="Arial"/>
        </w:rPr>
        <w:t xml:space="preserve"> </w:t>
      </w:r>
      <w:r w:rsidRPr="00576536">
        <w:rPr>
          <w:rFonts w:eastAsia="Arial"/>
          <w:spacing w:val="-1"/>
        </w:rPr>
        <w:t>recipient</w:t>
      </w:r>
      <w:r w:rsidRPr="00576536">
        <w:rPr>
          <w:rFonts w:eastAsia="Arial"/>
        </w:rPr>
        <w:t xml:space="preserve"> </w:t>
      </w:r>
      <w:r w:rsidRPr="00576536">
        <w:rPr>
          <w:rFonts w:eastAsia="Arial"/>
          <w:spacing w:val="-1"/>
        </w:rPr>
        <w:t>(pass</w:t>
      </w:r>
      <w:r w:rsidRPr="00576536">
        <w:rPr>
          <w:rFonts w:eastAsia="Arial"/>
        </w:rPr>
        <w:t xml:space="preserve"> </w:t>
      </w:r>
      <w:r w:rsidRPr="00576536">
        <w:rPr>
          <w:rFonts w:eastAsia="Arial"/>
          <w:spacing w:val="-1"/>
        </w:rPr>
        <w:t>through</w:t>
      </w:r>
      <w:r w:rsidRPr="00576536">
        <w:rPr>
          <w:rFonts w:eastAsia="Arial"/>
        </w:rPr>
        <w:t xml:space="preserve"> </w:t>
      </w:r>
      <w:r w:rsidRPr="00576536">
        <w:rPr>
          <w:rFonts w:eastAsia="Arial"/>
          <w:spacing w:val="-1"/>
        </w:rPr>
        <w:t>entity)</w:t>
      </w:r>
      <w:r w:rsidRPr="00576536">
        <w:rPr>
          <w:rFonts w:eastAsia="Arial"/>
        </w:rPr>
        <w:t xml:space="preserve"> all </w:t>
      </w:r>
      <w:r w:rsidRPr="00576536">
        <w:rPr>
          <w:rFonts w:eastAsia="Arial"/>
          <w:spacing w:val="-1"/>
        </w:rPr>
        <w:t>violations</w:t>
      </w:r>
      <w:r w:rsidRPr="00576536">
        <w:rPr>
          <w:rFonts w:eastAsia="Arial"/>
        </w:rPr>
        <w:t xml:space="preserve"> </w:t>
      </w:r>
      <w:r w:rsidRPr="00576536">
        <w:rPr>
          <w:rFonts w:eastAsia="Arial"/>
          <w:spacing w:val="-1"/>
        </w:rPr>
        <w:t>of</w:t>
      </w:r>
      <w:r w:rsidRPr="00576536">
        <w:rPr>
          <w:rFonts w:eastAsia="Arial"/>
          <w:spacing w:val="2"/>
        </w:rPr>
        <w:t xml:space="preserve"> </w:t>
      </w:r>
      <w:r w:rsidRPr="00576536">
        <w:rPr>
          <w:rFonts w:eastAsia="Arial"/>
          <w:spacing w:val="-1"/>
        </w:rPr>
        <w:t>Federal</w:t>
      </w:r>
      <w:r w:rsidRPr="00576536">
        <w:rPr>
          <w:rFonts w:eastAsia="Arial"/>
        </w:rPr>
        <w:t xml:space="preserve"> </w:t>
      </w:r>
      <w:r w:rsidRPr="00576536">
        <w:rPr>
          <w:rFonts w:eastAsia="Arial"/>
          <w:spacing w:val="-1"/>
        </w:rPr>
        <w:t>criminal</w:t>
      </w:r>
      <w:r w:rsidRPr="00576536">
        <w:rPr>
          <w:rFonts w:eastAsia="Arial"/>
        </w:rPr>
        <w:t xml:space="preserve"> law</w:t>
      </w:r>
      <w:r w:rsidRPr="00576536">
        <w:rPr>
          <w:rFonts w:eastAsia="Arial"/>
          <w:spacing w:val="-3"/>
        </w:rPr>
        <w:t xml:space="preserve"> </w:t>
      </w:r>
      <w:r w:rsidRPr="00576536">
        <w:rPr>
          <w:rFonts w:eastAsia="Arial"/>
          <w:spacing w:val="-1"/>
        </w:rPr>
        <w:t>involving</w:t>
      </w:r>
      <w:r w:rsidRPr="00576536">
        <w:rPr>
          <w:rFonts w:eastAsia="Arial"/>
          <w:spacing w:val="79"/>
        </w:rPr>
        <w:t xml:space="preserve"> </w:t>
      </w:r>
      <w:r w:rsidRPr="00576536">
        <w:rPr>
          <w:rFonts w:eastAsia="Arial"/>
          <w:spacing w:val="-1"/>
        </w:rPr>
        <w:t>fraud,</w:t>
      </w:r>
      <w:r w:rsidRPr="00576536">
        <w:rPr>
          <w:rFonts w:eastAsia="Arial"/>
          <w:spacing w:val="-2"/>
        </w:rPr>
        <w:t xml:space="preserve"> </w:t>
      </w:r>
      <w:r w:rsidRPr="00576536">
        <w:rPr>
          <w:rFonts w:eastAsia="Arial"/>
          <w:spacing w:val="-1"/>
        </w:rPr>
        <w:t>bribery,</w:t>
      </w:r>
      <w:r w:rsidRPr="00576536">
        <w:rPr>
          <w:rFonts w:eastAsia="Arial"/>
        </w:rPr>
        <w:t xml:space="preserve"> or </w:t>
      </w:r>
      <w:r w:rsidRPr="00576536">
        <w:rPr>
          <w:rFonts w:eastAsia="Arial"/>
          <w:spacing w:val="-1"/>
        </w:rPr>
        <w:t>gratuity</w:t>
      </w:r>
      <w:r w:rsidRPr="00576536">
        <w:rPr>
          <w:rFonts w:eastAsia="Arial"/>
        </w:rPr>
        <w:t xml:space="preserve"> </w:t>
      </w:r>
      <w:r w:rsidRPr="00576536">
        <w:rPr>
          <w:rFonts w:eastAsia="Arial"/>
          <w:spacing w:val="-1"/>
        </w:rPr>
        <w:t>violations</w:t>
      </w:r>
      <w:r w:rsidRPr="00576536">
        <w:rPr>
          <w:rFonts w:eastAsia="Arial"/>
        </w:rPr>
        <w:t xml:space="preserve"> </w:t>
      </w:r>
      <w:r w:rsidRPr="00576536">
        <w:rPr>
          <w:rFonts w:eastAsia="Arial"/>
          <w:spacing w:val="-1"/>
        </w:rPr>
        <w:t>potentially</w:t>
      </w:r>
      <w:r w:rsidRPr="00576536">
        <w:rPr>
          <w:rFonts w:eastAsia="Arial"/>
        </w:rPr>
        <w:t xml:space="preserve"> </w:t>
      </w:r>
      <w:r w:rsidRPr="00576536">
        <w:rPr>
          <w:rFonts w:eastAsia="Arial"/>
          <w:spacing w:val="-1"/>
        </w:rPr>
        <w:t>affecting</w:t>
      </w:r>
      <w:r w:rsidRPr="00576536">
        <w:rPr>
          <w:rFonts w:eastAsia="Arial"/>
          <w:spacing w:val="-2"/>
        </w:rPr>
        <w:t xml:space="preserve"> </w:t>
      </w:r>
      <w:r w:rsidRPr="00576536">
        <w:rPr>
          <w:rFonts w:eastAsia="Arial"/>
        </w:rPr>
        <w:t>the</w:t>
      </w:r>
      <w:r w:rsidRPr="00576536">
        <w:rPr>
          <w:rFonts w:eastAsia="Arial"/>
          <w:spacing w:val="-2"/>
        </w:rPr>
        <w:t xml:space="preserve"> </w:t>
      </w:r>
      <w:r w:rsidRPr="00576536">
        <w:rPr>
          <w:rFonts w:eastAsia="Arial"/>
          <w:spacing w:val="-1"/>
        </w:rPr>
        <w:t>Federal</w:t>
      </w:r>
      <w:r w:rsidRPr="00576536">
        <w:rPr>
          <w:rFonts w:eastAsia="Arial"/>
        </w:rPr>
        <w:t xml:space="preserve"> </w:t>
      </w:r>
      <w:r w:rsidRPr="00576536">
        <w:rPr>
          <w:rFonts w:eastAsia="Arial"/>
          <w:spacing w:val="-1"/>
        </w:rPr>
        <w:t>award.</w:t>
      </w:r>
    </w:p>
    <w:p w14:paraId="5C5C5413" w14:textId="77777777" w:rsidR="00275987" w:rsidRPr="00576536" w:rsidRDefault="00275987" w:rsidP="00275987">
      <w:pPr>
        <w:pStyle w:val="BodyText"/>
        <w:spacing w:before="69"/>
        <w:rPr>
          <w:szCs w:val="24"/>
        </w:rPr>
      </w:pPr>
    </w:p>
    <w:p w14:paraId="5D124739" w14:textId="77777777" w:rsidR="00275987" w:rsidRPr="00576536" w:rsidRDefault="00275987" w:rsidP="00275987">
      <w:pPr>
        <w:pStyle w:val="BodyText"/>
        <w:spacing w:before="69"/>
        <w:rPr>
          <w:spacing w:val="-1"/>
          <w:szCs w:val="24"/>
        </w:rPr>
      </w:pPr>
      <w:r w:rsidRPr="00576536">
        <w:rPr>
          <w:szCs w:val="24"/>
        </w:rPr>
        <w:t xml:space="preserve">Disclosures </w:t>
      </w:r>
      <w:r w:rsidRPr="00576536">
        <w:rPr>
          <w:spacing w:val="-1"/>
          <w:szCs w:val="24"/>
        </w:rPr>
        <w:t>must</w:t>
      </w:r>
      <w:r w:rsidRPr="00576536">
        <w:rPr>
          <w:szCs w:val="24"/>
        </w:rPr>
        <w:t xml:space="preserve"> </w:t>
      </w:r>
      <w:r w:rsidRPr="00576536">
        <w:rPr>
          <w:spacing w:val="-1"/>
          <w:szCs w:val="24"/>
        </w:rPr>
        <w:t>be</w:t>
      </w:r>
      <w:r w:rsidRPr="00576536">
        <w:rPr>
          <w:szCs w:val="24"/>
        </w:rPr>
        <w:t xml:space="preserve"> </w:t>
      </w:r>
      <w:r w:rsidRPr="00576536">
        <w:rPr>
          <w:spacing w:val="-1"/>
          <w:szCs w:val="24"/>
        </w:rPr>
        <w:t>sent</w:t>
      </w:r>
      <w:r w:rsidRPr="00576536">
        <w:rPr>
          <w:szCs w:val="24"/>
        </w:rPr>
        <w:t xml:space="preserve"> </w:t>
      </w:r>
      <w:r w:rsidRPr="00576536">
        <w:rPr>
          <w:spacing w:val="-1"/>
          <w:szCs w:val="24"/>
        </w:rPr>
        <w:t>to:</w:t>
      </w:r>
    </w:p>
    <w:p w14:paraId="21434C3F" w14:textId="77777777" w:rsidR="00275987" w:rsidRPr="00576536" w:rsidRDefault="00275987" w:rsidP="00275987"/>
    <w:p w14:paraId="2DD0CE00" w14:textId="77777777" w:rsidR="00275987" w:rsidRPr="00576536" w:rsidRDefault="00275987" w:rsidP="00275987">
      <w:pPr>
        <w:rPr>
          <w:rFonts w:eastAsia="Arial"/>
        </w:rPr>
      </w:pPr>
      <w:r w:rsidRPr="00576536">
        <w:t xml:space="preserve">U.S. </w:t>
      </w:r>
      <w:r w:rsidRPr="00576536">
        <w:rPr>
          <w:spacing w:val="-1"/>
        </w:rPr>
        <w:t>Agency</w:t>
      </w:r>
      <w:r w:rsidRPr="00576536">
        <w:rPr>
          <w:spacing w:val="-5"/>
        </w:rPr>
        <w:t xml:space="preserve"> </w:t>
      </w:r>
      <w:r w:rsidRPr="00576536">
        <w:t xml:space="preserve">for </w:t>
      </w:r>
      <w:r w:rsidRPr="00576536">
        <w:rPr>
          <w:spacing w:val="-1"/>
        </w:rPr>
        <w:t>International</w:t>
      </w:r>
      <w:r w:rsidRPr="00576536">
        <w:t xml:space="preserve"> </w:t>
      </w:r>
      <w:r w:rsidRPr="00576536">
        <w:rPr>
          <w:spacing w:val="-1"/>
        </w:rPr>
        <w:t>Development</w:t>
      </w:r>
      <w:r w:rsidRPr="00576536">
        <w:rPr>
          <w:spacing w:val="45"/>
        </w:rPr>
        <w:t xml:space="preserve"> </w:t>
      </w:r>
      <w:r w:rsidRPr="00576536">
        <w:rPr>
          <w:spacing w:val="-1"/>
        </w:rPr>
        <w:t>Office</w:t>
      </w:r>
      <w:r w:rsidRPr="00576536">
        <w:t xml:space="preserve"> </w:t>
      </w:r>
      <w:r w:rsidRPr="00576536">
        <w:rPr>
          <w:spacing w:val="-1"/>
        </w:rPr>
        <w:t>of</w:t>
      </w:r>
      <w:r w:rsidRPr="00576536">
        <w:t xml:space="preserve"> </w:t>
      </w:r>
      <w:r w:rsidRPr="00576536">
        <w:rPr>
          <w:spacing w:val="-1"/>
        </w:rPr>
        <w:t>the</w:t>
      </w:r>
      <w:r w:rsidRPr="00576536">
        <w:t xml:space="preserve"> </w:t>
      </w:r>
      <w:r w:rsidRPr="00576536">
        <w:rPr>
          <w:spacing w:val="-1"/>
        </w:rPr>
        <w:t>Inspector</w:t>
      </w:r>
      <w:r w:rsidRPr="00576536">
        <w:rPr>
          <w:spacing w:val="-3"/>
        </w:rPr>
        <w:t xml:space="preserve"> </w:t>
      </w:r>
      <w:r w:rsidRPr="00576536">
        <w:t>General</w:t>
      </w:r>
    </w:p>
    <w:p w14:paraId="3E7BA9EC" w14:textId="77777777" w:rsidR="00275987" w:rsidRPr="00576536" w:rsidRDefault="00275987" w:rsidP="00275987">
      <w:pPr>
        <w:rPr>
          <w:rFonts w:eastAsia="Arial"/>
        </w:rPr>
      </w:pPr>
      <w:r w:rsidRPr="00576536">
        <w:t xml:space="preserve">P.O. </w:t>
      </w:r>
      <w:r w:rsidRPr="00576536">
        <w:rPr>
          <w:spacing w:val="-1"/>
        </w:rPr>
        <w:t>Box</w:t>
      </w:r>
      <w:r w:rsidRPr="00576536">
        <w:rPr>
          <w:spacing w:val="-3"/>
        </w:rPr>
        <w:t xml:space="preserve"> </w:t>
      </w:r>
      <w:r w:rsidRPr="00576536">
        <w:t>657</w:t>
      </w:r>
    </w:p>
    <w:p w14:paraId="293286FF" w14:textId="77777777" w:rsidR="00275987" w:rsidRPr="00576536" w:rsidRDefault="00275987" w:rsidP="00275987">
      <w:pPr>
        <w:rPr>
          <w:rFonts w:eastAsia="Arial"/>
        </w:rPr>
      </w:pPr>
      <w:r w:rsidRPr="00576536">
        <w:rPr>
          <w:spacing w:val="-1"/>
        </w:rPr>
        <w:t>Washington,</w:t>
      </w:r>
      <w:r w:rsidRPr="00576536">
        <w:t xml:space="preserve"> DC</w:t>
      </w:r>
      <w:r w:rsidRPr="00576536">
        <w:rPr>
          <w:spacing w:val="-1"/>
        </w:rPr>
        <w:t xml:space="preserve"> 20044-0657</w:t>
      </w:r>
    </w:p>
    <w:p w14:paraId="1271AA53" w14:textId="77777777" w:rsidR="00275987" w:rsidRPr="00576536" w:rsidRDefault="00275987" w:rsidP="00275987">
      <w:pPr>
        <w:spacing w:line="200" w:lineRule="atLeast"/>
        <w:rPr>
          <w:rFonts w:eastAsia="Arial"/>
        </w:rPr>
      </w:pPr>
    </w:p>
    <w:p w14:paraId="2D9FE2C8" w14:textId="77777777" w:rsidR="00275987" w:rsidRPr="00576536" w:rsidRDefault="00275987" w:rsidP="00275987">
      <w:pPr>
        <w:pStyle w:val="TableParagraph"/>
        <w:tabs>
          <w:tab w:val="left" w:pos="955"/>
        </w:tabs>
        <w:spacing w:line="272" w:lineRule="exact"/>
        <w:ind w:left="-8" w:right="-1"/>
        <w:rPr>
          <w:rFonts w:ascii="Times New Roman" w:eastAsia="Arial" w:hAnsi="Times New Roman" w:cs="Times New Roman"/>
          <w:sz w:val="24"/>
          <w:szCs w:val="24"/>
        </w:rPr>
      </w:pPr>
      <w:r w:rsidRPr="00576536">
        <w:rPr>
          <w:rFonts w:ascii="Times New Roman" w:hAnsi="Times New Roman" w:cs="Times New Roman"/>
          <w:spacing w:val="-1"/>
          <w:sz w:val="24"/>
          <w:szCs w:val="24"/>
        </w:rPr>
        <w:t>Phone:</w:t>
      </w:r>
      <w:r w:rsidRPr="00576536">
        <w:rPr>
          <w:rFonts w:ascii="Times New Roman" w:hAnsi="Times New Roman" w:cs="Times New Roman"/>
          <w:spacing w:val="-1"/>
          <w:sz w:val="24"/>
          <w:szCs w:val="24"/>
        </w:rPr>
        <w:tab/>
      </w:r>
      <w:r w:rsidRPr="00576536">
        <w:rPr>
          <w:rFonts w:ascii="Times New Roman" w:hAnsi="Times New Roman" w:cs="Times New Roman"/>
          <w:color w:val="0000FF"/>
          <w:spacing w:val="-1"/>
          <w:sz w:val="24"/>
          <w:szCs w:val="24"/>
          <w:u w:val="single" w:color="0000FF"/>
        </w:rPr>
        <w:t>1-800-230-6539</w:t>
      </w:r>
      <w:r w:rsidRPr="00576536">
        <w:rPr>
          <w:rFonts w:ascii="Times New Roman" w:hAnsi="Times New Roman" w:cs="Times New Roman"/>
          <w:color w:val="0000FF"/>
          <w:spacing w:val="1"/>
          <w:sz w:val="24"/>
          <w:szCs w:val="24"/>
          <w:u w:val="single" w:color="0000FF"/>
        </w:rPr>
        <w:t xml:space="preserve"> </w:t>
      </w:r>
      <w:r w:rsidRPr="00576536">
        <w:rPr>
          <w:rFonts w:ascii="Times New Roman" w:hAnsi="Times New Roman" w:cs="Times New Roman"/>
          <w:sz w:val="24"/>
          <w:szCs w:val="24"/>
        </w:rPr>
        <w:t>or</w:t>
      </w:r>
      <w:r w:rsidRPr="00576536">
        <w:rPr>
          <w:rFonts w:ascii="Times New Roman" w:hAnsi="Times New Roman" w:cs="Times New Roman"/>
          <w:spacing w:val="-3"/>
          <w:sz w:val="24"/>
          <w:szCs w:val="24"/>
        </w:rPr>
        <w:t xml:space="preserve"> </w:t>
      </w:r>
      <w:r w:rsidRPr="00576536">
        <w:rPr>
          <w:rFonts w:ascii="Times New Roman" w:hAnsi="Times New Roman" w:cs="Times New Roman"/>
          <w:color w:val="0000FF"/>
          <w:spacing w:val="-1"/>
          <w:sz w:val="24"/>
          <w:szCs w:val="24"/>
        </w:rPr>
        <w:t>202-712-1023</w:t>
      </w:r>
    </w:p>
    <w:p w14:paraId="69CBE813" w14:textId="77777777" w:rsidR="00275987" w:rsidRPr="00576536" w:rsidRDefault="00275987" w:rsidP="00275987">
      <w:pPr>
        <w:pStyle w:val="TableParagraph"/>
        <w:tabs>
          <w:tab w:val="left" w:pos="943"/>
        </w:tabs>
        <w:spacing w:line="272" w:lineRule="exact"/>
        <w:ind w:left="7"/>
        <w:rPr>
          <w:rFonts w:ascii="Times New Roman" w:eastAsia="Arial" w:hAnsi="Times New Roman" w:cs="Times New Roman"/>
          <w:sz w:val="24"/>
          <w:szCs w:val="24"/>
        </w:rPr>
      </w:pPr>
      <w:r w:rsidRPr="00576536">
        <w:rPr>
          <w:rFonts w:ascii="Times New Roman" w:hAnsi="Times New Roman" w:cs="Times New Roman"/>
          <w:spacing w:val="-1"/>
          <w:sz w:val="24"/>
          <w:szCs w:val="24"/>
        </w:rPr>
        <w:t>Email:</w:t>
      </w:r>
      <w:r w:rsidRPr="00576536">
        <w:rPr>
          <w:rFonts w:ascii="Times New Roman" w:hAnsi="Times New Roman" w:cs="Times New Roman"/>
          <w:spacing w:val="-1"/>
          <w:sz w:val="24"/>
          <w:szCs w:val="24"/>
        </w:rPr>
        <w:tab/>
      </w:r>
      <w:hyperlink r:id="rId30">
        <w:r w:rsidRPr="00576536">
          <w:rPr>
            <w:rFonts w:ascii="Times New Roman" w:hAnsi="Times New Roman" w:cs="Times New Roman"/>
            <w:color w:val="0000FF"/>
            <w:spacing w:val="-1"/>
            <w:sz w:val="24"/>
            <w:szCs w:val="24"/>
            <w:u w:val="single" w:color="0000FF"/>
          </w:rPr>
          <w:t>ig.hotline@usaid.gov</w:t>
        </w:r>
      </w:hyperlink>
    </w:p>
    <w:p w14:paraId="4E92FD70" w14:textId="77777777" w:rsidR="00275987" w:rsidRPr="00576536" w:rsidRDefault="00275987" w:rsidP="00275987">
      <w:pPr>
        <w:pStyle w:val="TableParagraph"/>
        <w:tabs>
          <w:tab w:val="left" w:pos="914"/>
        </w:tabs>
        <w:spacing w:line="272" w:lineRule="exact"/>
        <w:ind w:left="-8"/>
        <w:rPr>
          <w:rFonts w:ascii="Times New Roman" w:eastAsia="Arial" w:hAnsi="Times New Roman" w:cs="Times New Roman"/>
          <w:sz w:val="24"/>
          <w:szCs w:val="24"/>
        </w:rPr>
      </w:pPr>
      <w:r w:rsidRPr="00576536">
        <w:rPr>
          <w:rFonts w:ascii="Times New Roman" w:hAnsi="Times New Roman" w:cs="Times New Roman"/>
          <w:spacing w:val="-1"/>
          <w:sz w:val="24"/>
          <w:szCs w:val="24"/>
        </w:rPr>
        <w:t>URL:</w:t>
      </w:r>
      <w:r w:rsidRPr="00576536">
        <w:rPr>
          <w:rFonts w:ascii="Times New Roman" w:hAnsi="Times New Roman" w:cs="Times New Roman"/>
          <w:spacing w:val="-1"/>
          <w:sz w:val="24"/>
          <w:szCs w:val="24"/>
        </w:rPr>
        <w:tab/>
      </w:r>
      <w:hyperlink r:id="rId31">
        <w:r w:rsidRPr="00576536">
          <w:rPr>
            <w:rFonts w:ascii="Times New Roman" w:hAnsi="Times New Roman" w:cs="Times New Roman"/>
            <w:color w:val="0000FF"/>
            <w:spacing w:val="-1"/>
            <w:sz w:val="24"/>
            <w:szCs w:val="24"/>
            <w:u w:val="single" w:color="0000FF"/>
          </w:rPr>
          <w:t>https://oig.usaid.gov/content/usaid-contractor-reporting-form</w:t>
        </w:r>
      </w:hyperlink>
      <w:r w:rsidRPr="00576536">
        <w:rPr>
          <w:rFonts w:ascii="Times New Roman" w:hAnsi="Times New Roman" w:cs="Times New Roman"/>
          <w:spacing w:val="-1"/>
          <w:sz w:val="24"/>
          <w:szCs w:val="24"/>
        </w:rPr>
        <w:t>.</w:t>
      </w:r>
    </w:p>
    <w:p w14:paraId="78119809" w14:textId="77777777" w:rsidR="00275987" w:rsidRPr="00576536" w:rsidRDefault="00275987" w:rsidP="00275987">
      <w:pPr>
        <w:ind w:right="7"/>
        <w:rPr>
          <w:rFonts w:eastAsia="Arial"/>
        </w:rPr>
      </w:pPr>
    </w:p>
    <w:p w14:paraId="5602961E" w14:textId="77777777" w:rsidR="00275987" w:rsidRPr="00576536" w:rsidRDefault="00275987" w:rsidP="00275987">
      <w:pPr>
        <w:ind w:right="7"/>
        <w:rPr>
          <w:rFonts w:eastAsia="Arial"/>
        </w:rPr>
      </w:pPr>
      <w:r w:rsidRPr="00576536">
        <w:rPr>
          <w:rFonts w:eastAsia="Arial"/>
        </w:rPr>
        <w:t>Failure to</w:t>
      </w:r>
      <w:r w:rsidRPr="00576536">
        <w:rPr>
          <w:rFonts w:eastAsia="Arial"/>
          <w:spacing w:val="-2"/>
        </w:rPr>
        <w:t xml:space="preserve"> </w:t>
      </w:r>
      <w:r w:rsidRPr="00576536">
        <w:rPr>
          <w:rFonts w:eastAsia="Arial"/>
          <w:spacing w:val="-1"/>
        </w:rPr>
        <w:t>make</w:t>
      </w:r>
      <w:r w:rsidRPr="00576536">
        <w:rPr>
          <w:rFonts w:eastAsia="Arial"/>
        </w:rPr>
        <w:t xml:space="preserve"> </w:t>
      </w:r>
      <w:r w:rsidRPr="00576536">
        <w:rPr>
          <w:rFonts w:eastAsia="Arial"/>
          <w:spacing w:val="-1"/>
        </w:rPr>
        <w:t>required</w:t>
      </w:r>
      <w:r w:rsidRPr="00576536">
        <w:rPr>
          <w:rFonts w:eastAsia="Arial"/>
        </w:rPr>
        <w:t xml:space="preserve"> </w:t>
      </w:r>
      <w:r w:rsidRPr="00576536">
        <w:rPr>
          <w:rFonts w:eastAsia="Arial"/>
          <w:spacing w:val="-1"/>
        </w:rPr>
        <w:t>disclosures</w:t>
      </w:r>
      <w:r w:rsidRPr="00576536">
        <w:rPr>
          <w:rFonts w:eastAsia="Arial"/>
        </w:rPr>
        <w:t xml:space="preserve"> </w:t>
      </w:r>
      <w:r w:rsidRPr="00576536">
        <w:rPr>
          <w:rFonts w:eastAsia="Arial"/>
          <w:spacing w:val="-1"/>
        </w:rPr>
        <w:t>can</w:t>
      </w:r>
      <w:r w:rsidRPr="00576536">
        <w:rPr>
          <w:rFonts w:eastAsia="Arial"/>
        </w:rPr>
        <w:t xml:space="preserve"> </w:t>
      </w:r>
      <w:r w:rsidRPr="00576536">
        <w:rPr>
          <w:rFonts w:eastAsia="Arial"/>
          <w:spacing w:val="-1"/>
        </w:rPr>
        <w:t>result</w:t>
      </w:r>
      <w:r w:rsidRPr="00576536">
        <w:rPr>
          <w:rFonts w:eastAsia="Arial"/>
        </w:rPr>
        <w:t xml:space="preserve"> in </w:t>
      </w:r>
      <w:r w:rsidRPr="00576536">
        <w:rPr>
          <w:rFonts w:eastAsia="Arial"/>
          <w:spacing w:val="-1"/>
        </w:rPr>
        <w:t>any</w:t>
      </w:r>
      <w:r w:rsidRPr="00576536">
        <w:rPr>
          <w:rFonts w:eastAsia="Arial"/>
          <w:spacing w:val="-3"/>
        </w:rPr>
        <w:t xml:space="preserve"> </w:t>
      </w:r>
      <w:r w:rsidRPr="00576536">
        <w:rPr>
          <w:rFonts w:eastAsia="Arial"/>
          <w:spacing w:val="-1"/>
        </w:rPr>
        <w:t>of</w:t>
      </w:r>
      <w:r w:rsidRPr="00576536">
        <w:rPr>
          <w:rFonts w:eastAsia="Arial"/>
          <w:spacing w:val="2"/>
        </w:rPr>
        <w:t xml:space="preserve"> </w:t>
      </w:r>
      <w:r w:rsidRPr="00576536">
        <w:rPr>
          <w:rFonts w:eastAsia="Arial"/>
          <w:spacing w:val="-1"/>
        </w:rPr>
        <w:t>the</w:t>
      </w:r>
      <w:r w:rsidRPr="00576536">
        <w:rPr>
          <w:rFonts w:eastAsia="Arial"/>
        </w:rPr>
        <w:t xml:space="preserve"> </w:t>
      </w:r>
      <w:r w:rsidRPr="00576536">
        <w:rPr>
          <w:rFonts w:eastAsia="Arial"/>
          <w:spacing w:val="-1"/>
        </w:rPr>
        <w:t>remedies</w:t>
      </w:r>
      <w:r w:rsidRPr="00576536">
        <w:rPr>
          <w:rFonts w:eastAsia="Arial"/>
          <w:spacing w:val="7"/>
        </w:rPr>
        <w:t xml:space="preserve"> </w:t>
      </w:r>
      <w:r w:rsidRPr="00576536">
        <w:rPr>
          <w:rFonts w:eastAsia="Arial"/>
          <w:spacing w:val="-1"/>
        </w:rPr>
        <w:t>described</w:t>
      </w:r>
      <w:r w:rsidRPr="00576536">
        <w:rPr>
          <w:rFonts w:eastAsia="Arial"/>
        </w:rPr>
        <w:t xml:space="preserve"> in</w:t>
      </w:r>
      <w:r w:rsidRPr="00576536">
        <w:rPr>
          <w:rFonts w:eastAsia="Arial"/>
          <w:spacing w:val="-2"/>
        </w:rPr>
        <w:t xml:space="preserve"> </w:t>
      </w:r>
      <w:r w:rsidRPr="00576536">
        <w:rPr>
          <w:rFonts w:eastAsia="Arial"/>
        </w:rPr>
        <w:t>2</w:t>
      </w:r>
      <w:r w:rsidRPr="00576536">
        <w:rPr>
          <w:rFonts w:eastAsia="Arial"/>
          <w:spacing w:val="67"/>
        </w:rPr>
        <w:t xml:space="preserve"> </w:t>
      </w:r>
      <w:r w:rsidRPr="00576536">
        <w:rPr>
          <w:rFonts w:eastAsia="Arial"/>
        </w:rPr>
        <w:t>CFR</w:t>
      </w:r>
      <w:r w:rsidRPr="00576536">
        <w:rPr>
          <w:rFonts w:eastAsia="Arial"/>
          <w:spacing w:val="-2"/>
        </w:rPr>
        <w:t xml:space="preserve"> </w:t>
      </w:r>
      <w:r w:rsidRPr="00576536">
        <w:rPr>
          <w:rFonts w:eastAsia="Arial"/>
          <w:spacing w:val="-1"/>
        </w:rPr>
        <w:t>§200.338</w:t>
      </w:r>
      <w:r w:rsidRPr="00576536">
        <w:rPr>
          <w:rFonts w:eastAsia="Arial"/>
        </w:rPr>
        <w:t xml:space="preserve"> </w:t>
      </w:r>
      <w:r w:rsidRPr="00576536">
        <w:rPr>
          <w:rFonts w:eastAsia="Arial"/>
          <w:spacing w:val="-1"/>
        </w:rPr>
        <w:t>Remedies</w:t>
      </w:r>
      <w:r w:rsidRPr="00576536">
        <w:rPr>
          <w:rFonts w:eastAsia="Arial"/>
          <w:spacing w:val="-2"/>
        </w:rPr>
        <w:t xml:space="preserve"> </w:t>
      </w:r>
      <w:r w:rsidRPr="00576536">
        <w:rPr>
          <w:rFonts w:eastAsia="Arial"/>
        </w:rPr>
        <w:t xml:space="preserve">for </w:t>
      </w:r>
      <w:r w:rsidRPr="00576536">
        <w:rPr>
          <w:rFonts w:eastAsia="Arial"/>
          <w:spacing w:val="-1"/>
        </w:rPr>
        <w:t>noncompliance,</w:t>
      </w:r>
      <w:r w:rsidRPr="00576536">
        <w:rPr>
          <w:rFonts w:eastAsia="Arial"/>
          <w:spacing w:val="-2"/>
        </w:rPr>
        <w:t xml:space="preserve"> </w:t>
      </w:r>
      <w:r w:rsidRPr="00576536">
        <w:rPr>
          <w:rFonts w:eastAsia="Arial"/>
        </w:rPr>
        <w:t>including</w:t>
      </w:r>
      <w:r w:rsidRPr="00576536">
        <w:rPr>
          <w:rFonts w:eastAsia="Arial"/>
          <w:spacing w:val="-1"/>
        </w:rPr>
        <w:t xml:space="preserve"> suspension</w:t>
      </w:r>
      <w:r w:rsidRPr="00576536">
        <w:rPr>
          <w:rFonts w:eastAsia="Arial"/>
        </w:rPr>
        <w:t xml:space="preserve"> </w:t>
      </w:r>
      <w:r w:rsidRPr="00576536">
        <w:rPr>
          <w:rFonts w:eastAsia="Arial"/>
          <w:spacing w:val="-1"/>
        </w:rPr>
        <w:t>or</w:t>
      </w:r>
      <w:r w:rsidRPr="00576536">
        <w:rPr>
          <w:rFonts w:eastAsia="Arial"/>
        </w:rPr>
        <w:t xml:space="preserve"> </w:t>
      </w:r>
      <w:r w:rsidRPr="00576536">
        <w:rPr>
          <w:rFonts w:eastAsia="Arial"/>
          <w:spacing w:val="-1"/>
        </w:rPr>
        <w:t>debarment</w:t>
      </w:r>
      <w:r w:rsidRPr="00576536">
        <w:rPr>
          <w:rFonts w:eastAsia="Arial"/>
        </w:rPr>
        <w:t xml:space="preserve"> </w:t>
      </w:r>
      <w:r w:rsidRPr="00576536">
        <w:rPr>
          <w:rFonts w:eastAsia="Arial"/>
          <w:spacing w:val="-1"/>
        </w:rPr>
        <w:t>(See</w:t>
      </w:r>
      <w:r w:rsidRPr="00576536">
        <w:rPr>
          <w:rFonts w:eastAsia="Arial"/>
          <w:spacing w:val="63"/>
        </w:rPr>
        <w:t xml:space="preserve"> </w:t>
      </w:r>
      <w:r w:rsidRPr="00576536">
        <w:rPr>
          <w:rFonts w:eastAsia="Arial"/>
        </w:rPr>
        <w:t>2 CFR</w:t>
      </w:r>
      <w:r w:rsidRPr="00576536">
        <w:rPr>
          <w:rFonts w:eastAsia="Arial"/>
          <w:spacing w:val="-1"/>
        </w:rPr>
        <w:t xml:space="preserve"> 180,</w:t>
      </w:r>
      <w:r w:rsidRPr="00576536">
        <w:rPr>
          <w:rFonts w:eastAsia="Arial"/>
        </w:rPr>
        <w:t xml:space="preserve"> 2 CFR</w:t>
      </w:r>
      <w:r w:rsidRPr="00576536">
        <w:rPr>
          <w:rFonts w:eastAsia="Arial"/>
          <w:spacing w:val="-3"/>
        </w:rPr>
        <w:t xml:space="preserve"> </w:t>
      </w:r>
      <w:r w:rsidRPr="00576536">
        <w:rPr>
          <w:rFonts w:eastAsia="Arial"/>
        </w:rPr>
        <w:t>780</w:t>
      </w:r>
      <w:r w:rsidRPr="00576536">
        <w:rPr>
          <w:rFonts w:eastAsia="Arial"/>
          <w:spacing w:val="-2"/>
        </w:rPr>
        <w:t xml:space="preserve"> </w:t>
      </w:r>
      <w:r w:rsidRPr="00576536">
        <w:rPr>
          <w:rFonts w:eastAsia="Arial"/>
        </w:rPr>
        <w:t>and</w:t>
      </w:r>
      <w:r w:rsidRPr="00576536">
        <w:rPr>
          <w:rFonts w:eastAsia="Arial"/>
          <w:spacing w:val="-2"/>
        </w:rPr>
        <w:t xml:space="preserve"> </w:t>
      </w:r>
      <w:r w:rsidRPr="00576536">
        <w:rPr>
          <w:rFonts w:eastAsia="Arial"/>
        </w:rPr>
        <w:t>31</w:t>
      </w:r>
      <w:r w:rsidRPr="00576536">
        <w:rPr>
          <w:rFonts w:eastAsia="Arial"/>
          <w:spacing w:val="-2"/>
        </w:rPr>
        <w:t xml:space="preserve"> </w:t>
      </w:r>
      <w:r w:rsidRPr="00576536">
        <w:rPr>
          <w:rFonts w:eastAsia="Arial"/>
        </w:rPr>
        <w:t>U.S.C.</w:t>
      </w:r>
      <w:r w:rsidRPr="00576536">
        <w:rPr>
          <w:rFonts w:eastAsia="Arial"/>
          <w:spacing w:val="-2"/>
        </w:rPr>
        <w:t xml:space="preserve"> </w:t>
      </w:r>
      <w:r w:rsidRPr="00576536">
        <w:rPr>
          <w:rFonts w:eastAsia="Arial"/>
          <w:spacing w:val="-1"/>
        </w:rPr>
        <w:t>3321).</w:t>
      </w:r>
    </w:p>
    <w:p w14:paraId="3C45D8B0" w14:textId="77777777" w:rsidR="00275987" w:rsidRPr="00576536" w:rsidRDefault="00275987" w:rsidP="00275987">
      <w:pPr>
        <w:spacing w:line="200" w:lineRule="atLeast"/>
        <w:rPr>
          <w:rFonts w:eastAsia="Arial"/>
        </w:rPr>
      </w:pPr>
    </w:p>
    <w:p w14:paraId="5E969EF8" w14:textId="77777777" w:rsidR="00275987" w:rsidRPr="00576536" w:rsidRDefault="00275987" w:rsidP="00275987">
      <w:pPr>
        <w:ind w:right="8"/>
        <w:rPr>
          <w:rFonts w:eastAsia="Arial"/>
        </w:rPr>
      </w:pPr>
      <w:r w:rsidRPr="00576536">
        <w:rPr>
          <w:spacing w:val="-1"/>
        </w:rPr>
        <w:t>The</w:t>
      </w:r>
      <w:r w:rsidRPr="00576536">
        <w:t xml:space="preserve"> </w:t>
      </w:r>
      <w:r w:rsidRPr="00576536">
        <w:rPr>
          <w:spacing w:val="-1"/>
        </w:rPr>
        <w:t>recipient</w:t>
      </w:r>
      <w:r w:rsidRPr="00576536">
        <w:rPr>
          <w:spacing w:val="-2"/>
        </w:rPr>
        <w:t xml:space="preserve"> </w:t>
      </w:r>
      <w:r w:rsidRPr="00576536">
        <w:t>must</w:t>
      </w:r>
      <w:r w:rsidRPr="00576536">
        <w:rPr>
          <w:spacing w:val="-2"/>
        </w:rPr>
        <w:t xml:space="preserve"> </w:t>
      </w:r>
      <w:r w:rsidRPr="00576536">
        <w:rPr>
          <w:spacing w:val="-1"/>
        </w:rPr>
        <w:t>include</w:t>
      </w:r>
      <w:r w:rsidRPr="00576536">
        <w:rPr>
          <w:spacing w:val="-2"/>
        </w:rPr>
        <w:t xml:space="preserve"> </w:t>
      </w:r>
      <w:r w:rsidRPr="00576536">
        <w:t>this</w:t>
      </w:r>
      <w:r w:rsidRPr="00576536">
        <w:rPr>
          <w:spacing w:val="-3"/>
        </w:rPr>
        <w:t xml:space="preserve"> </w:t>
      </w:r>
      <w:r w:rsidRPr="00576536">
        <w:rPr>
          <w:spacing w:val="-1"/>
        </w:rPr>
        <w:t>mandatory</w:t>
      </w:r>
      <w:r w:rsidRPr="00576536">
        <w:rPr>
          <w:spacing w:val="-4"/>
        </w:rPr>
        <w:t xml:space="preserve"> </w:t>
      </w:r>
      <w:r w:rsidRPr="00576536">
        <w:t xml:space="preserve">disclosure </w:t>
      </w:r>
      <w:r w:rsidRPr="00576536">
        <w:rPr>
          <w:spacing w:val="-1"/>
        </w:rPr>
        <w:t>requirement</w:t>
      </w:r>
      <w:r w:rsidRPr="00576536">
        <w:t xml:space="preserve"> </w:t>
      </w:r>
      <w:r w:rsidRPr="00576536">
        <w:rPr>
          <w:spacing w:val="-2"/>
        </w:rPr>
        <w:t xml:space="preserve">in </w:t>
      </w:r>
      <w:r w:rsidRPr="00576536">
        <w:t>all</w:t>
      </w:r>
      <w:r w:rsidRPr="00576536">
        <w:rPr>
          <w:spacing w:val="-1"/>
        </w:rPr>
        <w:t xml:space="preserve"> subawards</w:t>
      </w:r>
      <w:r w:rsidRPr="00576536">
        <w:t xml:space="preserve"> </w:t>
      </w:r>
      <w:r w:rsidRPr="00576536">
        <w:rPr>
          <w:spacing w:val="-1"/>
        </w:rPr>
        <w:t>and</w:t>
      </w:r>
      <w:r w:rsidRPr="00576536">
        <w:rPr>
          <w:spacing w:val="73"/>
        </w:rPr>
        <w:t xml:space="preserve"> </w:t>
      </w:r>
      <w:r w:rsidRPr="00576536">
        <w:t>contracts</w:t>
      </w:r>
      <w:r w:rsidRPr="00576536">
        <w:rPr>
          <w:spacing w:val="-2"/>
        </w:rPr>
        <w:t xml:space="preserve"> </w:t>
      </w:r>
      <w:r w:rsidRPr="00576536">
        <w:rPr>
          <w:spacing w:val="-1"/>
        </w:rPr>
        <w:t>under</w:t>
      </w:r>
      <w:r w:rsidRPr="00576536">
        <w:t xml:space="preserve"> this</w:t>
      </w:r>
      <w:r w:rsidRPr="00576536">
        <w:rPr>
          <w:spacing w:val="-3"/>
        </w:rPr>
        <w:t xml:space="preserve"> </w:t>
      </w:r>
      <w:r w:rsidRPr="00576536">
        <w:rPr>
          <w:spacing w:val="-1"/>
        </w:rPr>
        <w:t>award.</w:t>
      </w:r>
    </w:p>
    <w:p w14:paraId="535D716D" w14:textId="77777777" w:rsidR="00275987" w:rsidRPr="00576536" w:rsidRDefault="00275987" w:rsidP="00275987">
      <w:pPr>
        <w:spacing w:before="7"/>
        <w:rPr>
          <w:rFonts w:eastAsia="Arial"/>
        </w:rPr>
      </w:pPr>
    </w:p>
    <w:p w14:paraId="42D53A90" w14:textId="77777777" w:rsidR="00275987" w:rsidRPr="00576536" w:rsidRDefault="00275987" w:rsidP="00275987">
      <w:pPr>
        <w:pStyle w:val="BodyText"/>
        <w:spacing w:before="69"/>
        <w:ind w:left="3545" w:right="2826"/>
        <w:jc w:val="center"/>
        <w:rPr>
          <w:szCs w:val="24"/>
        </w:rPr>
      </w:pPr>
      <w:r w:rsidRPr="00576536">
        <w:rPr>
          <w:szCs w:val="24"/>
        </w:rPr>
        <w:t>[End</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Provision]</w:t>
      </w:r>
    </w:p>
    <w:p w14:paraId="09348999" w14:textId="77777777" w:rsidR="00275987" w:rsidRPr="00576536" w:rsidRDefault="00275987" w:rsidP="00275987">
      <w:pPr>
        <w:rPr>
          <w:rFonts w:eastAsia="Arial"/>
        </w:rPr>
      </w:pPr>
    </w:p>
    <w:p w14:paraId="3F8F598C" w14:textId="77777777" w:rsidR="00275987" w:rsidRPr="00576536" w:rsidRDefault="00275987" w:rsidP="00275987">
      <w:pPr>
        <w:pStyle w:val="Heading1"/>
        <w:spacing w:before="183"/>
        <w:ind w:left="2298"/>
        <w:rPr>
          <w:rFonts w:cs="Times New Roman"/>
          <w:b w:val="0"/>
          <w:bCs w:val="0"/>
        </w:rPr>
      </w:pPr>
      <w:r w:rsidRPr="00576536">
        <w:rPr>
          <w:rFonts w:cs="Times New Roman"/>
          <w:spacing w:val="-1"/>
        </w:rPr>
        <w:t xml:space="preserve">[END </w:t>
      </w:r>
      <w:r w:rsidRPr="00576536">
        <w:rPr>
          <w:rFonts w:cs="Times New Roman"/>
        </w:rPr>
        <w:t>OF</w:t>
      </w:r>
      <w:r w:rsidRPr="00576536">
        <w:rPr>
          <w:rFonts w:cs="Times New Roman"/>
          <w:spacing w:val="-3"/>
        </w:rPr>
        <w:t xml:space="preserve"> </w:t>
      </w:r>
      <w:r w:rsidRPr="00576536">
        <w:rPr>
          <w:rFonts w:cs="Times New Roman"/>
          <w:spacing w:val="-1"/>
        </w:rPr>
        <w:t>MANDATORY</w:t>
      </w:r>
      <w:r w:rsidRPr="00576536">
        <w:rPr>
          <w:rFonts w:cs="Times New Roman"/>
          <w:spacing w:val="1"/>
        </w:rPr>
        <w:t xml:space="preserve"> </w:t>
      </w:r>
      <w:r w:rsidRPr="00576536">
        <w:rPr>
          <w:rFonts w:cs="Times New Roman"/>
          <w:spacing w:val="-2"/>
        </w:rPr>
        <w:t>PROVISIONS]</w:t>
      </w:r>
    </w:p>
    <w:p w14:paraId="79A345F1" w14:textId="77777777" w:rsidR="00275987" w:rsidRPr="00576536" w:rsidRDefault="00275987" w:rsidP="004E33F1">
      <w:pPr>
        <w:pStyle w:val="DoubleBlock"/>
        <w:spacing w:line="240" w:lineRule="auto"/>
        <w:jc w:val="center"/>
        <w:rPr>
          <w:szCs w:val="24"/>
        </w:rPr>
      </w:pPr>
    </w:p>
    <w:p w14:paraId="2AC56916" w14:textId="77777777" w:rsidR="00275987" w:rsidRPr="00576536" w:rsidRDefault="00275987" w:rsidP="004E33F1">
      <w:pPr>
        <w:pStyle w:val="DoubleBlock"/>
        <w:spacing w:line="240" w:lineRule="auto"/>
        <w:jc w:val="center"/>
        <w:rPr>
          <w:szCs w:val="24"/>
        </w:rPr>
      </w:pPr>
    </w:p>
    <w:p w14:paraId="7E29B4C6" w14:textId="77777777" w:rsidR="00275987" w:rsidRPr="00576536" w:rsidRDefault="00275987" w:rsidP="00275987">
      <w:pPr>
        <w:spacing w:before="65"/>
        <w:ind w:left="100" w:right="159"/>
        <w:rPr>
          <w:rFonts w:eastAsia="Arial"/>
        </w:rPr>
      </w:pPr>
      <w:r w:rsidRPr="00576536">
        <w:rPr>
          <w:b/>
          <w:i/>
          <w:spacing w:val="-1"/>
        </w:rPr>
        <w:t>REQUIRED AS</w:t>
      </w:r>
      <w:r w:rsidRPr="00576536">
        <w:rPr>
          <w:b/>
          <w:i/>
          <w:spacing w:val="1"/>
        </w:rPr>
        <w:t xml:space="preserve"> </w:t>
      </w:r>
      <w:r w:rsidRPr="00576536">
        <w:rPr>
          <w:b/>
          <w:i/>
          <w:spacing w:val="-2"/>
        </w:rPr>
        <w:t>APPLICABLE</w:t>
      </w:r>
      <w:r w:rsidRPr="00576536">
        <w:rPr>
          <w:b/>
          <w:i/>
          <w:spacing w:val="1"/>
        </w:rPr>
        <w:t xml:space="preserve"> </w:t>
      </w:r>
      <w:r w:rsidRPr="00576536">
        <w:rPr>
          <w:b/>
          <w:i/>
          <w:spacing w:val="-2"/>
        </w:rPr>
        <w:t>STANDARD</w:t>
      </w:r>
      <w:r w:rsidRPr="00576536">
        <w:rPr>
          <w:b/>
          <w:i/>
          <w:spacing w:val="-1"/>
        </w:rPr>
        <w:t xml:space="preserve"> PROVISIONS</w:t>
      </w:r>
      <w:r w:rsidRPr="00576536">
        <w:rPr>
          <w:b/>
          <w:i/>
          <w:spacing w:val="-2"/>
        </w:rPr>
        <w:t xml:space="preserve"> </w:t>
      </w:r>
      <w:r w:rsidRPr="00576536">
        <w:rPr>
          <w:b/>
          <w:i/>
          <w:spacing w:val="-1"/>
        </w:rPr>
        <w:t>FOR NON-U.S.</w:t>
      </w:r>
      <w:r w:rsidRPr="00576536">
        <w:rPr>
          <w:b/>
          <w:i/>
          <w:spacing w:val="43"/>
        </w:rPr>
        <w:t xml:space="preserve"> </w:t>
      </w:r>
      <w:r w:rsidRPr="00576536">
        <w:rPr>
          <w:b/>
          <w:i/>
          <w:spacing w:val="-2"/>
        </w:rPr>
        <w:t>NONGOVERNMENTAL</w:t>
      </w:r>
      <w:r w:rsidRPr="00576536">
        <w:rPr>
          <w:b/>
          <w:i/>
        </w:rPr>
        <w:t xml:space="preserve"> </w:t>
      </w:r>
      <w:r w:rsidRPr="00576536">
        <w:rPr>
          <w:b/>
          <w:i/>
          <w:spacing w:val="-1"/>
        </w:rPr>
        <w:t>ORGANIZATIONS</w:t>
      </w:r>
    </w:p>
    <w:p w14:paraId="725D3E3E" w14:textId="77777777" w:rsidR="00275987" w:rsidRPr="00576536" w:rsidRDefault="00275987" w:rsidP="004E33F1">
      <w:pPr>
        <w:pStyle w:val="DoubleBlock"/>
        <w:spacing w:line="240" w:lineRule="auto"/>
        <w:jc w:val="center"/>
        <w:rPr>
          <w:szCs w:val="24"/>
        </w:rPr>
      </w:pPr>
    </w:p>
    <w:p w14:paraId="659563A7" w14:textId="77777777" w:rsidR="00275987" w:rsidRPr="00576536" w:rsidRDefault="00275987" w:rsidP="00275987">
      <w:pPr>
        <w:pStyle w:val="Heading1"/>
        <w:ind w:left="100" w:right="172" w:firstLine="0"/>
        <w:rPr>
          <w:rFonts w:cs="Times New Roman"/>
          <w:b w:val="0"/>
          <w:bCs w:val="0"/>
        </w:rPr>
      </w:pPr>
      <w:r w:rsidRPr="00576536">
        <w:rPr>
          <w:rFonts w:cs="Times New Roman"/>
          <w:spacing w:val="-2"/>
        </w:rPr>
        <w:t>RAA2.</w:t>
      </w:r>
      <w:r w:rsidRPr="00576536">
        <w:rPr>
          <w:rFonts w:cs="Times New Roman"/>
        </w:rPr>
        <w:t xml:space="preserve"> </w:t>
      </w:r>
      <w:r w:rsidRPr="00576536">
        <w:rPr>
          <w:rFonts w:cs="Times New Roman"/>
          <w:spacing w:val="3"/>
        </w:rPr>
        <w:t xml:space="preserve"> </w:t>
      </w:r>
      <w:r w:rsidRPr="00576536">
        <w:rPr>
          <w:rFonts w:cs="Times New Roman"/>
          <w:spacing w:val="-1"/>
        </w:rPr>
        <w:t>REIMBURSEMENT</w:t>
      </w:r>
      <w:r w:rsidRPr="00576536">
        <w:rPr>
          <w:rFonts w:cs="Times New Roman"/>
          <w:spacing w:val="-3"/>
        </w:rPr>
        <w:t xml:space="preserve"> </w:t>
      </w:r>
      <w:r w:rsidRPr="00576536">
        <w:rPr>
          <w:rFonts w:cs="Times New Roman"/>
          <w:spacing w:val="-1"/>
        </w:rPr>
        <w:t>PAYMENT</w:t>
      </w:r>
      <w:r w:rsidRPr="00576536">
        <w:rPr>
          <w:rFonts w:cs="Times New Roman"/>
          <w:spacing w:val="4"/>
        </w:rPr>
        <w:t xml:space="preserve"> </w:t>
      </w:r>
      <w:r w:rsidRPr="00576536">
        <w:rPr>
          <w:rFonts w:cs="Times New Roman"/>
          <w:spacing w:val="-3"/>
        </w:rPr>
        <w:t>AND</w:t>
      </w:r>
      <w:r w:rsidRPr="00576536">
        <w:rPr>
          <w:rFonts w:cs="Times New Roman"/>
          <w:spacing w:val="-1"/>
        </w:rPr>
        <w:t xml:space="preserve"> </w:t>
      </w:r>
      <w:r w:rsidRPr="00576536">
        <w:rPr>
          <w:rFonts w:cs="Times New Roman"/>
          <w:spacing w:val="-2"/>
        </w:rPr>
        <w:t>REFUNDS</w:t>
      </w:r>
      <w:r w:rsidRPr="00576536">
        <w:rPr>
          <w:rFonts w:cs="Times New Roman"/>
          <w:spacing w:val="1"/>
        </w:rPr>
        <w:t xml:space="preserve"> </w:t>
      </w:r>
      <w:r w:rsidRPr="00576536">
        <w:rPr>
          <w:rFonts w:cs="Times New Roman"/>
          <w:spacing w:val="-1"/>
        </w:rPr>
        <w:t>(DECEMBER</w:t>
      </w:r>
      <w:r w:rsidRPr="00576536">
        <w:rPr>
          <w:rFonts w:cs="Times New Roman"/>
          <w:spacing w:val="33"/>
        </w:rPr>
        <w:t xml:space="preserve"> </w:t>
      </w:r>
      <w:r w:rsidRPr="00576536">
        <w:rPr>
          <w:rFonts w:cs="Times New Roman"/>
          <w:spacing w:val="-1"/>
        </w:rPr>
        <w:t>2014)</w:t>
      </w:r>
    </w:p>
    <w:p w14:paraId="2B48F2C8" w14:textId="77777777" w:rsidR="00275987" w:rsidRPr="00576536" w:rsidRDefault="00275987" w:rsidP="00275987">
      <w:pPr>
        <w:rPr>
          <w:rFonts w:eastAsia="Arial"/>
        </w:rPr>
      </w:pPr>
    </w:p>
    <w:p w14:paraId="2896BF6B" w14:textId="77777777" w:rsidR="00275987" w:rsidRPr="00576536" w:rsidRDefault="00275987" w:rsidP="00275987">
      <w:pPr>
        <w:pStyle w:val="BodyText"/>
        <w:widowControl w:val="0"/>
        <w:numPr>
          <w:ilvl w:val="0"/>
          <w:numId w:val="36"/>
        </w:numPr>
        <w:tabs>
          <w:tab w:val="left" w:pos="821"/>
        </w:tabs>
        <w:overflowPunct/>
        <w:autoSpaceDE/>
        <w:autoSpaceDN/>
        <w:adjustRightInd/>
        <w:ind w:right="159"/>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zCs w:val="24"/>
        </w:rPr>
        <w:t>submit to</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payment</w:t>
      </w:r>
      <w:r w:rsidRPr="00576536">
        <w:rPr>
          <w:spacing w:val="-2"/>
          <w:szCs w:val="24"/>
        </w:rPr>
        <w:t xml:space="preserve"> </w:t>
      </w:r>
      <w:r w:rsidRPr="00576536">
        <w:rPr>
          <w:spacing w:val="-1"/>
          <w:szCs w:val="24"/>
        </w:rPr>
        <w:t>office</w:t>
      </w:r>
      <w:r w:rsidRPr="00576536">
        <w:rPr>
          <w:szCs w:val="24"/>
        </w:rPr>
        <w:t xml:space="preserve"> noted</w:t>
      </w:r>
      <w:r w:rsidRPr="00576536">
        <w:rPr>
          <w:spacing w:val="-2"/>
          <w:szCs w:val="24"/>
        </w:rPr>
        <w:t xml:space="preserve"> </w:t>
      </w:r>
      <w:r w:rsidRPr="00576536">
        <w:rPr>
          <w:szCs w:val="24"/>
        </w:rPr>
        <w:t xml:space="preserve">in </w:t>
      </w:r>
      <w:r w:rsidRPr="00576536">
        <w:rPr>
          <w:spacing w:val="-1"/>
          <w:szCs w:val="24"/>
        </w:rPr>
        <w:t>this</w:t>
      </w:r>
      <w:r w:rsidRPr="00576536">
        <w:rPr>
          <w:spacing w:val="6"/>
          <w:szCs w:val="24"/>
        </w:rPr>
        <w:t xml:space="preserve"> </w:t>
      </w:r>
      <w:r w:rsidRPr="00576536">
        <w:rPr>
          <w:spacing w:val="-1"/>
          <w:szCs w:val="24"/>
        </w:rPr>
        <w:t>award,</w:t>
      </w:r>
      <w:r w:rsidRPr="00576536">
        <w:rPr>
          <w:szCs w:val="24"/>
        </w:rPr>
        <w:t xml:space="preserve"> a</w:t>
      </w:r>
      <w:r w:rsidRPr="00576536">
        <w:rPr>
          <w:spacing w:val="-2"/>
          <w:szCs w:val="24"/>
        </w:rPr>
        <w:t xml:space="preserve"> </w:t>
      </w:r>
      <w:r w:rsidRPr="00576536">
        <w:rPr>
          <w:szCs w:val="24"/>
        </w:rPr>
        <w:t>fully</w:t>
      </w:r>
      <w:r w:rsidRPr="00576536">
        <w:rPr>
          <w:spacing w:val="53"/>
          <w:szCs w:val="24"/>
        </w:rPr>
        <w:t xml:space="preserve"> </w:t>
      </w:r>
      <w:r w:rsidRPr="00576536">
        <w:rPr>
          <w:spacing w:val="-1"/>
          <w:szCs w:val="24"/>
        </w:rPr>
        <w:t>completed</w:t>
      </w:r>
      <w:r w:rsidRPr="00576536">
        <w:rPr>
          <w:szCs w:val="24"/>
        </w:rPr>
        <w:t xml:space="preserve"> </w:t>
      </w:r>
      <w:r w:rsidRPr="00576536">
        <w:rPr>
          <w:spacing w:val="-1"/>
          <w:szCs w:val="24"/>
        </w:rPr>
        <w:t>and</w:t>
      </w:r>
      <w:r w:rsidRPr="00576536">
        <w:rPr>
          <w:szCs w:val="24"/>
        </w:rPr>
        <w:t xml:space="preserve"> </w:t>
      </w:r>
      <w:r w:rsidRPr="00576536">
        <w:rPr>
          <w:spacing w:val="-1"/>
          <w:szCs w:val="24"/>
        </w:rPr>
        <w:t>signed</w:t>
      </w:r>
      <w:r w:rsidRPr="00576536">
        <w:rPr>
          <w:spacing w:val="-4"/>
          <w:szCs w:val="24"/>
        </w:rPr>
        <w:t xml:space="preserve"> </w:t>
      </w:r>
      <w:r w:rsidRPr="00576536">
        <w:rPr>
          <w:spacing w:val="-1"/>
          <w:szCs w:val="24"/>
        </w:rPr>
        <w:t>SF-1034,</w:t>
      </w:r>
      <w:r w:rsidRPr="00576536">
        <w:rPr>
          <w:szCs w:val="24"/>
        </w:rPr>
        <w:t xml:space="preserve"> </w:t>
      </w:r>
      <w:r w:rsidRPr="00576536">
        <w:rPr>
          <w:spacing w:val="-1"/>
          <w:szCs w:val="24"/>
        </w:rPr>
        <w:t>Public</w:t>
      </w:r>
      <w:r w:rsidRPr="00576536">
        <w:rPr>
          <w:szCs w:val="24"/>
        </w:rPr>
        <w:t xml:space="preserve"> </w:t>
      </w:r>
      <w:r w:rsidRPr="00576536">
        <w:rPr>
          <w:spacing w:val="-1"/>
          <w:szCs w:val="24"/>
        </w:rPr>
        <w:t>Voucher</w:t>
      </w:r>
      <w:r w:rsidRPr="00576536">
        <w:rPr>
          <w:spacing w:val="-3"/>
          <w:szCs w:val="24"/>
        </w:rPr>
        <w:t xml:space="preserve"> </w:t>
      </w:r>
      <w:r w:rsidRPr="00576536">
        <w:rPr>
          <w:szCs w:val="24"/>
        </w:rPr>
        <w:t xml:space="preserve">for </w:t>
      </w:r>
      <w:r w:rsidRPr="00576536">
        <w:rPr>
          <w:spacing w:val="-1"/>
          <w:szCs w:val="24"/>
        </w:rPr>
        <w:t>Purchases</w:t>
      </w:r>
      <w:r w:rsidRPr="00576536">
        <w:rPr>
          <w:spacing w:val="-3"/>
          <w:szCs w:val="24"/>
        </w:rPr>
        <w:t xml:space="preserve"> </w:t>
      </w:r>
      <w:r w:rsidRPr="00576536">
        <w:rPr>
          <w:spacing w:val="-1"/>
          <w:szCs w:val="24"/>
        </w:rPr>
        <w:t>and</w:t>
      </w:r>
      <w:r w:rsidRPr="00576536">
        <w:rPr>
          <w:szCs w:val="24"/>
        </w:rPr>
        <w:t xml:space="preserve"> </w:t>
      </w:r>
      <w:r w:rsidRPr="00576536">
        <w:rPr>
          <w:spacing w:val="-1"/>
          <w:szCs w:val="24"/>
        </w:rPr>
        <w:t>Services</w:t>
      </w:r>
      <w:r w:rsidRPr="00576536">
        <w:rPr>
          <w:spacing w:val="75"/>
          <w:szCs w:val="24"/>
        </w:rPr>
        <w:t xml:space="preserve"> </w:t>
      </w:r>
      <w:r w:rsidRPr="00576536">
        <w:rPr>
          <w:szCs w:val="24"/>
        </w:rPr>
        <w:t>Other</w:t>
      </w:r>
      <w:r w:rsidRPr="00576536">
        <w:rPr>
          <w:spacing w:val="-3"/>
          <w:szCs w:val="24"/>
        </w:rPr>
        <w:t xml:space="preserve"> </w:t>
      </w:r>
      <w:r w:rsidRPr="00576536">
        <w:rPr>
          <w:spacing w:val="-1"/>
          <w:szCs w:val="24"/>
        </w:rPr>
        <w:t>Than</w:t>
      </w:r>
      <w:r w:rsidRPr="00576536">
        <w:rPr>
          <w:spacing w:val="-2"/>
          <w:szCs w:val="24"/>
        </w:rPr>
        <w:t xml:space="preserve"> </w:t>
      </w:r>
      <w:r w:rsidRPr="00576536">
        <w:rPr>
          <w:spacing w:val="-1"/>
          <w:szCs w:val="24"/>
        </w:rPr>
        <w:t>Personal</w:t>
      </w:r>
      <w:r w:rsidRPr="00576536">
        <w:rPr>
          <w:szCs w:val="24"/>
        </w:rPr>
        <w:t xml:space="preserve"> </w:t>
      </w:r>
      <w:r w:rsidRPr="00576536">
        <w:rPr>
          <w:spacing w:val="-1"/>
          <w:szCs w:val="24"/>
        </w:rPr>
        <w:t>and</w:t>
      </w:r>
      <w:r w:rsidRPr="00576536">
        <w:rPr>
          <w:szCs w:val="24"/>
        </w:rPr>
        <w:t xml:space="preserve"> SF</w:t>
      </w:r>
      <w:r w:rsidRPr="00576536">
        <w:rPr>
          <w:spacing w:val="-3"/>
          <w:szCs w:val="24"/>
        </w:rPr>
        <w:t xml:space="preserve"> </w:t>
      </w:r>
      <w:r w:rsidRPr="00576536">
        <w:rPr>
          <w:spacing w:val="-1"/>
          <w:szCs w:val="24"/>
        </w:rPr>
        <w:t>1034A,</w:t>
      </w:r>
      <w:r w:rsidRPr="00576536">
        <w:rPr>
          <w:spacing w:val="-2"/>
          <w:szCs w:val="24"/>
        </w:rPr>
        <w:t xml:space="preserve"> </w:t>
      </w:r>
      <w:r w:rsidRPr="00576536">
        <w:rPr>
          <w:spacing w:val="-1"/>
          <w:szCs w:val="24"/>
        </w:rPr>
        <w:t>Continuation</w:t>
      </w:r>
      <w:r w:rsidRPr="00576536">
        <w:rPr>
          <w:spacing w:val="-2"/>
          <w:szCs w:val="24"/>
        </w:rPr>
        <w:t xml:space="preserve"> </w:t>
      </w:r>
      <w:r w:rsidRPr="00576536">
        <w:rPr>
          <w:spacing w:val="-1"/>
          <w:szCs w:val="24"/>
        </w:rPr>
        <w:t>of</w:t>
      </w:r>
      <w:r w:rsidRPr="00576536">
        <w:rPr>
          <w:spacing w:val="2"/>
          <w:szCs w:val="24"/>
        </w:rPr>
        <w:t xml:space="preserve"> </w:t>
      </w:r>
      <w:r w:rsidRPr="00576536">
        <w:rPr>
          <w:szCs w:val="24"/>
        </w:rPr>
        <w:t>SF</w:t>
      </w:r>
      <w:r w:rsidRPr="00576536">
        <w:rPr>
          <w:spacing w:val="-3"/>
          <w:szCs w:val="24"/>
        </w:rPr>
        <w:t xml:space="preserve"> </w:t>
      </w:r>
      <w:r w:rsidRPr="00576536">
        <w:rPr>
          <w:spacing w:val="-1"/>
          <w:szCs w:val="24"/>
        </w:rPr>
        <w:t>1034,</w:t>
      </w:r>
      <w:r w:rsidRPr="00576536">
        <w:rPr>
          <w:spacing w:val="6"/>
          <w:szCs w:val="24"/>
        </w:rPr>
        <w:t xml:space="preserve"> </w:t>
      </w:r>
      <w:r w:rsidRPr="00576536">
        <w:rPr>
          <w:spacing w:val="-1"/>
          <w:szCs w:val="24"/>
        </w:rPr>
        <w:t>bi-weekly</w:t>
      </w:r>
      <w:r w:rsidRPr="00576536">
        <w:rPr>
          <w:spacing w:val="-3"/>
          <w:szCs w:val="24"/>
        </w:rPr>
        <w:t xml:space="preserve"> </w:t>
      </w:r>
      <w:r w:rsidRPr="00576536">
        <w:rPr>
          <w:szCs w:val="24"/>
        </w:rPr>
        <w:t>or</w:t>
      </w:r>
      <w:r w:rsidRPr="00576536">
        <w:rPr>
          <w:spacing w:val="69"/>
          <w:szCs w:val="24"/>
        </w:rPr>
        <w:t xml:space="preserve"> </w:t>
      </w:r>
      <w:r w:rsidRPr="00576536">
        <w:rPr>
          <w:spacing w:val="-1"/>
          <w:szCs w:val="24"/>
        </w:rPr>
        <w:t>monthly,</w:t>
      </w:r>
      <w:r w:rsidRPr="00576536">
        <w:rPr>
          <w:szCs w:val="24"/>
        </w:rPr>
        <w:t xml:space="preserve"> but</w:t>
      </w:r>
      <w:r w:rsidRPr="00576536">
        <w:rPr>
          <w:spacing w:val="-2"/>
          <w:szCs w:val="24"/>
        </w:rPr>
        <w:t xml:space="preserve"> </w:t>
      </w:r>
      <w:r w:rsidRPr="00576536">
        <w:rPr>
          <w:szCs w:val="24"/>
        </w:rPr>
        <w:t>not</w:t>
      </w:r>
      <w:r w:rsidRPr="00576536">
        <w:rPr>
          <w:spacing w:val="-2"/>
          <w:szCs w:val="24"/>
        </w:rPr>
        <w:t xml:space="preserve"> </w:t>
      </w:r>
      <w:r w:rsidRPr="00576536">
        <w:rPr>
          <w:szCs w:val="24"/>
        </w:rPr>
        <w:t>less</w:t>
      </w:r>
      <w:r w:rsidRPr="00576536">
        <w:rPr>
          <w:spacing w:val="-2"/>
          <w:szCs w:val="24"/>
        </w:rPr>
        <w:t xml:space="preserve"> </w:t>
      </w:r>
      <w:r w:rsidRPr="00576536">
        <w:rPr>
          <w:spacing w:val="-1"/>
          <w:szCs w:val="24"/>
        </w:rPr>
        <w:t>frequently</w:t>
      </w:r>
      <w:r w:rsidRPr="00576536">
        <w:rPr>
          <w:spacing w:val="-3"/>
          <w:szCs w:val="24"/>
        </w:rPr>
        <w:t xml:space="preserve"> </w:t>
      </w:r>
      <w:r w:rsidRPr="00576536">
        <w:rPr>
          <w:szCs w:val="24"/>
        </w:rPr>
        <w:t>than</w:t>
      </w:r>
      <w:r w:rsidRPr="00576536">
        <w:rPr>
          <w:spacing w:val="-2"/>
          <w:szCs w:val="24"/>
        </w:rPr>
        <w:t xml:space="preserve"> </w:t>
      </w:r>
      <w:r w:rsidRPr="00576536">
        <w:rPr>
          <w:spacing w:val="-1"/>
          <w:szCs w:val="24"/>
        </w:rPr>
        <w:t>quarterly.</w:t>
      </w:r>
      <w:r w:rsidRPr="00576536">
        <w:rPr>
          <w:szCs w:val="24"/>
        </w:rPr>
        <w:t xml:space="preserve"> </w:t>
      </w:r>
      <w:r w:rsidRPr="00576536">
        <w:rPr>
          <w:spacing w:val="4"/>
          <w:szCs w:val="24"/>
        </w:rPr>
        <w:t xml:space="preserve"> </w:t>
      </w:r>
      <w:r w:rsidRPr="00576536">
        <w:rPr>
          <w:szCs w:val="24"/>
        </w:rPr>
        <w:t>The</w:t>
      </w:r>
      <w:r w:rsidRPr="00576536">
        <w:rPr>
          <w:spacing w:val="-2"/>
          <w:szCs w:val="24"/>
        </w:rPr>
        <w:t xml:space="preserve"> </w:t>
      </w:r>
      <w:r w:rsidRPr="00576536">
        <w:rPr>
          <w:spacing w:val="-1"/>
          <w:szCs w:val="24"/>
        </w:rPr>
        <w:t>Standard</w:t>
      </w:r>
      <w:r w:rsidRPr="00576536">
        <w:rPr>
          <w:szCs w:val="24"/>
        </w:rPr>
        <w:t xml:space="preserve"> </w:t>
      </w:r>
      <w:r w:rsidRPr="00576536">
        <w:rPr>
          <w:spacing w:val="-1"/>
          <w:szCs w:val="24"/>
        </w:rPr>
        <w:t>Form-270</w:t>
      </w:r>
      <w:r w:rsidRPr="00576536">
        <w:rPr>
          <w:szCs w:val="24"/>
        </w:rPr>
        <w:t xml:space="preserve"> </w:t>
      </w:r>
      <w:r w:rsidRPr="00576536">
        <w:rPr>
          <w:spacing w:val="-1"/>
          <w:szCs w:val="24"/>
        </w:rPr>
        <w:t>Request</w:t>
      </w:r>
      <w:r w:rsidRPr="00576536">
        <w:rPr>
          <w:spacing w:val="67"/>
          <w:szCs w:val="24"/>
        </w:rPr>
        <w:t xml:space="preserve"> </w:t>
      </w:r>
      <w:r w:rsidRPr="00576536">
        <w:rPr>
          <w:szCs w:val="24"/>
        </w:rPr>
        <w:t xml:space="preserve">for </w:t>
      </w:r>
      <w:r w:rsidRPr="00576536">
        <w:rPr>
          <w:spacing w:val="-1"/>
          <w:szCs w:val="24"/>
        </w:rPr>
        <w:t>Advance</w:t>
      </w:r>
      <w:r w:rsidRPr="00576536">
        <w:rPr>
          <w:spacing w:val="-2"/>
          <w:szCs w:val="24"/>
        </w:rPr>
        <w:t xml:space="preserve"> </w:t>
      </w:r>
      <w:r w:rsidRPr="00576536">
        <w:rPr>
          <w:spacing w:val="-1"/>
          <w:szCs w:val="24"/>
        </w:rPr>
        <w:t>and</w:t>
      </w:r>
      <w:r w:rsidRPr="00576536">
        <w:rPr>
          <w:szCs w:val="24"/>
        </w:rPr>
        <w:t xml:space="preserve"> </w:t>
      </w:r>
      <w:r w:rsidRPr="00576536">
        <w:rPr>
          <w:spacing w:val="-1"/>
          <w:szCs w:val="24"/>
        </w:rPr>
        <w:t>Standard</w:t>
      </w:r>
      <w:r w:rsidRPr="00576536">
        <w:rPr>
          <w:szCs w:val="24"/>
        </w:rPr>
        <w:t xml:space="preserve"> </w:t>
      </w:r>
      <w:r w:rsidRPr="00576536">
        <w:rPr>
          <w:spacing w:val="-1"/>
          <w:szCs w:val="24"/>
        </w:rPr>
        <w:t>From-425</w:t>
      </w:r>
      <w:r w:rsidRPr="00576536">
        <w:rPr>
          <w:szCs w:val="24"/>
        </w:rPr>
        <w:t xml:space="preserve"> </w:t>
      </w:r>
      <w:r w:rsidRPr="00576536">
        <w:rPr>
          <w:spacing w:val="-1"/>
          <w:szCs w:val="24"/>
        </w:rPr>
        <w:t>Federal</w:t>
      </w:r>
      <w:r w:rsidRPr="00576536">
        <w:rPr>
          <w:spacing w:val="-3"/>
          <w:szCs w:val="24"/>
        </w:rPr>
        <w:t xml:space="preserve"> </w:t>
      </w:r>
      <w:r w:rsidRPr="00576536">
        <w:rPr>
          <w:szCs w:val="24"/>
        </w:rPr>
        <w:t xml:space="preserve">Financial </w:t>
      </w:r>
      <w:r w:rsidRPr="00576536">
        <w:rPr>
          <w:spacing w:val="-1"/>
          <w:szCs w:val="24"/>
        </w:rPr>
        <w:t>Report</w:t>
      </w:r>
      <w:r w:rsidRPr="00576536">
        <w:rPr>
          <w:spacing w:val="3"/>
          <w:szCs w:val="24"/>
        </w:rPr>
        <w:t xml:space="preserve"> </w:t>
      </w:r>
      <w:r w:rsidRPr="00576536">
        <w:rPr>
          <w:spacing w:val="-1"/>
          <w:szCs w:val="24"/>
        </w:rPr>
        <w:t>can</w:t>
      </w:r>
      <w:r w:rsidRPr="00576536">
        <w:rPr>
          <w:szCs w:val="24"/>
        </w:rPr>
        <w:t xml:space="preserve"> </w:t>
      </w:r>
      <w:r w:rsidRPr="00576536">
        <w:rPr>
          <w:spacing w:val="-1"/>
          <w:szCs w:val="24"/>
        </w:rPr>
        <w:t>also</w:t>
      </w:r>
      <w:r w:rsidRPr="00576536">
        <w:rPr>
          <w:szCs w:val="24"/>
        </w:rPr>
        <w:t xml:space="preserve"> be</w:t>
      </w:r>
      <w:r w:rsidRPr="00576536">
        <w:rPr>
          <w:spacing w:val="-2"/>
          <w:szCs w:val="24"/>
        </w:rPr>
        <w:t xml:space="preserve"> </w:t>
      </w:r>
      <w:r w:rsidRPr="00576536">
        <w:rPr>
          <w:spacing w:val="-1"/>
          <w:szCs w:val="24"/>
        </w:rPr>
        <w:t>used.</w:t>
      </w:r>
      <w:r w:rsidRPr="00576536">
        <w:rPr>
          <w:spacing w:val="65"/>
          <w:szCs w:val="24"/>
        </w:rPr>
        <w:t xml:space="preserve"> </w:t>
      </w:r>
      <w:r w:rsidRPr="00576536">
        <w:rPr>
          <w:szCs w:val="24"/>
        </w:rPr>
        <w:t xml:space="preserve">Each </w:t>
      </w:r>
      <w:r w:rsidRPr="00576536">
        <w:rPr>
          <w:spacing w:val="-1"/>
          <w:szCs w:val="24"/>
        </w:rPr>
        <w:t>voucher</w:t>
      </w:r>
      <w:r w:rsidRPr="00576536">
        <w:rPr>
          <w:szCs w:val="24"/>
        </w:rPr>
        <w:t xml:space="preserve"> </w:t>
      </w:r>
      <w:r w:rsidRPr="00576536">
        <w:rPr>
          <w:spacing w:val="-1"/>
          <w:szCs w:val="24"/>
        </w:rPr>
        <w:t>must</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identified</w:t>
      </w:r>
      <w:r w:rsidRPr="00576536">
        <w:rPr>
          <w:szCs w:val="24"/>
        </w:rPr>
        <w:t xml:space="preserve"> by</w:t>
      </w:r>
      <w:r w:rsidRPr="00576536">
        <w:rPr>
          <w:spacing w:val="-3"/>
          <w:szCs w:val="24"/>
        </w:rPr>
        <w:t xml:space="preserve"> </w:t>
      </w:r>
      <w:r w:rsidRPr="00576536">
        <w:rPr>
          <w:szCs w:val="24"/>
        </w:rPr>
        <w:t xml:space="preserve">this </w:t>
      </w:r>
      <w:r w:rsidRPr="00576536">
        <w:rPr>
          <w:spacing w:val="-1"/>
          <w:szCs w:val="24"/>
        </w:rPr>
        <w:t>award</w:t>
      </w:r>
      <w:r w:rsidRPr="00576536">
        <w:rPr>
          <w:spacing w:val="-3"/>
          <w:szCs w:val="24"/>
        </w:rPr>
        <w:t xml:space="preserve"> </w:t>
      </w:r>
      <w:r w:rsidRPr="00576536">
        <w:rPr>
          <w:szCs w:val="24"/>
        </w:rPr>
        <w:t>number,</w:t>
      </w:r>
      <w:r w:rsidRPr="00576536">
        <w:rPr>
          <w:spacing w:val="-3"/>
          <w:szCs w:val="24"/>
        </w:rPr>
        <w:t xml:space="preserve"> </w:t>
      </w:r>
      <w:r w:rsidRPr="00576536">
        <w:rPr>
          <w:szCs w:val="24"/>
        </w:rPr>
        <w:t xml:space="preserve">must </w:t>
      </w:r>
      <w:r w:rsidRPr="00576536">
        <w:rPr>
          <w:spacing w:val="-1"/>
          <w:szCs w:val="24"/>
        </w:rPr>
        <w:t>state the</w:t>
      </w:r>
      <w:r w:rsidRPr="00576536">
        <w:rPr>
          <w:szCs w:val="24"/>
        </w:rPr>
        <w:t xml:space="preserve"> </w:t>
      </w:r>
      <w:r w:rsidRPr="00576536">
        <w:rPr>
          <w:spacing w:val="-1"/>
          <w:szCs w:val="24"/>
        </w:rPr>
        <w:t>total</w:t>
      </w:r>
      <w:r w:rsidRPr="00576536">
        <w:rPr>
          <w:szCs w:val="24"/>
        </w:rPr>
        <w:t xml:space="preserve"> costs</w:t>
      </w:r>
      <w:r w:rsidRPr="00576536">
        <w:rPr>
          <w:spacing w:val="51"/>
          <w:szCs w:val="24"/>
        </w:rPr>
        <w:t xml:space="preserve"> </w:t>
      </w:r>
      <w:r w:rsidRPr="00576536">
        <w:rPr>
          <w:szCs w:val="24"/>
        </w:rPr>
        <w:t xml:space="preserve">for </w:t>
      </w:r>
      <w:r w:rsidRPr="00576536">
        <w:rPr>
          <w:spacing w:val="-1"/>
          <w:szCs w:val="24"/>
        </w:rPr>
        <w:t>which</w:t>
      </w:r>
      <w:r w:rsidRPr="00576536">
        <w:rPr>
          <w:szCs w:val="24"/>
        </w:rPr>
        <w:t xml:space="preserve"> </w:t>
      </w:r>
      <w:r w:rsidRPr="00576536">
        <w:rPr>
          <w:spacing w:val="-1"/>
          <w:szCs w:val="24"/>
        </w:rPr>
        <w:t>reimbursement</w:t>
      </w:r>
      <w:r w:rsidRPr="00576536">
        <w:rPr>
          <w:szCs w:val="24"/>
        </w:rPr>
        <w:t xml:space="preserve"> is </w:t>
      </w:r>
      <w:r w:rsidRPr="00576536">
        <w:rPr>
          <w:spacing w:val="-1"/>
          <w:szCs w:val="24"/>
        </w:rPr>
        <w:t>being requested.</w:t>
      </w:r>
      <w:r w:rsidRPr="00576536">
        <w:rPr>
          <w:spacing w:val="64"/>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is </w:t>
      </w:r>
      <w:r w:rsidRPr="00576536">
        <w:rPr>
          <w:spacing w:val="-1"/>
          <w:szCs w:val="24"/>
        </w:rPr>
        <w:t>encouraged</w:t>
      </w:r>
      <w:r w:rsidRPr="00576536">
        <w:rPr>
          <w:szCs w:val="24"/>
        </w:rPr>
        <w:t xml:space="preserve"> to</w:t>
      </w:r>
      <w:r w:rsidRPr="00576536">
        <w:rPr>
          <w:spacing w:val="73"/>
          <w:szCs w:val="24"/>
        </w:rPr>
        <w:t xml:space="preserve"> </w:t>
      </w:r>
      <w:r w:rsidRPr="00576536">
        <w:rPr>
          <w:szCs w:val="24"/>
        </w:rPr>
        <w:t>submit</w:t>
      </w:r>
      <w:r w:rsidRPr="00576536">
        <w:rPr>
          <w:spacing w:val="-3"/>
          <w:szCs w:val="24"/>
        </w:rPr>
        <w:t xml:space="preserve"> </w:t>
      </w:r>
      <w:r w:rsidRPr="00576536">
        <w:rPr>
          <w:spacing w:val="-1"/>
          <w:szCs w:val="24"/>
        </w:rPr>
        <w:t>reimbursement</w:t>
      </w:r>
      <w:r w:rsidRPr="00576536">
        <w:rPr>
          <w:spacing w:val="-2"/>
          <w:szCs w:val="24"/>
        </w:rPr>
        <w:t xml:space="preserve"> </w:t>
      </w:r>
      <w:r w:rsidRPr="00576536">
        <w:rPr>
          <w:spacing w:val="-1"/>
          <w:szCs w:val="24"/>
        </w:rPr>
        <w:t>documentation</w:t>
      </w:r>
      <w:r w:rsidRPr="00576536">
        <w:rPr>
          <w:szCs w:val="24"/>
        </w:rPr>
        <w:t xml:space="preserve"> in</w:t>
      </w:r>
      <w:r w:rsidRPr="00576536">
        <w:rPr>
          <w:spacing w:val="2"/>
          <w:szCs w:val="24"/>
        </w:rPr>
        <w:t xml:space="preserve"> </w:t>
      </w:r>
      <w:r w:rsidRPr="00576536">
        <w:rPr>
          <w:spacing w:val="-1"/>
          <w:szCs w:val="24"/>
        </w:rPr>
        <w:t>electronic</w:t>
      </w:r>
      <w:r w:rsidRPr="00576536">
        <w:rPr>
          <w:spacing w:val="-3"/>
          <w:szCs w:val="24"/>
        </w:rPr>
        <w:t xml:space="preserve"> </w:t>
      </w:r>
      <w:r w:rsidRPr="00576536">
        <w:rPr>
          <w:szCs w:val="24"/>
        </w:rPr>
        <w:t>form</w:t>
      </w:r>
      <w:r w:rsidRPr="00576536">
        <w:rPr>
          <w:spacing w:val="-2"/>
          <w:szCs w:val="24"/>
        </w:rPr>
        <w:t xml:space="preserve"> </w:t>
      </w:r>
      <w:r w:rsidRPr="00576536">
        <w:rPr>
          <w:spacing w:val="-1"/>
          <w:szCs w:val="24"/>
        </w:rPr>
        <w:t>via</w:t>
      </w:r>
      <w:r w:rsidRPr="00576536">
        <w:rPr>
          <w:szCs w:val="24"/>
        </w:rPr>
        <w:t xml:space="preserve"> e-mail</w:t>
      </w:r>
      <w:r w:rsidRPr="00576536">
        <w:rPr>
          <w:spacing w:val="-1"/>
          <w:szCs w:val="24"/>
        </w:rPr>
        <w:t xml:space="preserve"> attachment</w:t>
      </w:r>
      <w:r w:rsidRPr="00576536">
        <w:rPr>
          <w:szCs w:val="24"/>
        </w:rPr>
        <w:t xml:space="preserve"> to</w:t>
      </w:r>
      <w:r w:rsidRPr="00576536">
        <w:rPr>
          <w:spacing w:val="75"/>
          <w:szCs w:val="24"/>
        </w:rPr>
        <w:t xml:space="preserve"> </w:t>
      </w:r>
      <w:r w:rsidRPr="00576536">
        <w:rPr>
          <w:szCs w:val="24"/>
        </w:rPr>
        <w:t>the</w:t>
      </w:r>
      <w:r w:rsidRPr="00576536">
        <w:rPr>
          <w:spacing w:val="-2"/>
          <w:szCs w:val="24"/>
        </w:rPr>
        <w:t xml:space="preserve"> </w:t>
      </w:r>
      <w:r w:rsidRPr="00576536">
        <w:rPr>
          <w:szCs w:val="24"/>
        </w:rPr>
        <w:t>e-mail</w:t>
      </w:r>
      <w:r w:rsidRPr="00576536">
        <w:rPr>
          <w:spacing w:val="-1"/>
          <w:szCs w:val="24"/>
        </w:rPr>
        <w:t xml:space="preserve"> address</w:t>
      </w:r>
      <w:r w:rsidRPr="00576536">
        <w:rPr>
          <w:spacing w:val="-3"/>
          <w:szCs w:val="24"/>
        </w:rPr>
        <w:t xml:space="preserve"> </w:t>
      </w:r>
      <w:r w:rsidRPr="00576536">
        <w:rPr>
          <w:spacing w:val="-1"/>
          <w:szCs w:val="24"/>
        </w:rPr>
        <w:t>shown</w:t>
      </w:r>
      <w:r w:rsidRPr="00576536">
        <w:rPr>
          <w:szCs w:val="24"/>
        </w:rPr>
        <w:t xml:space="preserve"> </w:t>
      </w:r>
      <w:r w:rsidRPr="00576536">
        <w:rPr>
          <w:spacing w:val="1"/>
          <w:szCs w:val="24"/>
        </w:rPr>
        <w:t>for</w:t>
      </w:r>
      <w:r w:rsidRPr="00576536">
        <w:rPr>
          <w:szCs w:val="24"/>
        </w:rPr>
        <w:t xml:space="preserve"> </w:t>
      </w:r>
      <w:r w:rsidRPr="00576536">
        <w:rPr>
          <w:spacing w:val="-1"/>
          <w:szCs w:val="24"/>
        </w:rPr>
        <w:t>the</w:t>
      </w:r>
      <w:r w:rsidRPr="00576536">
        <w:rPr>
          <w:szCs w:val="24"/>
        </w:rPr>
        <w:t xml:space="preserve"> </w:t>
      </w:r>
      <w:r w:rsidRPr="00576536">
        <w:rPr>
          <w:spacing w:val="-1"/>
          <w:szCs w:val="24"/>
        </w:rPr>
        <w:t>payment</w:t>
      </w:r>
      <w:r w:rsidRPr="00576536">
        <w:rPr>
          <w:spacing w:val="-2"/>
          <w:szCs w:val="24"/>
        </w:rPr>
        <w:t xml:space="preserve"> </w:t>
      </w:r>
      <w:r w:rsidRPr="00576536">
        <w:rPr>
          <w:spacing w:val="-1"/>
          <w:szCs w:val="24"/>
        </w:rPr>
        <w:t>office.</w:t>
      </w:r>
      <w:r w:rsidRPr="00576536">
        <w:rPr>
          <w:szCs w:val="24"/>
        </w:rPr>
        <w:t xml:space="preserve">  </w:t>
      </w:r>
      <w:r w:rsidRPr="00576536">
        <w:rPr>
          <w:spacing w:val="-1"/>
          <w:szCs w:val="24"/>
        </w:rPr>
        <w:t>Reimbursement</w:t>
      </w:r>
      <w:r w:rsidRPr="00576536">
        <w:rPr>
          <w:spacing w:val="55"/>
          <w:szCs w:val="24"/>
        </w:rPr>
        <w:t xml:space="preserve"> </w:t>
      </w:r>
      <w:r w:rsidRPr="00576536">
        <w:rPr>
          <w:spacing w:val="-1"/>
          <w:szCs w:val="24"/>
        </w:rPr>
        <w:t>documentation</w:t>
      </w:r>
      <w:r w:rsidRPr="00576536">
        <w:rPr>
          <w:spacing w:val="-2"/>
          <w:szCs w:val="24"/>
        </w:rPr>
        <w:t xml:space="preserve"> </w:t>
      </w:r>
      <w:r w:rsidRPr="00576536">
        <w:rPr>
          <w:szCs w:val="24"/>
        </w:rPr>
        <w:t>may</w:t>
      </w:r>
      <w:r w:rsidRPr="00576536">
        <w:rPr>
          <w:spacing w:val="-3"/>
          <w:szCs w:val="24"/>
        </w:rPr>
        <w:t xml:space="preserve"> </w:t>
      </w:r>
      <w:r w:rsidRPr="00576536">
        <w:rPr>
          <w:spacing w:val="-1"/>
          <w:szCs w:val="24"/>
        </w:rPr>
        <w:t>also</w:t>
      </w:r>
      <w:r w:rsidRPr="00576536">
        <w:rPr>
          <w:szCs w:val="24"/>
        </w:rPr>
        <w:t xml:space="preserve"> be</w:t>
      </w:r>
      <w:r w:rsidRPr="00576536">
        <w:rPr>
          <w:spacing w:val="-2"/>
          <w:szCs w:val="24"/>
        </w:rPr>
        <w:t xml:space="preserve"> </w:t>
      </w:r>
      <w:r w:rsidRPr="00576536">
        <w:rPr>
          <w:spacing w:val="-1"/>
          <w:szCs w:val="24"/>
        </w:rPr>
        <w:t>submitted</w:t>
      </w:r>
      <w:r w:rsidRPr="00576536">
        <w:rPr>
          <w:spacing w:val="-2"/>
          <w:szCs w:val="24"/>
        </w:rPr>
        <w:t xml:space="preserve"> </w:t>
      </w:r>
      <w:r w:rsidRPr="00576536">
        <w:rPr>
          <w:szCs w:val="24"/>
        </w:rPr>
        <w:t>by</w:t>
      </w:r>
      <w:r w:rsidRPr="00576536">
        <w:rPr>
          <w:spacing w:val="-3"/>
          <w:szCs w:val="24"/>
        </w:rPr>
        <w:t xml:space="preserve"> </w:t>
      </w:r>
      <w:r w:rsidRPr="00576536">
        <w:rPr>
          <w:spacing w:val="-1"/>
          <w:szCs w:val="24"/>
        </w:rPr>
        <w:t>facsimile</w:t>
      </w:r>
      <w:r w:rsidRPr="00576536">
        <w:rPr>
          <w:szCs w:val="24"/>
        </w:rPr>
        <w:t xml:space="preserve"> or in</w:t>
      </w:r>
      <w:r w:rsidRPr="00576536">
        <w:rPr>
          <w:spacing w:val="-2"/>
          <w:szCs w:val="24"/>
        </w:rPr>
        <w:t xml:space="preserve"> </w:t>
      </w:r>
      <w:r w:rsidRPr="00576536">
        <w:rPr>
          <w:spacing w:val="-1"/>
          <w:szCs w:val="24"/>
        </w:rPr>
        <w:t>paper</w:t>
      </w:r>
      <w:r w:rsidRPr="00576536">
        <w:rPr>
          <w:spacing w:val="-3"/>
          <w:szCs w:val="24"/>
        </w:rPr>
        <w:t xml:space="preserve"> </w:t>
      </w:r>
      <w:r w:rsidRPr="00576536">
        <w:rPr>
          <w:spacing w:val="-1"/>
          <w:szCs w:val="24"/>
        </w:rPr>
        <w:t xml:space="preserve">form </w:t>
      </w:r>
      <w:r w:rsidRPr="00576536">
        <w:rPr>
          <w:szCs w:val="24"/>
        </w:rPr>
        <w:t>to</w:t>
      </w:r>
      <w:r w:rsidRPr="00576536">
        <w:rPr>
          <w:spacing w:val="1"/>
          <w:szCs w:val="24"/>
        </w:rPr>
        <w:t xml:space="preserve"> </w:t>
      </w:r>
      <w:r w:rsidRPr="00576536">
        <w:rPr>
          <w:spacing w:val="-1"/>
          <w:szCs w:val="24"/>
        </w:rPr>
        <w:t>the</w:t>
      </w:r>
      <w:r w:rsidRPr="00576536">
        <w:rPr>
          <w:spacing w:val="69"/>
          <w:szCs w:val="24"/>
        </w:rPr>
        <w:t xml:space="preserve"> </w:t>
      </w:r>
      <w:r w:rsidRPr="00576536">
        <w:rPr>
          <w:spacing w:val="-1"/>
          <w:szCs w:val="24"/>
        </w:rPr>
        <w:t>payment</w:t>
      </w:r>
      <w:r w:rsidRPr="00576536">
        <w:rPr>
          <w:spacing w:val="-2"/>
          <w:szCs w:val="24"/>
        </w:rPr>
        <w:t xml:space="preserve"> </w:t>
      </w:r>
      <w:r w:rsidRPr="00576536">
        <w:rPr>
          <w:spacing w:val="-1"/>
          <w:szCs w:val="24"/>
        </w:rPr>
        <w:t>office</w:t>
      </w:r>
      <w:r w:rsidRPr="00576536">
        <w:rPr>
          <w:spacing w:val="-2"/>
          <w:szCs w:val="24"/>
        </w:rPr>
        <w:t xml:space="preserve"> </w:t>
      </w:r>
      <w:r w:rsidRPr="00576536">
        <w:rPr>
          <w:szCs w:val="24"/>
        </w:rPr>
        <w:t>fax</w:t>
      </w:r>
      <w:r w:rsidRPr="00576536">
        <w:rPr>
          <w:spacing w:val="-3"/>
          <w:szCs w:val="24"/>
        </w:rPr>
        <w:t xml:space="preserve"> </w:t>
      </w:r>
      <w:r w:rsidRPr="00576536">
        <w:rPr>
          <w:szCs w:val="24"/>
        </w:rPr>
        <w:t>number</w:t>
      </w:r>
      <w:r w:rsidRPr="00576536">
        <w:rPr>
          <w:spacing w:val="-3"/>
          <w:szCs w:val="24"/>
        </w:rPr>
        <w:t xml:space="preserve"> </w:t>
      </w:r>
      <w:r w:rsidRPr="00576536">
        <w:rPr>
          <w:szCs w:val="24"/>
        </w:rPr>
        <w:t xml:space="preserve">or </w:t>
      </w:r>
      <w:r w:rsidRPr="00576536">
        <w:rPr>
          <w:spacing w:val="-1"/>
          <w:szCs w:val="24"/>
        </w:rPr>
        <w:t>address</w:t>
      </w:r>
      <w:r w:rsidRPr="00576536">
        <w:rPr>
          <w:szCs w:val="24"/>
        </w:rPr>
        <w:t xml:space="preserve"> </w:t>
      </w:r>
      <w:r w:rsidRPr="00576536">
        <w:rPr>
          <w:spacing w:val="-1"/>
          <w:szCs w:val="24"/>
        </w:rPr>
        <w:t>provided</w:t>
      </w:r>
      <w:r w:rsidRPr="00576536">
        <w:rPr>
          <w:szCs w:val="24"/>
        </w:rPr>
        <w:t xml:space="preserve"> </w:t>
      </w:r>
      <w:r w:rsidRPr="00576536">
        <w:rPr>
          <w:spacing w:val="-2"/>
          <w:szCs w:val="24"/>
        </w:rPr>
        <w:t>in</w:t>
      </w:r>
      <w:r w:rsidRPr="00576536">
        <w:rPr>
          <w:szCs w:val="24"/>
        </w:rPr>
        <w:t xml:space="preserve"> this</w:t>
      </w:r>
      <w:r w:rsidRPr="00576536">
        <w:rPr>
          <w:spacing w:val="-3"/>
          <w:szCs w:val="24"/>
        </w:rPr>
        <w:t xml:space="preserve"> </w:t>
      </w:r>
      <w:r w:rsidRPr="00576536">
        <w:rPr>
          <w:spacing w:val="-1"/>
          <w:szCs w:val="24"/>
        </w:rPr>
        <w:t>award.</w:t>
      </w:r>
    </w:p>
    <w:p w14:paraId="3A3A40C4" w14:textId="77777777" w:rsidR="00275987" w:rsidRPr="00576536" w:rsidRDefault="00275987" w:rsidP="00275987">
      <w:pPr>
        <w:rPr>
          <w:rFonts w:eastAsia="Arial"/>
        </w:rPr>
      </w:pPr>
    </w:p>
    <w:p w14:paraId="67D37153" w14:textId="77777777" w:rsidR="00275987" w:rsidRPr="00576536" w:rsidRDefault="00275987" w:rsidP="00275987">
      <w:pPr>
        <w:pStyle w:val="BodyText"/>
        <w:widowControl w:val="0"/>
        <w:numPr>
          <w:ilvl w:val="0"/>
          <w:numId w:val="36"/>
        </w:numPr>
        <w:tabs>
          <w:tab w:val="left" w:pos="821"/>
        </w:tabs>
        <w:overflowPunct/>
        <w:autoSpaceDE/>
        <w:autoSpaceDN/>
        <w:adjustRightInd/>
        <w:ind w:right="125"/>
        <w:textAlignment w:val="auto"/>
        <w:rPr>
          <w:szCs w:val="24"/>
        </w:rPr>
      </w:pPr>
      <w:r w:rsidRPr="00576536">
        <w:rPr>
          <w:spacing w:val="-1"/>
          <w:szCs w:val="24"/>
        </w:rPr>
        <w:t>The</w:t>
      </w:r>
      <w:r w:rsidRPr="00576536">
        <w:rPr>
          <w:szCs w:val="24"/>
        </w:rPr>
        <w:t xml:space="preserve"> </w:t>
      </w:r>
      <w:r w:rsidRPr="00576536">
        <w:rPr>
          <w:spacing w:val="-1"/>
          <w:szCs w:val="24"/>
        </w:rPr>
        <w:t>Standard</w:t>
      </w:r>
      <w:r w:rsidRPr="00576536">
        <w:rPr>
          <w:spacing w:val="1"/>
          <w:szCs w:val="24"/>
        </w:rPr>
        <w:t xml:space="preserve"> </w:t>
      </w:r>
      <w:r w:rsidRPr="00576536">
        <w:rPr>
          <w:spacing w:val="-1"/>
          <w:szCs w:val="24"/>
        </w:rPr>
        <w:t>Forms</w:t>
      </w:r>
      <w:r w:rsidRPr="00576536">
        <w:rPr>
          <w:spacing w:val="1"/>
          <w:szCs w:val="24"/>
        </w:rPr>
        <w:t xml:space="preserve"> </w:t>
      </w:r>
      <w:r w:rsidRPr="00576536">
        <w:rPr>
          <w:spacing w:val="-1"/>
          <w:szCs w:val="24"/>
        </w:rPr>
        <w:t>can</w:t>
      </w:r>
      <w:r w:rsidRPr="00576536">
        <w:rPr>
          <w:szCs w:val="24"/>
        </w:rPr>
        <w:t xml:space="preserve"> </w:t>
      </w:r>
      <w:r w:rsidRPr="00576536">
        <w:rPr>
          <w:spacing w:val="-1"/>
          <w:szCs w:val="24"/>
        </w:rPr>
        <w:t>be</w:t>
      </w:r>
      <w:r w:rsidRPr="00576536">
        <w:rPr>
          <w:szCs w:val="24"/>
        </w:rPr>
        <w:t xml:space="preserve"> </w:t>
      </w:r>
      <w:r w:rsidRPr="00576536">
        <w:rPr>
          <w:spacing w:val="-1"/>
          <w:szCs w:val="24"/>
        </w:rPr>
        <w:t>obtained</w:t>
      </w:r>
      <w:r w:rsidRPr="00576536">
        <w:rPr>
          <w:spacing w:val="-2"/>
          <w:szCs w:val="24"/>
        </w:rPr>
        <w:t xml:space="preserve"> </w:t>
      </w:r>
      <w:r w:rsidRPr="00576536">
        <w:rPr>
          <w:spacing w:val="-1"/>
          <w:szCs w:val="24"/>
        </w:rPr>
        <w:t>from the</w:t>
      </w:r>
      <w:r w:rsidRPr="00576536">
        <w:rPr>
          <w:szCs w:val="24"/>
        </w:rPr>
        <w:t xml:space="preserve"> GSA</w:t>
      </w:r>
      <w:r w:rsidRPr="00576536">
        <w:rPr>
          <w:spacing w:val="-4"/>
          <w:szCs w:val="24"/>
        </w:rPr>
        <w:t xml:space="preserve"> </w:t>
      </w:r>
      <w:r w:rsidRPr="00576536">
        <w:rPr>
          <w:spacing w:val="-1"/>
          <w:szCs w:val="24"/>
        </w:rPr>
        <w:t>forms</w:t>
      </w:r>
      <w:r w:rsidRPr="00576536">
        <w:rPr>
          <w:spacing w:val="-5"/>
          <w:szCs w:val="24"/>
        </w:rPr>
        <w:t xml:space="preserve"> </w:t>
      </w:r>
      <w:r w:rsidRPr="00576536">
        <w:rPr>
          <w:spacing w:val="1"/>
          <w:szCs w:val="24"/>
        </w:rPr>
        <w:t>Web</w:t>
      </w:r>
      <w:r w:rsidRPr="00576536">
        <w:rPr>
          <w:szCs w:val="24"/>
        </w:rPr>
        <w:t xml:space="preserve"> </w:t>
      </w:r>
      <w:r w:rsidRPr="00576536">
        <w:rPr>
          <w:spacing w:val="-1"/>
          <w:szCs w:val="24"/>
        </w:rPr>
        <w:t>site</w:t>
      </w:r>
      <w:r w:rsidRPr="00576536">
        <w:rPr>
          <w:spacing w:val="-2"/>
          <w:szCs w:val="24"/>
        </w:rPr>
        <w:t xml:space="preserve"> </w:t>
      </w:r>
      <w:r w:rsidRPr="00576536">
        <w:rPr>
          <w:szCs w:val="24"/>
        </w:rPr>
        <w:t xml:space="preserve">at: </w:t>
      </w:r>
      <w:r w:rsidRPr="00576536">
        <w:rPr>
          <w:color w:val="0000FF"/>
          <w:szCs w:val="24"/>
        </w:rPr>
        <w:t xml:space="preserve"> </w:t>
      </w:r>
      <w:hyperlink r:id="rId32">
        <w:r w:rsidRPr="00576536">
          <w:rPr>
            <w:color w:val="0000FF"/>
            <w:spacing w:val="-1"/>
            <w:szCs w:val="24"/>
            <w:u w:val="single" w:color="0000FF"/>
          </w:rPr>
          <w:t>http://www.gsa.gov/portal/forms/type/SF</w:t>
        </w:r>
        <w:r w:rsidRPr="00576536">
          <w:rPr>
            <w:color w:val="0000FF"/>
            <w:spacing w:val="2"/>
            <w:szCs w:val="24"/>
            <w:u w:val="single" w:color="0000FF"/>
          </w:rPr>
          <w:t xml:space="preserve"> </w:t>
        </w:r>
      </w:hyperlink>
      <w:r w:rsidRPr="00576536">
        <w:rPr>
          <w:szCs w:val="24"/>
        </w:rPr>
        <w:t xml:space="preserve">or </w:t>
      </w:r>
      <w:r w:rsidRPr="00576536">
        <w:rPr>
          <w:spacing w:val="-1"/>
          <w:szCs w:val="24"/>
        </w:rPr>
        <w:t>may</w:t>
      </w:r>
      <w:r w:rsidRPr="00576536">
        <w:rPr>
          <w:spacing w:val="-3"/>
          <w:szCs w:val="24"/>
        </w:rPr>
        <w:t xml:space="preserve"> </w:t>
      </w:r>
      <w:r w:rsidRPr="00576536">
        <w:rPr>
          <w:szCs w:val="24"/>
        </w:rPr>
        <w:t>also be</w:t>
      </w:r>
      <w:r w:rsidRPr="00576536">
        <w:rPr>
          <w:spacing w:val="-2"/>
          <w:szCs w:val="24"/>
        </w:rPr>
        <w:t xml:space="preserve"> </w:t>
      </w:r>
      <w:r w:rsidRPr="00576536">
        <w:rPr>
          <w:spacing w:val="-1"/>
          <w:szCs w:val="24"/>
        </w:rPr>
        <w:t>obtained</w:t>
      </w:r>
      <w:r w:rsidRPr="00576536">
        <w:rPr>
          <w:spacing w:val="-2"/>
          <w:szCs w:val="24"/>
        </w:rPr>
        <w:t xml:space="preserve"> </w:t>
      </w:r>
      <w:r w:rsidRPr="00576536">
        <w:rPr>
          <w:spacing w:val="-1"/>
          <w:szCs w:val="24"/>
        </w:rPr>
        <w:t>from</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USAID</w:t>
      </w:r>
      <w:r w:rsidRPr="00576536">
        <w:rPr>
          <w:spacing w:val="85"/>
          <w:szCs w:val="24"/>
        </w:rPr>
        <w:t xml:space="preserve"> </w:t>
      </w:r>
      <w:r w:rsidRPr="00576536">
        <w:rPr>
          <w:spacing w:val="-1"/>
          <w:szCs w:val="24"/>
        </w:rPr>
        <w:t>payment</w:t>
      </w:r>
      <w:r w:rsidRPr="00576536">
        <w:rPr>
          <w:spacing w:val="-2"/>
          <w:szCs w:val="24"/>
        </w:rPr>
        <w:t xml:space="preserve"> </w:t>
      </w:r>
      <w:r w:rsidRPr="00576536">
        <w:rPr>
          <w:spacing w:val="-1"/>
          <w:szCs w:val="24"/>
        </w:rPr>
        <w:t>office.</w:t>
      </w:r>
    </w:p>
    <w:p w14:paraId="35AF59FD" w14:textId="77777777" w:rsidR="00275987" w:rsidRPr="00576536" w:rsidRDefault="00275987" w:rsidP="00275987">
      <w:pPr>
        <w:rPr>
          <w:rFonts w:eastAsia="Arial"/>
        </w:rPr>
      </w:pPr>
    </w:p>
    <w:p w14:paraId="231C1AC6" w14:textId="77777777" w:rsidR="00275987" w:rsidRPr="00576536" w:rsidRDefault="00275987" w:rsidP="00275987">
      <w:pPr>
        <w:pStyle w:val="BodyText"/>
        <w:widowControl w:val="0"/>
        <w:numPr>
          <w:ilvl w:val="0"/>
          <w:numId w:val="36"/>
        </w:numPr>
        <w:tabs>
          <w:tab w:val="left" w:pos="821"/>
        </w:tabs>
        <w:overflowPunct/>
        <w:autoSpaceDE/>
        <w:autoSpaceDN/>
        <w:adjustRightInd/>
        <w:ind w:right="192"/>
        <w:textAlignment w:val="auto"/>
        <w:rPr>
          <w:szCs w:val="24"/>
        </w:rPr>
      </w:pPr>
      <w:r w:rsidRPr="00576536">
        <w:rPr>
          <w:spacing w:val="-1"/>
          <w:szCs w:val="24"/>
        </w:rPr>
        <w:t xml:space="preserve">Notwithstanding </w:t>
      </w:r>
      <w:r w:rsidRPr="00576536">
        <w:rPr>
          <w:szCs w:val="24"/>
        </w:rPr>
        <w:t>any</w:t>
      </w:r>
      <w:r w:rsidRPr="00576536">
        <w:rPr>
          <w:spacing w:val="-3"/>
          <w:szCs w:val="24"/>
        </w:rPr>
        <w:t xml:space="preserve"> </w:t>
      </w:r>
      <w:r w:rsidRPr="00576536">
        <w:rPr>
          <w:spacing w:val="-1"/>
          <w:szCs w:val="24"/>
        </w:rPr>
        <w:t>other</w:t>
      </w:r>
      <w:r w:rsidRPr="00576536">
        <w:rPr>
          <w:szCs w:val="24"/>
        </w:rPr>
        <w:t xml:space="preserve"> </w:t>
      </w:r>
      <w:r w:rsidRPr="00576536">
        <w:rPr>
          <w:spacing w:val="-1"/>
          <w:szCs w:val="24"/>
        </w:rPr>
        <w:t>term</w:t>
      </w:r>
      <w:r w:rsidRPr="00576536">
        <w:rPr>
          <w:spacing w:val="1"/>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award,</w:t>
      </w:r>
      <w:r w:rsidRPr="00576536">
        <w:rPr>
          <w:spacing w:val="6"/>
          <w:szCs w:val="24"/>
        </w:rPr>
        <w:t xml:space="preserve"> </w:t>
      </w:r>
      <w:r w:rsidRPr="00576536">
        <w:rPr>
          <w:szCs w:val="24"/>
        </w:rPr>
        <w:t xml:space="preserve">USAID </w:t>
      </w:r>
      <w:r w:rsidRPr="00576536">
        <w:rPr>
          <w:spacing w:val="-1"/>
          <w:szCs w:val="24"/>
        </w:rPr>
        <w:t>reserves</w:t>
      </w:r>
      <w:r w:rsidRPr="00576536">
        <w:rPr>
          <w:szCs w:val="24"/>
        </w:rPr>
        <w:t xml:space="preserve"> the</w:t>
      </w:r>
      <w:r w:rsidRPr="00576536">
        <w:rPr>
          <w:spacing w:val="-2"/>
          <w:szCs w:val="24"/>
        </w:rPr>
        <w:t xml:space="preserve"> </w:t>
      </w:r>
      <w:r w:rsidRPr="00576536">
        <w:rPr>
          <w:szCs w:val="24"/>
        </w:rPr>
        <w:t xml:space="preserve">right, </w:t>
      </w:r>
      <w:r w:rsidRPr="00576536">
        <w:rPr>
          <w:spacing w:val="-1"/>
          <w:szCs w:val="24"/>
        </w:rPr>
        <w:t>at</w:t>
      </w:r>
      <w:r w:rsidRPr="00576536">
        <w:rPr>
          <w:szCs w:val="24"/>
        </w:rPr>
        <w:t xml:space="preserve"> </w:t>
      </w:r>
      <w:r w:rsidRPr="00576536">
        <w:rPr>
          <w:spacing w:val="-1"/>
          <w:szCs w:val="24"/>
        </w:rPr>
        <w:t>any</w:t>
      </w:r>
      <w:r w:rsidRPr="00576536">
        <w:rPr>
          <w:spacing w:val="59"/>
          <w:szCs w:val="24"/>
        </w:rPr>
        <w:t xml:space="preserve"> </w:t>
      </w:r>
      <w:r w:rsidRPr="00576536">
        <w:rPr>
          <w:szCs w:val="24"/>
        </w:rPr>
        <w:t>time,</w:t>
      </w:r>
      <w:r w:rsidRPr="00576536">
        <w:rPr>
          <w:spacing w:val="-2"/>
          <w:szCs w:val="24"/>
        </w:rPr>
        <w:t xml:space="preserve"> </w:t>
      </w:r>
      <w:r w:rsidRPr="00576536">
        <w:rPr>
          <w:szCs w:val="24"/>
        </w:rPr>
        <w:t>to</w:t>
      </w:r>
      <w:r w:rsidRPr="00576536">
        <w:rPr>
          <w:spacing w:val="-1"/>
          <w:szCs w:val="24"/>
        </w:rPr>
        <w:t xml:space="preserve"> </w:t>
      </w:r>
      <w:r w:rsidRPr="00576536">
        <w:rPr>
          <w:szCs w:val="24"/>
        </w:rPr>
        <w:t xml:space="preserve">1) </w:t>
      </w:r>
      <w:r w:rsidRPr="00576536">
        <w:rPr>
          <w:spacing w:val="-1"/>
          <w:szCs w:val="24"/>
        </w:rPr>
        <w:t>withhold</w:t>
      </w:r>
      <w:r w:rsidRPr="00576536">
        <w:rPr>
          <w:szCs w:val="24"/>
        </w:rPr>
        <w:t xml:space="preserve"> or</w:t>
      </w:r>
      <w:r w:rsidRPr="00576536">
        <w:rPr>
          <w:spacing w:val="-3"/>
          <w:szCs w:val="24"/>
        </w:rPr>
        <w:t xml:space="preserve"> </w:t>
      </w:r>
      <w:r w:rsidRPr="00576536">
        <w:rPr>
          <w:szCs w:val="24"/>
        </w:rPr>
        <w:t>offset</w:t>
      </w:r>
      <w:r w:rsidRPr="00576536">
        <w:rPr>
          <w:spacing w:val="-2"/>
          <w:szCs w:val="24"/>
        </w:rPr>
        <w:t xml:space="preserve"> </w:t>
      </w:r>
      <w:r w:rsidRPr="00576536">
        <w:rPr>
          <w:spacing w:val="-1"/>
          <w:szCs w:val="24"/>
        </w:rPr>
        <w:t>payments</w:t>
      </w:r>
      <w:r w:rsidRPr="00576536">
        <w:rPr>
          <w:szCs w:val="24"/>
        </w:rPr>
        <w:t xml:space="preserve"> </w:t>
      </w:r>
      <w:r w:rsidRPr="00576536">
        <w:rPr>
          <w:spacing w:val="-1"/>
          <w:szCs w:val="24"/>
        </w:rPr>
        <w:t>to</w:t>
      </w:r>
      <w:r w:rsidRPr="00576536">
        <w:rPr>
          <w:szCs w:val="24"/>
        </w:rPr>
        <w:t xml:space="preserve"> or</w:t>
      </w:r>
      <w:r w:rsidRPr="00576536">
        <w:rPr>
          <w:spacing w:val="-3"/>
          <w:szCs w:val="24"/>
        </w:rPr>
        <w:t xml:space="preserve"> </w:t>
      </w:r>
      <w:r w:rsidRPr="00576536">
        <w:rPr>
          <w:spacing w:val="-1"/>
          <w:szCs w:val="24"/>
        </w:rPr>
        <w:t>2)</w:t>
      </w:r>
      <w:r w:rsidRPr="00576536">
        <w:rPr>
          <w:szCs w:val="24"/>
        </w:rPr>
        <w:t xml:space="preserve"> </w:t>
      </w:r>
      <w:r w:rsidRPr="00576536">
        <w:rPr>
          <w:spacing w:val="-1"/>
          <w:szCs w:val="24"/>
        </w:rPr>
        <w:t>require</w:t>
      </w:r>
      <w:r w:rsidRPr="00576536">
        <w:rPr>
          <w:szCs w:val="24"/>
        </w:rPr>
        <w:t xml:space="preserve"> refund</w:t>
      </w:r>
      <w:r w:rsidRPr="00576536">
        <w:rPr>
          <w:spacing w:val="-2"/>
          <w:szCs w:val="24"/>
        </w:rPr>
        <w:t xml:space="preserve"> </w:t>
      </w:r>
      <w:r w:rsidRPr="00576536">
        <w:rPr>
          <w:spacing w:val="-1"/>
          <w:szCs w:val="24"/>
        </w:rPr>
        <w:t>by,</w:t>
      </w:r>
      <w:r w:rsidRPr="00576536">
        <w:rPr>
          <w:szCs w:val="24"/>
        </w:rPr>
        <w:t xml:space="preserve"> the</w:t>
      </w:r>
      <w:r w:rsidRPr="00576536">
        <w:rPr>
          <w:spacing w:val="-2"/>
          <w:szCs w:val="24"/>
        </w:rPr>
        <w:t xml:space="preserve"> </w:t>
      </w:r>
      <w:r w:rsidRPr="00576536">
        <w:rPr>
          <w:szCs w:val="24"/>
        </w:rPr>
        <w:t>recipient</w:t>
      </w:r>
      <w:r w:rsidRPr="00576536">
        <w:rPr>
          <w:spacing w:val="-2"/>
          <w:szCs w:val="24"/>
        </w:rPr>
        <w:t xml:space="preserve"> </w:t>
      </w:r>
      <w:r w:rsidRPr="00576536">
        <w:rPr>
          <w:spacing w:val="-1"/>
          <w:szCs w:val="24"/>
        </w:rPr>
        <w:t>of</w:t>
      </w:r>
      <w:r w:rsidRPr="00576536">
        <w:rPr>
          <w:spacing w:val="35"/>
          <w:szCs w:val="24"/>
        </w:rPr>
        <w:t xml:space="preserve"> </w:t>
      </w:r>
      <w:r w:rsidRPr="00576536">
        <w:rPr>
          <w:szCs w:val="24"/>
        </w:rPr>
        <w:t>any</w:t>
      </w:r>
      <w:r w:rsidRPr="00576536">
        <w:rPr>
          <w:spacing w:val="-3"/>
          <w:szCs w:val="24"/>
        </w:rPr>
        <w:t xml:space="preserve"> </w:t>
      </w:r>
      <w:r w:rsidRPr="00576536">
        <w:rPr>
          <w:szCs w:val="24"/>
        </w:rPr>
        <w:t>amount</w:t>
      </w:r>
      <w:r w:rsidRPr="00576536">
        <w:rPr>
          <w:spacing w:val="-2"/>
          <w:szCs w:val="24"/>
        </w:rPr>
        <w:t xml:space="preserve"> </w:t>
      </w:r>
      <w:r w:rsidRPr="00576536">
        <w:rPr>
          <w:spacing w:val="-1"/>
          <w:szCs w:val="24"/>
        </w:rPr>
        <w:t>that</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 xml:space="preserve">did </w:t>
      </w:r>
      <w:r w:rsidRPr="00576536">
        <w:rPr>
          <w:spacing w:val="-1"/>
          <w:szCs w:val="24"/>
        </w:rPr>
        <w:t>not</w:t>
      </w:r>
      <w:r w:rsidRPr="00576536">
        <w:rPr>
          <w:szCs w:val="24"/>
        </w:rPr>
        <w:t xml:space="preserve"> </w:t>
      </w:r>
      <w:r w:rsidRPr="00576536">
        <w:rPr>
          <w:spacing w:val="-1"/>
          <w:szCs w:val="24"/>
        </w:rPr>
        <w:t>spend</w:t>
      </w:r>
      <w:r w:rsidRPr="00576536">
        <w:rPr>
          <w:szCs w:val="24"/>
        </w:rPr>
        <w:t xml:space="preserve"> </w:t>
      </w:r>
      <w:r w:rsidRPr="00576536">
        <w:rPr>
          <w:spacing w:val="-1"/>
          <w:szCs w:val="24"/>
        </w:rPr>
        <w:t xml:space="preserve">according </w:t>
      </w:r>
      <w:r w:rsidRPr="00576536">
        <w:rPr>
          <w:szCs w:val="24"/>
        </w:rPr>
        <w:t xml:space="preserve">to </w:t>
      </w:r>
      <w:r w:rsidRPr="00576536">
        <w:rPr>
          <w:spacing w:val="-1"/>
          <w:szCs w:val="24"/>
        </w:rPr>
        <w:t>the</w:t>
      </w:r>
      <w:r w:rsidRPr="00576536">
        <w:rPr>
          <w:szCs w:val="24"/>
        </w:rPr>
        <w:t xml:space="preserve"> </w:t>
      </w:r>
      <w:r w:rsidRPr="00576536">
        <w:rPr>
          <w:spacing w:val="-1"/>
          <w:szCs w:val="24"/>
        </w:rPr>
        <w:t>terms</w:t>
      </w:r>
      <w:r w:rsidRPr="00576536">
        <w:rPr>
          <w:spacing w:val="-2"/>
          <w:szCs w:val="24"/>
        </w:rPr>
        <w:t xml:space="preserve"> </w:t>
      </w:r>
      <w:r w:rsidRPr="00576536">
        <w:rPr>
          <w:spacing w:val="-1"/>
          <w:szCs w:val="24"/>
        </w:rPr>
        <w:t>and</w:t>
      </w:r>
      <w:r w:rsidRPr="00576536">
        <w:rPr>
          <w:spacing w:val="51"/>
          <w:szCs w:val="24"/>
        </w:rPr>
        <w:t xml:space="preserve"> </w:t>
      </w:r>
      <w:r w:rsidRPr="00576536">
        <w:rPr>
          <w:spacing w:val="-1"/>
          <w:szCs w:val="24"/>
        </w:rPr>
        <w:t>conditions</w:t>
      </w:r>
      <w:r w:rsidRPr="00576536">
        <w:rPr>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award</w:t>
      </w:r>
      <w:r w:rsidRPr="00576536">
        <w:rPr>
          <w:szCs w:val="24"/>
        </w:rPr>
        <w:t xml:space="preserve"> or are</w:t>
      </w:r>
      <w:r w:rsidRPr="00576536">
        <w:rPr>
          <w:spacing w:val="-2"/>
          <w:szCs w:val="24"/>
        </w:rPr>
        <w:t xml:space="preserve"> </w:t>
      </w:r>
      <w:r w:rsidRPr="00576536">
        <w:rPr>
          <w:spacing w:val="-1"/>
          <w:szCs w:val="24"/>
        </w:rPr>
        <w:t>otherwise</w:t>
      </w:r>
      <w:r w:rsidRPr="00576536">
        <w:rPr>
          <w:szCs w:val="24"/>
        </w:rPr>
        <w:t xml:space="preserve"> determined</w:t>
      </w:r>
      <w:r w:rsidRPr="00576536">
        <w:rPr>
          <w:spacing w:val="-2"/>
          <w:szCs w:val="24"/>
        </w:rPr>
        <w:t xml:space="preserve"> </w:t>
      </w:r>
      <w:r w:rsidRPr="00576536">
        <w:rPr>
          <w:szCs w:val="24"/>
        </w:rPr>
        <w:t>by</w:t>
      </w:r>
      <w:r w:rsidRPr="00576536">
        <w:rPr>
          <w:spacing w:val="-3"/>
          <w:szCs w:val="24"/>
        </w:rPr>
        <w:t xml:space="preserve"> </w:t>
      </w:r>
      <w:r w:rsidRPr="00576536">
        <w:rPr>
          <w:szCs w:val="24"/>
        </w:rPr>
        <w:t>the</w:t>
      </w:r>
      <w:r w:rsidRPr="00576536">
        <w:rPr>
          <w:spacing w:val="-2"/>
          <w:szCs w:val="24"/>
        </w:rPr>
        <w:t xml:space="preserve"> </w:t>
      </w:r>
      <w:r w:rsidRPr="00576536">
        <w:rPr>
          <w:szCs w:val="24"/>
        </w:rPr>
        <w:t xml:space="preserve">Agreement </w:t>
      </w:r>
      <w:r w:rsidRPr="00576536">
        <w:rPr>
          <w:spacing w:val="-1"/>
          <w:szCs w:val="24"/>
        </w:rPr>
        <w:t>Officer</w:t>
      </w:r>
      <w:r w:rsidRPr="00576536">
        <w:rPr>
          <w:szCs w:val="24"/>
        </w:rPr>
        <w:t xml:space="preserve"> to</w:t>
      </w:r>
      <w:r w:rsidRPr="00576536">
        <w:rPr>
          <w:spacing w:val="55"/>
          <w:szCs w:val="24"/>
        </w:rPr>
        <w:t xml:space="preserve"> </w:t>
      </w:r>
      <w:r w:rsidRPr="00576536">
        <w:rPr>
          <w:szCs w:val="24"/>
        </w:rPr>
        <w:t xml:space="preserve">be </w:t>
      </w:r>
      <w:r w:rsidRPr="00576536">
        <w:rPr>
          <w:spacing w:val="-1"/>
          <w:szCs w:val="24"/>
        </w:rPr>
        <w:t>unallowable.</w:t>
      </w:r>
      <w:r w:rsidRPr="00576536">
        <w:rPr>
          <w:szCs w:val="24"/>
        </w:rPr>
        <w:t xml:space="preserve"> </w:t>
      </w:r>
      <w:r w:rsidRPr="00576536">
        <w:rPr>
          <w:spacing w:val="1"/>
          <w:szCs w:val="24"/>
        </w:rPr>
        <w:t xml:space="preserve"> </w:t>
      </w:r>
      <w:r w:rsidRPr="00576536">
        <w:rPr>
          <w:spacing w:val="-1"/>
          <w:szCs w:val="24"/>
        </w:rPr>
        <w:t>USAID</w:t>
      </w:r>
      <w:r w:rsidRPr="00576536">
        <w:rPr>
          <w:szCs w:val="24"/>
        </w:rPr>
        <w:t xml:space="preserve"> retains </w:t>
      </w:r>
      <w:r w:rsidRPr="00576536">
        <w:rPr>
          <w:spacing w:val="-1"/>
          <w:szCs w:val="24"/>
        </w:rPr>
        <w:t>the</w:t>
      </w:r>
      <w:r w:rsidRPr="00576536">
        <w:rPr>
          <w:szCs w:val="24"/>
        </w:rPr>
        <w:t xml:space="preserve"> </w:t>
      </w:r>
      <w:r w:rsidRPr="00576536">
        <w:rPr>
          <w:spacing w:val="-1"/>
          <w:szCs w:val="24"/>
        </w:rPr>
        <w:t>right</w:t>
      </w:r>
      <w:r w:rsidRPr="00576536">
        <w:rPr>
          <w:szCs w:val="24"/>
        </w:rPr>
        <w:t xml:space="preserve"> to</w:t>
      </w:r>
      <w:r w:rsidRPr="00576536">
        <w:rPr>
          <w:spacing w:val="-1"/>
          <w:szCs w:val="24"/>
        </w:rPr>
        <w:t xml:space="preserve"> </w:t>
      </w:r>
      <w:r w:rsidRPr="00576536">
        <w:rPr>
          <w:szCs w:val="24"/>
        </w:rPr>
        <w:t>a</w:t>
      </w:r>
      <w:r w:rsidRPr="00576536">
        <w:rPr>
          <w:spacing w:val="-1"/>
          <w:szCs w:val="24"/>
        </w:rPr>
        <w:t xml:space="preserve"> </w:t>
      </w:r>
      <w:r w:rsidRPr="00576536">
        <w:rPr>
          <w:szCs w:val="24"/>
        </w:rPr>
        <w:t>refund</w:t>
      </w:r>
      <w:r w:rsidRPr="00576536">
        <w:rPr>
          <w:spacing w:val="-2"/>
          <w:szCs w:val="24"/>
        </w:rPr>
        <w:t xml:space="preserve"> </w:t>
      </w:r>
      <w:r w:rsidRPr="00576536">
        <w:rPr>
          <w:spacing w:val="-1"/>
          <w:szCs w:val="24"/>
        </w:rPr>
        <w:t>of</w:t>
      </w:r>
      <w:r w:rsidRPr="00576536">
        <w:rPr>
          <w:szCs w:val="24"/>
        </w:rPr>
        <w:t xml:space="preserve"> all</w:t>
      </w:r>
      <w:r w:rsidRPr="00576536">
        <w:rPr>
          <w:spacing w:val="-1"/>
          <w:szCs w:val="24"/>
        </w:rPr>
        <w:t xml:space="preserve"> amounts</w:t>
      </w:r>
      <w:r w:rsidRPr="00576536">
        <w:rPr>
          <w:spacing w:val="-2"/>
          <w:szCs w:val="24"/>
        </w:rPr>
        <w:t xml:space="preserve"> </w:t>
      </w:r>
      <w:r w:rsidRPr="00576536">
        <w:rPr>
          <w:spacing w:val="-1"/>
          <w:szCs w:val="24"/>
        </w:rPr>
        <w:t>paid</w:t>
      </w:r>
      <w:r w:rsidRPr="00576536">
        <w:rPr>
          <w:szCs w:val="24"/>
        </w:rPr>
        <w:t xml:space="preserve"> </w:t>
      </w:r>
      <w:r w:rsidRPr="00576536">
        <w:rPr>
          <w:spacing w:val="-1"/>
          <w:szCs w:val="24"/>
        </w:rPr>
        <w:t>under</w:t>
      </w:r>
      <w:r w:rsidRPr="00576536">
        <w:rPr>
          <w:spacing w:val="45"/>
          <w:szCs w:val="24"/>
        </w:rPr>
        <w:t xml:space="preserve"> </w:t>
      </w:r>
      <w:r w:rsidRPr="00576536">
        <w:rPr>
          <w:szCs w:val="24"/>
        </w:rPr>
        <w:t xml:space="preserve">this </w:t>
      </w:r>
      <w:r w:rsidRPr="00576536">
        <w:rPr>
          <w:spacing w:val="-1"/>
          <w:szCs w:val="24"/>
        </w:rPr>
        <w:t>award</w:t>
      </w:r>
      <w:r w:rsidRPr="00576536">
        <w:rPr>
          <w:szCs w:val="24"/>
        </w:rPr>
        <w:t xml:space="preserve"> until</w:t>
      </w:r>
      <w:r w:rsidRPr="00576536">
        <w:rPr>
          <w:spacing w:val="-3"/>
          <w:szCs w:val="24"/>
        </w:rPr>
        <w:t xml:space="preserve"> </w:t>
      </w:r>
      <w:r w:rsidRPr="00576536">
        <w:rPr>
          <w:szCs w:val="24"/>
        </w:rPr>
        <w:t>all</w:t>
      </w:r>
      <w:r w:rsidRPr="00576536">
        <w:rPr>
          <w:spacing w:val="-1"/>
          <w:szCs w:val="24"/>
        </w:rPr>
        <w:t xml:space="preserve"> outstanding</w:t>
      </w:r>
      <w:r w:rsidRPr="00576536">
        <w:rPr>
          <w:spacing w:val="-2"/>
          <w:szCs w:val="24"/>
        </w:rPr>
        <w:t xml:space="preserve"> </w:t>
      </w:r>
      <w:r w:rsidRPr="00576536">
        <w:rPr>
          <w:szCs w:val="24"/>
        </w:rPr>
        <w:t>audit</w:t>
      </w:r>
      <w:r w:rsidRPr="00576536">
        <w:rPr>
          <w:spacing w:val="-2"/>
          <w:szCs w:val="24"/>
        </w:rPr>
        <w:t xml:space="preserve"> </w:t>
      </w:r>
      <w:r w:rsidRPr="00576536">
        <w:rPr>
          <w:spacing w:val="-1"/>
          <w:szCs w:val="24"/>
        </w:rPr>
        <w:t>findings</w:t>
      </w:r>
      <w:r w:rsidRPr="00576536">
        <w:rPr>
          <w:spacing w:val="-2"/>
          <w:szCs w:val="24"/>
        </w:rPr>
        <w:t xml:space="preserve"> </w:t>
      </w:r>
      <w:r w:rsidRPr="00576536">
        <w:rPr>
          <w:szCs w:val="24"/>
        </w:rPr>
        <w:t xml:space="preserve">and </w:t>
      </w:r>
      <w:r w:rsidRPr="00576536">
        <w:rPr>
          <w:spacing w:val="-1"/>
          <w:szCs w:val="24"/>
        </w:rPr>
        <w:t>settlement</w:t>
      </w:r>
      <w:r w:rsidRPr="00576536">
        <w:rPr>
          <w:szCs w:val="24"/>
        </w:rPr>
        <w:t xml:space="preserve"> </w:t>
      </w:r>
      <w:r w:rsidRPr="00576536">
        <w:rPr>
          <w:spacing w:val="-1"/>
          <w:szCs w:val="24"/>
        </w:rPr>
        <w:t>claims</w:t>
      </w:r>
      <w:r w:rsidRPr="00576536">
        <w:rPr>
          <w:spacing w:val="-2"/>
          <w:szCs w:val="24"/>
        </w:rPr>
        <w:t xml:space="preserve"> </w:t>
      </w:r>
      <w:r w:rsidRPr="00576536">
        <w:rPr>
          <w:spacing w:val="-1"/>
          <w:szCs w:val="24"/>
        </w:rPr>
        <w:t>have</w:t>
      </w:r>
      <w:r w:rsidRPr="00576536">
        <w:rPr>
          <w:szCs w:val="24"/>
        </w:rPr>
        <w:t xml:space="preserve"> </w:t>
      </w:r>
      <w:r w:rsidRPr="00576536">
        <w:rPr>
          <w:spacing w:val="-1"/>
          <w:szCs w:val="24"/>
        </w:rPr>
        <w:t>been</w:t>
      </w:r>
      <w:r w:rsidRPr="00576536">
        <w:rPr>
          <w:spacing w:val="65"/>
          <w:szCs w:val="24"/>
        </w:rPr>
        <w:t xml:space="preserve"> </w:t>
      </w:r>
      <w:r w:rsidRPr="00576536">
        <w:rPr>
          <w:spacing w:val="-1"/>
          <w:szCs w:val="24"/>
        </w:rPr>
        <w:t>resolved</w:t>
      </w:r>
      <w:r w:rsidRPr="00576536">
        <w:rPr>
          <w:szCs w:val="24"/>
        </w:rPr>
        <w:t xml:space="preserve"> </w:t>
      </w:r>
      <w:r w:rsidRPr="00576536">
        <w:rPr>
          <w:spacing w:val="-1"/>
          <w:szCs w:val="24"/>
        </w:rPr>
        <w:t>between</w:t>
      </w:r>
      <w:r w:rsidRPr="00576536">
        <w:rPr>
          <w:szCs w:val="24"/>
        </w:rPr>
        <w:t xml:space="preserve"> </w:t>
      </w:r>
      <w:r w:rsidRPr="00576536">
        <w:rPr>
          <w:spacing w:val="-1"/>
          <w:szCs w:val="24"/>
        </w:rPr>
        <w:t>USAID</w:t>
      </w:r>
      <w:r w:rsidRPr="00576536">
        <w:rPr>
          <w:szCs w:val="24"/>
        </w:rPr>
        <w:t xml:space="preserve"> and</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recipient.</w:t>
      </w:r>
    </w:p>
    <w:p w14:paraId="083BEBEF" w14:textId="77777777" w:rsidR="00275987" w:rsidRPr="00576536" w:rsidRDefault="00275987" w:rsidP="00275987">
      <w:pPr>
        <w:spacing w:before="11"/>
        <w:rPr>
          <w:rFonts w:eastAsia="Arial"/>
        </w:rPr>
      </w:pPr>
    </w:p>
    <w:p w14:paraId="7DD6E6AB" w14:textId="77777777" w:rsidR="00275987" w:rsidRPr="00576536" w:rsidRDefault="00275987" w:rsidP="00275987">
      <w:pPr>
        <w:pStyle w:val="BodyText"/>
        <w:ind w:left="379" w:right="379"/>
        <w:jc w:val="center"/>
        <w:rPr>
          <w:spacing w:val="-1"/>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06553C3D" w14:textId="77777777" w:rsidR="00275987" w:rsidRPr="00576536" w:rsidRDefault="00275987" w:rsidP="00443B62">
      <w:pPr>
        <w:pStyle w:val="BodyText"/>
        <w:ind w:left="379" w:right="379"/>
        <w:rPr>
          <w:spacing w:val="-1"/>
          <w:szCs w:val="24"/>
        </w:rPr>
      </w:pPr>
    </w:p>
    <w:p w14:paraId="1C8562FE" w14:textId="77777777" w:rsidR="00275987" w:rsidRPr="00576536" w:rsidRDefault="00275987" w:rsidP="00275987">
      <w:pPr>
        <w:rPr>
          <w:rFonts w:eastAsia="Arial"/>
        </w:rPr>
      </w:pPr>
    </w:p>
    <w:p w14:paraId="647C3276" w14:textId="77777777" w:rsidR="00275987" w:rsidRPr="00443B62" w:rsidRDefault="00275987" w:rsidP="00443B62">
      <w:pPr>
        <w:pStyle w:val="BodyText"/>
        <w:ind w:right="379"/>
        <w:rPr>
          <w:b/>
          <w:bCs/>
        </w:rPr>
      </w:pPr>
      <w:r w:rsidRPr="007071D2">
        <w:rPr>
          <w:b/>
          <w:spacing w:val="-2"/>
        </w:rPr>
        <w:t>RAA8.</w:t>
      </w:r>
      <w:r w:rsidRPr="007071D2">
        <w:rPr>
          <w:b/>
        </w:rPr>
        <w:t xml:space="preserve"> </w:t>
      </w:r>
      <w:r w:rsidRPr="007071D2">
        <w:rPr>
          <w:b/>
          <w:spacing w:val="3"/>
        </w:rPr>
        <w:t xml:space="preserve"> </w:t>
      </w:r>
      <w:r w:rsidRPr="007071D2">
        <w:rPr>
          <w:b/>
          <w:spacing w:val="-1"/>
        </w:rPr>
        <w:t>TRAVEL</w:t>
      </w:r>
      <w:r w:rsidRPr="007071D2">
        <w:rPr>
          <w:b/>
          <w:spacing w:val="2"/>
        </w:rPr>
        <w:t xml:space="preserve"> </w:t>
      </w:r>
      <w:r w:rsidRPr="007071D2">
        <w:rPr>
          <w:b/>
          <w:spacing w:val="-2"/>
        </w:rPr>
        <w:t>AND</w:t>
      </w:r>
      <w:r w:rsidRPr="007071D2">
        <w:rPr>
          <w:b/>
          <w:spacing w:val="1"/>
        </w:rPr>
        <w:t xml:space="preserve"> </w:t>
      </w:r>
      <w:r w:rsidRPr="007071D2">
        <w:rPr>
          <w:b/>
          <w:spacing w:val="-2"/>
        </w:rPr>
        <w:t>INTERNATIONAL</w:t>
      </w:r>
      <w:r w:rsidRPr="007071D2">
        <w:rPr>
          <w:b/>
          <w:spacing w:val="6"/>
        </w:rPr>
        <w:t xml:space="preserve"> </w:t>
      </w:r>
      <w:r w:rsidRPr="007071D2">
        <w:rPr>
          <w:b/>
          <w:spacing w:val="-2"/>
        </w:rPr>
        <w:t>AIR</w:t>
      </w:r>
      <w:r w:rsidRPr="007071D2">
        <w:rPr>
          <w:b/>
        </w:rPr>
        <w:t xml:space="preserve"> </w:t>
      </w:r>
      <w:r w:rsidRPr="007071D2">
        <w:rPr>
          <w:b/>
          <w:spacing w:val="-1"/>
        </w:rPr>
        <w:t>TRANSPORTATION</w:t>
      </w:r>
      <w:r w:rsidRPr="007071D2">
        <w:rPr>
          <w:b/>
          <w:spacing w:val="25"/>
        </w:rPr>
        <w:t xml:space="preserve"> </w:t>
      </w:r>
      <w:r w:rsidRPr="007071D2">
        <w:rPr>
          <w:b/>
          <w:spacing w:val="-1"/>
        </w:rPr>
        <w:t>(DECEMBER 2014)</w:t>
      </w:r>
    </w:p>
    <w:p w14:paraId="0BA8D6AD" w14:textId="77777777" w:rsidR="00275987" w:rsidRPr="00576536" w:rsidRDefault="00275987" w:rsidP="00275987">
      <w:pPr>
        <w:spacing w:before="8"/>
        <w:rPr>
          <w:rFonts w:eastAsia="Arial"/>
          <w:b/>
          <w:bCs/>
        </w:rPr>
      </w:pPr>
    </w:p>
    <w:p w14:paraId="3B70D610" w14:textId="77777777" w:rsidR="00275987" w:rsidRPr="00576536" w:rsidRDefault="00275987" w:rsidP="00275987">
      <w:pPr>
        <w:widowControl w:val="0"/>
        <w:numPr>
          <w:ilvl w:val="0"/>
          <w:numId w:val="40"/>
        </w:numPr>
        <w:tabs>
          <w:tab w:val="left" w:pos="821"/>
        </w:tabs>
        <w:rPr>
          <w:rFonts w:eastAsia="Arial"/>
        </w:rPr>
      </w:pPr>
      <w:r w:rsidRPr="00576536">
        <w:rPr>
          <w:b/>
          <w:spacing w:val="-1"/>
        </w:rPr>
        <w:t>TRAVEL</w:t>
      </w:r>
      <w:r w:rsidRPr="00576536">
        <w:rPr>
          <w:b/>
        </w:rPr>
        <w:t xml:space="preserve"> COSTS</w:t>
      </w:r>
    </w:p>
    <w:p w14:paraId="72D0EC57" w14:textId="77777777" w:rsidR="00275987" w:rsidRPr="00576536" w:rsidRDefault="00275987" w:rsidP="00275987">
      <w:pPr>
        <w:spacing w:before="1"/>
        <w:rPr>
          <w:rFonts w:eastAsia="Arial"/>
          <w:b/>
          <w:bCs/>
        </w:rPr>
      </w:pPr>
    </w:p>
    <w:p w14:paraId="5407BF37" w14:textId="77777777" w:rsidR="00275987" w:rsidRPr="00576536" w:rsidRDefault="00275987" w:rsidP="00275987">
      <w:pPr>
        <w:pStyle w:val="BodyText"/>
        <w:ind w:left="100" w:right="199"/>
        <w:rPr>
          <w:szCs w:val="24"/>
        </w:rPr>
      </w:pPr>
      <w:r w:rsidRPr="00576536">
        <w:rPr>
          <w:szCs w:val="24"/>
        </w:rPr>
        <w:t>All</w:t>
      </w:r>
      <w:r w:rsidRPr="00576536">
        <w:rPr>
          <w:spacing w:val="-1"/>
          <w:szCs w:val="24"/>
        </w:rPr>
        <w:t xml:space="preserve"> travel</w:t>
      </w:r>
      <w:r w:rsidRPr="00576536">
        <w:rPr>
          <w:szCs w:val="24"/>
        </w:rPr>
        <w:t xml:space="preserve"> costs </w:t>
      </w:r>
      <w:r w:rsidRPr="00576536">
        <w:rPr>
          <w:spacing w:val="-1"/>
          <w:szCs w:val="24"/>
        </w:rPr>
        <w:t>must</w:t>
      </w:r>
      <w:r w:rsidRPr="00576536">
        <w:rPr>
          <w:szCs w:val="24"/>
        </w:rPr>
        <w:t xml:space="preserve"> </w:t>
      </w:r>
      <w:r w:rsidRPr="00576536">
        <w:rPr>
          <w:spacing w:val="-1"/>
          <w:szCs w:val="24"/>
        </w:rPr>
        <w:t>comply</w:t>
      </w:r>
      <w:r w:rsidRPr="00576536">
        <w:rPr>
          <w:spacing w:val="-3"/>
          <w:szCs w:val="24"/>
        </w:rPr>
        <w:t xml:space="preserve"> </w:t>
      </w:r>
      <w:r w:rsidRPr="00576536">
        <w:rPr>
          <w:spacing w:val="-1"/>
          <w:szCs w:val="24"/>
        </w:rPr>
        <w:t>with</w:t>
      </w:r>
      <w:r w:rsidRPr="00576536">
        <w:rPr>
          <w:szCs w:val="24"/>
        </w:rPr>
        <w:t xml:space="preserve"> the </w:t>
      </w:r>
      <w:r w:rsidRPr="00576536">
        <w:rPr>
          <w:spacing w:val="-1"/>
          <w:szCs w:val="24"/>
        </w:rPr>
        <w:t>applicable</w:t>
      </w:r>
      <w:r w:rsidRPr="00576536">
        <w:rPr>
          <w:szCs w:val="24"/>
        </w:rPr>
        <w:t xml:space="preserve"> cost</w:t>
      </w:r>
      <w:r w:rsidRPr="00576536">
        <w:rPr>
          <w:spacing w:val="-2"/>
          <w:szCs w:val="24"/>
        </w:rPr>
        <w:t xml:space="preserve"> </w:t>
      </w:r>
      <w:r w:rsidRPr="00576536">
        <w:rPr>
          <w:spacing w:val="-1"/>
          <w:szCs w:val="24"/>
        </w:rPr>
        <w:t>principles</w:t>
      </w:r>
      <w:r w:rsidRPr="00576536">
        <w:rPr>
          <w:spacing w:val="4"/>
          <w:szCs w:val="24"/>
        </w:rPr>
        <w:t xml:space="preserve"> </w:t>
      </w:r>
      <w:r w:rsidRPr="00576536">
        <w:rPr>
          <w:szCs w:val="24"/>
        </w:rPr>
        <w:t>and</w:t>
      </w:r>
      <w:r w:rsidRPr="00576536">
        <w:rPr>
          <w:spacing w:val="-2"/>
          <w:szCs w:val="24"/>
        </w:rPr>
        <w:t xml:space="preserve"> </w:t>
      </w:r>
      <w:r w:rsidRPr="00576536">
        <w:rPr>
          <w:szCs w:val="24"/>
        </w:rPr>
        <w:t xml:space="preserve">must </w:t>
      </w:r>
      <w:r w:rsidRPr="00576536">
        <w:rPr>
          <w:spacing w:val="-1"/>
          <w:szCs w:val="24"/>
        </w:rPr>
        <w:t>be</w:t>
      </w:r>
      <w:r w:rsidRPr="00576536">
        <w:rPr>
          <w:spacing w:val="10"/>
          <w:szCs w:val="24"/>
        </w:rPr>
        <w:t xml:space="preserve"> </w:t>
      </w:r>
      <w:r w:rsidRPr="00576536">
        <w:rPr>
          <w:spacing w:val="-1"/>
          <w:szCs w:val="24"/>
        </w:rPr>
        <w:t>consistent</w:t>
      </w:r>
      <w:r w:rsidRPr="00576536">
        <w:rPr>
          <w:spacing w:val="69"/>
          <w:szCs w:val="24"/>
        </w:rPr>
        <w:t xml:space="preserve"> </w:t>
      </w:r>
      <w:r w:rsidRPr="00576536">
        <w:rPr>
          <w:spacing w:val="-1"/>
          <w:szCs w:val="24"/>
        </w:rPr>
        <w:t>with</w:t>
      </w:r>
      <w:r w:rsidRPr="00576536">
        <w:rPr>
          <w:spacing w:val="1"/>
          <w:szCs w:val="24"/>
        </w:rPr>
        <w:t xml:space="preserve"> </w:t>
      </w:r>
      <w:r w:rsidRPr="00576536">
        <w:rPr>
          <w:szCs w:val="24"/>
        </w:rPr>
        <w:t xml:space="preserve">those </w:t>
      </w:r>
      <w:r w:rsidRPr="00576536">
        <w:rPr>
          <w:spacing w:val="-1"/>
          <w:szCs w:val="24"/>
        </w:rPr>
        <w:t>normally</w:t>
      </w:r>
      <w:r w:rsidRPr="00576536">
        <w:rPr>
          <w:spacing w:val="-3"/>
          <w:szCs w:val="24"/>
        </w:rPr>
        <w:t xml:space="preserve"> </w:t>
      </w:r>
      <w:r w:rsidRPr="00576536">
        <w:rPr>
          <w:spacing w:val="-1"/>
          <w:szCs w:val="24"/>
        </w:rPr>
        <w:t>allowed</w:t>
      </w:r>
      <w:r w:rsidRPr="00576536">
        <w:rPr>
          <w:szCs w:val="24"/>
        </w:rPr>
        <w:t xml:space="preserve"> in like </w:t>
      </w:r>
      <w:r w:rsidRPr="00576536">
        <w:rPr>
          <w:spacing w:val="-1"/>
          <w:szCs w:val="24"/>
        </w:rPr>
        <w:t>circumstances</w:t>
      </w:r>
      <w:r w:rsidRPr="00576536">
        <w:rPr>
          <w:szCs w:val="24"/>
        </w:rPr>
        <w:t xml:space="preserve"> in</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recipient's</w:t>
      </w:r>
      <w:r w:rsidRPr="00576536">
        <w:rPr>
          <w:spacing w:val="-2"/>
          <w:szCs w:val="24"/>
        </w:rPr>
        <w:t xml:space="preserve"> </w:t>
      </w:r>
      <w:r w:rsidRPr="00576536">
        <w:rPr>
          <w:spacing w:val="-1"/>
          <w:szCs w:val="24"/>
        </w:rPr>
        <w:t>non-USAID-funded</w:t>
      </w:r>
      <w:r w:rsidRPr="00576536">
        <w:rPr>
          <w:spacing w:val="93"/>
          <w:szCs w:val="24"/>
        </w:rPr>
        <w:t xml:space="preserve"> </w:t>
      </w:r>
      <w:r w:rsidRPr="00576536">
        <w:rPr>
          <w:spacing w:val="-1"/>
          <w:szCs w:val="24"/>
        </w:rPr>
        <w:t>activities.</w:t>
      </w:r>
      <w:r w:rsidRPr="00576536">
        <w:rPr>
          <w:spacing w:val="66"/>
          <w:szCs w:val="24"/>
        </w:rPr>
        <w:t xml:space="preserve"> </w:t>
      </w:r>
      <w:r w:rsidRPr="00576536">
        <w:rPr>
          <w:szCs w:val="24"/>
        </w:rPr>
        <w:t xml:space="preserve">Costs </w:t>
      </w:r>
      <w:r w:rsidRPr="00576536">
        <w:rPr>
          <w:spacing w:val="-1"/>
          <w:szCs w:val="24"/>
        </w:rPr>
        <w:t>incurred</w:t>
      </w:r>
      <w:r w:rsidRPr="00576536">
        <w:rPr>
          <w:szCs w:val="24"/>
        </w:rPr>
        <w:t xml:space="preserve"> by</w:t>
      </w:r>
      <w:r w:rsidRPr="00576536">
        <w:rPr>
          <w:spacing w:val="-3"/>
          <w:szCs w:val="24"/>
        </w:rPr>
        <w:t xml:space="preserve"> </w:t>
      </w:r>
      <w:r w:rsidRPr="00576536">
        <w:rPr>
          <w:spacing w:val="-1"/>
          <w:szCs w:val="24"/>
        </w:rPr>
        <w:t>employees</w:t>
      </w:r>
      <w:r w:rsidRPr="00576536">
        <w:rPr>
          <w:spacing w:val="-2"/>
          <w:szCs w:val="24"/>
        </w:rPr>
        <w:t xml:space="preserve"> </w:t>
      </w:r>
      <w:r w:rsidRPr="00576536">
        <w:rPr>
          <w:szCs w:val="24"/>
        </w:rPr>
        <w:t>and</w:t>
      </w:r>
      <w:r w:rsidRPr="00576536">
        <w:rPr>
          <w:spacing w:val="-4"/>
          <w:szCs w:val="24"/>
        </w:rPr>
        <w:t xml:space="preserve"> </w:t>
      </w:r>
      <w:r w:rsidRPr="00576536">
        <w:rPr>
          <w:szCs w:val="24"/>
        </w:rPr>
        <w:t>officers</w:t>
      </w:r>
      <w:r w:rsidRPr="00576536">
        <w:rPr>
          <w:spacing w:val="-3"/>
          <w:szCs w:val="24"/>
        </w:rPr>
        <w:t xml:space="preserve"> </w:t>
      </w:r>
      <w:r w:rsidRPr="00576536">
        <w:rPr>
          <w:szCs w:val="24"/>
        </w:rPr>
        <w:t>for</w:t>
      </w:r>
      <w:r w:rsidRPr="00576536">
        <w:rPr>
          <w:spacing w:val="-3"/>
          <w:szCs w:val="24"/>
        </w:rPr>
        <w:t xml:space="preserve"> </w:t>
      </w:r>
      <w:r w:rsidRPr="00576536">
        <w:rPr>
          <w:spacing w:val="-1"/>
          <w:szCs w:val="24"/>
        </w:rPr>
        <w:t>travel,</w:t>
      </w:r>
      <w:r w:rsidRPr="00576536">
        <w:rPr>
          <w:szCs w:val="24"/>
        </w:rPr>
        <w:t xml:space="preserve"> </w:t>
      </w:r>
      <w:r w:rsidRPr="00576536">
        <w:rPr>
          <w:spacing w:val="-1"/>
          <w:szCs w:val="24"/>
        </w:rPr>
        <w:t xml:space="preserve">including </w:t>
      </w:r>
      <w:r w:rsidRPr="00576536">
        <w:rPr>
          <w:szCs w:val="24"/>
        </w:rPr>
        <w:t>air</w:t>
      </w:r>
      <w:r w:rsidRPr="00576536">
        <w:rPr>
          <w:spacing w:val="-2"/>
          <w:szCs w:val="24"/>
        </w:rPr>
        <w:t xml:space="preserve"> </w:t>
      </w:r>
      <w:r w:rsidRPr="00576536">
        <w:rPr>
          <w:szCs w:val="24"/>
        </w:rPr>
        <w:t xml:space="preserve">fare, </w:t>
      </w:r>
      <w:r w:rsidRPr="00576536">
        <w:rPr>
          <w:spacing w:val="-1"/>
          <w:szCs w:val="24"/>
        </w:rPr>
        <w:t>costs</w:t>
      </w:r>
      <w:r w:rsidRPr="00576536">
        <w:rPr>
          <w:spacing w:val="79"/>
          <w:szCs w:val="24"/>
        </w:rPr>
        <w:t xml:space="preserve"> </w:t>
      </w:r>
      <w:r w:rsidRPr="00576536">
        <w:rPr>
          <w:spacing w:val="-1"/>
          <w:szCs w:val="24"/>
        </w:rPr>
        <w:t>of</w:t>
      </w:r>
      <w:r w:rsidRPr="00576536">
        <w:rPr>
          <w:spacing w:val="2"/>
          <w:szCs w:val="24"/>
        </w:rPr>
        <w:t xml:space="preserve"> </w:t>
      </w:r>
      <w:r w:rsidRPr="00576536">
        <w:rPr>
          <w:spacing w:val="-1"/>
          <w:szCs w:val="24"/>
        </w:rPr>
        <w:t>lodging,</w:t>
      </w:r>
      <w:r w:rsidRPr="00576536">
        <w:rPr>
          <w:szCs w:val="24"/>
        </w:rPr>
        <w:t xml:space="preserve"> </w:t>
      </w:r>
      <w:r w:rsidRPr="00576536">
        <w:rPr>
          <w:spacing w:val="-1"/>
          <w:szCs w:val="24"/>
        </w:rPr>
        <w:t>other</w:t>
      </w:r>
      <w:r w:rsidRPr="00576536">
        <w:rPr>
          <w:szCs w:val="24"/>
        </w:rPr>
        <w:t xml:space="preserve"> </w:t>
      </w:r>
      <w:r w:rsidRPr="00576536">
        <w:rPr>
          <w:spacing w:val="-1"/>
          <w:szCs w:val="24"/>
        </w:rPr>
        <w:t>subsistence,</w:t>
      </w:r>
      <w:r w:rsidRPr="00576536">
        <w:rPr>
          <w:szCs w:val="24"/>
        </w:rPr>
        <w:t xml:space="preserve"> </w:t>
      </w:r>
      <w:r w:rsidRPr="00576536">
        <w:rPr>
          <w:spacing w:val="-1"/>
          <w:szCs w:val="24"/>
        </w:rPr>
        <w:t>and</w:t>
      </w:r>
      <w:r w:rsidRPr="00576536">
        <w:rPr>
          <w:szCs w:val="24"/>
        </w:rPr>
        <w:t xml:space="preserve"> </w:t>
      </w:r>
      <w:r w:rsidRPr="00576536">
        <w:rPr>
          <w:spacing w:val="-1"/>
          <w:szCs w:val="24"/>
        </w:rPr>
        <w:t>incidental</w:t>
      </w:r>
      <w:r w:rsidRPr="00576536">
        <w:rPr>
          <w:spacing w:val="-3"/>
          <w:szCs w:val="24"/>
        </w:rPr>
        <w:t xml:space="preserve"> </w:t>
      </w:r>
      <w:r w:rsidRPr="00576536">
        <w:rPr>
          <w:spacing w:val="-1"/>
          <w:szCs w:val="24"/>
        </w:rPr>
        <w:t>expenses,</w:t>
      </w:r>
      <w:r w:rsidRPr="00576536">
        <w:rPr>
          <w:spacing w:val="4"/>
          <w:szCs w:val="24"/>
        </w:rPr>
        <w:t xml:space="preserve"> </w:t>
      </w:r>
      <w:r w:rsidRPr="00576536">
        <w:rPr>
          <w:szCs w:val="24"/>
        </w:rPr>
        <w:t>may</w:t>
      </w:r>
      <w:r w:rsidRPr="00576536">
        <w:rPr>
          <w:spacing w:val="-2"/>
          <w:szCs w:val="24"/>
        </w:rPr>
        <w:t xml:space="preserve"> </w:t>
      </w:r>
      <w:r w:rsidRPr="00576536">
        <w:rPr>
          <w:szCs w:val="24"/>
        </w:rPr>
        <w:t>be</w:t>
      </w:r>
      <w:r w:rsidRPr="00576536">
        <w:rPr>
          <w:spacing w:val="-2"/>
          <w:szCs w:val="24"/>
        </w:rPr>
        <w:t xml:space="preserve"> </w:t>
      </w:r>
      <w:r w:rsidRPr="00576536">
        <w:rPr>
          <w:szCs w:val="24"/>
        </w:rPr>
        <w:t xml:space="preserve">considered </w:t>
      </w:r>
      <w:r w:rsidRPr="00576536">
        <w:rPr>
          <w:spacing w:val="-1"/>
          <w:szCs w:val="24"/>
        </w:rPr>
        <w:t>reasonable</w:t>
      </w:r>
      <w:r w:rsidRPr="00576536">
        <w:rPr>
          <w:spacing w:val="75"/>
          <w:szCs w:val="24"/>
        </w:rPr>
        <w:t xml:space="preserve"> </w:t>
      </w:r>
      <w:r w:rsidRPr="00576536">
        <w:rPr>
          <w:szCs w:val="24"/>
        </w:rPr>
        <w:t>and</w:t>
      </w:r>
      <w:r w:rsidRPr="00576536">
        <w:rPr>
          <w:spacing w:val="-2"/>
          <w:szCs w:val="24"/>
        </w:rPr>
        <w:t xml:space="preserve"> </w:t>
      </w:r>
      <w:r w:rsidRPr="00576536">
        <w:rPr>
          <w:spacing w:val="-1"/>
          <w:szCs w:val="24"/>
        </w:rPr>
        <w:t>allowable</w:t>
      </w:r>
      <w:r w:rsidRPr="00576536">
        <w:rPr>
          <w:szCs w:val="24"/>
        </w:rPr>
        <w:t xml:space="preserve"> only</w:t>
      </w:r>
      <w:r w:rsidRPr="00576536">
        <w:rPr>
          <w:spacing w:val="-3"/>
          <w:szCs w:val="24"/>
        </w:rPr>
        <w:t xml:space="preserve"> </w:t>
      </w:r>
      <w:r w:rsidRPr="00576536">
        <w:rPr>
          <w:szCs w:val="24"/>
        </w:rPr>
        <w:t xml:space="preserve">to </w:t>
      </w:r>
      <w:r w:rsidRPr="00576536">
        <w:rPr>
          <w:spacing w:val="-1"/>
          <w:szCs w:val="24"/>
        </w:rPr>
        <w:t>the</w:t>
      </w:r>
      <w:r w:rsidRPr="00576536">
        <w:rPr>
          <w:szCs w:val="24"/>
        </w:rPr>
        <w:t xml:space="preserve"> </w:t>
      </w:r>
      <w:r w:rsidRPr="00576536">
        <w:rPr>
          <w:spacing w:val="-1"/>
          <w:szCs w:val="24"/>
        </w:rPr>
        <w:t>extent</w:t>
      </w:r>
      <w:r w:rsidRPr="00576536">
        <w:rPr>
          <w:szCs w:val="24"/>
        </w:rPr>
        <w:t xml:space="preserve"> </w:t>
      </w:r>
      <w:r w:rsidRPr="00576536">
        <w:rPr>
          <w:spacing w:val="-1"/>
          <w:szCs w:val="24"/>
        </w:rPr>
        <w:t>such</w:t>
      </w:r>
      <w:r w:rsidRPr="00576536">
        <w:rPr>
          <w:szCs w:val="24"/>
        </w:rPr>
        <w:t xml:space="preserve"> costs</w:t>
      </w:r>
      <w:r w:rsidRPr="00576536">
        <w:rPr>
          <w:spacing w:val="-2"/>
          <w:szCs w:val="24"/>
        </w:rPr>
        <w:t xml:space="preserve"> </w:t>
      </w:r>
      <w:r w:rsidRPr="00576536">
        <w:rPr>
          <w:spacing w:val="-1"/>
          <w:szCs w:val="24"/>
        </w:rPr>
        <w:t>do</w:t>
      </w:r>
      <w:r w:rsidRPr="00576536">
        <w:rPr>
          <w:szCs w:val="24"/>
        </w:rPr>
        <w:t xml:space="preserve"> </w:t>
      </w:r>
      <w:r w:rsidRPr="00576536">
        <w:rPr>
          <w:spacing w:val="-1"/>
          <w:szCs w:val="24"/>
        </w:rPr>
        <w:t>not</w:t>
      </w:r>
      <w:r w:rsidRPr="00576536">
        <w:rPr>
          <w:szCs w:val="24"/>
        </w:rPr>
        <w:t xml:space="preserve"> </w:t>
      </w:r>
      <w:r w:rsidRPr="00576536">
        <w:rPr>
          <w:spacing w:val="-1"/>
          <w:szCs w:val="24"/>
        </w:rPr>
        <w:t>exceed</w:t>
      </w:r>
      <w:r w:rsidRPr="00576536">
        <w:rPr>
          <w:spacing w:val="6"/>
          <w:szCs w:val="24"/>
        </w:rPr>
        <w:t xml:space="preserve"> </w:t>
      </w:r>
      <w:r w:rsidRPr="00576536">
        <w:rPr>
          <w:spacing w:val="-1"/>
          <w:szCs w:val="24"/>
        </w:rPr>
        <w:t>reasonable</w:t>
      </w:r>
      <w:r w:rsidRPr="00576536">
        <w:rPr>
          <w:spacing w:val="1"/>
          <w:szCs w:val="24"/>
        </w:rPr>
        <w:t xml:space="preserve"> </w:t>
      </w:r>
      <w:r w:rsidRPr="00576536">
        <w:rPr>
          <w:spacing w:val="-1"/>
          <w:szCs w:val="24"/>
        </w:rPr>
        <w:t>charges</w:t>
      </w:r>
      <w:r w:rsidRPr="00576536">
        <w:rPr>
          <w:szCs w:val="24"/>
        </w:rPr>
        <w:t xml:space="preserve"> </w:t>
      </w:r>
      <w:r w:rsidRPr="00576536">
        <w:rPr>
          <w:spacing w:val="-1"/>
          <w:szCs w:val="24"/>
        </w:rPr>
        <w:t>normally</w:t>
      </w:r>
      <w:r w:rsidRPr="00576536">
        <w:rPr>
          <w:spacing w:val="67"/>
          <w:szCs w:val="24"/>
        </w:rPr>
        <w:t xml:space="preserve"> </w:t>
      </w:r>
      <w:r w:rsidRPr="00576536">
        <w:rPr>
          <w:spacing w:val="-1"/>
          <w:szCs w:val="24"/>
        </w:rPr>
        <w:t>allowed</w:t>
      </w:r>
      <w:r w:rsidRPr="00576536">
        <w:rPr>
          <w:szCs w:val="24"/>
        </w:rPr>
        <w:t xml:space="preserve"> by</w:t>
      </w:r>
      <w:r w:rsidRPr="00576536">
        <w:rPr>
          <w:spacing w:val="-3"/>
          <w:szCs w:val="24"/>
        </w:rPr>
        <w:t xml:space="preserve"> </w:t>
      </w:r>
      <w:r w:rsidRPr="00576536">
        <w:rPr>
          <w:szCs w:val="24"/>
        </w:rPr>
        <w:t>the</w:t>
      </w:r>
      <w:r w:rsidRPr="00576536">
        <w:rPr>
          <w:spacing w:val="3"/>
          <w:szCs w:val="24"/>
        </w:rPr>
        <w:t xml:space="preserve"> </w:t>
      </w:r>
      <w:r w:rsidRPr="00576536">
        <w:rPr>
          <w:spacing w:val="-1"/>
          <w:szCs w:val="24"/>
        </w:rPr>
        <w:t>recipient</w:t>
      </w:r>
      <w:r w:rsidRPr="00576536">
        <w:rPr>
          <w:spacing w:val="1"/>
          <w:szCs w:val="24"/>
        </w:rPr>
        <w:t xml:space="preserve"> </w:t>
      </w:r>
      <w:r w:rsidRPr="00576536">
        <w:rPr>
          <w:szCs w:val="24"/>
        </w:rPr>
        <w:t xml:space="preserve">in its </w:t>
      </w:r>
      <w:r w:rsidRPr="00576536">
        <w:rPr>
          <w:spacing w:val="-1"/>
          <w:szCs w:val="24"/>
        </w:rPr>
        <w:t>regular</w:t>
      </w:r>
      <w:r w:rsidRPr="00576536">
        <w:rPr>
          <w:szCs w:val="24"/>
        </w:rPr>
        <w:t xml:space="preserve"> </w:t>
      </w:r>
      <w:r w:rsidRPr="00576536">
        <w:rPr>
          <w:spacing w:val="-1"/>
          <w:szCs w:val="24"/>
        </w:rPr>
        <w:t>operations</w:t>
      </w:r>
      <w:r w:rsidRPr="00576536">
        <w:rPr>
          <w:szCs w:val="24"/>
        </w:rPr>
        <w:t xml:space="preserve"> as </w:t>
      </w:r>
      <w:r w:rsidRPr="00576536">
        <w:rPr>
          <w:spacing w:val="-1"/>
          <w:szCs w:val="24"/>
        </w:rPr>
        <w:t>the</w:t>
      </w:r>
      <w:r w:rsidRPr="00576536">
        <w:rPr>
          <w:szCs w:val="24"/>
        </w:rPr>
        <w:t xml:space="preserve"> </w:t>
      </w:r>
      <w:r w:rsidRPr="00576536">
        <w:rPr>
          <w:spacing w:val="-1"/>
          <w:szCs w:val="24"/>
        </w:rPr>
        <w:t>result</w:t>
      </w:r>
      <w:r w:rsidRPr="00576536">
        <w:rPr>
          <w:szCs w:val="24"/>
        </w:rPr>
        <w:t xml:space="preserve"> </w:t>
      </w:r>
      <w:r w:rsidRPr="00576536">
        <w:rPr>
          <w:spacing w:val="-1"/>
          <w:szCs w:val="24"/>
        </w:rPr>
        <w:t>of</w:t>
      </w:r>
      <w:r w:rsidRPr="00576536">
        <w:rPr>
          <w:szCs w:val="24"/>
        </w:rPr>
        <w:t xml:space="preserve"> </w:t>
      </w:r>
      <w:r w:rsidRPr="00576536">
        <w:rPr>
          <w:spacing w:val="-1"/>
          <w:szCs w:val="24"/>
        </w:rPr>
        <w:t>the</w:t>
      </w:r>
      <w:r w:rsidRPr="00576536">
        <w:rPr>
          <w:spacing w:val="4"/>
          <w:szCs w:val="24"/>
        </w:rPr>
        <w:t xml:space="preserve"> </w:t>
      </w:r>
      <w:r w:rsidRPr="00576536">
        <w:rPr>
          <w:spacing w:val="-1"/>
          <w:szCs w:val="24"/>
        </w:rPr>
        <w:t>recipient</w:t>
      </w:r>
      <w:r w:rsidRPr="00576536">
        <w:rPr>
          <w:spacing w:val="63"/>
          <w:szCs w:val="24"/>
        </w:rPr>
        <w:t xml:space="preserve"> </w:t>
      </w:r>
      <w:r w:rsidRPr="00576536">
        <w:rPr>
          <w:spacing w:val="-1"/>
          <w:szCs w:val="24"/>
        </w:rPr>
        <w:t>organization's</w:t>
      </w:r>
      <w:r w:rsidRPr="00576536">
        <w:rPr>
          <w:szCs w:val="24"/>
        </w:rPr>
        <w:t xml:space="preserve"> </w:t>
      </w:r>
      <w:r w:rsidRPr="00576536">
        <w:rPr>
          <w:spacing w:val="-1"/>
          <w:szCs w:val="24"/>
        </w:rPr>
        <w:t>written</w:t>
      </w:r>
      <w:r w:rsidRPr="00576536">
        <w:rPr>
          <w:szCs w:val="24"/>
        </w:rPr>
        <w:t xml:space="preserve"> </w:t>
      </w:r>
      <w:r w:rsidRPr="00576536">
        <w:rPr>
          <w:spacing w:val="-1"/>
          <w:szCs w:val="24"/>
        </w:rPr>
        <w:t>travel</w:t>
      </w:r>
      <w:r w:rsidRPr="00576536">
        <w:rPr>
          <w:szCs w:val="24"/>
        </w:rPr>
        <w:t xml:space="preserve"> </w:t>
      </w:r>
      <w:r w:rsidRPr="00576536">
        <w:rPr>
          <w:spacing w:val="-1"/>
          <w:szCs w:val="24"/>
        </w:rPr>
        <w:t>policy</w:t>
      </w:r>
      <w:r w:rsidRPr="00576536">
        <w:rPr>
          <w:spacing w:val="1"/>
          <w:szCs w:val="24"/>
        </w:rPr>
        <w:t xml:space="preserve"> </w:t>
      </w:r>
      <w:r w:rsidRPr="00576536">
        <w:rPr>
          <w:szCs w:val="24"/>
        </w:rPr>
        <w:t xml:space="preserve">and are </w:t>
      </w:r>
      <w:r w:rsidRPr="00576536">
        <w:rPr>
          <w:spacing w:val="-1"/>
          <w:szCs w:val="24"/>
        </w:rPr>
        <w:t>within</w:t>
      </w:r>
      <w:r w:rsidRPr="00576536">
        <w:rPr>
          <w:szCs w:val="24"/>
        </w:rPr>
        <w:t xml:space="preserve"> </w:t>
      </w:r>
      <w:r w:rsidRPr="00576536">
        <w:rPr>
          <w:spacing w:val="-1"/>
          <w:szCs w:val="24"/>
        </w:rPr>
        <w:t>the</w:t>
      </w:r>
      <w:r w:rsidRPr="00576536">
        <w:rPr>
          <w:spacing w:val="3"/>
          <w:szCs w:val="24"/>
        </w:rPr>
        <w:t xml:space="preserve"> </w:t>
      </w:r>
      <w:r w:rsidRPr="00576536">
        <w:rPr>
          <w:szCs w:val="24"/>
        </w:rPr>
        <w:t>limits</w:t>
      </w:r>
      <w:r w:rsidRPr="00576536">
        <w:rPr>
          <w:spacing w:val="-2"/>
          <w:szCs w:val="24"/>
        </w:rPr>
        <w:t xml:space="preserve"> </w:t>
      </w:r>
      <w:r w:rsidRPr="00576536">
        <w:rPr>
          <w:spacing w:val="-1"/>
          <w:szCs w:val="24"/>
        </w:rPr>
        <w:t>established</w:t>
      </w:r>
      <w:r w:rsidRPr="00576536">
        <w:rPr>
          <w:szCs w:val="24"/>
        </w:rPr>
        <w:t xml:space="preserve"> by</w:t>
      </w:r>
      <w:r w:rsidRPr="00576536">
        <w:rPr>
          <w:spacing w:val="-3"/>
          <w:szCs w:val="24"/>
        </w:rPr>
        <w:t xml:space="preserve"> </w:t>
      </w:r>
      <w:r w:rsidRPr="00576536">
        <w:rPr>
          <w:spacing w:val="-1"/>
          <w:szCs w:val="24"/>
        </w:rPr>
        <w:t>the</w:t>
      </w:r>
      <w:r w:rsidRPr="00576536">
        <w:rPr>
          <w:spacing w:val="3"/>
          <w:szCs w:val="24"/>
        </w:rPr>
        <w:t xml:space="preserve"> </w:t>
      </w:r>
      <w:r w:rsidRPr="00576536">
        <w:rPr>
          <w:spacing w:val="-1"/>
          <w:szCs w:val="24"/>
        </w:rPr>
        <w:t>applicable</w:t>
      </w:r>
      <w:r w:rsidRPr="00576536">
        <w:rPr>
          <w:spacing w:val="83"/>
          <w:szCs w:val="24"/>
        </w:rPr>
        <w:t xml:space="preserve"> </w:t>
      </w:r>
      <w:r w:rsidRPr="00576536">
        <w:rPr>
          <w:szCs w:val="24"/>
        </w:rPr>
        <w:t xml:space="preserve">cost </w:t>
      </w:r>
      <w:r w:rsidRPr="00576536">
        <w:rPr>
          <w:spacing w:val="-1"/>
          <w:szCs w:val="24"/>
        </w:rPr>
        <w:t>principles.</w:t>
      </w:r>
    </w:p>
    <w:p w14:paraId="483F7354" w14:textId="77777777" w:rsidR="00275987" w:rsidRPr="00576536" w:rsidRDefault="00275987" w:rsidP="00275987">
      <w:pPr>
        <w:rPr>
          <w:rFonts w:eastAsia="Arial"/>
        </w:rPr>
      </w:pPr>
    </w:p>
    <w:p w14:paraId="453828E5" w14:textId="77777777" w:rsidR="00275987" w:rsidRPr="00576536" w:rsidRDefault="00275987" w:rsidP="00275987">
      <w:pPr>
        <w:pStyle w:val="BodyText"/>
        <w:ind w:left="100" w:right="159"/>
        <w:rPr>
          <w:szCs w:val="24"/>
        </w:rPr>
      </w:pPr>
      <w:r w:rsidRPr="00576536">
        <w:rPr>
          <w:szCs w:val="24"/>
        </w:rPr>
        <w:t>In</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absence</w:t>
      </w:r>
      <w:r w:rsidRPr="00576536">
        <w:rPr>
          <w:szCs w:val="24"/>
        </w:rPr>
        <w:t xml:space="preserve"> </w:t>
      </w:r>
      <w:r w:rsidRPr="00576536">
        <w:rPr>
          <w:spacing w:val="-1"/>
          <w:szCs w:val="24"/>
        </w:rPr>
        <w:t>of</w:t>
      </w:r>
      <w:r w:rsidRPr="00576536">
        <w:rPr>
          <w:szCs w:val="24"/>
        </w:rPr>
        <w:t xml:space="preserve"> a</w:t>
      </w:r>
      <w:r w:rsidRPr="00576536">
        <w:rPr>
          <w:spacing w:val="-2"/>
          <w:szCs w:val="24"/>
        </w:rPr>
        <w:t xml:space="preserve"> </w:t>
      </w:r>
      <w:r w:rsidRPr="00576536">
        <w:rPr>
          <w:spacing w:val="-1"/>
          <w:szCs w:val="24"/>
        </w:rPr>
        <w:t>reasonable</w:t>
      </w:r>
      <w:r w:rsidRPr="00576536">
        <w:rPr>
          <w:szCs w:val="24"/>
        </w:rPr>
        <w:t xml:space="preserve"> </w:t>
      </w:r>
      <w:r w:rsidRPr="00576536">
        <w:rPr>
          <w:spacing w:val="-1"/>
          <w:szCs w:val="24"/>
        </w:rPr>
        <w:t>written</w:t>
      </w:r>
      <w:r w:rsidRPr="00576536">
        <w:rPr>
          <w:szCs w:val="24"/>
        </w:rPr>
        <w:t xml:space="preserve"> policy</w:t>
      </w:r>
      <w:r w:rsidRPr="00576536">
        <w:rPr>
          <w:spacing w:val="-3"/>
          <w:szCs w:val="24"/>
        </w:rPr>
        <w:t xml:space="preserve"> </w:t>
      </w:r>
      <w:r w:rsidRPr="00576536">
        <w:rPr>
          <w:spacing w:val="-1"/>
          <w:szCs w:val="24"/>
        </w:rPr>
        <w:t>regarding international</w:t>
      </w:r>
      <w:r w:rsidRPr="00576536">
        <w:rPr>
          <w:spacing w:val="-3"/>
          <w:szCs w:val="24"/>
        </w:rPr>
        <w:t xml:space="preserve"> </w:t>
      </w:r>
      <w:r w:rsidRPr="00576536">
        <w:rPr>
          <w:spacing w:val="-1"/>
          <w:szCs w:val="24"/>
        </w:rPr>
        <w:t>travel</w:t>
      </w:r>
      <w:r w:rsidRPr="00576536">
        <w:rPr>
          <w:szCs w:val="24"/>
        </w:rPr>
        <w:t xml:space="preserve"> costs, the</w:t>
      </w:r>
      <w:r w:rsidRPr="00576536">
        <w:rPr>
          <w:spacing w:val="71"/>
          <w:szCs w:val="24"/>
        </w:rPr>
        <w:t xml:space="preserve"> </w:t>
      </w:r>
      <w:r w:rsidRPr="00576536">
        <w:rPr>
          <w:spacing w:val="-1"/>
          <w:szCs w:val="24"/>
        </w:rPr>
        <w:t>standard</w:t>
      </w:r>
      <w:r w:rsidRPr="00576536">
        <w:rPr>
          <w:spacing w:val="-2"/>
          <w:szCs w:val="24"/>
        </w:rPr>
        <w:t xml:space="preserve"> </w:t>
      </w:r>
      <w:r w:rsidRPr="00576536">
        <w:rPr>
          <w:szCs w:val="24"/>
        </w:rPr>
        <w:t xml:space="preserve">for </w:t>
      </w:r>
      <w:r w:rsidRPr="00576536">
        <w:rPr>
          <w:spacing w:val="-1"/>
          <w:szCs w:val="24"/>
        </w:rPr>
        <w:t>determining</w:t>
      </w:r>
      <w:r w:rsidRPr="00576536">
        <w:rPr>
          <w:spacing w:val="-2"/>
          <w:szCs w:val="24"/>
        </w:rPr>
        <w:t xml:space="preserve"> </w:t>
      </w:r>
      <w:r w:rsidRPr="00576536">
        <w:rPr>
          <w:szCs w:val="24"/>
        </w:rPr>
        <w:t xml:space="preserve">the </w:t>
      </w:r>
      <w:r w:rsidRPr="00576536">
        <w:rPr>
          <w:spacing w:val="-1"/>
          <w:szCs w:val="24"/>
        </w:rPr>
        <w:t>reasonableness</w:t>
      </w:r>
      <w:r w:rsidRPr="00576536">
        <w:rPr>
          <w:spacing w:val="-3"/>
          <w:szCs w:val="24"/>
        </w:rPr>
        <w:t xml:space="preserve"> </w:t>
      </w:r>
      <w:r w:rsidRPr="00576536">
        <w:rPr>
          <w:spacing w:val="-1"/>
          <w:szCs w:val="24"/>
        </w:rPr>
        <w:t>of</w:t>
      </w:r>
      <w:r w:rsidRPr="00576536">
        <w:rPr>
          <w:spacing w:val="2"/>
          <w:szCs w:val="24"/>
        </w:rPr>
        <w:t xml:space="preserve"> </w:t>
      </w:r>
      <w:r w:rsidRPr="00576536">
        <w:rPr>
          <w:spacing w:val="-1"/>
          <w:szCs w:val="24"/>
        </w:rPr>
        <w:t>reimbursement</w:t>
      </w:r>
      <w:r w:rsidRPr="00576536">
        <w:rPr>
          <w:spacing w:val="-2"/>
          <w:szCs w:val="24"/>
        </w:rPr>
        <w:t xml:space="preserve"> </w:t>
      </w:r>
      <w:r w:rsidRPr="00576536">
        <w:rPr>
          <w:szCs w:val="24"/>
        </w:rPr>
        <w:t xml:space="preserve">for </w:t>
      </w:r>
      <w:r w:rsidRPr="00576536">
        <w:rPr>
          <w:spacing w:val="-1"/>
          <w:szCs w:val="24"/>
        </w:rPr>
        <w:t>international</w:t>
      </w:r>
      <w:r w:rsidRPr="00576536">
        <w:rPr>
          <w:szCs w:val="24"/>
        </w:rPr>
        <w:t xml:space="preserve"> </w:t>
      </w:r>
      <w:r w:rsidRPr="00576536">
        <w:rPr>
          <w:spacing w:val="-1"/>
          <w:szCs w:val="24"/>
        </w:rPr>
        <w:t>travel</w:t>
      </w:r>
      <w:r w:rsidRPr="00576536">
        <w:rPr>
          <w:spacing w:val="87"/>
          <w:szCs w:val="24"/>
        </w:rPr>
        <w:t xml:space="preserve"> </w:t>
      </w:r>
      <w:r w:rsidRPr="00576536">
        <w:rPr>
          <w:szCs w:val="24"/>
        </w:rPr>
        <w:t>costs</w:t>
      </w:r>
      <w:r w:rsidRPr="00576536">
        <w:rPr>
          <w:spacing w:val="1"/>
          <w:szCs w:val="24"/>
        </w:rPr>
        <w:t xml:space="preserve"> </w:t>
      </w:r>
      <w:r w:rsidRPr="00576536">
        <w:rPr>
          <w:spacing w:val="-1"/>
          <w:szCs w:val="24"/>
        </w:rPr>
        <w:t>will</w:t>
      </w:r>
      <w:r w:rsidRPr="00576536">
        <w:rPr>
          <w:szCs w:val="24"/>
        </w:rPr>
        <w:t xml:space="preserve"> be the</w:t>
      </w:r>
      <w:r w:rsidRPr="00576536">
        <w:rPr>
          <w:spacing w:val="-2"/>
          <w:szCs w:val="24"/>
        </w:rPr>
        <w:t xml:space="preserve"> </w:t>
      </w:r>
      <w:r w:rsidRPr="00576536">
        <w:rPr>
          <w:spacing w:val="-1"/>
          <w:szCs w:val="24"/>
        </w:rPr>
        <w:t>Standardized</w:t>
      </w:r>
      <w:r w:rsidRPr="00576536">
        <w:rPr>
          <w:szCs w:val="24"/>
        </w:rPr>
        <w:t xml:space="preserve"> </w:t>
      </w:r>
      <w:r w:rsidRPr="00576536">
        <w:rPr>
          <w:spacing w:val="-1"/>
          <w:szCs w:val="24"/>
        </w:rPr>
        <w:t>Regulations</w:t>
      </w:r>
      <w:r w:rsidRPr="00576536">
        <w:rPr>
          <w:szCs w:val="24"/>
        </w:rPr>
        <w:t xml:space="preserve"> </w:t>
      </w:r>
      <w:r w:rsidRPr="00576536">
        <w:rPr>
          <w:spacing w:val="-1"/>
          <w:szCs w:val="24"/>
        </w:rPr>
        <w:t>(Government</w:t>
      </w:r>
      <w:r w:rsidRPr="00576536">
        <w:rPr>
          <w:spacing w:val="6"/>
          <w:szCs w:val="24"/>
        </w:rPr>
        <w:t xml:space="preserve"> </w:t>
      </w:r>
      <w:r w:rsidRPr="00576536">
        <w:rPr>
          <w:spacing w:val="-1"/>
          <w:szCs w:val="24"/>
        </w:rPr>
        <w:t>Civilians,</w:t>
      </w:r>
      <w:r w:rsidRPr="00576536">
        <w:rPr>
          <w:szCs w:val="24"/>
        </w:rPr>
        <w:t xml:space="preserve"> </w:t>
      </w:r>
      <w:r w:rsidRPr="00576536">
        <w:rPr>
          <w:spacing w:val="-1"/>
          <w:szCs w:val="24"/>
        </w:rPr>
        <w:t>Foreign</w:t>
      </w:r>
      <w:r w:rsidRPr="00576536">
        <w:rPr>
          <w:szCs w:val="24"/>
        </w:rPr>
        <w:t xml:space="preserve"> </w:t>
      </w:r>
      <w:r w:rsidRPr="00576536">
        <w:rPr>
          <w:spacing w:val="-1"/>
          <w:szCs w:val="24"/>
        </w:rPr>
        <w:t>Areas),</w:t>
      </w:r>
      <w:r w:rsidRPr="00576536">
        <w:rPr>
          <w:spacing w:val="75"/>
          <w:szCs w:val="24"/>
        </w:rPr>
        <w:t xml:space="preserve"> </w:t>
      </w:r>
      <w:r w:rsidRPr="00576536">
        <w:rPr>
          <w:spacing w:val="-1"/>
          <w:szCs w:val="24"/>
        </w:rPr>
        <w:t>published</w:t>
      </w:r>
      <w:r w:rsidRPr="00576536">
        <w:rPr>
          <w:szCs w:val="24"/>
        </w:rPr>
        <w:t xml:space="preserve"> by</w:t>
      </w:r>
      <w:r w:rsidRPr="00576536">
        <w:rPr>
          <w:spacing w:val="-3"/>
          <w:szCs w:val="24"/>
        </w:rPr>
        <w:t xml:space="preserve"> </w:t>
      </w:r>
      <w:r w:rsidRPr="00576536">
        <w:rPr>
          <w:spacing w:val="-1"/>
          <w:szCs w:val="24"/>
        </w:rPr>
        <w:t>the</w:t>
      </w:r>
      <w:r w:rsidRPr="00576536">
        <w:rPr>
          <w:szCs w:val="24"/>
        </w:rPr>
        <w:t xml:space="preserve"> U.S.</w:t>
      </w:r>
      <w:r w:rsidRPr="00576536">
        <w:rPr>
          <w:spacing w:val="-4"/>
          <w:szCs w:val="24"/>
        </w:rPr>
        <w:t xml:space="preserve"> </w:t>
      </w:r>
      <w:r w:rsidRPr="00576536">
        <w:rPr>
          <w:spacing w:val="-1"/>
          <w:szCs w:val="24"/>
        </w:rPr>
        <w:t>Department</w:t>
      </w:r>
      <w:r w:rsidRPr="00576536">
        <w:rPr>
          <w:spacing w:val="-2"/>
          <w:szCs w:val="24"/>
        </w:rPr>
        <w:t xml:space="preserve"> </w:t>
      </w:r>
      <w:r w:rsidRPr="00576536">
        <w:rPr>
          <w:spacing w:val="-1"/>
          <w:szCs w:val="24"/>
        </w:rPr>
        <w:t>of</w:t>
      </w:r>
      <w:r w:rsidRPr="00576536">
        <w:rPr>
          <w:szCs w:val="24"/>
        </w:rPr>
        <w:t xml:space="preserve"> State,</w:t>
      </w:r>
      <w:r w:rsidRPr="00576536">
        <w:rPr>
          <w:spacing w:val="-2"/>
          <w:szCs w:val="24"/>
        </w:rPr>
        <w:t xml:space="preserve"> </w:t>
      </w:r>
      <w:r w:rsidRPr="00576536">
        <w:rPr>
          <w:spacing w:val="-1"/>
          <w:szCs w:val="24"/>
        </w:rPr>
        <w:t>as</w:t>
      </w:r>
      <w:r w:rsidRPr="00576536">
        <w:rPr>
          <w:szCs w:val="24"/>
        </w:rPr>
        <w:t xml:space="preserve"> </w:t>
      </w:r>
      <w:r w:rsidRPr="00576536">
        <w:rPr>
          <w:spacing w:val="-1"/>
          <w:szCs w:val="24"/>
        </w:rPr>
        <w:t xml:space="preserve">from </w:t>
      </w:r>
      <w:r w:rsidRPr="00576536">
        <w:rPr>
          <w:szCs w:val="24"/>
        </w:rPr>
        <w:t>time</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time</w:t>
      </w:r>
      <w:r w:rsidRPr="00576536">
        <w:rPr>
          <w:szCs w:val="24"/>
        </w:rPr>
        <w:t xml:space="preserve"> </w:t>
      </w:r>
      <w:r w:rsidRPr="00576536">
        <w:rPr>
          <w:spacing w:val="-1"/>
          <w:szCs w:val="24"/>
        </w:rPr>
        <w:t>amended.</w:t>
      </w:r>
      <w:r w:rsidRPr="00576536">
        <w:rPr>
          <w:spacing w:val="64"/>
          <w:szCs w:val="24"/>
        </w:rPr>
        <w:t xml:space="preserve"> </w:t>
      </w:r>
      <w:r w:rsidRPr="00576536">
        <w:rPr>
          <w:szCs w:val="24"/>
        </w:rPr>
        <w:t>The</w:t>
      </w:r>
      <w:r w:rsidRPr="00576536">
        <w:rPr>
          <w:spacing w:val="-2"/>
          <w:szCs w:val="24"/>
        </w:rPr>
        <w:t xml:space="preserve"> </w:t>
      </w:r>
      <w:r w:rsidRPr="00576536">
        <w:rPr>
          <w:spacing w:val="-1"/>
          <w:szCs w:val="24"/>
        </w:rPr>
        <w:t>most</w:t>
      </w:r>
      <w:r w:rsidRPr="00576536">
        <w:rPr>
          <w:spacing w:val="63"/>
          <w:szCs w:val="24"/>
        </w:rPr>
        <w:t xml:space="preserve"> </w:t>
      </w:r>
      <w:r w:rsidRPr="00576536">
        <w:rPr>
          <w:spacing w:val="-1"/>
          <w:szCs w:val="24"/>
        </w:rPr>
        <w:t>current</w:t>
      </w:r>
      <w:r w:rsidRPr="00576536">
        <w:rPr>
          <w:szCs w:val="24"/>
        </w:rPr>
        <w:t xml:space="preserve"> </w:t>
      </w:r>
      <w:r w:rsidRPr="00576536">
        <w:rPr>
          <w:spacing w:val="-1"/>
          <w:szCs w:val="24"/>
        </w:rPr>
        <w:t>Standardized</w:t>
      </w:r>
      <w:r w:rsidRPr="00576536">
        <w:rPr>
          <w:spacing w:val="-2"/>
          <w:szCs w:val="24"/>
        </w:rPr>
        <w:t xml:space="preserve"> </w:t>
      </w:r>
      <w:r w:rsidRPr="00576536">
        <w:rPr>
          <w:szCs w:val="24"/>
        </w:rPr>
        <w:t xml:space="preserve">Regulations </w:t>
      </w:r>
      <w:r w:rsidRPr="00576536">
        <w:rPr>
          <w:spacing w:val="-1"/>
          <w:szCs w:val="24"/>
        </w:rPr>
        <w:t>on</w:t>
      </w:r>
      <w:r w:rsidRPr="00576536">
        <w:rPr>
          <w:szCs w:val="24"/>
        </w:rPr>
        <w:t xml:space="preserve"> </w:t>
      </w:r>
      <w:r w:rsidRPr="00576536">
        <w:rPr>
          <w:spacing w:val="-1"/>
          <w:szCs w:val="24"/>
        </w:rPr>
        <w:t>international</w:t>
      </w:r>
      <w:r w:rsidRPr="00576536">
        <w:rPr>
          <w:szCs w:val="24"/>
        </w:rPr>
        <w:t xml:space="preserve"> </w:t>
      </w:r>
      <w:r w:rsidRPr="00576536">
        <w:rPr>
          <w:spacing w:val="-1"/>
          <w:szCs w:val="24"/>
        </w:rPr>
        <w:t>travel</w:t>
      </w:r>
      <w:r w:rsidRPr="00576536">
        <w:rPr>
          <w:szCs w:val="24"/>
        </w:rPr>
        <w:t xml:space="preserve"> costs</w:t>
      </w:r>
      <w:r w:rsidRPr="00576536">
        <w:rPr>
          <w:spacing w:val="-2"/>
          <w:szCs w:val="24"/>
        </w:rPr>
        <w:t xml:space="preserve"> </w:t>
      </w:r>
      <w:r w:rsidRPr="00576536">
        <w:rPr>
          <w:szCs w:val="24"/>
        </w:rPr>
        <w:t>may</w:t>
      </w:r>
      <w:r w:rsidRPr="00576536">
        <w:rPr>
          <w:spacing w:val="-2"/>
          <w:szCs w:val="24"/>
        </w:rPr>
        <w:t xml:space="preserve"> </w:t>
      </w:r>
      <w:r w:rsidRPr="00576536">
        <w:rPr>
          <w:szCs w:val="24"/>
        </w:rPr>
        <w:t xml:space="preserve">be </w:t>
      </w:r>
      <w:r w:rsidRPr="00576536">
        <w:rPr>
          <w:spacing w:val="-1"/>
          <w:szCs w:val="24"/>
        </w:rPr>
        <w:t>obtained</w:t>
      </w:r>
      <w:r w:rsidRPr="00576536">
        <w:rPr>
          <w:spacing w:val="-2"/>
          <w:szCs w:val="24"/>
        </w:rPr>
        <w:t xml:space="preserve"> </w:t>
      </w:r>
      <w:r w:rsidRPr="00576536">
        <w:rPr>
          <w:spacing w:val="-1"/>
          <w:szCs w:val="24"/>
        </w:rPr>
        <w:t>from the</w:t>
      </w:r>
      <w:r w:rsidRPr="00576536">
        <w:rPr>
          <w:spacing w:val="69"/>
          <w:szCs w:val="24"/>
        </w:rPr>
        <w:t xml:space="preserve"> </w:t>
      </w:r>
      <w:r w:rsidRPr="00576536">
        <w:rPr>
          <w:szCs w:val="24"/>
        </w:rPr>
        <w:t>AO.</w:t>
      </w:r>
      <w:r w:rsidRPr="00576536">
        <w:rPr>
          <w:spacing w:val="66"/>
          <w:szCs w:val="24"/>
        </w:rPr>
        <w:t xml:space="preserve"> </w:t>
      </w:r>
      <w:r w:rsidRPr="00576536">
        <w:rPr>
          <w:spacing w:val="-1"/>
          <w:szCs w:val="24"/>
        </w:rPr>
        <w:t>In</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event</w:t>
      </w:r>
      <w:r w:rsidRPr="00576536">
        <w:rPr>
          <w:szCs w:val="24"/>
        </w:rPr>
        <w:t xml:space="preserve"> </w:t>
      </w:r>
      <w:r w:rsidRPr="00576536">
        <w:rPr>
          <w:spacing w:val="-1"/>
          <w:szCs w:val="24"/>
        </w:rPr>
        <w:t>that</w:t>
      </w:r>
      <w:r w:rsidRPr="00576536">
        <w:rPr>
          <w:szCs w:val="24"/>
        </w:rPr>
        <w:t xml:space="preserve"> </w:t>
      </w:r>
      <w:r w:rsidRPr="00576536">
        <w:rPr>
          <w:spacing w:val="-1"/>
          <w:szCs w:val="24"/>
        </w:rPr>
        <w:t>the</w:t>
      </w:r>
      <w:r w:rsidRPr="00576536">
        <w:rPr>
          <w:szCs w:val="24"/>
        </w:rPr>
        <w:t xml:space="preserve"> </w:t>
      </w:r>
      <w:r w:rsidRPr="00576536">
        <w:rPr>
          <w:spacing w:val="-1"/>
          <w:szCs w:val="24"/>
        </w:rPr>
        <w:t>cost</w:t>
      </w:r>
      <w:r w:rsidRPr="00576536">
        <w:rPr>
          <w:spacing w:val="-2"/>
          <w:szCs w:val="24"/>
        </w:rPr>
        <w:t xml:space="preserve"> </w:t>
      </w:r>
      <w:r w:rsidRPr="00576536">
        <w:rPr>
          <w:szCs w:val="24"/>
        </w:rPr>
        <w:t>for</w:t>
      </w:r>
      <w:r w:rsidRPr="00576536">
        <w:rPr>
          <w:spacing w:val="-3"/>
          <w:szCs w:val="24"/>
        </w:rPr>
        <w:t xml:space="preserve"> </w:t>
      </w:r>
      <w:r w:rsidRPr="00576536">
        <w:rPr>
          <w:szCs w:val="24"/>
        </w:rPr>
        <w:t>air</w:t>
      </w:r>
      <w:r w:rsidRPr="00576536">
        <w:rPr>
          <w:spacing w:val="-4"/>
          <w:szCs w:val="24"/>
        </w:rPr>
        <w:t xml:space="preserve"> </w:t>
      </w:r>
      <w:r w:rsidRPr="00576536">
        <w:rPr>
          <w:szCs w:val="24"/>
        </w:rPr>
        <w:t>fare</w:t>
      </w:r>
      <w:r w:rsidRPr="00576536">
        <w:rPr>
          <w:spacing w:val="-2"/>
          <w:szCs w:val="24"/>
        </w:rPr>
        <w:t xml:space="preserve"> </w:t>
      </w:r>
      <w:r w:rsidRPr="00576536">
        <w:rPr>
          <w:spacing w:val="-1"/>
          <w:szCs w:val="24"/>
        </w:rPr>
        <w:t>exceeds</w:t>
      </w:r>
      <w:r w:rsidRPr="00576536">
        <w:rPr>
          <w:spacing w:val="-2"/>
          <w:szCs w:val="24"/>
        </w:rPr>
        <w:t xml:space="preserve"> </w:t>
      </w:r>
      <w:r w:rsidRPr="00576536">
        <w:rPr>
          <w:szCs w:val="24"/>
        </w:rPr>
        <w:t>the</w:t>
      </w:r>
      <w:r w:rsidRPr="00576536">
        <w:rPr>
          <w:spacing w:val="5"/>
          <w:szCs w:val="24"/>
        </w:rPr>
        <w:t xml:space="preserve"> </w:t>
      </w:r>
      <w:r w:rsidRPr="00576536">
        <w:rPr>
          <w:spacing w:val="-1"/>
          <w:szCs w:val="24"/>
        </w:rPr>
        <w:t>customary</w:t>
      </w:r>
      <w:r w:rsidRPr="00576536">
        <w:rPr>
          <w:spacing w:val="-4"/>
          <w:szCs w:val="24"/>
        </w:rPr>
        <w:t xml:space="preserve"> </w:t>
      </w:r>
      <w:r w:rsidRPr="00576536">
        <w:rPr>
          <w:spacing w:val="-1"/>
          <w:szCs w:val="24"/>
        </w:rPr>
        <w:t>standard</w:t>
      </w:r>
      <w:r w:rsidRPr="00576536">
        <w:rPr>
          <w:szCs w:val="24"/>
        </w:rPr>
        <w:t xml:space="preserve"> </w:t>
      </w:r>
      <w:r w:rsidRPr="00576536">
        <w:rPr>
          <w:spacing w:val="-1"/>
          <w:szCs w:val="24"/>
        </w:rPr>
        <w:t>commercial</w:t>
      </w:r>
      <w:r w:rsidRPr="00576536">
        <w:rPr>
          <w:spacing w:val="75"/>
          <w:szCs w:val="24"/>
        </w:rPr>
        <w:t xml:space="preserve"> </w:t>
      </w:r>
      <w:r w:rsidRPr="00576536">
        <w:rPr>
          <w:spacing w:val="-1"/>
          <w:szCs w:val="24"/>
        </w:rPr>
        <w:t>airfare</w:t>
      </w:r>
      <w:r w:rsidRPr="00576536">
        <w:rPr>
          <w:szCs w:val="24"/>
        </w:rPr>
        <w:t xml:space="preserve"> </w:t>
      </w:r>
      <w:r w:rsidRPr="00576536">
        <w:rPr>
          <w:spacing w:val="-1"/>
          <w:szCs w:val="24"/>
        </w:rPr>
        <w:t>(coach</w:t>
      </w:r>
      <w:r w:rsidRPr="00576536">
        <w:rPr>
          <w:szCs w:val="24"/>
        </w:rPr>
        <w:t xml:space="preserve"> or </w:t>
      </w:r>
      <w:r w:rsidRPr="00576536">
        <w:rPr>
          <w:spacing w:val="-1"/>
          <w:szCs w:val="24"/>
        </w:rPr>
        <w:t>equivalent)</w:t>
      </w:r>
      <w:r w:rsidRPr="00576536">
        <w:rPr>
          <w:szCs w:val="24"/>
        </w:rPr>
        <w:t xml:space="preserve"> or</w:t>
      </w:r>
      <w:r w:rsidRPr="00576536">
        <w:rPr>
          <w:spacing w:val="-3"/>
          <w:szCs w:val="24"/>
        </w:rPr>
        <w:t xml:space="preserve"> </w:t>
      </w:r>
      <w:r w:rsidRPr="00576536">
        <w:rPr>
          <w:szCs w:val="24"/>
        </w:rPr>
        <w:t>the</w:t>
      </w:r>
      <w:r w:rsidRPr="00576536">
        <w:rPr>
          <w:spacing w:val="-2"/>
          <w:szCs w:val="24"/>
        </w:rPr>
        <w:t xml:space="preserve"> </w:t>
      </w:r>
      <w:r w:rsidRPr="00576536">
        <w:rPr>
          <w:spacing w:val="-1"/>
          <w:szCs w:val="24"/>
        </w:rPr>
        <w:t>lowest</w:t>
      </w:r>
      <w:r w:rsidRPr="00576536">
        <w:rPr>
          <w:szCs w:val="24"/>
        </w:rPr>
        <w:t xml:space="preserve"> </w:t>
      </w:r>
      <w:r w:rsidRPr="00576536">
        <w:rPr>
          <w:spacing w:val="-1"/>
          <w:szCs w:val="24"/>
        </w:rPr>
        <w:t>commercial</w:t>
      </w:r>
      <w:r w:rsidRPr="00576536">
        <w:rPr>
          <w:szCs w:val="24"/>
        </w:rPr>
        <w:t xml:space="preserve"> </w:t>
      </w:r>
      <w:r w:rsidRPr="00576536">
        <w:rPr>
          <w:spacing w:val="-1"/>
          <w:szCs w:val="24"/>
        </w:rPr>
        <w:t>discount</w:t>
      </w:r>
      <w:r w:rsidRPr="00576536">
        <w:rPr>
          <w:spacing w:val="-2"/>
          <w:szCs w:val="24"/>
        </w:rPr>
        <w:t xml:space="preserve"> </w:t>
      </w:r>
      <w:r w:rsidRPr="00576536">
        <w:rPr>
          <w:spacing w:val="-1"/>
          <w:szCs w:val="24"/>
        </w:rPr>
        <w:t>airfare,</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97"/>
          <w:szCs w:val="24"/>
        </w:rPr>
        <w:t xml:space="preserve"> </w:t>
      </w:r>
      <w:r w:rsidRPr="00576536">
        <w:rPr>
          <w:szCs w:val="24"/>
        </w:rPr>
        <w:t>must</w:t>
      </w:r>
      <w:r w:rsidRPr="00576536">
        <w:rPr>
          <w:spacing w:val="-2"/>
          <w:szCs w:val="24"/>
        </w:rPr>
        <w:t xml:space="preserve"> </w:t>
      </w:r>
      <w:r w:rsidRPr="00576536">
        <w:rPr>
          <w:spacing w:val="-1"/>
          <w:szCs w:val="24"/>
        </w:rPr>
        <w:t>document</w:t>
      </w:r>
      <w:r w:rsidRPr="00576536">
        <w:rPr>
          <w:spacing w:val="-2"/>
          <w:szCs w:val="24"/>
        </w:rPr>
        <w:t xml:space="preserve"> </w:t>
      </w:r>
      <w:r w:rsidRPr="00576536">
        <w:rPr>
          <w:spacing w:val="-1"/>
          <w:szCs w:val="24"/>
        </w:rPr>
        <w:t>one</w:t>
      </w:r>
      <w:r w:rsidRPr="00576536">
        <w:rPr>
          <w:szCs w:val="24"/>
        </w:rPr>
        <w:t xml:space="preserve"> </w:t>
      </w:r>
      <w:r w:rsidRPr="00576536">
        <w:rPr>
          <w:spacing w:val="-1"/>
          <w:szCs w:val="24"/>
        </w:rPr>
        <w:t>of</w:t>
      </w:r>
      <w:r w:rsidRPr="00576536">
        <w:rPr>
          <w:spacing w:val="-2"/>
          <w:szCs w:val="24"/>
        </w:rPr>
        <w:t xml:space="preserve"> </w:t>
      </w:r>
      <w:r w:rsidRPr="00576536">
        <w:rPr>
          <w:szCs w:val="24"/>
        </w:rPr>
        <w:t>the</w:t>
      </w:r>
      <w:r w:rsidRPr="00576536">
        <w:rPr>
          <w:spacing w:val="-2"/>
          <w:szCs w:val="24"/>
        </w:rPr>
        <w:t xml:space="preserve"> </w:t>
      </w:r>
      <w:r w:rsidRPr="00576536">
        <w:rPr>
          <w:spacing w:val="-1"/>
          <w:szCs w:val="24"/>
        </w:rPr>
        <w:t>allowable</w:t>
      </w:r>
      <w:r w:rsidRPr="00576536">
        <w:rPr>
          <w:szCs w:val="24"/>
        </w:rPr>
        <w:t xml:space="preserve"> </w:t>
      </w:r>
      <w:r w:rsidRPr="00576536">
        <w:rPr>
          <w:spacing w:val="-1"/>
          <w:szCs w:val="24"/>
        </w:rPr>
        <w:t>exceptions</w:t>
      </w:r>
      <w:r w:rsidRPr="00576536">
        <w:rPr>
          <w:spacing w:val="-2"/>
          <w:szCs w:val="24"/>
        </w:rPr>
        <w:t xml:space="preserve"> </w:t>
      </w:r>
      <w:r w:rsidRPr="00576536">
        <w:rPr>
          <w:spacing w:val="-1"/>
          <w:szCs w:val="24"/>
        </w:rPr>
        <w:t>from</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applicable</w:t>
      </w:r>
      <w:r w:rsidRPr="00576536">
        <w:rPr>
          <w:spacing w:val="-2"/>
          <w:szCs w:val="24"/>
        </w:rPr>
        <w:t xml:space="preserve"> </w:t>
      </w:r>
      <w:r w:rsidRPr="00576536">
        <w:rPr>
          <w:szCs w:val="24"/>
        </w:rPr>
        <w:t xml:space="preserve">cost </w:t>
      </w:r>
      <w:r w:rsidRPr="00576536">
        <w:rPr>
          <w:spacing w:val="-1"/>
          <w:szCs w:val="24"/>
        </w:rPr>
        <w:t>principles.</w:t>
      </w:r>
    </w:p>
    <w:p w14:paraId="1685A8B1" w14:textId="77777777" w:rsidR="00275987" w:rsidRPr="00576536" w:rsidRDefault="00275987" w:rsidP="00275987">
      <w:pPr>
        <w:rPr>
          <w:rFonts w:eastAsia="Arial"/>
        </w:rPr>
      </w:pPr>
    </w:p>
    <w:p w14:paraId="20A55D6D" w14:textId="77777777" w:rsidR="00275987" w:rsidRPr="00576536" w:rsidRDefault="00275987" w:rsidP="00275987">
      <w:pPr>
        <w:pStyle w:val="Heading2"/>
        <w:keepNext w:val="0"/>
        <w:keepLines w:val="0"/>
        <w:widowControl w:val="0"/>
        <w:numPr>
          <w:ilvl w:val="0"/>
          <w:numId w:val="40"/>
        </w:numPr>
        <w:tabs>
          <w:tab w:val="left" w:pos="821"/>
        </w:tabs>
        <w:spacing w:before="0"/>
        <w:rPr>
          <w:rFonts w:ascii="Times New Roman" w:hAnsi="Times New Roman" w:cs="Times New Roman"/>
          <w:b w:val="0"/>
          <w:bCs w:val="0"/>
          <w:color w:val="auto"/>
          <w:sz w:val="24"/>
          <w:szCs w:val="24"/>
        </w:rPr>
      </w:pPr>
      <w:r w:rsidRPr="00576536">
        <w:rPr>
          <w:rFonts w:ascii="Times New Roman" w:hAnsi="Times New Roman" w:cs="Times New Roman"/>
          <w:color w:val="auto"/>
          <w:sz w:val="24"/>
          <w:szCs w:val="24"/>
        </w:rPr>
        <w:lastRenderedPageBreak/>
        <w:t>FLY</w:t>
      </w:r>
      <w:r w:rsidRPr="00576536">
        <w:rPr>
          <w:rFonts w:ascii="Times New Roman" w:hAnsi="Times New Roman" w:cs="Times New Roman"/>
          <w:color w:val="auto"/>
          <w:spacing w:val="2"/>
          <w:sz w:val="24"/>
          <w:szCs w:val="24"/>
        </w:rPr>
        <w:t xml:space="preserve"> </w:t>
      </w:r>
      <w:r w:rsidRPr="00576536">
        <w:rPr>
          <w:rFonts w:ascii="Times New Roman" w:hAnsi="Times New Roman" w:cs="Times New Roman"/>
          <w:color w:val="auto"/>
          <w:spacing w:val="-1"/>
          <w:sz w:val="24"/>
          <w:szCs w:val="24"/>
        </w:rPr>
        <w:t xml:space="preserve">AMERICA </w:t>
      </w:r>
      <w:r w:rsidRPr="00576536">
        <w:rPr>
          <w:rFonts w:ascii="Times New Roman" w:hAnsi="Times New Roman" w:cs="Times New Roman"/>
          <w:color w:val="auto"/>
          <w:spacing w:val="-2"/>
          <w:sz w:val="24"/>
          <w:szCs w:val="24"/>
        </w:rPr>
        <w:t>ACT</w:t>
      </w:r>
      <w:r w:rsidRPr="00576536">
        <w:rPr>
          <w:rFonts w:ascii="Times New Roman" w:hAnsi="Times New Roman" w:cs="Times New Roman"/>
          <w:color w:val="auto"/>
          <w:sz w:val="24"/>
          <w:szCs w:val="24"/>
        </w:rPr>
        <w:t xml:space="preserve"> RESTRICTIONS</w:t>
      </w:r>
    </w:p>
    <w:p w14:paraId="02FDF13F" w14:textId="77777777" w:rsidR="00275987" w:rsidRPr="00576536" w:rsidRDefault="00275987" w:rsidP="00275987">
      <w:pPr>
        <w:rPr>
          <w:rFonts w:eastAsia="Arial"/>
          <w:b/>
          <w:bCs/>
        </w:rPr>
      </w:pPr>
    </w:p>
    <w:p w14:paraId="631CBEC6" w14:textId="77777777" w:rsidR="00275987" w:rsidRPr="00576536" w:rsidRDefault="00275987" w:rsidP="00275987">
      <w:pPr>
        <w:pStyle w:val="BodyText"/>
        <w:widowControl w:val="0"/>
        <w:numPr>
          <w:ilvl w:val="1"/>
          <w:numId w:val="40"/>
        </w:numPr>
        <w:tabs>
          <w:tab w:val="left" w:pos="1541"/>
        </w:tabs>
        <w:overflowPunct/>
        <w:autoSpaceDE/>
        <w:autoSpaceDN/>
        <w:adjustRightInd/>
        <w:ind w:right="336"/>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 use</w:t>
      </w:r>
      <w:r w:rsidRPr="00576536">
        <w:rPr>
          <w:spacing w:val="-2"/>
          <w:szCs w:val="24"/>
        </w:rPr>
        <w:t xml:space="preserve"> </w:t>
      </w:r>
      <w:r w:rsidRPr="00576536">
        <w:rPr>
          <w:szCs w:val="24"/>
        </w:rPr>
        <w:t>U.S. Flag</w:t>
      </w:r>
      <w:r w:rsidRPr="00576536">
        <w:rPr>
          <w:spacing w:val="-2"/>
          <w:szCs w:val="24"/>
        </w:rPr>
        <w:t xml:space="preserve"> </w:t>
      </w:r>
      <w:r w:rsidRPr="00576536">
        <w:rPr>
          <w:szCs w:val="24"/>
        </w:rPr>
        <w:t>Air</w:t>
      </w:r>
      <w:r w:rsidRPr="00576536">
        <w:rPr>
          <w:spacing w:val="-2"/>
          <w:szCs w:val="24"/>
        </w:rPr>
        <w:t xml:space="preserve"> </w:t>
      </w:r>
      <w:r w:rsidRPr="00576536">
        <w:rPr>
          <w:spacing w:val="-1"/>
          <w:szCs w:val="24"/>
        </w:rPr>
        <w:t>Carriers</w:t>
      </w:r>
      <w:r w:rsidRPr="00576536">
        <w:rPr>
          <w:szCs w:val="24"/>
        </w:rPr>
        <w:t xml:space="preserve"> for all </w:t>
      </w:r>
      <w:r w:rsidRPr="00576536">
        <w:rPr>
          <w:spacing w:val="-1"/>
          <w:szCs w:val="24"/>
        </w:rPr>
        <w:t>international</w:t>
      </w:r>
      <w:r w:rsidRPr="00576536">
        <w:rPr>
          <w:szCs w:val="24"/>
        </w:rPr>
        <w:t xml:space="preserve"> air</w:t>
      </w:r>
      <w:r w:rsidRPr="00576536">
        <w:rPr>
          <w:spacing w:val="49"/>
          <w:szCs w:val="24"/>
        </w:rPr>
        <w:t xml:space="preserve"> </w:t>
      </w:r>
      <w:r w:rsidRPr="00576536">
        <w:rPr>
          <w:spacing w:val="-1"/>
          <w:szCs w:val="24"/>
        </w:rPr>
        <w:t>transportation</w:t>
      </w:r>
      <w:r w:rsidRPr="00576536">
        <w:rPr>
          <w:spacing w:val="-2"/>
          <w:szCs w:val="24"/>
        </w:rPr>
        <w:t xml:space="preserve"> </w:t>
      </w:r>
      <w:r w:rsidRPr="00576536">
        <w:rPr>
          <w:spacing w:val="-1"/>
          <w:szCs w:val="24"/>
        </w:rPr>
        <w:t>(including</w:t>
      </w:r>
      <w:r w:rsidRPr="00576536">
        <w:rPr>
          <w:spacing w:val="-2"/>
          <w:szCs w:val="24"/>
        </w:rPr>
        <w:t xml:space="preserve"> </w:t>
      </w:r>
      <w:r w:rsidRPr="00576536">
        <w:rPr>
          <w:szCs w:val="24"/>
        </w:rPr>
        <w:t>personal</w:t>
      </w:r>
      <w:r w:rsidRPr="00576536">
        <w:rPr>
          <w:spacing w:val="-3"/>
          <w:szCs w:val="24"/>
        </w:rPr>
        <w:t xml:space="preserve"> </w:t>
      </w:r>
      <w:r w:rsidRPr="00576536">
        <w:rPr>
          <w:spacing w:val="-1"/>
          <w:szCs w:val="24"/>
        </w:rPr>
        <w:t>effects)</w:t>
      </w:r>
      <w:r w:rsidRPr="00576536">
        <w:rPr>
          <w:spacing w:val="-3"/>
          <w:szCs w:val="24"/>
        </w:rPr>
        <w:t xml:space="preserve"> </w:t>
      </w:r>
      <w:r w:rsidRPr="00576536">
        <w:rPr>
          <w:szCs w:val="24"/>
        </w:rPr>
        <w:t>funded</w:t>
      </w:r>
      <w:r w:rsidRPr="00576536">
        <w:rPr>
          <w:spacing w:val="-2"/>
          <w:szCs w:val="24"/>
        </w:rPr>
        <w:t xml:space="preserve"> </w:t>
      </w:r>
      <w:r w:rsidRPr="00576536">
        <w:rPr>
          <w:szCs w:val="24"/>
        </w:rPr>
        <w:t>by</w:t>
      </w:r>
      <w:r w:rsidRPr="00576536">
        <w:rPr>
          <w:spacing w:val="-3"/>
          <w:szCs w:val="24"/>
        </w:rPr>
        <w:t xml:space="preserve"> </w:t>
      </w:r>
      <w:r w:rsidRPr="00576536">
        <w:rPr>
          <w:szCs w:val="24"/>
        </w:rPr>
        <w:t xml:space="preserve">this </w:t>
      </w:r>
      <w:r w:rsidRPr="00576536">
        <w:rPr>
          <w:spacing w:val="-1"/>
          <w:szCs w:val="24"/>
        </w:rPr>
        <w:t>award</w:t>
      </w:r>
      <w:r w:rsidRPr="00576536">
        <w:rPr>
          <w:szCs w:val="24"/>
        </w:rPr>
        <w:t xml:space="preserve"> </w:t>
      </w:r>
      <w:r w:rsidRPr="00576536">
        <w:rPr>
          <w:spacing w:val="-1"/>
          <w:szCs w:val="24"/>
        </w:rPr>
        <w:t>pursuant</w:t>
      </w:r>
      <w:r w:rsidRPr="00576536">
        <w:rPr>
          <w:spacing w:val="71"/>
          <w:szCs w:val="24"/>
        </w:rPr>
        <w:t xml:space="preserve"> </w:t>
      </w:r>
      <w:r w:rsidRPr="00576536">
        <w:rPr>
          <w:szCs w:val="24"/>
        </w:rPr>
        <w:t>to</w:t>
      </w:r>
      <w:r w:rsidRPr="00576536">
        <w:rPr>
          <w:spacing w:val="1"/>
          <w:szCs w:val="24"/>
        </w:rPr>
        <w:t xml:space="preserve"> </w:t>
      </w:r>
      <w:r w:rsidRPr="00576536">
        <w:rPr>
          <w:spacing w:val="-1"/>
          <w:szCs w:val="24"/>
        </w:rPr>
        <w:t>the</w:t>
      </w:r>
      <w:r w:rsidRPr="00576536">
        <w:rPr>
          <w:szCs w:val="24"/>
        </w:rPr>
        <w:t xml:space="preserve"> Fly</w:t>
      </w:r>
      <w:r w:rsidRPr="00576536">
        <w:rPr>
          <w:spacing w:val="-3"/>
          <w:szCs w:val="24"/>
        </w:rPr>
        <w:t xml:space="preserve"> </w:t>
      </w:r>
      <w:r w:rsidRPr="00576536">
        <w:rPr>
          <w:spacing w:val="-1"/>
          <w:szCs w:val="24"/>
        </w:rPr>
        <w:t>America</w:t>
      </w:r>
      <w:r w:rsidRPr="00576536">
        <w:rPr>
          <w:spacing w:val="-2"/>
          <w:szCs w:val="24"/>
        </w:rPr>
        <w:t xml:space="preserve"> </w:t>
      </w:r>
      <w:r w:rsidRPr="00576536">
        <w:rPr>
          <w:szCs w:val="24"/>
        </w:rPr>
        <w:t>Act</w:t>
      </w:r>
      <w:r w:rsidRPr="00576536">
        <w:rPr>
          <w:spacing w:val="-2"/>
          <w:szCs w:val="24"/>
        </w:rPr>
        <w:t xml:space="preserve"> </w:t>
      </w:r>
      <w:r w:rsidRPr="00576536">
        <w:rPr>
          <w:szCs w:val="24"/>
        </w:rPr>
        <w:t>and its</w:t>
      </w:r>
      <w:r w:rsidRPr="00576536">
        <w:rPr>
          <w:spacing w:val="-2"/>
          <w:szCs w:val="24"/>
        </w:rPr>
        <w:t xml:space="preserve"> </w:t>
      </w:r>
      <w:r w:rsidRPr="00576536">
        <w:rPr>
          <w:spacing w:val="-1"/>
          <w:szCs w:val="24"/>
        </w:rPr>
        <w:t>implementing</w:t>
      </w:r>
      <w:r w:rsidRPr="00576536">
        <w:rPr>
          <w:spacing w:val="-2"/>
          <w:szCs w:val="24"/>
        </w:rPr>
        <w:t xml:space="preserve"> </w:t>
      </w:r>
      <w:r w:rsidRPr="00576536">
        <w:rPr>
          <w:spacing w:val="-1"/>
          <w:szCs w:val="24"/>
        </w:rPr>
        <w:t>regulations</w:t>
      </w:r>
      <w:r w:rsidRPr="00576536">
        <w:rPr>
          <w:szCs w:val="24"/>
        </w:rPr>
        <w:t xml:space="preserve"> </w:t>
      </w:r>
      <w:r w:rsidRPr="00576536">
        <w:rPr>
          <w:spacing w:val="-1"/>
          <w:szCs w:val="24"/>
        </w:rPr>
        <w:t>to</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extent</w:t>
      </w:r>
      <w:r w:rsidRPr="00576536">
        <w:rPr>
          <w:spacing w:val="53"/>
          <w:szCs w:val="24"/>
        </w:rPr>
        <w:t xml:space="preserve"> </w:t>
      </w:r>
      <w:r w:rsidRPr="00576536">
        <w:rPr>
          <w:spacing w:val="-1"/>
          <w:szCs w:val="24"/>
        </w:rPr>
        <w:t>service</w:t>
      </w:r>
      <w:r w:rsidRPr="00576536">
        <w:rPr>
          <w:szCs w:val="24"/>
        </w:rPr>
        <w:t xml:space="preserve"> by</w:t>
      </w:r>
      <w:r w:rsidRPr="00576536">
        <w:rPr>
          <w:spacing w:val="-3"/>
          <w:szCs w:val="24"/>
        </w:rPr>
        <w:t xml:space="preserve"> </w:t>
      </w:r>
      <w:r w:rsidRPr="00576536">
        <w:rPr>
          <w:szCs w:val="24"/>
        </w:rPr>
        <w:t xml:space="preserve">such </w:t>
      </w:r>
      <w:r w:rsidRPr="00576536">
        <w:rPr>
          <w:spacing w:val="-1"/>
          <w:szCs w:val="24"/>
        </w:rPr>
        <w:t>carriers</w:t>
      </w:r>
      <w:r w:rsidRPr="00576536">
        <w:rPr>
          <w:szCs w:val="24"/>
        </w:rPr>
        <w:t xml:space="preserve"> is </w:t>
      </w:r>
      <w:r w:rsidRPr="00576536">
        <w:rPr>
          <w:spacing w:val="-1"/>
          <w:szCs w:val="24"/>
        </w:rPr>
        <w:t>available.</w:t>
      </w:r>
    </w:p>
    <w:p w14:paraId="60CF974F" w14:textId="77777777" w:rsidR="00275987" w:rsidRPr="00576536" w:rsidRDefault="00275987" w:rsidP="00275987">
      <w:pPr>
        <w:spacing w:before="1"/>
        <w:rPr>
          <w:rFonts w:eastAsia="Arial"/>
        </w:rPr>
      </w:pPr>
    </w:p>
    <w:p w14:paraId="16EC9954" w14:textId="77777777" w:rsidR="00275987" w:rsidRPr="00576536" w:rsidRDefault="00275987" w:rsidP="00275987">
      <w:pPr>
        <w:pStyle w:val="BodyText"/>
        <w:widowControl w:val="0"/>
        <w:numPr>
          <w:ilvl w:val="1"/>
          <w:numId w:val="40"/>
        </w:numPr>
        <w:tabs>
          <w:tab w:val="left" w:pos="1541"/>
        </w:tabs>
        <w:overflowPunct/>
        <w:autoSpaceDE/>
        <w:autoSpaceDN/>
        <w:adjustRightInd/>
        <w:ind w:right="159"/>
        <w:textAlignment w:val="auto"/>
        <w:rPr>
          <w:szCs w:val="24"/>
        </w:rPr>
      </w:pPr>
      <w:r w:rsidRPr="00576536">
        <w:rPr>
          <w:szCs w:val="24"/>
        </w:rPr>
        <w:t>In</w:t>
      </w:r>
      <w:r w:rsidRPr="00576536">
        <w:rPr>
          <w:spacing w:val="1"/>
          <w:szCs w:val="24"/>
        </w:rPr>
        <w:t xml:space="preserve"> </w:t>
      </w:r>
      <w:r w:rsidRPr="00576536">
        <w:rPr>
          <w:spacing w:val="-1"/>
          <w:szCs w:val="24"/>
        </w:rPr>
        <w:t>the</w:t>
      </w:r>
      <w:r w:rsidRPr="00576536">
        <w:rPr>
          <w:szCs w:val="24"/>
        </w:rPr>
        <w:t xml:space="preserve"> </w:t>
      </w:r>
      <w:r w:rsidRPr="00576536">
        <w:rPr>
          <w:spacing w:val="-1"/>
          <w:szCs w:val="24"/>
        </w:rPr>
        <w:t>event</w:t>
      </w:r>
      <w:r w:rsidRPr="00576536">
        <w:rPr>
          <w:spacing w:val="-2"/>
          <w:szCs w:val="24"/>
        </w:rPr>
        <w:t xml:space="preserve"> </w:t>
      </w:r>
      <w:r w:rsidRPr="00576536">
        <w:rPr>
          <w:spacing w:val="-1"/>
          <w:szCs w:val="24"/>
        </w:rPr>
        <w:t>that</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w:t>
      </w:r>
      <w:r w:rsidRPr="00576536">
        <w:rPr>
          <w:spacing w:val="-1"/>
          <w:szCs w:val="24"/>
        </w:rPr>
        <w:t>selects</w:t>
      </w:r>
      <w:r w:rsidRPr="00576536">
        <w:rPr>
          <w:szCs w:val="24"/>
        </w:rPr>
        <w:t xml:space="preserve"> a</w:t>
      </w:r>
      <w:r w:rsidRPr="00576536">
        <w:rPr>
          <w:spacing w:val="-1"/>
          <w:szCs w:val="24"/>
        </w:rPr>
        <w:t xml:space="preserve"> carrier</w:t>
      </w:r>
      <w:r w:rsidRPr="00576536">
        <w:rPr>
          <w:szCs w:val="24"/>
        </w:rPr>
        <w:t xml:space="preserve"> </w:t>
      </w:r>
      <w:r w:rsidRPr="00576536">
        <w:rPr>
          <w:spacing w:val="-1"/>
          <w:szCs w:val="24"/>
        </w:rPr>
        <w:t>other</w:t>
      </w:r>
      <w:r w:rsidRPr="00576536">
        <w:rPr>
          <w:szCs w:val="24"/>
        </w:rPr>
        <w:t xml:space="preserve"> </w:t>
      </w:r>
      <w:r w:rsidRPr="00576536">
        <w:rPr>
          <w:spacing w:val="-1"/>
          <w:szCs w:val="24"/>
        </w:rPr>
        <w:t>than</w:t>
      </w:r>
      <w:r w:rsidRPr="00576536">
        <w:rPr>
          <w:szCs w:val="24"/>
        </w:rPr>
        <w:t xml:space="preserve"> a</w:t>
      </w:r>
      <w:r w:rsidRPr="00576536">
        <w:rPr>
          <w:spacing w:val="-1"/>
          <w:szCs w:val="24"/>
        </w:rPr>
        <w:t xml:space="preserve"> </w:t>
      </w:r>
      <w:r w:rsidRPr="00576536">
        <w:rPr>
          <w:szCs w:val="24"/>
        </w:rPr>
        <w:t>U.S. Flag</w:t>
      </w:r>
      <w:r w:rsidRPr="00576536">
        <w:rPr>
          <w:spacing w:val="-4"/>
          <w:szCs w:val="24"/>
        </w:rPr>
        <w:t xml:space="preserve"> </w:t>
      </w:r>
      <w:r w:rsidRPr="00576536">
        <w:rPr>
          <w:szCs w:val="24"/>
        </w:rPr>
        <w:t>Air</w:t>
      </w:r>
      <w:r w:rsidRPr="00576536">
        <w:rPr>
          <w:spacing w:val="63"/>
          <w:szCs w:val="24"/>
        </w:rPr>
        <w:t xml:space="preserve"> </w:t>
      </w:r>
      <w:r w:rsidRPr="00576536">
        <w:rPr>
          <w:spacing w:val="-1"/>
          <w:szCs w:val="24"/>
        </w:rPr>
        <w:t>Carrier</w:t>
      </w:r>
      <w:r w:rsidRPr="00576536">
        <w:rPr>
          <w:szCs w:val="24"/>
        </w:rPr>
        <w:t xml:space="preserve"> for </w:t>
      </w:r>
      <w:r w:rsidRPr="00576536">
        <w:rPr>
          <w:spacing w:val="-1"/>
          <w:szCs w:val="24"/>
        </w:rPr>
        <w:t>international</w:t>
      </w:r>
      <w:r w:rsidRPr="00576536">
        <w:rPr>
          <w:spacing w:val="-3"/>
          <w:szCs w:val="24"/>
        </w:rPr>
        <w:t xml:space="preserve"> </w:t>
      </w:r>
      <w:r w:rsidRPr="00576536">
        <w:rPr>
          <w:szCs w:val="24"/>
        </w:rPr>
        <w:t>air</w:t>
      </w:r>
      <w:r w:rsidRPr="00576536">
        <w:rPr>
          <w:spacing w:val="-2"/>
          <w:szCs w:val="24"/>
        </w:rPr>
        <w:t xml:space="preserve"> </w:t>
      </w:r>
      <w:r w:rsidRPr="00576536">
        <w:rPr>
          <w:spacing w:val="-1"/>
          <w:szCs w:val="24"/>
        </w:rPr>
        <w:t>transportation,</w:t>
      </w:r>
      <w:r w:rsidRPr="00576536">
        <w:rPr>
          <w:szCs w:val="24"/>
        </w:rPr>
        <w:t xml:space="preserve"> in</w:t>
      </w:r>
      <w:r w:rsidRPr="00576536">
        <w:rPr>
          <w:spacing w:val="-2"/>
          <w:szCs w:val="24"/>
        </w:rPr>
        <w:t xml:space="preserve"> </w:t>
      </w:r>
      <w:r w:rsidRPr="00576536">
        <w:rPr>
          <w:spacing w:val="-1"/>
          <w:szCs w:val="24"/>
        </w:rPr>
        <w:t>order</w:t>
      </w:r>
      <w:r w:rsidRPr="00576536">
        <w:rPr>
          <w:spacing w:val="-3"/>
          <w:szCs w:val="24"/>
        </w:rPr>
        <w:t xml:space="preserve"> </w:t>
      </w:r>
      <w:r w:rsidRPr="00576536">
        <w:rPr>
          <w:szCs w:val="24"/>
        </w:rPr>
        <w:t xml:space="preserve">for </w:t>
      </w:r>
      <w:r w:rsidRPr="00576536">
        <w:rPr>
          <w:spacing w:val="-1"/>
          <w:szCs w:val="24"/>
        </w:rPr>
        <w:t>the</w:t>
      </w:r>
      <w:r w:rsidRPr="00576536">
        <w:rPr>
          <w:szCs w:val="24"/>
        </w:rPr>
        <w:t xml:space="preserve"> </w:t>
      </w:r>
      <w:r w:rsidRPr="00576536">
        <w:rPr>
          <w:spacing w:val="-1"/>
          <w:szCs w:val="24"/>
        </w:rPr>
        <w:t>costs</w:t>
      </w:r>
      <w:r w:rsidRPr="00576536">
        <w:rPr>
          <w:szCs w:val="24"/>
        </w:rPr>
        <w:t xml:space="preserve"> </w:t>
      </w:r>
      <w:r w:rsidRPr="00576536">
        <w:rPr>
          <w:spacing w:val="-1"/>
          <w:szCs w:val="24"/>
        </w:rPr>
        <w:t>of</w:t>
      </w:r>
      <w:r w:rsidRPr="00576536">
        <w:rPr>
          <w:szCs w:val="24"/>
        </w:rPr>
        <w:t xml:space="preserve"> </w:t>
      </w:r>
      <w:r w:rsidRPr="00576536">
        <w:rPr>
          <w:spacing w:val="-1"/>
          <w:szCs w:val="24"/>
        </w:rPr>
        <w:t>such</w:t>
      </w:r>
      <w:r w:rsidRPr="00576536">
        <w:rPr>
          <w:spacing w:val="83"/>
          <w:szCs w:val="24"/>
        </w:rPr>
        <w:t xml:space="preserve"> </w:t>
      </w:r>
      <w:r w:rsidRPr="00576536">
        <w:rPr>
          <w:spacing w:val="-1"/>
          <w:szCs w:val="24"/>
        </w:rPr>
        <w:t>international</w:t>
      </w:r>
      <w:r w:rsidRPr="00576536">
        <w:rPr>
          <w:spacing w:val="-3"/>
          <w:szCs w:val="24"/>
        </w:rPr>
        <w:t xml:space="preserve"> </w:t>
      </w:r>
      <w:r w:rsidRPr="00576536">
        <w:rPr>
          <w:szCs w:val="24"/>
        </w:rPr>
        <w:t>air</w:t>
      </w:r>
      <w:r w:rsidRPr="00576536">
        <w:rPr>
          <w:spacing w:val="-2"/>
          <w:szCs w:val="24"/>
        </w:rPr>
        <w:t xml:space="preserve"> </w:t>
      </w:r>
      <w:r w:rsidRPr="00576536">
        <w:rPr>
          <w:spacing w:val="-1"/>
          <w:szCs w:val="24"/>
        </w:rPr>
        <w:t xml:space="preserve">transportation </w:t>
      </w:r>
      <w:r w:rsidRPr="00576536">
        <w:rPr>
          <w:szCs w:val="24"/>
        </w:rPr>
        <w:t>to</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allowable,</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75"/>
          <w:szCs w:val="24"/>
        </w:rPr>
        <w:t xml:space="preserve"> </w:t>
      </w:r>
      <w:r w:rsidRPr="00576536">
        <w:rPr>
          <w:spacing w:val="-1"/>
          <w:szCs w:val="24"/>
        </w:rPr>
        <w:t>document</w:t>
      </w:r>
      <w:r w:rsidRPr="00576536">
        <w:rPr>
          <w:szCs w:val="24"/>
        </w:rPr>
        <w:t xml:space="preserve"> </w:t>
      </w:r>
      <w:r w:rsidRPr="00576536">
        <w:rPr>
          <w:spacing w:val="-1"/>
          <w:szCs w:val="24"/>
        </w:rPr>
        <w:t>such</w:t>
      </w:r>
      <w:r w:rsidRPr="00576536">
        <w:rPr>
          <w:szCs w:val="24"/>
        </w:rPr>
        <w:t xml:space="preserve"> </w:t>
      </w:r>
      <w:r w:rsidRPr="00576536">
        <w:rPr>
          <w:spacing w:val="-1"/>
          <w:szCs w:val="24"/>
        </w:rPr>
        <w:t xml:space="preserve">transportation </w:t>
      </w:r>
      <w:r w:rsidRPr="00576536">
        <w:rPr>
          <w:szCs w:val="24"/>
        </w:rPr>
        <w:t xml:space="preserve">in </w:t>
      </w:r>
      <w:r w:rsidRPr="00576536">
        <w:rPr>
          <w:spacing w:val="-1"/>
          <w:szCs w:val="24"/>
        </w:rPr>
        <w:t>accordance</w:t>
      </w:r>
      <w:r w:rsidRPr="00576536">
        <w:rPr>
          <w:spacing w:val="3"/>
          <w:szCs w:val="24"/>
        </w:rPr>
        <w:t xml:space="preserve"> </w:t>
      </w:r>
      <w:r w:rsidRPr="00576536">
        <w:rPr>
          <w:spacing w:val="-1"/>
          <w:szCs w:val="24"/>
        </w:rPr>
        <w:t>with</w:t>
      </w:r>
      <w:r w:rsidRPr="00576536">
        <w:rPr>
          <w:szCs w:val="24"/>
        </w:rPr>
        <w:t xml:space="preserve"> this </w:t>
      </w:r>
      <w:r w:rsidRPr="00576536">
        <w:rPr>
          <w:spacing w:val="-1"/>
          <w:szCs w:val="24"/>
        </w:rPr>
        <w:t>provision</w:t>
      </w:r>
      <w:r w:rsidRPr="00576536">
        <w:rPr>
          <w:szCs w:val="24"/>
        </w:rPr>
        <w:t xml:space="preserve"> and</w:t>
      </w:r>
      <w:r w:rsidRPr="00576536">
        <w:rPr>
          <w:spacing w:val="57"/>
          <w:szCs w:val="24"/>
        </w:rPr>
        <w:t xml:space="preserve"> </w:t>
      </w:r>
      <w:r w:rsidRPr="00576536">
        <w:rPr>
          <w:spacing w:val="-1"/>
          <w:szCs w:val="24"/>
        </w:rPr>
        <w:t>maintain</w:t>
      </w:r>
      <w:r w:rsidRPr="00576536">
        <w:rPr>
          <w:szCs w:val="24"/>
        </w:rPr>
        <w:t xml:space="preserve"> </w:t>
      </w:r>
      <w:r w:rsidRPr="00576536">
        <w:rPr>
          <w:spacing w:val="-1"/>
          <w:szCs w:val="24"/>
        </w:rPr>
        <w:t>such</w:t>
      </w:r>
      <w:r w:rsidRPr="00576536">
        <w:rPr>
          <w:spacing w:val="-2"/>
          <w:szCs w:val="24"/>
        </w:rPr>
        <w:t xml:space="preserve"> </w:t>
      </w:r>
      <w:r w:rsidRPr="00576536">
        <w:rPr>
          <w:spacing w:val="-1"/>
          <w:szCs w:val="24"/>
        </w:rPr>
        <w:t>documentation</w:t>
      </w:r>
      <w:r w:rsidRPr="00576536">
        <w:rPr>
          <w:szCs w:val="24"/>
        </w:rPr>
        <w:t xml:space="preserve"> </w:t>
      </w:r>
      <w:r w:rsidRPr="00576536">
        <w:rPr>
          <w:spacing w:val="-1"/>
          <w:szCs w:val="24"/>
        </w:rPr>
        <w:t>pursuant</w:t>
      </w:r>
      <w:r w:rsidRPr="00576536">
        <w:rPr>
          <w:szCs w:val="24"/>
        </w:rPr>
        <w:t xml:space="preserve"> </w:t>
      </w:r>
      <w:r w:rsidRPr="00576536">
        <w:rPr>
          <w:spacing w:val="-1"/>
          <w:szCs w:val="24"/>
        </w:rPr>
        <w:t>to</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Standard</w:t>
      </w:r>
      <w:r w:rsidRPr="00576536">
        <w:rPr>
          <w:spacing w:val="-2"/>
          <w:szCs w:val="24"/>
        </w:rPr>
        <w:t xml:space="preserve"> </w:t>
      </w:r>
      <w:r w:rsidRPr="00576536">
        <w:rPr>
          <w:spacing w:val="-1"/>
          <w:szCs w:val="24"/>
        </w:rPr>
        <w:t>Provision,</w:t>
      </w:r>
      <w:r w:rsidRPr="00576536">
        <w:rPr>
          <w:spacing w:val="73"/>
          <w:szCs w:val="24"/>
        </w:rPr>
        <w:t xml:space="preserve"> </w:t>
      </w:r>
      <w:r w:rsidRPr="00576536">
        <w:rPr>
          <w:spacing w:val="-1"/>
          <w:szCs w:val="24"/>
        </w:rPr>
        <w:t>“Accounting,</w:t>
      </w:r>
      <w:r w:rsidRPr="00576536">
        <w:rPr>
          <w:szCs w:val="24"/>
        </w:rPr>
        <w:t xml:space="preserve"> Audit</w:t>
      </w:r>
      <w:r w:rsidRPr="00576536">
        <w:rPr>
          <w:spacing w:val="-3"/>
          <w:szCs w:val="24"/>
        </w:rPr>
        <w:t xml:space="preserve"> </w:t>
      </w:r>
      <w:r w:rsidRPr="00576536">
        <w:rPr>
          <w:spacing w:val="-1"/>
          <w:szCs w:val="24"/>
        </w:rPr>
        <w:t>and</w:t>
      </w:r>
      <w:r w:rsidRPr="00576536">
        <w:rPr>
          <w:spacing w:val="-2"/>
          <w:szCs w:val="24"/>
        </w:rPr>
        <w:t xml:space="preserve"> </w:t>
      </w:r>
      <w:r w:rsidRPr="00576536">
        <w:rPr>
          <w:szCs w:val="24"/>
        </w:rPr>
        <w:t>Records.”</w:t>
      </w:r>
      <w:r w:rsidRPr="00576536">
        <w:rPr>
          <w:spacing w:val="63"/>
          <w:szCs w:val="24"/>
        </w:rPr>
        <w:t xml:space="preserve"> </w:t>
      </w:r>
      <w:r w:rsidRPr="00576536">
        <w:rPr>
          <w:spacing w:val="-1"/>
          <w:szCs w:val="24"/>
        </w:rPr>
        <w:t>The</w:t>
      </w:r>
      <w:r w:rsidRPr="00576536">
        <w:rPr>
          <w:szCs w:val="24"/>
        </w:rPr>
        <w:t xml:space="preserve"> </w:t>
      </w:r>
      <w:r w:rsidRPr="00576536">
        <w:rPr>
          <w:spacing w:val="-1"/>
          <w:szCs w:val="24"/>
        </w:rPr>
        <w:t>documentation</w:t>
      </w:r>
      <w:r w:rsidRPr="00576536">
        <w:rPr>
          <w:spacing w:val="-2"/>
          <w:szCs w:val="24"/>
        </w:rPr>
        <w:t xml:space="preserve"> </w:t>
      </w:r>
      <w:r w:rsidRPr="00576536">
        <w:rPr>
          <w:spacing w:val="-1"/>
          <w:szCs w:val="24"/>
        </w:rPr>
        <w:t>must</w:t>
      </w:r>
      <w:r w:rsidRPr="00576536">
        <w:rPr>
          <w:szCs w:val="24"/>
        </w:rPr>
        <w:t xml:space="preserve"> </w:t>
      </w:r>
      <w:r w:rsidRPr="00576536">
        <w:rPr>
          <w:spacing w:val="-1"/>
          <w:szCs w:val="24"/>
        </w:rPr>
        <w:t>use</w:t>
      </w:r>
      <w:r w:rsidRPr="00576536">
        <w:rPr>
          <w:szCs w:val="24"/>
        </w:rPr>
        <w:t xml:space="preserve"> </w:t>
      </w:r>
      <w:r w:rsidRPr="00576536">
        <w:rPr>
          <w:spacing w:val="-1"/>
          <w:szCs w:val="24"/>
        </w:rPr>
        <w:t>one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49"/>
          <w:szCs w:val="24"/>
        </w:rPr>
        <w:t xml:space="preserve"> </w:t>
      </w:r>
      <w:r w:rsidRPr="00576536">
        <w:rPr>
          <w:spacing w:val="-1"/>
          <w:szCs w:val="24"/>
        </w:rPr>
        <w:t xml:space="preserve">following </w:t>
      </w:r>
      <w:r w:rsidRPr="00576536">
        <w:rPr>
          <w:szCs w:val="24"/>
        </w:rPr>
        <w:t xml:space="preserve">reasons or </w:t>
      </w:r>
      <w:r w:rsidRPr="00576536">
        <w:rPr>
          <w:spacing w:val="-1"/>
          <w:szCs w:val="24"/>
        </w:rPr>
        <w:t>other</w:t>
      </w:r>
      <w:r w:rsidRPr="00576536">
        <w:rPr>
          <w:szCs w:val="24"/>
        </w:rPr>
        <w:t xml:space="preserve"> </w:t>
      </w:r>
      <w:r w:rsidRPr="00576536">
        <w:rPr>
          <w:spacing w:val="-1"/>
          <w:szCs w:val="24"/>
        </w:rPr>
        <w:t>exception</w:t>
      </w:r>
      <w:r w:rsidRPr="00576536">
        <w:rPr>
          <w:szCs w:val="24"/>
        </w:rPr>
        <w:t xml:space="preserve"> </w:t>
      </w:r>
      <w:r w:rsidRPr="00576536">
        <w:rPr>
          <w:spacing w:val="-1"/>
          <w:szCs w:val="24"/>
        </w:rPr>
        <w:t>under</w:t>
      </w:r>
      <w:r w:rsidRPr="00576536">
        <w:rPr>
          <w:szCs w:val="24"/>
        </w:rPr>
        <w:t xml:space="preserve"> </w:t>
      </w:r>
      <w:r w:rsidRPr="00576536">
        <w:rPr>
          <w:spacing w:val="-2"/>
          <w:szCs w:val="24"/>
        </w:rPr>
        <w:t>the</w:t>
      </w:r>
      <w:r w:rsidRPr="00576536">
        <w:rPr>
          <w:szCs w:val="24"/>
        </w:rPr>
        <w:t xml:space="preserve"> Fly</w:t>
      </w:r>
      <w:r w:rsidRPr="00576536">
        <w:rPr>
          <w:spacing w:val="-3"/>
          <w:szCs w:val="24"/>
        </w:rPr>
        <w:t xml:space="preserve"> </w:t>
      </w:r>
      <w:r w:rsidRPr="00576536">
        <w:rPr>
          <w:spacing w:val="-1"/>
          <w:szCs w:val="24"/>
        </w:rPr>
        <w:t>America</w:t>
      </w:r>
      <w:r w:rsidRPr="00576536">
        <w:rPr>
          <w:szCs w:val="24"/>
        </w:rPr>
        <w:t xml:space="preserve"> </w:t>
      </w:r>
      <w:r w:rsidRPr="00576536">
        <w:rPr>
          <w:spacing w:val="-1"/>
          <w:szCs w:val="24"/>
        </w:rPr>
        <w:t>Act:</w:t>
      </w:r>
    </w:p>
    <w:p w14:paraId="6D718C41" w14:textId="77777777" w:rsidR="00275987" w:rsidRPr="00576536" w:rsidRDefault="00275987" w:rsidP="00275987">
      <w:pPr>
        <w:spacing w:before="1"/>
        <w:rPr>
          <w:rFonts w:eastAsia="Arial"/>
        </w:rPr>
      </w:pPr>
    </w:p>
    <w:p w14:paraId="381E92A0" w14:textId="77777777" w:rsidR="00275987" w:rsidRPr="00576536" w:rsidRDefault="00275987" w:rsidP="00275987">
      <w:pPr>
        <w:widowControl w:val="0"/>
        <w:numPr>
          <w:ilvl w:val="2"/>
          <w:numId w:val="40"/>
        </w:numPr>
        <w:tabs>
          <w:tab w:val="left" w:pos="2261"/>
        </w:tabs>
        <w:spacing w:before="69"/>
        <w:ind w:right="230"/>
        <w:rPr>
          <w:rFonts w:eastAsia="Arial"/>
        </w:rPr>
      </w:pPr>
      <w:r w:rsidRPr="00576536">
        <w:rPr>
          <w:rFonts w:eastAsia="Arial"/>
          <w:spacing w:val="-1"/>
        </w:rPr>
        <w:t>The</w:t>
      </w:r>
      <w:r w:rsidRPr="00576536">
        <w:rPr>
          <w:rFonts w:eastAsia="Arial"/>
        </w:rPr>
        <w:t xml:space="preserve"> </w:t>
      </w:r>
      <w:r w:rsidRPr="00576536">
        <w:rPr>
          <w:rFonts w:eastAsia="Arial"/>
          <w:spacing w:val="-1"/>
        </w:rPr>
        <w:t>recipient</w:t>
      </w:r>
      <w:r w:rsidRPr="00576536">
        <w:rPr>
          <w:rFonts w:eastAsia="Arial"/>
        </w:rPr>
        <w:t xml:space="preserve"> </w:t>
      </w:r>
      <w:r w:rsidRPr="00576536">
        <w:rPr>
          <w:rFonts w:eastAsia="Arial"/>
          <w:spacing w:val="-1"/>
        </w:rPr>
        <w:t>uses</w:t>
      </w:r>
      <w:r w:rsidRPr="00576536">
        <w:rPr>
          <w:rFonts w:eastAsia="Arial"/>
        </w:rPr>
        <w:t xml:space="preserve"> a</w:t>
      </w:r>
      <w:r w:rsidRPr="00576536">
        <w:rPr>
          <w:rFonts w:eastAsia="Arial"/>
          <w:spacing w:val="-1"/>
        </w:rPr>
        <w:t xml:space="preserve"> European</w:t>
      </w:r>
      <w:r w:rsidRPr="00576536">
        <w:rPr>
          <w:rFonts w:eastAsia="Arial"/>
          <w:spacing w:val="4"/>
        </w:rPr>
        <w:t xml:space="preserve"> </w:t>
      </w:r>
      <w:r w:rsidRPr="00576536">
        <w:rPr>
          <w:rFonts w:eastAsia="Arial"/>
          <w:spacing w:val="-1"/>
        </w:rPr>
        <w:t>Union</w:t>
      </w:r>
      <w:r w:rsidRPr="00576536">
        <w:rPr>
          <w:rFonts w:eastAsia="Arial"/>
        </w:rPr>
        <w:t xml:space="preserve"> (EU)</w:t>
      </w:r>
      <w:r w:rsidRPr="00576536">
        <w:rPr>
          <w:rFonts w:eastAsia="Arial"/>
          <w:spacing w:val="-3"/>
        </w:rPr>
        <w:t xml:space="preserve"> </w:t>
      </w:r>
      <w:r w:rsidRPr="00576536">
        <w:rPr>
          <w:rFonts w:eastAsia="Arial"/>
        </w:rPr>
        <w:t>flag</w:t>
      </w:r>
      <w:r w:rsidRPr="00576536">
        <w:rPr>
          <w:rFonts w:eastAsia="Arial"/>
          <w:spacing w:val="-2"/>
        </w:rPr>
        <w:t xml:space="preserve"> </w:t>
      </w:r>
      <w:r w:rsidRPr="00576536">
        <w:rPr>
          <w:rFonts w:eastAsia="Arial"/>
        </w:rPr>
        <w:t>air</w:t>
      </w:r>
      <w:r w:rsidRPr="00576536">
        <w:rPr>
          <w:rFonts w:eastAsia="Arial"/>
          <w:spacing w:val="-2"/>
        </w:rPr>
        <w:t xml:space="preserve"> </w:t>
      </w:r>
      <w:r w:rsidRPr="00576536">
        <w:rPr>
          <w:rFonts w:eastAsia="Arial"/>
          <w:spacing w:val="-1"/>
        </w:rPr>
        <w:t>carrier,</w:t>
      </w:r>
      <w:r w:rsidRPr="00576536">
        <w:rPr>
          <w:rFonts w:eastAsia="Arial"/>
        </w:rPr>
        <w:t xml:space="preserve"> </w:t>
      </w:r>
      <w:r w:rsidRPr="00576536">
        <w:rPr>
          <w:rFonts w:eastAsia="Arial"/>
          <w:spacing w:val="-1"/>
        </w:rPr>
        <w:t>which</w:t>
      </w:r>
      <w:r w:rsidRPr="00576536">
        <w:rPr>
          <w:rFonts w:eastAsia="Arial"/>
        </w:rPr>
        <w:t xml:space="preserve"> is</w:t>
      </w:r>
      <w:r w:rsidRPr="00576536">
        <w:rPr>
          <w:rFonts w:eastAsia="Arial"/>
          <w:spacing w:val="53"/>
        </w:rPr>
        <w:t xml:space="preserve"> </w:t>
      </w:r>
      <w:r w:rsidRPr="00576536">
        <w:rPr>
          <w:rFonts w:eastAsia="Arial"/>
        </w:rPr>
        <w:t xml:space="preserve">an </w:t>
      </w:r>
      <w:r w:rsidRPr="00576536">
        <w:rPr>
          <w:rFonts w:eastAsia="Arial"/>
          <w:spacing w:val="-1"/>
        </w:rPr>
        <w:t>airline</w:t>
      </w:r>
      <w:r w:rsidRPr="00576536">
        <w:rPr>
          <w:rFonts w:eastAsia="Arial"/>
          <w:spacing w:val="-2"/>
        </w:rPr>
        <w:t xml:space="preserve"> </w:t>
      </w:r>
      <w:r w:rsidRPr="00576536">
        <w:rPr>
          <w:rFonts w:eastAsia="Arial"/>
          <w:spacing w:val="-1"/>
        </w:rPr>
        <w:t>operating</w:t>
      </w:r>
      <w:r w:rsidRPr="00576536">
        <w:rPr>
          <w:rFonts w:eastAsia="Arial"/>
          <w:spacing w:val="-4"/>
        </w:rPr>
        <w:t xml:space="preserve"> </w:t>
      </w:r>
      <w:r w:rsidRPr="00576536">
        <w:rPr>
          <w:rFonts w:eastAsia="Arial"/>
          <w:spacing w:val="-1"/>
        </w:rPr>
        <w:t>from</w:t>
      </w:r>
      <w:r w:rsidRPr="00576536">
        <w:rPr>
          <w:rFonts w:eastAsia="Arial"/>
          <w:spacing w:val="1"/>
        </w:rPr>
        <w:t xml:space="preserve"> </w:t>
      </w:r>
      <w:proofErr w:type="gramStart"/>
      <w:r w:rsidRPr="00576536">
        <w:rPr>
          <w:rFonts w:eastAsia="Arial"/>
          <w:spacing w:val="-1"/>
        </w:rPr>
        <w:t>an</w:t>
      </w:r>
      <w:proofErr w:type="gramEnd"/>
      <w:r w:rsidRPr="00576536">
        <w:rPr>
          <w:rFonts w:eastAsia="Arial"/>
        </w:rPr>
        <w:t xml:space="preserve"> EU </w:t>
      </w:r>
      <w:r w:rsidRPr="00576536">
        <w:rPr>
          <w:rFonts w:eastAsia="Arial"/>
          <w:spacing w:val="-1"/>
        </w:rPr>
        <w:t>country</w:t>
      </w:r>
      <w:r w:rsidRPr="00576536">
        <w:rPr>
          <w:rFonts w:eastAsia="Arial"/>
          <w:spacing w:val="-3"/>
        </w:rPr>
        <w:t xml:space="preserve"> </w:t>
      </w:r>
      <w:r w:rsidRPr="00576536">
        <w:rPr>
          <w:rFonts w:eastAsia="Arial"/>
        </w:rPr>
        <w:t xml:space="preserve">that </w:t>
      </w:r>
      <w:r w:rsidRPr="00576536">
        <w:rPr>
          <w:rFonts w:eastAsia="Arial"/>
          <w:spacing w:val="-1"/>
        </w:rPr>
        <w:t>has</w:t>
      </w:r>
      <w:r w:rsidRPr="00576536">
        <w:rPr>
          <w:rFonts w:eastAsia="Arial"/>
        </w:rPr>
        <w:t xml:space="preserve"> </w:t>
      </w:r>
      <w:r w:rsidRPr="00576536">
        <w:rPr>
          <w:rFonts w:eastAsia="Arial"/>
          <w:spacing w:val="-1"/>
        </w:rPr>
        <w:t>signed</w:t>
      </w:r>
      <w:r w:rsidRPr="00576536">
        <w:rPr>
          <w:rFonts w:eastAsia="Arial"/>
        </w:rPr>
        <w:t xml:space="preserve"> </w:t>
      </w:r>
      <w:r w:rsidRPr="00576536">
        <w:rPr>
          <w:rFonts w:eastAsia="Arial"/>
          <w:spacing w:val="-1"/>
        </w:rPr>
        <w:t>the</w:t>
      </w:r>
      <w:r w:rsidRPr="00576536">
        <w:rPr>
          <w:rFonts w:eastAsia="Arial"/>
        </w:rPr>
        <w:t xml:space="preserve"> </w:t>
      </w:r>
      <w:r w:rsidRPr="00576536">
        <w:rPr>
          <w:rFonts w:eastAsia="Arial"/>
          <w:spacing w:val="1"/>
        </w:rPr>
        <w:t>US-EU</w:t>
      </w:r>
      <w:r w:rsidRPr="00576536">
        <w:rPr>
          <w:rFonts w:eastAsia="Arial"/>
          <w:spacing w:val="53"/>
        </w:rPr>
        <w:t xml:space="preserve"> </w:t>
      </w:r>
      <w:r w:rsidRPr="00576536">
        <w:rPr>
          <w:rFonts w:eastAsia="Arial"/>
        </w:rPr>
        <w:t>“Open</w:t>
      </w:r>
      <w:r w:rsidRPr="00576536">
        <w:rPr>
          <w:rFonts w:eastAsia="Arial"/>
          <w:spacing w:val="-2"/>
        </w:rPr>
        <w:t xml:space="preserve"> </w:t>
      </w:r>
      <w:r w:rsidRPr="00576536">
        <w:rPr>
          <w:rFonts w:eastAsia="Arial"/>
        </w:rPr>
        <w:t xml:space="preserve">Skies” </w:t>
      </w:r>
      <w:r w:rsidRPr="00576536">
        <w:rPr>
          <w:rFonts w:eastAsia="Arial"/>
          <w:spacing w:val="-1"/>
        </w:rPr>
        <w:t>agreement</w:t>
      </w:r>
      <w:r w:rsidRPr="00576536">
        <w:rPr>
          <w:rFonts w:eastAsia="Arial"/>
          <w:spacing w:val="25"/>
        </w:rPr>
        <w:t xml:space="preserve"> </w:t>
      </w:r>
      <w:r w:rsidRPr="00576536">
        <w:rPr>
          <w:rFonts w:eastAsia="Arial"/>
          <w:spacing w:val="-1"/>
        </w:rPr>
        <w:t>(</w:t>
      </w:r>
      <w:hyperlink r:id="rId33">
        <w:r w:rsidRPr="00576536">
          <w:rPr>
            <w:rFonts w:eastAsia="Arial"/>
            <w:b/>
            <w:bCs/>
            <w:color w:val="0000FF"/>
            <w:spacing w:val="-1"/>
            <w:u w:val="thick" w:color="0000FF"/>
          </w:rPr>
          <w:t>http://www.state.gov/e/eb/rls/othr/ata/i/ic/170684.htm</w:t>
        </w:r>
      </w:hyperlink>
      <w:r w:rsidRPr="00576536">
        <w:rPr>
          <w:rFonts w:eastAsia="Arial"/>
          <w:spacing w:val="-1"/>
        </w:rPr>
        <w:t>).</w:t>
      </w:r>
    </w:p>
    <w:p w14:paraId="07EBC517" w14:textId="77777777" w:rsidR="00275987" w:rsidRPr="00576536" w:rsidRDefault="00275987" w:rsidP="00275987">
      <w:pPr>
        <w:spacing w:before="11"/>
        <w:rPr>
          <w:rFonts w:eastAsia="Arial"/>
        </w:rPr>
      </w:pPr>
    </w:p>
    <w:p w14:paraId="7AF4C956" w14:textId="77777777" w:rsidR="00275987" w:rsidRPr="00576536" w:rsidRDefault="00275987" w:rsidP="00275987">
      <w:pPr>
        <w:widowControl w:val="0"/>
        <w:numPr>
          <w:ilvl w:val="2"/>
          <w:numId w:val="40"/>
        </w:numPr>
        <w:tabs>
          <w:tab w:val="left" w:pos="2261"/>
        </w:tabs>
        <w:spacing w:before="69"/>
        <w:ind w:right="286"/>
        <w:rPr>
          <w:rFonts w:eastAsia="Arial"/>
        </w:rPr>
      </w:pPr>
      <w:r w:rsidRPr="00576536">
        <w:rPr>
          <w:spacing w:val="-1"/>
        </w:rPr>
        <w:t>Travel</w:t>
      </w:r>
      <w:r w:rsidRPr="00576536">
        <w:t xml:space="preserve"> to</w:t>
      </w:r>
      <w:r w:rsidRPr="00576536">
        <w:rPr>
          <w:spacing w:val="-1"/>
        </w:rPr>
        <w:t xml:space="preserve"> </w:t>
      </w:r>
      <w:r w:rsidRPr="00576536">
        <w:t>or</w:t>
      </w:r>
      <w:r w:rsidRPr="00576536">
        <w:rPr>
          <w:spacing w:val="-3"/>
        </w:rPr>
        <w:t xml:space="preserve"> </w:t>
      </w:r>
      <w:r w:rsidRPr="00576536">
        <w:t xml:space="preserve">from </w:t>
      </w:r>
      <w:r w:rsidRPr="00576536">
        <w:rPr>
          <w:spacing w:val="-1"/>
        </w:rPr>
        <w:t>one</w:t>
      </w:r>
      <w:r w:rsidRPr="00576536">
        <w:t xml:space="preserve"> </w:t>
      </w:r>
      <w:r w:rsidRPr="00576536">
        <w:rPr>
          <w:spacing w:val="-1"/>
        </w:rPr>
        <w:t>of</w:t>
      </w:r>
      <w:r w:rsidRPr="00576536">
        <w:t xml:space="preserve"> the</w:t>
      </w:r>
      <w:r w:rsidRPr="00576536">
        <w:rPr>
          <w:spacing w:val="-4"/>
        </w:rPr>
        <w:t xml:space="preserve"> </w:t>
      </w:r>
      <w:r w:rsidRPr="00576536">
        <w:rPr>
          <w:spacing w:val="-1"/>
        </w:rPr>
        <w:t>following countries</w:t>
      </w:r>
      <w:r w:rsidRPr="00576536">
        <w:t xml:space="preserve"> on</w:t>
      </w:r>
      <w:r w:rsidRPr="00576536">
        <w:rPr>
          <w:spacing w:val="-2"/>
        </w:rPr>
        <w:t xml:space="preserve"> </w:t>
      </w:r>
      <w:r w:rsidRPr="00576536">
        <w:t>an</w:t>
      </w:r>
      <w:r w:rsidRPr="00576536">
        <w:rPr>
          <w:spacing w:val="-2"/>
        </w:rPr>
        <w:t xml:space="preserve"> </w:t>
      </w:r>
      <w:r w:rsidRPr="00576536">
        <w:rPr>
          <w:spacing w:val="-1"/>
        </w:rPr>
        <w:t>airline</w:t>
      </w:r>
      <w:r w:rsidRPr="00576536">
        <w:t xml:space="preserve"> </w:t>
      </w:r>
      <w:r w:rsidRPr="00576536">
        <w:rPr>
          <w:spacing w:val="-1"/>
        </w:rPr>
        <w:t>of</w:t>
      </w:r>
      <w:r w:rsidRPr="00576536">
        <w:t xml:space="preserve"> </w:t>
      </w:r>
      <w:r w:rsidRPr="00576536">
        <w:rPr>
          <w:spacing w:val="-1"/>
        </w:rPr>
        <w:t>that</w:t>
      </w:r>
      <w:r w:rsidRPr="00576536">
        <w:rPr>
          <w:spacing w:val="65"/>
        </w:rPr>
        <w:t xml:space="preserve"> </w:t>
      </w:r>
      <w:r w:rsidRPr="00576536">
        <w:t>country</w:t>
      </w:r>
      <w:r w:rsidRPr="00576536">
        <w:rPr>
          <w:spacing w:val="-3"/>
        </w:rPr>
        <w:t xml:space="preserve"> </w:t>
      </w:r>
      <w:r w:rsidRPr="00576536">
        <w:rPr>
          <w:spacing w:val="-1"/>
        </w:rPr>
        <w:t>when</w:t>
      </w:r>
      <w:r w:rsidRPr="00576536">
        <w:t xml:space="preserve"> no city</w:t>
      </w:r>
      <w:r w:rsidRPr="00576536">
        <w:rPr>
          <w:spacing w:val="-2"/>
        </w:rPr>
        <w:t xml:space="preserve"> </w:t>
      </w:r>
      <w:r w:rsidRPr="00576536">
        <w:rPr>
          <w:spacing w:val="-1"/>
        </w:rPr>
        <w:t>pair</w:t>
      </w:r>
      <w:r w:rsidRPr="00576536">
        <w:rPr>
          <w:spacing w:val="-2"/>
        </w:rPr>
        <w:t xml:space="preserve"> </w:t>
      </w:r>
      <w:r w:rsidRPr="00576536">
        <w:t>fare is in</w:t>
      </w:r>
      <w:r w:rsidRPr="00576536">
        <w:rPr>
          <w:spacing w:val="-2"/>
        </w:rPr>
        <w:t xml:space="preserve"> </w:t>
      </w:r>
      <w:r w:rsidRPr="00576536">
        <w:rPr>
          <w:spacing w:val="-1"/>
        </w:rPr>
        <w:t>effect</w:t>
      </w:r>
      <w:r w:rsidRPr="00576536">
        <w:rPr>
          <w:spacing w:val="-2"/>
        </w:rPr>
        <w:t xml:space="preserve"> </w:t>
      </w:r>
      <w:r w:rsidRPr="00576536">
        <w:t xml:space="preserve">for </w:t>
      </w:r>
      <w:r w:rsidRPr="00576536">
        <w:rPr>
          <w:spacing w:val="-1"/>
        </w:rPr>
        <w:t>that</w:t>
      </w:r>
      <w:r w:rsidRPr="00576536">
        <w:t xml:space="preserve"> leg</w:t>
      </w:r>
      <w:r w:rsidRPr="00576536">
        <w:rPr>
          <w:spacing w:val="-1"/>
        </w:rPr>
        <w:t xml:space="preserve"> </w:t>
      </w:r>
      <w:r w:rsidRPr="00576536">
        <w:t>(</w:t>
      </w:r>
      <w:proofErr w:type="gramStart"/>
      <w:r w:rsidRPr="00576536">
        <w:t xml:space="preserve">see </w:t>
      </w:r>
      <w:r w:rsidRPr="00576536">
        <w:rPr>
          <w:b/>
          <w:color w:val="3333FF"/>
        </w:rPr>
        <w:t xml:space="preserve"> </w:t>
      </w:r>
      <w:proofErr w:type="gramEnd"/>
      <w:r w:rsidRPr="00576536">
        <w:fldChar w:fldCharType="begin"/>
      </w:r>
      <w:r w:rsidRPr="00576536">
        <w:instrText xml:space="preserve"> HYPERLINK "http://apps.fas.gsa.gov/citypairs/search/)" \h </w:instrText>
      </w:r>
      <w:r w:rsidRPr="00576536">
        <w:fldChar w:fldCharType="separate"/>
      </w:r>
      <w:r w:rsidRPr="00576536">
        <w:rPr>
          <w:b/>
          <w:color w:val="3333FF"/>
          <w:spacing w:val="-1"/>
          <w:u w:val="thick" w:color="3333FF"/>
        </w:rPr>
        <w:t>http://apps.fas.gsa.gov/citypairs/search/</w:t>
      </w:r>
      <w:r w:rsidRPr="00576536">
        <w:rPr>
          <w:spacing w:val="-1"/>
        </w:rPr>
        <w:t>):</w:t>
      </w:r>
      <w:r w:rsidRPr="00576536">
        <w:rPr>
          <w:spacing w:val="-1"/>
        </w:rPr>
        <w:fldChar w:fldCharType="end"/>
      </w:r>
    </w:p>
    <w:p w14:paraId="1BDCDB1C" w14:textId="77777777" w:rsidR="00275987" w:rsidRPr="00576536" w:rsidRDefault="00275987" w:rsidP="00275987">
      <w:pPr>
        <w:spacing w:before="11"/>
        <w:rPr>
          <w:rFonts w:eastAsia="Arial"/>
        </w:rPr>
      </w:pPr>
    </w:p>
    <w:p w14:paraId="02CE862F" w14:textId="77777777" w:rsidR="00275987" w:rsidRPr="00576536" w:rsidRDefault="00275987" w:rsidP="00275987">
      <w:pPr>
        <w:pStyle w:val="BodyText"/>
        <w:widowControl w:val="0"/>
        <w:numPr>
          <w:ilvl w:val="3"/>
          <w:numId w:val="40"/>
        </w:numPr>
        <w:tabs>
          <w:tab w:val="left" w:pos="2981"/>
        </w:tabs>
        <w:overflowPunct/>
        <w:autoSpaceDE/>
        <w:autoSpaceDN/>
        <w:adjustRightInd/>
        <w:spacing w:before="69"/>
        <w:ind w:right="0"/>
        <w:textAlignment w:val="auto"/>
        <w:rPr>
          <w:szCs w:val="24"/>
        </w:rPr>
      </w:pPr>
      <w:r w:rsidRPr="00576536">
        <w:rPr>
          <w:szCs w:val="24"/>
        </w:rPr>
        <w:t>Australia</w:t>
      </w:r>
      <w:r w:rsidRPr="00576536">
        <w:rPr>
          <w:spacing w:val="-2"/>
          <w:szCs w:val="24"/>
        </w:rPr>
        <w:t xml:space="preserve"> </w:t>
      </w:r>
      <w:r w:rsidRPr="00576536">
        <w:rPr>
          <w:szCs w:val="24"/>
        </w:rPr>
        <w:t xml:space="preserve">on </w:t>
      </w:r>
      <w:r w:rsidRPr="00576536">
        <w:rPr>
          <w:spacing w:val="-1"/>
          <w:szCs w:val="24"/>
        </w:rPr>
        <w:t>an</w:t>
      </w:r>
      <w:r w:rsidRPr="00576536">
        <w:rPr>
          <w:szCs w:val="24"/>
        </w:rPr>
        <w:t xml:space="preserve"> </w:t>
      </w:r>
      <w:r w:rsidRPr="00576536">
        <w:rPr>
          <w:spacing w:val="-1"/>
          <w:szCs w:val="24"/>
        </w:rPr>
        <w:t>Australian</w:t>
      </w:r>
      <w:r w:rsidRPr="00576536">
        <w:rPr>
          <w:spacing w:val="1"/>
          <w:szCs w:val="24"/>
        </w:rPr>
        <w:t xml:space="preserve"> </w:t>
      </w:r>
      <w:r w:rsidRPr="00576536">
        <w:rPr>
          <w:spacing w:val="-1"/>
          <w:szCs w:val="24"/>
        </w:rPr>
        <w:t>airline,</w:t>
      </w:r>
    </w:p>
    <w:p w14:paraId="47FE77B7" w14:textId="77777777" w:rsidR="00275987" w:rsidRPr="00576536" w:rsidRDefault="00275987" w:rsidP="00275987">
      <w:pPr>
        <w:pStyle w:val="BodyText"/>
        <w:widowControl w:val="0"/>
        <w:numPr>
          <w:ilvl w:val="3"/>
          <w:numId w:val="40"/>
        </w:numPr>
        <w:tabs>
          <w:tab w:val="left" w:pos="2981"/>
        </w:tabs>
        <w:overflowPunct/>
        <w:autoSpaceDE/>
        <w:autoSpaceDN/>
        <w:adjustRightInd/>
        <w:ind w:right="0"/>
        <w:textAlignment w:val="auto"/>
        <w:rPr>
          <w:szCs w:val="24"/>
        </w:rPr>
      </w:pPr>
      <w:r w:rsidRPr="00576536">
        <w:rPr>
          <w:spacing w:val="-1"/>
          <w:szCs w:val="24"/>
        </w:rPr>
        <w:t>Switzerland</w:t>
      </w:r>
      <w:r w:rsidRPr="00576536">
        <w:rPr>
          <w:szCs w:val="24"/>
        </w:rPr>
        <w:t xml:space="preserve"> on</w:t>
      </w:r>
      <w:r w:rsidRPr="00576536">
        <w:rPr>
          <w:spacing w:val="-2"/>
          <w:szCs w:val="24"/>
        </w:rPr>
        <w:t xml:space="preserve"> </w:t>
      </w:r>
      <w:r w:rsidRPr="00576536">
        <w:rPr>
          <w:szCs w:val="24"/>
        </w:rPr>
        <w:t xml:space="preserve">a </w:t>
      </w:r>
      <w:r w:rsidRPr="00576536">
        <w:rPr>
          <w:spacing w:val="-1"/>
          <w:szCs w:val="24"/>
        </w:rPr>
        <w:t>Swiss</w:t>
      </w:r>
      <w:r w:rsidRPr="00576536">
        <w:rPr>
          <w:szCs w:val="24"/>
        </w:rPr>
        <w:t xml:space="preserve"> </w:t>
      </w:r>
      <w:r w:rsidRPr="00576536">
        <w:rPr>
          <w:spacing w:val="-1"/>
          <w:szCs w:val="24"/>
        </w:rPr>
        <w:t>airline,</w:t>
      </w:r>
      <w:r w:rsidRPr="00576536">
        <w:rPr>
          <w:szCs w:val="24"/>
        </w:rPr>
        <w:t xml:space="preserve"> or</w:t>
      </w:r>
    </w:p>
    <w:p w14:paraId="08437BA2" w14:textId="77777777" w:rsidR="00275987" w:rsidRPr="00576536" w:rsidRDefault="00275987" w:rsidP="00275987">
      <w:pPr>
        <w:pStyle w:val="BodyText"/>
        <w:widowControl w:val="0"/>
        <w:numPr>
          <w:ilvl w:val="3"/>
          <w:numId w:val="40"/>
        </w:numPr>
        <w:tabs>
          <w:tab w:val="left" w:pos="2981"/>
        </w:tabs>
        <w:overflowPunct/>
        <w:autoSpaceDE/>
        <w:autoSpaceDN/>
        <w:adjustRightInd/>
        <w:ind w:right="0"/>
        <w:textAlignment w:val="auto"/>
        <w:rPr>
          <w:szCs w:val="24"/>
        </w:rPr>
      </w:pPr>
      <w:r w:rsidRPr="00576536">
        <w:rPr>
          <w:spacing w:val="-1"/>
          <w:szCs w:val="24"/>
        </w:rPr>
        <w:t>Japan</w:t>
      </w:r>
      <w:r w:rsidRPr="00576536">
        <w:rPr>
          <w:spacing w:val="1"/>
          <w:szCs w:val="24"/>
        </w:rPr>
        <w:t xml:space="preserve"> </w:t>
      </w:r>
      <w:r w:rsidRPr="00576536">
        <w:rPr>
          <w:szCs w:val="24"/>
        </w:rPr>
        <w:t>on</w:t>
      </w:r>
      <w:r w:rsidRPr="00576536">
        <w:rPr>
          <w:spacing w:val="-2"/>
          <w:szCs w:val="24"/>
        </w:rPr>
        <w:t xml:space="preserve"> </w:t>
      </w:r>
      <w:r w:rsidRPr="00576536">
        <w:rPr>
          <w:szCs w:val="24"/>
        </w:rPr>
        <w:t>a</w:t>
      </w:r>
      <w:r w:rsidRPr="00576536">
        <w:rPr>
          <w:spacing w:val="1"/>
          <w:szCs w:val="24"/>
        </w:rPr>
        <w:t xml:space="preserve"> </w:t>
      </w:r>
      <w:r w:rsidRPr="00576536">
        <w:rPr>
          <w:spacing w:val="-1"/>
          <w:szCs w:val="24"/>
        </w:rPr>
        <w:t>Japanese</w:t>
      </w:r>
      <w:r w:rsidRPr="00576536">
        <w:rPr>
          <w:spacing w:val="-2"/>
          <w:szCs w:val="24"/>
        </w:rPr>
        <w:t xml:space="preserve"> </w:t>
      </w:r>
      <w:r w:rsidRPr="00576536">
        <w:rPr>
          <w:spacing w:val="-1"/>
          <w:szCs w:val="24"/>
        </w:rPr>
        <w:t>airline;</w:t>
      </w:r>
    </w:p>
    <w:p w14:paraId="1FEA994C" w14:textId="77777777" w:rsidR="00275987" w:rsidRPr="00576536" w:rsidRDefault="00275987" w:rsidP="00275987">
      <w:pPr>
        <w:spacing w:before="1"/>
        <w:rPr>
          <w:rFonts w:eastAsia="Arial"/>
        </w:rPr>
      </w:pPr>
    </w:p>
    <w:p w14:paraId="0607A8DE" w14:textId="77777777" w:rsidR="00275987" w:rsidRPr="00576536" w:rsidRDefault="00275987" w:rsidP="00275987">
      <w:pPr>
        <w:pStyle w:val="BodyText"/>
        <w:widowControl w:val="0"/>
        <w:numPr>
          <w:ilvl w:val="2"/>
          <w:numId w:val="40"/>
        </w:numPr>
        <w:tabs>
          <w:tab w:val="left" w:pos="2261"/>
        </w:tabs>
        <w:overflowPunct/>
        <w:autoSpaceDE/>
        <w:autoSpaceDN/>
        <w:adjustRightInd/>
        <w:ind w:right="298"/>
        <w:textAlignment w:val="auto"/>
        <w:rPr>
          <w:szCs w:val="24"/>
        </w:rPr>
      </w:pPr>
      <w:r w:rsidRPr="00576536">
        <w:rPr>
          <w:szCs w:val="24"/>
        </w:rPr>
        <w:t>Only</w:t>
      </w:r>
      <w:r w:rsidRPr="00576536">
        <w:rPr>
          <w:spacing w:val="-3"/>
          <w:szCs w:val="24"/>
        </w:rPr>
        <w:t xml:space="preserve"> </w:t>
      </w:r>
      <w:r w:rsidRPr="00576536">
        <w:rPr>
          <w:spacing w:val="1"/>
          <w:szCs w:val="24"/>
        </w:rPr>
        <w:t>for</w:t>
      </w:r>
      <w:r w:rsidRPr="00576536">
        <w:rPr>
          <w:szCs w:val="24"/>
        </w:rPr>
        <w:t xml:space="preserve"> a</w:t>
      </w:r>
      <w:r w:rsidRPr="00576536">
        <w:rPr>
          <w:spacing w:val="-2"/>
          <w:szCs w:val="24"/>
        </w:rPr>
        <w:t xml:space="preserve"> </w:t>
      </w:r>
      <w:r w:rsidRPr="00576536">
        <w:rPr>
          <w:spacing w:val="-1"/>
          <w:szCs w:val="24"/>
        </w:rPr>
        <w:t>particular</w:t>
      </w:r>
      <w:r w:rsidRPr="00576536">
        <w:rPr>
          <w:szCs w:val="24"/>
        </w:rPr>
        <w:t xml:space="preserve"> </w:t>
      </w:r>
      <w:r w:rsidRPr="00576536">
        <w:rPr>
          <w:spacing w:val="-1"/>
          <w:szCs w:val="24"/>
        </w:rPr>
        <w:t>leg</w:t>
      </w:r>
      <w:r w:rsidRPr="00576536">
        <w:rPr>
          <w:spacing w:val="-2"/>
          <w:szCs w:val="24"/>
        </w:rPr>
        <w:t xml:space="preserve"> </w:t>
      </w:r>
      <w:r w:rsidRPr="00576536">
        <w:rPr>
          <w:szCs w:val="24"/>
        </w:rPr>
        <w:t xml:space="preserve">of a </w:t>
      </w:r>
      <w:r w:rsidRPr="00576536">
        <w:rPr>
          <w:spacing w:val="-1"/>
          <w:szCs w:val="24"/>
        </w:rPr>
        <w:t xml:space="preserve">route </w:t>
      </w:r>
      <w:r w:rsidRPr="00576536">
        <w:rPr>
          <w:szCs w:val="24"/>
        </w:rPr>
        <w:t xml:space="preserve">on </w:t>
      </w:r>
      <w:r w:rsidRPr="00576536">
        <w:rPr>
          <w:spacing w:val="-1"/>
          <w:szCs w:val="24"/>
        </w:rPr>
        <w:t>which</w:t>
      </w:r>
      <w:r w:rsidRPr="00576536">
        <w:rPr>
          <w:szCs w:val="24"/>
        </w:rPr>
        <w:t xml:space="preserve"> </w:t>
      </w:r>
      <w:r w:rsidRPr="00576536">
        <w:rPr>
          <w:spacing w:val="-1"/>
          <w:szCs w:val="24"/>
        </w:rPr>
        <w:t>no</w:t>
      </w:r>
      <w:r w:rsidRPr="00576536">
        <w:rPr>
          <w:szCs w:val="24"/>
        </w:rPr>
        <w:t xml:space="preserve"> US Flag</w:t>
      </w:r>
      <w:r w:rsidRPr="00576536">
        <w:rPr>
          <w:spacing w:val="-2"/>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pacing w:val="43"/>
          <w:szCs w:val="24"/>
        </w:rPr>
        <w:t xml:space="preserve"> </w:t>
      </w:r>
      <w:r w:rsidRPr="00576536">
        <w:rPr>
          <w:spacing w:val="-1"/>
          <w:szCs w:val="24"/>
        </w:rPr>
        <w:t>provides</w:t>
      </w:r>
      <w:r w:rsidRPr="00576536">
        <w:rPr>
          <w:szCs w:val="24"/>
        </w:rPr>
        <w:t xml:space="preserve"> </w:t>
      </w:r>
      <w:r w:rsidRPr="00576536">
        <w:rPr>
          <w:spacing w:val="-1"/>
          <w:szCs w:val="24"/>
        </w:rPr>
        <w:t>service</w:t>
      </w:r>
      <w:r w:rsidRPr="00576536">
        <w:rPr>
          <w:szCs w:val="24"/>
        </w:rPr>
        <w:t xml:space="preserve"> on </w:t>
      </w:r>
      <w:r w:rsidRPr="00576536">
        <w:rPr>
          <w:spacing w:val="-1"/>
          <w:szCs w:val="24"/>
        </w:rPr>
        <w:t>that</w:t>
      </w:r>
      <w:r w:rsidRPr="00576536">
        <w:rPr>
          <w:szCs w:val="24"/>
        </w:rPr>
        <w:t xml:space="preserve"> </w:t>
      </w:r>
      <w:r w:rsidRPr="00576536">
        <w:rPr>
          <w:spacing w:val="-1"/>
          <w:szCs w:val="24"/>
        </w:rPr>
        <w:t>route;</w:t>
      </w:r>
    </w:p>
    <w:p w14:paraId="6EE5FF39" w14:textId="77777777" w:rsidR="00275987" w:rsidRPr="00576536" w:rsidRDefault="00275987" w:rsidP="00275987">
      <w:pPr>
        <w:rPr>
          <w:rFonts w:eastAsia="Arial"/>
        </w:rPr>
      </w:pPr>
    </w:p>
    <w:p w14:paraId="087D1EDA" w14:textId="77777777" w:rsidR="00275987" w:rsidRPr="00576536" w:rsidRDefault="00275987" w:rsidP="00275987">
      <w:pPr>
        <w:pStyle w:val="BodyText"/>
        <w:widowControl w:val="0"/>
        <w:numPr>
          <w:ilvl w:val="2"/>
          <w:numId w:val="40"/>
        </w:numPr>
        <w:tabs>
          <w:tab w:val="left" w:pos="2261"/>
        </w:tabs>
        <w:overflowPunct/>
        <w:autoSpaceDE/>
        <w:autoSpaceDN/>
        <w:adjustRightInd/>
        <w:ind w:right="110"/>
        <w:textAlignment w:val="auto"/>
        <w:rPr>
          <w:szCs w:val="24"/>
        </w:rPr>
      </w:pPr>
      <w:r w:rsidRPr="00576536">
        <w:rPr>
          <w:szCs w:val="24"/>
        </w:rPr>
        <w:t>For a</w:t>
      </w:r>
      <w:r w:rsidRPr="00576536">
        <w:rPr>
          <w:spacing w:val="1"/>
          <w:szCs w:val="24"/>
        </w:rPr>
        <w:t xml:space="preserve"> </w:t>
      </w:r>
      <w:r w:rsidRPr="00576536">
        <w:rPr>
          <w:spacing w:val="-1"/>
          <w:szCs w:val="24"/>
        </w:rPr>
        <w:t>trip</w:t>
      </w:r>
      <w:r w:rsidRPr="00576536">
        <w:rPr>
          <w:szCs w:val="24"/>
        </w:rPr>
        <w:t xml:space="preserve"> </w:t>
      </w:r>
      <w:r w:rsidRPr="00576536">
        <w:rPr>
          <w:spacing w:val="-1"/>
          <w:szCs w:val="24"/>
        </w:rPr>
        <w:t>of</w:t>
      </w:r>
      <w:r w:rsidRPr="00576536">
        <w:rPr>
          <w:szCs w:val="24"/>
        </w:rPr>
        <w:t xml:space="preserve"> 3</w:t>
      </w:r>
      <w:r w:rsidRPr="00576536">
        <w:rPr>
          <w:spacing w:val="-2"/>
          <w:szCs w:val="24"/>
        </w:rPr>
        <w:t xml:space="preserve"> </w:t>
      </w:r>
      <w:r w:rsidRPr="00576536">
        <w:rPr>
          <w:spacing w:val="-1"/>
          <w:szCs w:val="24"/>
        </w:rPr>
        <w:t>hours</w:t>
      </w:r>
      <w:r w:rsidRPr="00576536">
        <w:rPr>
          <w:szCs w:val="24"/>
        </w:rPr>
        <w:t xml:space="preserve"> or</w:t>
      </w:r>
      <w:r w:rsidRPr="00576536">
        <w:rPr>
          <w:spacing w:val="-2"/>
          <w:szCs w:val="24"/>
        </w:rPr>
        <w:t xml:space="preserve"> </w:t>
      </w:r>
      <w:r w:rsidRPr="00576536">
        <w:rPr>
          <w:szCs w:val="24"/>
        </w:rPr>
        <w:t xml:space="preserve">less, </w:t>
      </w:r>
      <w:r w:rsidRPr="00576536">
        <w:rPr>
          <w:spacing w:val="-1"/>
          <w:szCs w:val="24"/>
        </w:rPr>
        <w:t>the</w:t>
      </w:r>
      <w:r w:rsidRPr="00576536">
        <w:rPr>
          <w:szCs w:val="24"/>
        </w:rPr>
        <w:t xml:space="preserve"> </w:t>
      </w:r>
      <w:r w:rsidRPr="00576536">
        <w:rPr>
          <w:spacing w:val="-1"/>
          <w:szCs w:val="24"/>
        </w:rPr>
        <w:t>use</w:t>
      </w:r>
      <w:r w:rsidRPr="00576536">
        <w:rPr>
          <w:szCs w:val="24"/>
        </w:rPr>
        <w:t xml:space="preserve"> </w:t>
      </w:r>
      <w:r w:rsidRPr="00576536">
        <w:rPr>
          <w:spacing w:val="-1"/>
          <w:szCs w:val="24"/>
        </w:rPr>
        <w:t>of</w:t>
      </w:r>
      <w:r w:rsidRPr="00576536">
        <w:rPr>
          <w:szCs w:val="24"/>
        </w:rPr>
        <w:t xml:space="preserve"> a US </w:t>
      </w:r>
      <w:r w:rsidRPr="00576536">
        <w:rPr>
          <w:spacing w:val="-1"/>
          <w:szCs w:val="24"/>
        </w:rPr>
        <w:t xml:space="preserve">Flag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at least</w:t>
      </w:r>
      <w:r w:rsidRPr="00576536">
        <w:rPr>
          <w:spacing w:val="33"/>
          <w:szCs w:val="24"/>
        </w:rPr>
        <w:t xml:space="preserve"> </w:t>
      </w:r>
      <w:r w:rsidRPr="00576536">
        <w:rPr>
          <w:spacing w:val="-1"/>
          <w:szCs w:val="24"/>
        </w:rPr>
        <w:t>doubles</w:t>
      </w:r>
      <w:r w:rsidRPr="00576536">
        <w:rPr>
          <w:szCs w:val="24"/>
        </w:rPr>
        <w:t xml:space="preserve"> </w:t>
      </w:r>
      <w:r w:rsidRPr="00576536">
        <w:rPr>
          <w:spacing w:val="-1"/>
          <w:szCs w:val="24"/>
        </w:rPr>
        <w:t>the</w:t>
      </w:r>
      <w:r w:rsidRPr="00576536">
        <w:rPr>
          <w:szCs w:val="24"/>
        </w:rPr>
        <w:t xml:space="preserve"> </w:t>
      </w:r>
      <w:r w:rsidRPr="00576536">
        <w:rPr>
          <w:spacing w:val="-1"/>
          <w:szCs w:val="24"/>
        </w:rPr>
        <w:t>travel</w:t>
      </w:r>
      <w:r w:rsidRPr="00576536">
        <w:rPr>
          <w:szCs w:val="24"/>
        </w:rPr>
        <w:t xml:space="preserve"> </w:t>
      </w:r>
      <w:r w:rsidRPr="00576536">
        <w:rPr>
          <w:spacing w:val="-1"/>
          <w:szCs w:val="24"/>
        </w:rPr>
        <w:t>time;</w:t>
      </w:r>
    </w:p>
    <w:p w14:paraId="43154F76" w14:textId="77777777" w:rsidR="00275987" w:rsidRPr="00576536" w:rsidRDefault="00275987" w:rsidP="00275987">
      <w:pPr>
        <w:rPr>
          <w:rFonts w:eastAsia="Arial"/>
        </w:rPr>
      </w:pPr>
    </w:p>
    <w:p w14:paraId="23963989" w14:textId="77777777" w:rsidR="00275987" w:rsidRPr="00576536" w:rsidRDefault="00275987" w:rsidP="00275987">
      <w:pPr>
        <w:pStyle w:val="BodyText"/>
        <w:widowControl w:val="0"/>
        <w:numPr>
          <w:ilvl w:val="2"/>
          <w:numId w:val="40"/>
        </w:numPr>
        <w:tabs>
          <w:tab w:val="left" w:pos="2261"/>
        </w:tabs>
        <w:overflowPunct/>
        <w:autoSpaceDE/>
        <w:autoSpaceDN/>
        <w:adjustRightInd/>
        <w:ind w:right="159"/>
        <w:textAlignment w:val="auto"/>
        <w:rPr>
          <w:szCs w:val="24"/>
        </w:rPr>
      </w:pPr>
      <w:r w:rsidRPr="00576536">
        <w:rPr>
          <w:szCs w:val="24"/>
        </w:rPr>
        <w:t xml:space="preserve">If </w:t>
      </w:r>
      <w:r w:rsidRPr="00576536">
        <w:rPr>
          <w:spacing w:val="-1"/>
          <w:szCs w:val="24"/>
        </w:rPr>
        <w:t>the</w:t>
      </w:r>
      <w:r w:rsidRPr="00576536">
        <w:rPr>
          <w:szCs w:val="24"/>
        </w:rPr>
        <w:t xml:space="preserve"> US Flag</w:t>
      </w:r>
      <w:r w:rsidRPr="00576536">
        <w:rPr>
          <w:spacing w:val="-2"/>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offers</w:t>
      </w:r>
      <w:r w:rsidRPr="00576536">
        <w:rPr>
          <w:spacing w:val="-3"/>
          <w:szCs w:val="24"/>
        </w:rPr>
        <w:t xml:space="preserve"> </w:t>
      </w:r>
      <w:r w:rsidRPr="00576536">
        <w:rPr>
          <w:spacing w:val="-1"/>
          <w:szCs w:val="24"/>
        </w:rPr>
        <w:t>direct</w:t>
      </w:r>
      <w:r w:rsidRPr="00576536">
        <w:rPr>
          <w:szCs w:val="24"/>
        </w:rPr>
        <w:t xml:space="preserve"> </w:t>
      </w:r>
      <w:r w:rsidRPr="00576536">
        <w:rPr>
          <w:spacing w:val="-1"/>
          <w:szCs w:val="24"/>
        </w:rPr>
        <w:t>service,</w:t>
      </w:r>
      <w:r w:rsidRPr="00576536">
        <w:rPr>
          <w:szCs w:val="24"/>
        </w:rPr>
        <w:t xml:space="preserve"> use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US </w:t>
      </w:r>
      <w:r w:rsidRPr="00576536">
        <w:rPr>
          <w:spacing w:val="-1"/>
          <w:szCs w:val="24"/>
        </w:rPr>
        <w:t>Flag</w:t>
      </w:r>
      <w:r w:rsidRPr="00576536">
        <w:rPr>
          <w:spacing w:val="41"/>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pacing w:val="2"/>
          <w:szCs w:val="24"/>
        </w:rPr>
        <w:t xml:space="preserve"> </w:t>
      </w:r>
      <w:r w:rsidRPr="00576536">
        <w:rPr>
          <w:spacing w:val="-1"/>
          <w:szCs w:val="24"/>
        </w:rPr>
        <w:t>would</w:t>
      </w:r>
      <w:r w:rsidRPr="00576536">
        <w:rPr>
          <w:szCs w:val="24"/>
        </w:rPr>
        <w:t xml:space="preserve"> </w:t>
      </w:r>
      <w:r w:rsidRPr="00576536">
        <w:rPr>
          <w:spacing w:val="-1"/>
          <w:szCs w:val="24"/>
        </w:rPr>
        <w:t>increase</w:t>
      </w:r>
      <w:r w:rsidRPr="00576536">
        <w:rPr>
          <w:szCs w:val="24"/>
        </w:rPr>
        <w:t xml:space="preserve"> </w:t>
      </w:r>
      <w:r w:rsidRPr="00576536">
        <w:rPr>
          <w:spacing w:val="-1"/>
          <w:szCs w:val="24"/>
        </w:rPr>
        <w:t>the</w:t>
      </w:r>
      <w:r w:rsidRPr="00576536">
        <w:rPr>
          <w:szCs w:val="24"/>
        </w:rPr>
        <w:t xml:space="preserve"> </w:t>
      </w:r>
      <w:r w:rsidRPr="00576536">
        <w:rPr>
          <w:spacing w:val="-1"/>
          <w:szCs w:val="24"/>
        </w:rPr>
        <w:t>travel</w:t>
      </w:r>
      <w:r w:rsidRPr="00576536">
        <w:rPr>
          <w:szCs w:val="24"/>
        </w:rPr>
        <w:t xml:space="preserve"> </w:t>
      </w:r>
      <w:r w:rsidRPr="00576536">
        <w:rPr>
          <w:spacing w:val="-1"/>
          <w:szCs w:val="24"/>
        </w:rPr>
        <w:t>time</w:t>
      </w:r>
      <w:r w:rsidRPr="00576536">
        <w:rPr>
          <w:szCs w:val="24"/>
        </w:rPr>
        <w:t xml:space="preserve"> by</w:t>
      </w:r>
      <w:r w:rsidRPr="00576536">
        <w:rPr>
          <w:spacing w:val="-5"/>
          <w:szCs w:val="24"/>
        </w:rPr>
        <w:t xml:space="preserve"> </w:t>
      </w:r>
      <w:r w:rsidRPr="00576536">
        <w:rPr>
          <w:szCs w:val="24"/>
        </w:rPr>
        <w:t>more</w:t>
      </w:r>
      <w:r w:rsidRPr="00576536">
        <w:rPr>
          <w:spacing w:val="-2"/>
          <w:szCs w:val="24"/>
        </w:rPr>
        <w:t xml:space="preserve"> </w:t>
      </w:r>
      <w:r w:rsidRPr="00576536">
        <w:rPr>
          <w:spacing w:val="-1"/>
          <w:szCs w:val="24"/>
        </w:rPr>
        <w:t>than</w:t>
      </w:r>
      <w:r w:rsidRPr="00576536">
        <w:rPr>
          <w:szCs w:val="24"/>
        </w:rPr>
        <w:t xml:space="preserve"> </w:t>
      </w:r>
      <w:r w:rsidRPr="00576536">
        <w:rPr>
          <w:spacing w:val="-1"/>
          <w:szCs w:val="24"/>
        </w:rPr>
        <w:t>24</w:t>
      </w:r>
      <w:r w:rsidRPr="00576536">
        <w:rPr>
          <w:szCs w:val="24"/>
        </w:rPr>
        <w:t xml:space="preserve"> </w:t>
      </w:r>
      <w:r w:rsidRPr="00576536">
        <w:rPr>
          <w:spacing w:val="-1"/>
          <w:szCs w:val="24"/>
        </w:rPr>
        <w:t>hours;</w:t>
      </w:r>
      <w:r w:rsidRPr="00576536">
        <w:rPr>
          <w:spacing w:val="-3"/>
          <w:szCs w:val="24"/>
        </w:rPr>
        <w:t xml:space="preserve"> </w:t>
      </w:r>
      <w:r w:rsidRPr="00576536">
        <w:rPr>
          <w:szCs w:val="24"/>
        </w:rPr>
        <w:t>or</w:t>
      </w:r>
    </w:p>
    <w:p w14:paraId="552A042D" w14:textId="77777777" w:rsidR="00275987" w:rsidRPr="00576536" w:rsidRDefault="00275987" w:rsidP="00275987">
      <w:pPr>
        <w:rPr>
          <w:rFonts w:eastAsia="Arial"/>
        </w:rPr>
      </w:pPr>
    </w:p>
    <w:p w14:paraId="47EF1028" w14:textId="77777777" w:rsidR="00275987" w:rsidRPr="00576536" w:rsidRDefault="00275987" w:rsidP="00275987">
      <w:pPr>
        <w:pStyle w:val="BodyText"/>
        <w:widowControl w:val="0"/>
        <w:numPr>
          <w:ilvl w:val="2"/>
          <w:numId w:val="40"/>
        </w:numPr>
        <w:tabs>
          <w:tab w:val="left" w:pos="2261"/>
        </w:tabs>
        <w:overflowPunct/>
        <w:autoSpaceDE/>
        <w:autoSpaceDN/>
        <w:adjustRightInd/>
        <w:ind w:right="0"/>
        <w:textAlignment w:val="auto"/>
        <w:rPr>
          <w:szCs w:val="24"/>
        </w:rPr>
      </w:pPr>
      <w:r w:rsidRPr="00576536">
        <w:rPr>
          <w:szCs w:val="24"/>
        </w:rPr>
        <w:t xml:space="preserve">If </w:t>
      </w:r>
      <w:r w:rsidRPr="00576536">
        <w:rPr>
          <w:spacing w:val="-1"/>
          <w:szCs w:val="24"/>
        </w:rPr>
        <w:t>the</w:t>
      </w:r>
      <w:r w:rsidRPr="00576536">
        <w:rPr>
          <w:szCs w:val="24"/>
        </w:rPr>
        <w:t xml:space="preserve"> US Flag</w:t>
      </w:r>
      <w:r w:rsidRPr="00576536">
        <w:rPr>
          <w:spacing w:val="-2"/>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does</w:t>
      </w:r>
      <w:r w:rsidRPr="00576536">
        <w:rPr>
          <w:spacing w:val="1"/>
          <w:szCs w:val="24"/>
        </w:rPr>
        <w:t xml:space="preserve"> </w:t>
      </w:r>
      <w:r w:rsidRPr="00576536">
        <w:rPr>
          <w:spacing w:val="-1"/>
          <w:szCs w:val="24"/>
          <w:u w:val="single" w:color="000000"/>
        </w:rPr>
        <w:t>not</w:t>
      </w:r>
      <w:r w:rsidRPr="00576536">
        <w:rPr>
          <w:spacing w:val="1"/>
          <w:szCs w:val="24"/>
          <w:u w:val="single" w:color="000000"/>
        </w:rPr>
        <w:t xml:space="preserve"> </w:t>
      </w:r>
      <w:r w:rsidRPr="00576536">
        <w:rPr>
          <w:spacing w:val="-1"/>
          <w:szCs w:val="24"/>
        </w:rPr>
        <w:t>offer</w:t>
      </w:r>
      <w:r w:rsidRPr="00576536">
        <w:rPr>
          <w:szCs w:val="24"/>
        </w:rPr>
        <w:t xml:space="preserve"> direct</w:t>
      </w:r>
      <w:r w:rsidRPr="00576536">
        <w:rPr>
          <w:spacing w:val="-2"/>
          <w:szCs w:val="24"/>
        </w:rPr>
        <w:t xml:space="preserve"> </w:t>
      </w:r>
      <w:r w:rsidRPr="00576536">
        <w:rPr>
          <w:spacing w:val="-1"/>
          <w:szCs w:val="24"/>
        </w:rPr>
        <w:t>service,</w:t>
      </w:r>
    </w:p>
    <w:p w14:paraId="394BB841" w14:textId="77777777" w:rsidR="00275987" w:rsidRPr="00576536" w:rsidRDefault="00275987" w:rsidP="00275987">
      <w:pPr>
        <w:spacing w:before="11"/>
        <w:rPr>
          <w:rFonts w:eastAsia="Arial"/>
        </w:rPr>
      </w:pPr>
    </w:p>
    <w:p w14:paraId="28E87AC5" w14:textId="77777777" w:rsidR="00275987" w:rsidRPr="00576536" w:rsidRDefault="00275987" w:rsidP="00275987">
      <w:pPr>
        <w:pStyle w:val="BodyText"/>
        <w:widowControl w:val="0"/>
        <w:numPr>
          <w:ilvl w:val="3"/>
          <w:numId w:val="40"/>
        </w:numPr>
        <w:tabs>
          <w:tab w:val="left" w:pos="2981"/>
        </w:tabs>
        <w:overflowPunct/>
        <w:autoSpaceDE/>
        <w:autoSpaceDN/>
        <w:adjustRightInd/>
        <w:spacing w:before="69"/>
        <w:ind w:right="751" w:hanging="361"/>
        <w:textAlignment w:val="auto"/>
        <w:rPr>
          <w:szCs w:val="24"/>
        </w:rPr>
      </w:pPr>
      <w:r w:rsidRPr="00576536">
        <w:rPr>
          <w:szCs w:val="24"/>
        </w:rPr>
        <w:t xml:space="preserve">Use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US</w:t>
      </w:r>
      <w:r w:rsidRPr="00576536">
        <w:rPr>
          <w:spacing w:val="-2"/>
          <w:szCs w:val="24"/>
        </w:rPr>
        <w:t xml:space="preserve"> </w:t>
      </w:r>
      <w:r w:rsidRPr="00576536">
        <w:rPr>
          <w:szCs w:val="24"/>
        </w:rPr>
        <w:t>Flag</w:t>
      </w:r>
      <w:r w:rsidRPr="00576536">
        <w:rPr>
          <w:spacing w:val="-1"/>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w:t>
      </w:r>
      <w:r w:rsidRPr="00576536">
        <w:rPr>
          <w:spacing w:val="-1"/>
          <w:szCs w:val="24"/>
        </w:rPr>
        <w:t>increases</w:t>
      </w:r>
      <w:r w:rsidRPr="00576536">
        <w:rPr>
          <w:szCs w:val="24"/>
        </w:rPr>
        <w:t xml:space="preserve"> </w:t>
      </w:r>
      <w:r w:rsidRPr="00576536">
        <w:rPr>
          <w:spacing w:val="-1"/>
          <w:szCs w:val="24"/>
        </w:rPr>
        <w:t>the</w:t>
      </w:r>
      <w:r w:rsidRPr="00576536">
        <w:rPr>
          <w:szCs w:val="24"/>
        </w:rPr>
        <w:t xml:space="preserve"> </w:t>
      </w:r>
      <w:r w:rsidRPr="00576536">
        <w:rPr>
          <w:spacing w:val="-1"/>
          <w:szCs w:val="24"/>
        </w:rPr>
        <w:t>number</w:t>
      </w:r>
      <w:r w:rsidRPr="00576536">
        <w:rPr>
          <w:szCs w:val="24"/>
        </w:rPr>
        <w:t xml:space="preserve"> </w:t>
      </w:r>
      <w:r w:rsidRPr="00576536">
        <w:rPr>
          <w:spacing w:val="-1"/>
          <w:szCs w:val="24"/>
        </w:rPr>
        <w:t>of</w:t>
      </w:r>
      <w:r w:rsidRPr="00576536">
        <w:rPr>
          <w:spacing w:val="39"/>
          <w:szCs w:val="24"/>
        </w:rPr>
        <w:t xml:space="preserve"> </w:t>
      </w:r>
      <w:r w:rsidRPr="00576536">
        <w:rPr>
          <w:spacing w:val="-1"/>
          <w:szCs w:val="24"/>
        </w:rPr>
        <w:t>aircraft</w:t>
      </w:r>
      <w:r w:rsidRPr="00576536">
        <w:rPr>
          <w:spacing w:val="-2"/>
          <w:szCs w:val="24"/>
        </w:rPr>
        <w:t xml:space="preserve"> </w:t>
      </w:r>
      <w:r w:rsidRPr="00576536">
        <w:rPr>
          <w:spacing w:val="-1"/>
          <w:szCs w:val="24"/>
        </w:rPr>
        <w:t>changes</w:t>
      </w:r>
      <w:r w:rsidRPr="00576536">
        <w:rPr>
          <w:szCs w:val="24"/>
        </w:rPr>
        <w:t xml:space="preserve"> by</w:t>
      </w:r>
      <w:r w:rsidRPr="00576536">
        <w:rPr>
          <w:spacing w:val="-3"/>
          <w:szCs w:val="24"/>
        </w:rPr>
        <w:t xml:space="preserve"> </w:t>
      </w:r>
      <w:r w:rsidRPr="00576536">
        <w:rPr>
          <w:szCs w:val="24"/>
        </w:rPr>
        <w:t>2</w:t>
      </w:r>
      <w:r w:rsidRPr="00576536">
        <w:rPr>
          <w:spacing w:val="1"/>
          <w:szCs w:val="24"/>
        </w:rPr>
        <w:t xml:space="preserve"> </w:t>
      </w:r>
      <w:r w:rsidRPr="00576536">
        <w:rPr>
          <w:spacing w:val="-1"/>
          <w:szCs w:val="24"/>
        </w:rPr>
        <w:t>or</w:t>
      </w:r>
      <w:r w:rsidRPr="00576536">
        <w:rPr>
          <w:szCs w:val="24"/>
        </w:rPr>
        <w:t xml:space="preserve"> more,</w:t>
      </w:r>
    </w:p>
    <w:p w14:paraId="79BA9348" w14:textId="77777777" w:rsidR="00275987" w:rsidRPr="00576536" w:rsidRDefault="00275987" w:rsidP="00275987">
      <w:pPr>
        <w:rPr>
          <w:rFonts w:eastAsia="Arial"/>
        </w:rPr>
      </w:pPr>
    </w:p>
    <w:p w14:paraId="05B12872" w14:textId="77777777" w:rsidR="00275987" w:rsidRPr="00576536" w:rsidRDefault="00275987" w:rsidP="00275987">
      <w:pPr>
        <w:pStyle w:val="BodyText"/>
        <w:widowControl w:val="0"/>
        <w:numPr>
          <w:ilvl w:val="3"/>
          <w:numId w:val="40"/>
        </w:numPr>
        <w:tabs>
          <w:tab w:val="left" w:pos="2981"/>
        </w:tabs>
        <w:overflowPunct/>
        <w:autoSpaceDE/>
        <w:autoSpaceDN/>
        <w:adjustRightInd/>
        <w:ind w:right="125" w:hanging="361"/>
        <w:textAlignment w:val="auto"/>
        <w:rPr>
          <w:szCs w:val="24"/>
        </w:rPr>
      </w:pPr>
      <w:r w:rsidRPr="00576536">
        <w:rPr>
          <w:spacing w:val="-1"/>
          <w:szCs w:val="24"/>
        </w:rPr>
        <w:t>Use</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US</w:t>
      </w:r>
      <w:r w:rsidRPr="00576536">
        <w:rPr>
          <w:spacing w:val="-2"/>
          <w:szCs w:val="24"/>
        </w:rPr>
        <w:t xml:space="preserve"> </w:t>
      </w:r>
      <w:r w:rsidRPr="00576536">
        <w:rPr>
          <w:szCs w:val="24"/>
        </w:rPr>
        <w:t>Flag</w:t>
      </w:r>
      <w:r w:rsidRPr="00576536">
        <w:rPr>
          <w:spacing w:val="-1"/>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w:t>
      </w:r>
      <w:r w:rsidRPr="00576536">
        <w:rPr>
          <w:spacing w:val="-1"/>
          <w:szCs w:val="24"/>
        </w:rPr>
        <w:t>extends</w:t>
      </w:r>
      <w:r w:rsidRPr="00576536">
        <w:rPr>
          <w:szCs w:val="24"/>
        </w:rPr>
        <w:t xml:space="preserve"> </w:t>
      </w:r>
      <w:r w:rsidRPr="00576536">
        <w:rPr>
          <w:spacing w:val="-1"/>
          <w:szCs w:val="24"/>
        </w:rPr>
        <w:t>travel</w:t>
      </w:r>
      <w:r w:rsidRPr="00576536">
        <w:rPr>
          <w:szCs w:val="24"/>
        </w:rPr>
        <w:t xml:space="preserve"> time by</w:t>
      </w:r>
      <w:r w:rsidRPr="00576536">
        <w:rPr>
          <w:spacing w:val="-3"/>
          <w:szCs w:val="24"/>
        </w:rPr>
        <w:t xml:space="preserve"> </w:t>
      </w:r>
      <w:r w:rsidRPr="00576536">
        <w:rPr>
          <w:szCs w:val="24"/>
        </w:rPr>
        <w:t>6</w:t>
      </w:r>
      <w:r w:rsidRPr="00576536">
        <w:rPr>
          <w:spacing w:val="-1"/>
          <w:szCs w:val="24"/>
        </w:rPr>
        <w:t xml:space="preserve"> </w:t>
      </w:r>
      <w:r w:rsidRPr="00576536">
        <w:rPr>
          <w:szCs w:val="24"/>
        </w:rPr>
        <w:t>hours</w:t>
      </w:r>
      <w:r w:rsidRPr="00576536">
        <w:rPr>
          <w:spacing w:val="39"/>
          <w:szCs w:val="24"/>
        </w:rPr>
        <w:t xml:space="preserve"> </w:t>
      </w:r>
      <w:r w:rsidRPr="00576536">
        <w:rPr>
          <w:szCs w:val="24"/>
        </w:rPr>
        <w:t xml:space="preserve">or </w:t>
      </w:r>
      <w:r w:rsidRPr="00576536">
        <w:rPr>
          <w:spacing w:val="-1"/>
          <w:szCs w:val="24"/>
        </w:rPr>
        <w:t>more,</w:t>
      </w:r>
      <w:r w:rsidRPr="00576536">
        <w:rPr>
          <w:szCs w:val="24"/>
        </w:rPr>
        <w:t xml:space="preserve"> or</w:t>
      </w:r>
    </w:p>
    <w:p w14:paraId="7869577B" w14:textId="77777777" w:rsidR="00275987" w:rsidRPr="00576536" w:rsidRDefault="00275987" w:rsidP="00275987">
      <w:pPr>
        <w:rPr>
          <w:rFonts w:eastAsia="Arial"/>
        </w:rPr>
      </w:pPr>
    </w:p>
    <w:p w14:paraId="7C4E011E" w14:textId="77777777" w:rsidR="00275987" w:rsidRPr="00576536" w:rsidRDefault="00275987" w:rsidP="00275987">
      <w:pPr>
        <w:pStyle w:val="BodyText"/>
        <w:widowControl w:val="0"/>
        <w:numPr>
          <w:ilvl w:val="3"/>
          <w:numId w:val="40"/>
        </w:numPr>
        <w:tabs>
          <w:tab w:val="left" w:pos="2981"/>
        </w:tabs>
        <w:overflowPunct/>
        <w:autoSpaceDE/>
        <w:autoSpaceDN/>
        <w:adjustRightInd/>
        <w:ind w:right="816" w:hanging="361"/>
        <w:textAlignment w:val="auto"/>
        <w:rPr>
          <w:szCs w:val="24"/>
        </w:rPr>
      </w:pPr>
      <w:r w:rsidRPr="00576536">
        <w:rPr>
          <w:szCs w:val="24"/>
        </w:rPr>
        <w:t xml:space="preserve">Use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US</w:t>
      </w:r>
      <w:r w:rsidRPr="00576536">
        <w:rPr>
          <w:spacing w:val="-2"/>
          <w:szCs w:val="24"/>
        </w:rPr>
        <w:t xml:space="preserve"> </w:t>
      </w:r>
      <w:r w:rsidRPr="00576536">
        <w:rPr>
          <w:szCs w:val="24"/>
        </w:rPr>
        <w:t>Flag</w:t>
      </w:r>
      <w:r w:rsidRPr="00576536">
        <w:rPr>
          <w:spacing w:val="-1"/>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zCs w:val="24"/>
        </w:rPr>
        <w:t xml:space="preserve"> </w:t>
      </w:r>
      <w:r w:rsidRPr="00576536">
        <w:rPr>
          <w:spacing w:val="-1"/>
          <w:szCs w:val="24"/>
        </w:rPr>
        <w:t>requires</w:t>
      </w:r>
      <w:r w:rsidRPr="00576536">
        <w:rPr>
          <w:szCs w:val="24"/>
        </w:rPr>
        <w:t xml:space="preserve"> a</w:t>
      </w:r>
      <w:r w:rsidRPr="00576536">
        <w:rPr>
          <w:spacing w:val="1"/>
          <w:szCs w:val="24"/>
        </w:rPr>
        <w:t xml:space="preserve"> </w:t>
      </w:r>
      <w:r w:rsidRPr="00576536">
        <w:rPr>
          <w:spacing w:val="-1"/>
          <w:szCs w:val="24"/>
        </w:rPr>
        <w:t>layover</w:t>
      </w:r>
      <w:r w:rsidRPr="00576536">
        <w:rPr>
          <w:szCs w:val="24"/>
        </w:rPr>
        <w:t xml:space="preserve"> at an</w:t>
      </w:r>
      <w:r w:rsidRPr="00576536">
        <w:rPr>
          <w:spacing w:val="27"/>
          <w:szCs w:val="24"/>
        </w:rPr>
        <w:t xml:space="preserve"> </w:t>
      </w:r>
      <w:r w:rsidRPr="00576536">
        <w:rPr>
          <w:spacing w:val="-1"/>
          <w:szCs w:val="24"/>
        </w:rPr>
        <w:t>overseas</w:t>
      </w:r>
      <w:r w:rsidRPr="00576536">
        <w:rPr>
          <w:szCs w:val="24"/>
        </w:rPr>
        <w:t xml:space="preserve"> </w:t>
      </w:r>
      <w:r w:rsidRPr="00576536">
        <w:rPr>
          <w:spacing w:val="-1"/>
          <w:szCs w:val="24"/>
        </w:rPr>
        <w:t>interchange</w:t>
      </w:r>
      <w:r w:rsidRPr="00576536">
        <w:rPr>
          <w:spacing w:val="-2"/>
          <w:szCs w:val="24"/>
        </w:rPr>
        <w:t xml:space="preserve"> </w:t>
      </w:r>
      <w:r w:rsidRPr="00576536">
        <w:rPr>
          <w:spacing w:val="-1"/>
          <w:szCs w:val="24"/>
        </w:rPr>
        <w:t>of</w:t>
      </w:r>
      <w:r w:rsidRPr="00576536">
        <w:rPr>
          <w:spacing w:val="2"/>
          <w:szCs w:val="24"/>
        </w:rPr>
        <w:t xml:space="preserve"> </w:t>
      </w:r>
      <w:r w:rsidRPr="00576536">
        <w:rPr>
          <w:szCs w:val="24"/>
        </w:rPr>
        <w:t>4</w:t>
      </w:r>
      <w:r w:rsidRPr="00576536">
        <w:rPr>
          <w:spacing w:val="-1"/>
          <w:szCs w:val="24"/>
        </w:rPr>
        <w:t xml:space="preserve"> hours</w:t>
      </w:r>
      <w:r w:rsidRPr="00576536">
        <w:rPr>
          <w:szCs w:val="24"/>
        </w:rPr>
        <w:t xml:space="preserve"> or more.</w:t>
      </w:r>
    </w:p>
    <w:p w14:paraId="578DCA6B" w14:textId="77777777" w:rsidR="00275987" w:rsidRPr="00576536" w:rsidRDefault="00275987" w:rsidP="00275987">
      <w:pPr>
        <w:spacing w:before="11"/>
        <w:rPr>
          <w:rFonts w:eastAsia="Arial"/>
        </w:rPr>
      </w:pPr>
    </w:p>
    <w:p w14:paraId="759B41B6" w14:textId="77777777" w:rsidR="00275987" w:rsidRPr="00576536" w:rsidRDefault="00275987" w:rsidP="00275987">
      <w:pPr>
        <w:pStyle w:val="Heading2"/>
        <w:keepNext w:val="0"/>
        <w:keepLines w:val="0"/>
        <w:widowControl w:val="0"/>
        <w:numPr>
          <w:ilvl w:val="0"/>
          <w:numId w:val="40"/>
        </w:numPr>
        <w:tabs>
          <w:tab w:val="left" w:pos="821"/>
        </w:tabs>
        <w:spacing w:before="69"/>
        <w:rPr>
          <w:rFonts w:ascii="Times New Roman" w:hAnsi="Times New Roman" w:cs="Times New Roman"/>
          <w:b w:val="0"/>
          <w:bCs w:val="0"/>
          <w:color w:val="auto"/>
          <w:sz w:val="24"/>
          <w:szCs w:val="24"/>
        </w:rPr>
      </w:pPr>
      <w:r w:rsidRPr="00576536">
        <w:rPr>
          <w:rFonts w:ascii="Times New Roman" w:hAnsi="Times New Roman" w:cs="Times New Roman"/>
          <w:color w:val="auto"/>
          <w:sz w:val="24"/>
          <w:szCs w:val="24"/>
        </w:rPr>
        <w:lastRenderedPageBreak/>
        <w:t>DEFINITIONS</w:t>
      </w:r>
    </w:p>
    <w:p w14:paraId="6034D0F6" w14:textId="77777777" w:rsidR="00275987" w:rsidRPr="00576536" w:rsidRDefault="00275987" w:rsidP="00275987">
      <w:pPr>
        <w:rPr>
          <w:rFonts w:eastAsia="Arial"/>
          <w:b/>
          <w:bCs/>
        </w:rPr>
      </w:pPr>
    </w:p>
    <w:p w14:paraId="6541524B" w14:textId="77777777" w:rsidR="00275987" w:rsidRPr="00576536" w:rsidRDefault="00275987" w:rsidP="00275987">
      <w:pPr>
        <w:pStyle w:val="BodyText"/>
        <w:ind w:left="100"/>
        <w:rPr>
          <w:szCs w:val="24"/>
        </w:rPr>
      </w:pPr>
      <w:r w:rsidRPr="00576536">
        <w:rPr>
          <w:spacing w:val="-1"/>
          <w:szCs w:val="24"/>
        </w:rPr>
        <w:t>The</w:t>
      </w:r>
      <w:r w:rsidRPr="00576536">
        <w:rPr>
          <w:szCs w:val="24"/>
        </w:rPr>
        <w:t xml:space="preserve"> </w:t>
      </w:r>
      <w:r w:rsidRPr="00576536">
        <w:rPr>
          <w:spacing w:val="-1"/>
          <w:szCs w:val="24"/>
        </w:rPr>
        <w:t>terms</w:t>
      </w:r>
      <w:r w:rsidRPr="00576536">
        <w:rPr>
          <w:szCs w:val="24"/>
        </w:rPr>
        <w:t xml:space="preserve"> </w:t>
      </w:r>
      <w:r w:rsidRPr="00576536">
        <w:rPr>
          <w:spacing w:val="-1"/>
          <w:szCs w:val="24"/>
        </w:rPr>
        <w:t>used</w:t>
      </w:r>
      <w:r w:rsidRPr="00576536">
        <w:rPr>
          <w:szCs w:val="24"/>
        </w:rPr>
        <w:t xml:space="preserve"> </w:t>
      </w:r>
      <w:r w:rsidRPr="00576536">
        <w:rPr>
          <w:spacing w:val="-2"/>
          <w:szCs w:val="24"/>
        </w:rPr>
        <w:t>in</w:t>
      </w:r>
      <w:r w:rsidRPr="00576536">
        <w:rPr>
          <w:szCs w:val="24"/>
        </w:rPr>
        <w:t xml:space="preserve"> this</w:t>
      </w:r>
      <w:r w:rsidRPr="00576536">
        <w:rPr>
          <w:spacing w:val="-3"/>
          <w:szCs w:val="24"/>
        </w:rPr>
        <w:t xml:space="preserve"> </w:t>
      </w:r>
      <w:r w:rsidRPr="00576536">
        <w:rPr>
          <w:spacing w:val="-1"/>
          <w:szCs w:val="24"/>
        </w:rPr>
        <w:t>provision</w:t>
      </w:r>
      <w:r w:rsidRPr="00576536">
        <w:rPr>
          <w:szCs w:val="24"/>
        </w:rPr>
        <w:t xml:space="preserve"> </w:t>
      </w:r>
      <w:r w:rsidRPr="00576536">
        <w:rPr>
          <w:spacing w:val="-1"/>
          <w:szCs w:val="24"/>
        </w:rPr>
        <w:t>have</w:t>
      </w:r>
      <w:r w:rsidRPr="00576536">
        <w:rPr>
          <w:szCs w:val="24"/>
        </w:rPr>
        <w:t xml:space="preserve"> the</w:t>
      </w:r>
      <w:r w:rsidRPr="00576536">
        <w:rPr>
          <w:spacing w:val="-4"/>
          <w:szCs w:val="24"/>
        </w:rPr>
        <w:t xml:space="preserve"> </w:t>
      </w:r>
      <w:r w:rsidRPr="00576536">
        <w:rPr>
          <w:spacing w:val="-1"/>
          <w:szCs w:val="24"/>
        </w:rPr>
        <w:t>following</w:t>
      </w:r>
      <w:r w:rsidRPr="00576536">
        <w:rPr>
          <w:spacing w:val="-2"/>
          <w:szCs w:val="24"/>
        </w:rPr>
        <w:t xml:space="preserve"> </w:t>
      </w:r>
      <w:r w:rsidRPr="00576536">
        <w:rPr>
          <w:spacing w:val="-1"/>
          <w:szCs w:val="24"/>
        </w:rPr>
        <w:t>meanings:</w:t>
      </w:r>
    </w:p>
    <w:p w14:paraId="15FEFACA" w14:textId="77777777" w:rsidR="00275987" w:rsidRPr="00576536" w:rsidRDefault="00275987" w:rsidP="00275987">
      <w:pPr>
        <w:spacing w:before="1"/>
        <w:rPr>
          <w:rFonts w:eastAsia="Arial"/>
        </w:rPr>
      </w:pPr>
    </w:p>
    <w:p w14:paraId="71E7CE4D" w14:textId="77777777" w:rsidR="00275987" w:rsidRPr="00576536" w:rsidRDefault="00275987" w:rsidP="00275987">
      <w:pPr>
        <w:pStyle w:val="BodyText"/>
        <w:widowControl w:val="0"/>
        <w:numPr>
          <w:ilvl w:val="1"/>
          <w:numId w:val="40"/>
        </w:numPr>
        <w:tabs>
          <w:tab w:val="left" w:pos="1541"/>
        </w:tabs>
        <w:overflowPunct/>
        <w:autoSpaceDE/>
        <w:autoSpaceDN/>
        <w:adjustRightInd/>
        <w:ind w:right="159"/>
        <w:textAlignment w:val="auto"/>
        <w:rPr>
          <w:szCs w:val="24"/>
        </w:rPr>
      </w:pPr>
      <w:r w:rsidRPr="00576536">
        <w:rPr>
          <w:spacing w:val="-1"/>
          <w:szCs w:val="24"/>
        </w:rPr>
        <w:t>“Travel</w:t>
      </w:r>
      <w:r w:rsidRPr="00576536">
        <w:rPr>
          <w:szCs w:val="24"/>
        </w:rPr>
        <w:t xml:space="preserve"> costs’’ </w:t>
      </w:r>
      <w:r w:rsidRPr="00576536">
        <w:rPr>
          <w:spacing w:val="-1"/>
          <w:szCs w:val="24"/>
        </w:rPr>
        <w:t>means</w:t>
      </w:r>
      <w:r w:rsidRPr="00576536">
        <w:rPr>
          <w:spacing w:val="-2"/>
          <w:szCs w:val="24"/>
        </w:rPr>
        <w:t xml:space="preserve"> </w:t>
      </w:r>
      <w:r w:rsidRPr="00576536">
        <w:rPr>
          <w:spacing w:val="-1"/>
          <w:szCs w:val="24"/>
        </w:rPr>
        <w:t>expenses</w:t>
      </w:r>
      <w:r w:rsidRPr="00576536">
        <w:rPr>
          <w:spacing w:val="-2"/>
          <w:szCs w:val="24"/>
        </w:rPr>
        <w:t xml:space="preserve"> </w:t>
      </w:r>
      <w:r w:rsidRPr="00576536">
        <w:rPr>
          <w:szCs w:val="24"/>
        </w:rPr>
        <w:t xml:space="preserve">for </w:t>
      </w:r>
      <w:r w:rsidRPr="00576536">
        <w:rPr>
          <w:spacing w:val="-1"/>
          <w:szCs w:val="24"/>
        </w:rPr>
        <w:t>transportation,</w:t>
      </w:r>
      <w:r w:rsidRPr="00576536">
        <w:rPr>
          <w:spacing w:val="-2"/>
          <w:szCs w:val="24"/>
        </w:rPr>
        <w:t xml:space="preserve"> </w:t>
      </w:r>
      <w:r w:rsidRPr="00576536">
        <w:rPr>
          <w:spacing w:val="-1"/>
          <w:szCs w:val="24"/>
        </w:rPr>
        <w:t>lodging,</w:t>
      </w:r>
      <w:r w:rsidRPr="00576536">
        <w:rPr>
          <w:szCs w:val="24"/>
        </w:rPr>
        <w:t xml:space="preserve"> </w:t>
      </w:r>
      <w:r w:rsidRPr="00576536">
        <w:rPr>
          <w:spacing w:val="-1"/>
          <w:szCs w:val="24"/>
        </w:rPr>
        <w:t>subsistence</w:t>
      </w:r>
      <w:r w:rsidRPr="00576536">
        <w:rPr>
          <w:spacing w:val="73"/>
          <w:szCs w:val="24"/>
        </w:rPr>
        <w:t xml:space="preserve"> </w:t>
      </w:r>
      <w:r w:rsidRPr="00576536">
        <w:rPr>
          <w:szCs w:val="24"/>
        </w:rPr>
        <w:t>(meals</w:t>
      </w:r>
      <w:r w:rsidRPr="00576536">
        <w:rPr>
          <w:spacing w:val="-3"/>
          <w:szCs w:val="24"/>
        </w:rPr>
        <w:t xml:space="preserve"> </w:t>
      </w:r>
      <w:r w:rsidRPr="00576536">
        <w:rPr>
          <w:szCs w:val="24"/>
        </w:rPr>
        <w:t xml:space="preserve">and </w:t>
      </w:r>
      <w:r w:rsidRPr="00576536">
        <w:rPr>
          <w:spacing w:val="-1"/>
          <w:szCs w:val="24"/>
        </w:rPr>
        <w:t>incidentals),</w:t>
      </w:r>
      <w:r w:rsidRPr="00576536">
        <w:rPr>
          <w:szCs w:val="24"/>
        </w:rPr>
        <w:t xml:space="preserve"> and </w:t>
      </w:r>
      <w:r w:rsidRPr="00576536">
        <w:rPr>
          <w:spacing w:val="-1"/>
          <w:szCs w:val="24"/>
        </w:rPr>
        <w:t>related</w:t>
      </w:r>
      <w:r w:rsidRPr="00576536">
        <w:rPr>
          <w:szCs w:val="24"/>
        </w:rPr>
        <w:t xml:space="preserve"> </w:t>
      </w:r>
      <w:r w:rsidRPr="00576536">
        <w:rPr>
          <w:spacing w:val="-1"/>
          <w:szCs w:val="24"/>
        </w:rPr>
        <w:t>expenses</w:t>
      </w:r>
      <w:r w:rsidRPr="00576536">
        <w:rPr>
          <w:szCs w:val="24"/>
        </w:rPr>
        <w:t xml:space="preserve"> </w:t>
      </w:r>
      <w:r w:rsidRPr="00576536">
        <w:rPr>
          <w:spacing w:val="-1"/>
          <w:szCs w:val="24"/>
        </w:rPr>
        <w:t>incurred</w:t>
      </w:r>
      <w:r w:rsidRPr="00576536">
        <w:rPr>
          <w:szCs w:val="24"/>
        </w:rPr>
        <w:t xml:space="preserve"> by</w:t>
      </w:r>
      <w:r w:rsidRPr="00576536">
        <w:rPr>
          <w:spacing w:val="4"/>
          <w:szCs w:val="24"/>
        </w:rPr>
        <w:t xml:space="preserve"> </w:t>
      </w:r>
      <w:r w:rsidRPr="00576536">
        <w:rPr>
          <w:spacing w:val="-1"/>
          <w:szCs w:val="24"/>
        </w:rPr>
        <w:t>employees</w:t>
      </w:r>
      <w:r w:rsidRPr="00576536">
        <w:rPr>
          <w:szCs w:val="24"/>
        </w:rPr>
        <w:t xml:space="preserve"> </w:t>
      </w:r>
      <w:r w:rsidRPr="00576536">
        <w:rPr>
          <w:spacing w:val="-1"/>
          <w:szCs w:val="24"/>
        </w:rPr>
        <w:t>who</w:t>
      </w:r>
      <w:r w:rsidRPr="00576536">
        <w:rPr>
          <w:spacing w:val="43"/>
          <w:szCs w:val="24"/>
        </w:rPr>
        <w:t xml:space="preserve"> </w:t>
      </w:r>
      <w:r w:rsidRPr="00576536">
        <w:rPr>
          <w:szCs w:val="24"/>
        </w:rPr>
        <w:t>are on</w:t>
      </w:r>
      <w:r w:rsidRPr="00576536">
        <w:rPr>
          <w:spacing w:val="-2"/>
          <w:szCs w:val="24"/>
        </w:rPr>
        <w:t xml:space="preserve"> </w:t>
      </w:r>
      <w:r w:rsidRPr="00576536">
        <w:rPr>
          <w:spacing w:val="-1"/>
          <w:szCs w:val="24"/>
        </w:rPr>
        <w:t>travel</w:t>
      </w:r>
      <w:r w:rsidRPr="00576536">
        <w:rPr>
          <w:szCs w:val="24"/>
        </w:rPr>
        <w:t xml:space="preserve"> status</w:t>
      </w:r>
      <w:r w:rsidRPr="00576536">
        <w:rPr>
          <w:spacing w:val="-3"/>
          <w:szCs w:val="24"/>
        </w:rPr>
        <w:t xml:space="preserve"> </w:t>
      </w:r>
      <w:r w:rsidRPr="00576536">
        <w:rPr>
          <w:szCs w:val="24"/>
        </w:rPr>
        <w:t>on</w:t>
      </w:r>
      <w:r w:rsidRPr="00576536">
        <w:rPr>
          <w:spacing w:val="-4"/>
          <w:szCs w:val="24"/>
        </w:rPr>
        <w:t xml:space="preserve"> </w:t>
      </w:r>
      <w:r w:rsidRPr="00576536">
        <w:rPr>
          <w:szCs w:val="24"/>
        </w:rPr>
        <w:t xml:space="preserve">official </w:t>
      </w:r>
      <w:r w:rsidRPr="00576536">
        <w:rPr>
          <w:spacing w:val="-1"/>
          <w:szCs w:val="24"/>
        </w:rPr>
        <w:t>business</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zCs w:val="24"/>
        </w:rPr>
        <w:t>recipient</w:t>
      </w:r>
      <w:r w:rsidRPr="00576536">
        <w:rPr>
          <w:spacing w:val="-2"/>
          <w:szCs w:val="24"/>
        </w:rPr>
        <w:t xml:space="preserve"> </w:t>
      </w:r>
      <w:r w:rsidRPr="00576536">
        <w:rPr>
          <w:szCs w:val="24"/>
        </w:rPr>
        <w:t>for</w:t>
      </w:r>
      <w:r w:rsidRPr="00576536">
        <w:rPr>
          <w:spacing w:val="4"/>
          <w:szCs w:val="24"/>
        </w:rPr>
        <w:t xml:space="preserve"> </w:t>
      </w:r>
      <w:r w:rsidRPr="00576536">
        <w:rPr>
          <w:szCs w:val="24"/>
        </w:rPr>
        <w:t>any</w:t>
      </w:r>
      <w:r w:rsidRPr="00576536">
        <w:rPr>
          <w:spacing w:val="-3"/>
          <w:szCs w:val="24"/>
        </w:rPr>
        <w:t xml:space="preserve"> </w:t>
      </w:r>
      <w:r w:rsidRPr="00576536">
        <w:rPr>
          <w:spacing w:val="-1"/>
          <w:szCs w:val="24"/>
        </w:rPr>
        <w:t>travel</w:t>
      </w:r>
      <w:r w:rsidRPr="00576536">
        <w:rPr>
          <w:spacing w:val="41"/>
          <w:szCs w:val="24"/>
        </w:rPr>
        <w:t xml:space="preserve"> </w:t>
      </w:r>
      <w:r w:rsidRPr="00576536">
        <w:rPr>
          <w:spacing w:val="-1"/>
          <w:szCs w:val="24"/>
        </w:rPr>
        <w:t>outside</w:t>
      </w:r>
      <w:r w:rsidRPr="00576536">
        <w:rPr>
          <w:szCs w:val="24"/>
        </w:rPr>
        <w:t xml:space="preserve"> </w:t>
      </w:r>
      <w:r w:rsidRPr="00576536">
        <w:rPr>
          <w:spacing w:val="-1"/>
          <w:szCs w:val="24"/>
        </w:rPr>
        <w:t>the</w:t>
      </w:r>
      <w:r w:rsidRPr="00576536">
        <w:rPr>
          <w:szCs w:val="24"/>
        </w:rPr>
        <w:t xml:space="preserve"> </w:t>
      </w:r>
      <w:r w:rsidRPr="00576536">
        <w:rPr>
          <w:spacing w:val="-1"/>
          <w:szCs w:val="24"/>
        </w:rPr>
        <w:t>country</w:t>
      </w:r>
      <w:r w:rsidRPr="00576536">
        <w:rPr>
          <w:spacing w:val="-3"/>
          <w:szCs w:val="24"/>
        </w:rPr>
        <w:t xml:space="preserve"> </w:t>
      </w:r>
      <w:r w:rsidRPr="00576536">
        <w:rPr>
          <w:szCs w:val="24"/>
        </w:rPr>
        <w:t>in</w:t>
      </w:r>
      <w:r w:rsidRPr="00576536">
        <w:rPr>
          <w:spacing w:val="-2"/>
          <w:szCs w:val="24"/>
        </w:rPr>
        <w:t xml:space="preserve"> </w:t>
      </w:r>
      <w:r w:rsidRPr="00576536">
        <w:rPr>
          <w:spacing w:val="-1"/>
          <w:szCs w:val="24"/>
        </w:rPr>
        <w:t>which</w:t>
      </w:r>
      <w:r w:rsidRPr="00576536">
        <w:rPr>
          <w:szCs w:val="24"/>
        </w:rPr>
        <w:t xml:space="preserve"> the</w:t>
      </w:r>
      <w:r w:rsidRPr="00576536">
        <w:rPr>
          <w:spacing w:val="4"/>
          <w:szCs w:val="24"/>
        </w:rPr>
        <w:t xml:space="preserve"> </w:t>
      </w:r>
      <w:r w:rsidRPr="00576536">
        <w:rPr>
          <w:spacing w:val="-1"/>
          <w:szCs w:val="24"/>
        </w:rPr>
        <w:t>organization</w:t>
      </w:r>
      <w:r w:rsidRPr="00576536">
        <w:rPr>
          <w:spacing w:val="-2"/>
          <w:szCs w:val="24"/>
        </w:rPr>
        <w:t xml:space="preserve"> </w:t>
      </w:r>
      <w:r w:rsidRPr="00576536">
        <w:rPr>
          <w:szCs w:val="24"/>
        </w:rPr>
        <w:t xml:space="preserve">is located. </w:t>
      </w:r>
      <w:r w:rsidRPr="00576536">
        <w:rPr>
          <w:spacing w:val="3"/>
          <w:szCs w:val="24"/>
        </w:rPr>
        <w:t xml:space="preserve"> </w:t>
      </w:r>
      <w:r w:rsidRPr="00576536">
        <w:rPr>
          <w:spacing w:val="-1"/>
          <w:szCs w:val="24"/>
        </w:rPr>
        <w:t>“Travel</w:t>
      </w:r>
      <w:r w:rsidRPr="00576536">
        <w:rPr>
          <w:szCs w:val="24"/>
        </w:rPr>
        <w:t xml:space="preserve"> </w:t>
      </w:r>
      <w:r w:rsidRPr="00576536">
        <w:rPr>
          <w:spacing w:val="-1"/>
          <w:szCs w:val="24"/>
        </w:rPr>
        <w:t>costs”</w:t>
      </w:r>
      <w:r w:rsidRPr="00576536">
        <w:rPr>
          <w:szCs w:val="24"/>
        </w:rPr>
        <w:t xml:space="preserve"> do</w:t>
      </w:r>
      <w:r w:rsidRPr="00576536">
        <w:rPr>
          <w:spacing w:val="51"/>
          <w:szCs w:val="24"/>
        </w:rPr>
        <w:t xml:space="preserve"> </w:t>
      </w:r>
      <w:r w:rsidRPr="00576536">
        <w:rPr>
          <w:szCs w:val="24"/>
        </w:rPr>
        <w:t xml:space="preserve">not </w:t>
      </w:r>
      <w:r w:rsidRPr="00576536">
        <w:rPr>
          <w:spacing w:val="-1"/>
          <w:szCs w:val="24"/>
        </w:rPr>
        <w:t>include</w:t>
      </w:r>
      <w:r w:rsidRPr="00576536">
        <w:rPr>
          <w:spacing w:val="-2"/>
          <w:szCs w:val="24"/>
        </w:rPr>
        <w:t xml:space="preserve"> </w:t>
      </w:r>
      <w:r w:rsidRPr="00576536">
        <w:rPr>
          <w:spacing w:val="-1"/>
          <w:szCs w:val="24"/>
        </w:rPr>
        <w:t>expenses</w:t>
      </w:r>
      <w:r w:rsidRPr="00576536">
        <w:rPr>
          <w:spacing w:val="-3"/>
          <w:szCs w:val="24"/>
        </w:rPr>
        <w:t xml:space="preserve"> </w:t>
      </w:r>
      <w:r w:rsidRPr="00576536">
        <w:rPr>
          <w:spacing w:val="-1"/>
          <w:szCs w:val="24"/>
        </w:rPr>
        <w:t>incurred</w:t>
      </w:r>
      <w:r w:rsidRPr="00576536">
        <w:rPr>
          <w:spacing w:val="-2"/>
          <w:szCs w:val="24"/>
        </w:rPr>
        <w:t xml:space="preserve"> </w:t>
      </w:r>
      <w:r w:rsidRPr="00576536">
        <w:rPr>
          <w:szCs w:val="24"/>
        </w:rPr>
        <w:t>by</w:t>
      </w:r>
      <w:r w:rsidRPr="00576536">
        <w:rPr>
          <w:spacing w:val="-3"/>
          <w:szCs w:val="24"/>
        </w:rPr>
        <w:t xml:space="preserve"> </w:t>
      </w:r>
      <w:r w:rsidRPr="00576536">
        <w:rPr>
          <w:szCs w:val="24"/>
        </w:rPr>
        <w:t>employees</w:t>
      </w:r>
      <w:r w:rsidRPr="00576536">
        <w:rPr>
          <w:spacing w:val="-2"/>
          <w:szCs w:val="24"/>
        </w:rPr>
        <w:t xml:space="preserve"> </w:t>
      </w:r>
      <w:r w:rsidRPr="00576536">
        <w:rPr>
          <w:spacing w:val="-1"/>
          <w:szCs w:val="24"/>
        </w:rPr>
        <w:t>who</w:t>
      </w:r>
      <w:r w:rsidRPr="00576536">
        <w:rPr>
          <w:szCs w:val="24"/>
        </w:rPr>
        <w:t xml:space="preserve"> are not</w:t>
      </w:r>
      <w:r w:rsidRPr="00576536">
        <w:rPr>
          <w:spacing w:val="-2"/>
          <w:szCs w:val="24"/>
        </w:rPr>
        <w:t xml:space="preserve"> </w:t>
      </w:r>
      <w:r w:rsidRPr="00576536">
        <w:rPr>
          <w:szCs w:val="24"/>
        </w:rPr>
        <w:t>on</w:t>
      </w:r>
      <w:r w:rsidRPr="00576536">
        <w:rPr>
          <w:spacing w:val="-2"/>
          <w:szCs w:val="24"/>
        </w:rPr>
        <w:t xml:space="preserve"> </w:t>
      </w:r>
      <w:r w:rsidRPr="00576536">
        <w:rPr>
          <w:szCs w:val="24"/>
        </w:rPr>
        <w:t>official</w:t>
      </w:r>
      <w:r w:rsidRPr="00576536">
        <w:rPr>
          <w:spacing w:val="39"/>
          <w:szCs w:val="24"/>
        </w:rPr>
        <w:t xml:space="preserve"> </w:t>
      </w:r>
      <w:r w:rsidRPr="00576536">
        <w:rPr>
          <w:szCs w:val="24"/>
        </w:rPr>
        <w:t>business</w:t>
      </w:r>
      <w:r w:rsidRPr="00576536">
        <w:rPr>
          <w:spacing w:val="-3"/>
          <w:szCs w:val="24"/>
        </w:rPr>
        <w:t xml:space="preserve"> </w:t>
      </w:r>
      <w:r w:rsidRPr="00576536">
        <w:rPr>
          <w:spacing w:val="-1"/>
          <w:szCs w:val="24"/>
        </w:rPr>
        <w:t>of</w:t>
      </w:r>
      <w:r w:rsidRPr="00576536">
        <w:rPr>
          <w:szCs w:val="24"/>
        </w:rPr>
        <w:t xml:space="preserve"> the</w:t>
      </w:r>
      <w:r w:rsidRPr="00576536">
        <w:rPr>
          <w:spacing w:val="-2"/>
          <w:szCs w:val="24"/>
        </w:rPr>
        <w:t xml:space="preserve"> </w:t>
      </w:r>
      <w:r w:rsidRPr="00576536">
        <w:rPr>
          <w:spacing w:val="-1"/>
          <w:szCs w:val="24"/>
        </w:rPr>
        <w:t>recipient,</w:t>
      </w:r>
      <w:r w:rsidRPr="00576536">
        <w:rPr>
          <w:szCs w:val="24"/>
        </w:rPr>
        <w:t xml:space="preserve"> </w:t>
      </w:r>
      <w:r w:rsidRPr="00576536">
        <w:rPr>
          <w:spacing w:val="-1"/>
          <w:szCs w:val="24"/>
        </w:rPr>
        <w:t>such</w:t>
      </w:r>
      <w:r w:rsidRPr="00576536">
        <w:rPr>
          <w:szCs w:val="24"/>
        </w:rPr>
        <w:t xml:space="preserve"> as</w:t>
      </w:r>
      <w:r w:rsidRPr="00576536">
        <w:rPr>
          <w:spacing w:val="-3"/>
          <w:szCs w:val="24"/>
        </w:rPr>
        <w:t xml:space="preserve"> </w:t>
      </w:r>
      <w:r w:rsidRPr="00576536">
        <w:rPr>
          <w:szCs w:val="24"/>
        </w:rPr>
        <w:t>r</w:t>
      </w:r>
      <w:r w:rsidRPr="00576536">
        <w:rPr>
          <w:color w:val="212121"/>
          <w:szCs w:val="24"/>
        </w:rPr>
        <w:t xml:space="preserve">est </w:t>
      </w:r>
      <w:r w:rsidRPr="00576536">
        <w:rPr>
          <w:color w:val="212121"/>
          <w:spacing w:val="-1"/>
          <w:szCs w:val="24"/>
        </w:rPr>
        <w:t>and</w:t>
      </w:r>
      <w:r w:rsidRPr="00576536">
        <w:rPr>
          <w:color w:val="212121"/>
          <w:szCs w:val="24"/>
        </w:rPr>
        <w:t xml:space="preserve"> </w:t>
      </w:r>
      <w:r w:rsidRPr="00576536">
        <w:rPr>
          <w:color w:val="212121"/>
          <w:spacing w:val="-1"/>
          <w:szCs w:val="24"/>
        </w:rPr>
        <w:t>recuperation</w:t>
      </w:r>
      <w:r w:rsidRPr="00576536">
        <w:rPr>
          <w:color w:val="212121"/>
          <w:spacing w:val="3"/>
          <w:szCs w:val="24"/>
        </w:rPr>
        <w:t xml:space="preserve"> </w:t>
      </w:r>
      <w:r w:rsidRPr="00576536">
        <w:rPr>
          <w:color w:val="212121"/>
          <w:spacing w:val="-1"/>
          <w:szCs w:val="24"/>
        </w:rPr>
        <w:t>(</w:t>
      </w:r>
      <w:r w:rsidRPr="00576536">
        <w:rPr>
          <w:spacing w:val="-1"/>
          <w:szCs w:val="24"/>
        </w:rPr>
        <w:t>R&amp;R</w:t>
      </w:r>
      <w:r w:rsidRPr="00576536">
        <w:rPr>
          <w:color w:val="212121"/>
          <w:spacing w:val="-1"/>
          <w:szCs w:val="24"/>
        </w:rPr>
        <w:t>)</w:t>
      </w:r>
    </w:p>
    <w:p w14:paraId="49D4585F" w14:textId="29C2442A" w:rsidR="00275987" w:rsidRPr="00576536" w:rsidRDefault="00275987" w:rsidP="00275987">
      <w:pPr>
        <w:pStyle w:val="BodyText"/>
        <w:ind w:left="1540"/>
        <w:rPr>
          <w:szCs w:val="24"/>
        </w:rPr>
      </w:pPr>
      <w:r w:rsidRPr="00576536">
        <w:rPr>
          <w:color w:val="212121"/>
          <w:spacing w:val="-1"/>
          <w:szCs w:val="24"/>
        </w:rPr>
        <w:t>t</w:t>
      </w:r>
      <w:r w:rsidRPr="00576536">
        <w:rPr>
          <w:spacing w:val="-1"/>
          <w:szCs w:val="24"/>
        </w:rPr>
        <w:t>ravel</w:t>
      </w:r>
      <w:r w:rsidRPr="00576536">
        <w:rPr>
          <w:szCs w:val="24"/>
        </w:rPr>
        <w:t xml:space="preserve"> </w:t>
      </w:r>
      <w:r w:rsidRPr="00576536">
        <w:rPr>
          <w:color w:val="212121"/>
          <w:szCs w:val="24"/>
        </w:rPr>
        <w:t>offered</w:t>
      </w:r>
      <w:r w:rsidRPr="00576536">
        <w:rPr>
          <w:color w:val="212121"/>
          <w:spacing w:val="-2"/>
          <w:szCs w:val="24"/>
        </w:rPr>
        <w:t xml:space="preserve"> </w:t>
      </w:r>
      <w:r w:rsidRPr="00576536">
        <w:rPr>
          <w:color w:val="212121"/>
          <w:szCs w:val="24"/>
        </w:rPr>
        <w:t xml:space="preserve">as </w:t>
      </w:r>
      <w:r w:rsidRPr="00576536">
        <w:rPr>
          <w:color w:val="212121"/>
          <w:spacing w:val="-1"/>
          <w:szCs w:val="24"/>
        </w:rPr>
        <w:t>part</w:t>
      </w:r>
      <w:r w:rsidRPr="00576536">
        <w:rPr>
          <w:color w:val="212121"/>
          <w:szCs w:val="24"/>
        </w:rPr>
        <w:t xml:space="preserve"> </w:t>
      </w:r>
      <w:r w:rsidRPr="00576536">
        <w:rPr>
          <w:color w:val="212121"/>
          <w:spacing w:val="-1"/>
          <w:szCs w:val="24"/>
        </w:rPr>
        <w:t>of</w:t>
      </w:r>
      <w:r w:rsidRPr="00576536">
        <w:rPr>
          <w:color w:val="212121"/>
          <w:szCs w:val="24"/>
        </w:rPr>
        <w:t xml:space="preserve"> an</w:t>
      </w:r>
      <w:r w:rsidRPr="00576536">
        <w:rPr>
          <w:color w:val="212121"/>
          <w:spacing w:val="-2"/>
          <w:szCs w:val="24"/>
        </w:rPr>
        <w:t xml:space="preserve"> </w:t>
      </w:r>
      <w:r w:rsidRPr="00576536">
        <w:rPr>
          <w:color w:val="212121"/>
          <w:spacing w:val="-1"/>
          <w:szCs w:val="24"/>
        </w:rPr>
        <w:t>employee’s</w:t>
      </w:r>
      <w:r w:rsidRPr="00576536">
        <w:rPr>
          <w:color w:val="212121"/>
          <w:szCs w:val="24"/>
        </w:rPr>
        <w:t xml:space="preserve"> </w:t>
      </w:r>
      <w:r w:rsidRPr="00576536">
        <w:rPr>
          <w:color w:val="212121"/>
          <w:spacing w:val="-1"/>
          <w:szCs w:val="24"/>
        </w:rPr>
        <w:t>benefits</w:t>
      </w:r>
      <w:r w:rsidRPr="00576536">
        <w:rPr>
          <w:color w:val="212121"/>
          <w:szCs w:val="24"/>
        </w:rPr>
        <w:t xml:space="preserve"> </w:t>
      </w:r>
      <w:r w:rsidRPr="00576536">
        <w:rPr>
          <w:color w:val="212121"/>
          <w:spacing w:val="-1"/>
          <w:szCs w:val="24"/>
        </w:rPr>
        <w:t>package</w:t>
      </w:r>
      <w:r w:rsidRPr="00576536">
        <w:rPr>
          <w:color w:val="212121"/>
          <w:spacing w:val="7"/>
          <w:szCs w:val="24"/>
        </w:rPr>
        <w:t xml:space="preserve"> </w:t>
      </w:r>
      <w:r w:rsidRPr="00576536">
        <w:rPr>
          <w:color w:val="212121"/>
          <w:spacing w:val="-1"/>
          <w:szCs w:val="24"/>
        </w:rPr>
        <w:t>that</w:t>
      </w:r>
      <w:r w:rsidRPr="00576536">
        <w:rPr>
          <w:color w:val="212121"/>
          <w:szCs w:val="24"/>
        </w:rPr>
        <w:t xml:space="preserve"> are</w:t>
      </w:r>
      <w:r w:rsidRPr="00576536">
        <w:rPr>
          <w:szCs w:val="24"/>
        </w:rPr>
        <w:t xml:space="preserve"> </w:t>
      </w:r>
      <w:r w:rsidRPr="00576536">
        <w:rPr>
          <w:color w:val="212121"/>
          <w:spacing w:val="-1"/>
          <w:szCs w:val="24"/>
        </w:rPr>
        <w:t>consistent</w:t>
      </w:r>
      <w:r w:rsidRPr="00576536">
        <w:rPr>
          <w:color w:val="212121"/>
          <w:szCs w:val="24"/>
        </w:rPr>
        <w:t xml:space="preserve"> </w:t>
      </w:r>
      <w:r w:rsidRPr="00576536">
        <w:rPr>
          <w:color w:val="212121"/>
          <w:spacing w:val="-1"/>
          <w:szCs w:val="24"/>
        </w:rPr>
        <w:t>with</w:t>
      </w:r>
      <w:r w:rsidRPr="00576536">
        <w:rPr>
          <w:color w:val="212121"/>
          <w:spacing w:val="3"/>
          <w:szCs w:val="24"/>
        </w:rPr>
        <w:t xml:space="preserve"> </w:t>
      </w:r>
      <w:r w:rsidRPr="00576536">
        <w:rPr>
          <w:color w:val="212121"/>
          <w:szCs w:val="24"/>
        </w:rPr>
        <w:t xml:space="preserve">the </w:t>
      </w:r>
      <w:r w:rsidRPr="00576536">
        <w:rPr>
          <w:color w:val="212121"/>
          <w:spacing w:val="-1"/>
          <w:szCs w:val="24"/>
        </w:rPr>
        <w:t>recipient’s</w:t>
      </w:r>
      <w:r w:rsidRPr="00576536">
        <w:rPr>
          <w:color w:val="212121"/>
          <w:spacing w:val="-2"/>
          <w:szCs w:val="24"/>
        </w:rPr>
        <w:t xml:space="preserve"> </w:t>
      </w:r>
      <w:r w:rsidRPr="00576536">
        <w:rPr>
          <w:color w:val="212121"/>
          <w:spacing w:val="-1"/>
          <w:szCs w:val="24"/>
        </w:rPr>
        <w:t>personnel</w:t>
      </w:r>
      <w:r w:rsidRPr="00576536">
        <w:rPr>
          <w:color w:val="212121"/>
          <w:szCs w:val="24"/>
        </w:rPr>
        <w:t xml:space="preserve"> </w:t>
      </w:r>
      <w:r w:rsidRPr="00576536">
        <w:rPr>
          <w:color w:val="212121"/>
          <w:spacing w:val="-1"/>
          <w:szCs w:val="24"/>
        </w:rPr>
        <w:t>and</w:t>
      </w:r>
      <w:r w:rsidRPr="00576536">
        <w:rPr>
          <w:color w:val="212121"/>
          <w:spacing w:val="-2"/>
          <w:szCs w:val="24"/>
        </w:rPr>
        <w:t xml:space="preserve"> </w:t>
      </w:r>
      <w:r w:rsidRPr="00576536">
        <w:rPr>
          <w:color w:val="212121"/>
          <w:spacing w:val="-1"/>
          <w:szCs w:val="24"/>
        </w:rPr>
        <w:t>travel</w:t>
      </w:r>
      <w:r w:rsidRPr="00576536">
        <w:rPr>
          <w:color w:val="212121"/>
          <w:szCs w:val="24"/>
        </w:rPr>
        <w:t xml:space="preserve"> </w:t>
      </w:r>
      <w:r w:rsidRPr="00576536">
        <w:rPr>
          <w:color w:val="212121"/>
          <w:spacing w:val="-1"/>
          <w:szCs w:val="24"/>
        </w:rPr>
        <w:t>policies</w:t>
      </w:r>
      <w:r w:rsidRPr="00576536">
        <w:rPr>
          <w:color w:val="212121"/>
          <w:szCs w:val="24"/>
        </w:rPr>
        <w:t xml:space="preserve"> and</w:t>
      </w:r>
      <w:r w:rsidRPr="00576536">
        <w:rPr>
          <w:color w:val="212121"/>
          <w:spacing w:val="69"/>
          <w:szCs w:val="24"/>
        </w:rPr>
        <w:t xml:space="preserve"> </w:t>
      </w:r>
      <w:r w:rsidRPr="00576536">
        <w:rPr>
          <w:color w:val="212121"/>
          <w:spacing w:val="-1"/>
          <w:szCs w:val="24"/>
        </w:rPr>
        <w:t>procedures.</w:t>
      </w:r>
    </w:p>
    <w:p w14:paraId="724F1ED5" w14:textId="77777777" w:rsidR="00275987" w:rsidRPr="00576536" w:rsidRDefault="00275987" w:rsidP="00275987">
      <w:pPr>
        <w:rPr>
          <w:rFonts w:eastAsia="Arial"/>
        </w:rPr>
      </w:pPr>
    </w:p>
    <w:p w14:paraId="605EC7EA" w14:textId="77777777" w:rsidR="00275987" w:rsidRPr="00576536" w:rsidRDefault="00275987" w:rsidP="00275987">
      <w:pPr>
        <w:pStyle w:val="BodyText"/>
        <w:widowControl w:val="0"/>
        <w:numPr>
          <w:ilvl w:val="1"/>
          <w:numId w:val="40"/>
        </w:numPr>
        <w:tabs>
          <w:tab w:val="left" w:pos="1541"/>
        </w:tabs>
        <w:overflowPunct/>
        <w:autoSpaceDE/>
        <w:autoSpaceDN/>
        <w:adjustRightInd/>
        <w:ind w:right="587"/>
        <w:textAlignment w:val="auto"/>
        <w:rPr>
          <w:szCs w:val="24"/>
        </w:rPr>
      </w:pPr>
      <w:r w:rsidRPr="00576536">
        <w:rPr>
          <w:spacing w:val="-1"/>
          <w:szCs w:val="24"/>
        </w:rPr>
        <w:t>“International</w:t>
      </w:r>
      <w:r w:rsidRPr="00576536">
        <w:rPr>
          <w:spacing w:val="-3"/>
          <w:szCs w:val="24"/>
        </w:rPr>
        <w:t xml:space="preserve"> </w:t>
      </w:r>
      <w:r w:rsidRPr="00576536">
        <w:rPr>
          <w:szCs w:val="24"/>
        </w:rPr>
        <w:t>air</w:t>
      </w:r>
      <w:r w:rsidRPr="00576536">
        <w:rPr>
          <w:spacing w:val="-2"/>
          <w:szCs w:val="24"/>
        </w:rPr>
        <w:t xml:space="preserve"> </w:t>
      </w:r>
      <w:r w:rsidRPr="00576536">
        <w:rPr>
          <w:spacing w:val="-1"/>
          <w:szCs w:val="24"/>
        </w:rPr>
        <w:t>transportation"</w:t>
      </w:r>
      <w:r w:rsidRPr="00576536">
        <w:rPr>
          <w:spacing w:val="-2"/>
          <w:szCs w:val="24"/>
        </w:rPr>
        <w:t xml:space="preserve"> </w:t>
      </w:r>
      <w:r w:rsidRPr="00576536">
        <w:rPr>
          <w:szCs w:val="24"/>
        </w:rPr>
        <w:t>means</w:t>
      </w:r>
      <w:r w:rsidRPr="00576536">
        <w:rPr>
          <w:spacing w:val="-3"/>
          <w:szCs w:val="24"/>
        </w:rPr>
        <w:t xml:space="preserve"> </w:t>
      </w:r>
      <w:r w:rsidRPr="00576536">
        <w:rPr>
          <w:spacing w:val="-1"/>
          <w:szCs w:val="24"/>
        </w:rPr>
        <w:t>international</w:t>
      </w:r>
      <w:r w:rsidRPr="00576536">
        <w:rPr>
          <w:szCs w:val="24"/>
        </w:rPr>
        <w:t xml:space="preserve"> air</w:t>
      </w:r>
      <w:r w:rsidRPr="00576536">
        <w:rPr>
          <w:spacing w:val="-2"/>
          <w:szCs w:val="24"/>
        </w:rPr>
        <w:t xml:space="preserve"> </w:t>
      </w:r>
      <w:r w:rsidRPr="00576536">
        <w:rPr>
          <w:spacing w:val="-1"/>
          <w:szCs w:val="24"/>
        </w:rPr>
        <w:t>travel</w:t>
      </w:r>
      <w:r w:rsidRPr="00576536">
        <w:rPr>
          <w:szCs w:val="24"/>
        </w:rPr>
        <w:t xml:space="preserve"> by</w:t>
      </w:r>
      <w:r w:rsidRPr="00576536">
        <w:rPr>
          <w:spacing w:val="69"/>
          <w:szCs w:val="24"/>
        </w:rPr>
        <w:t xml:space="preserve"> </w:t>
      </w:r>
      <w:r w:rsidRPr="00576536">
        <w:rPr>
          <w:spacing w:val="-1"/>
          <w:szCs w:val="24"/>
        </w:rPr>
        <w:t>individuals</w:t>
      </w:r>
      <w:r w:rsidRPr="00576536">
        <w:rPr>
          <w:szCs w:val="24"/>
        </w:rPr>
        <w:t xml:space="preserve"> (and</w:t>
      </w:r>
      <w:r w:rsidRPr="00576536">
        <w:rPr>
          <w:spacing w:val="-2"/>
          <w:szCs w:val="24"/>
        </w:rPr>
        <w:t xml:space="preserve"> </w:t>
      </w:r>
      <w:r w:rsidRPr="00576536">
        <w:rPr>
          <w:szCs w:val="24"/>
        </w:rPr>
        <w:t>their</w:t>
      </w:r>
      <w:r w:rsidRPr="00576536">
        <w:rPr>
          <w:spacing w:val="-2"/>
          <w:szCs w:val="24"/>
        </w:rPr>
        <w:t xml:space="preserve"> </w:t>
      </w:r>
      <w:r w:rsidRPr="00576536">
        <w:rPr>
          <w:spacing w:val="-1"/>
          <w:szCs w:val="24"/>
        </w:rPr>
        <w:t>personal</w:t>
      </w:r>
      <w:r w:rsidRPr="00576536">
        <w:rPr>
          <w:spacing w:val="-3"/>
          <w:szCs w:val="24"/>
        </w:rPr>
        <w:t xml:space="preserve"> </w:t>
      </w:r>
      <w:r w:rsidRPr="00576536">
        <w:rPr>
          <w:spacing w:val="-1"/>
          <w:szCs w:val="24"/>
        </w:rPr>
        <w:t>effects)</w:t>
      </w:r>
      <w:r w:rsidRPr="00576536">
        <w:rPr>
          <w:szCs w:val="24"/>
        </w:rPr>
        <w:t xml:space="preserve"> or </w:t>
      </w:r>
      <w:r w:rsidRPr="00576536">
        <w:rPr>
          <w:spacing w:val="-1"/>
          <w:szCs w:val="24"/>
        </w:rPr>
        <w:t>transportation</w:t>
      </w:r>
      <w:r w:rsidRPr="00576536">
        <w:rPr>
          <w:szCs w:val="24"/>
        </w:rPr>
        <w:t xml:space="preserve"> </w:t>
      </w:r>
      <w:r w:rsidRPr="00576536">
        <w:rPr>
          <w:spacing w:val="-1"/>
          <w:szCs w:val="24"/>
        </w:rPr>
        <w:t>of</w:t>
      </w:r>
      <w:r w:rsidRPr="00576536">
        <w:rPr>
          <w:szCs w:val="24"/>
        </w:rPr>
        <w:t xml:space="preserve"> </w:t>
      </w:r>
      <w:r w:rsidRPr="00576536">
        <w:rPr>
          <w:spacing w:val="-1"/>
          <w:szCs w:val="24"/>
        </w:rPr>
        <w:t>cargo</w:t>
      </w:r>
      <w:r w:rsidRPr="00576536">
        <w:rPr>
          <w:szCs w:val="24"/>
        </w:rPr>
        <w:t xml:space="preserve"> by</w:t>
      </w:r>
      <w:r w:rsidRPr="00576536">
        <w:rPr>
          <w:spacing w:val="-3"/>
          <w:szCs w:val="24"/>
        </w:rPr>
        <w:t xml:space="preserve"> </w:t>
      </w:r>
      <w:r w:rsidRPr="00576536">
        <w:rPr>
          <w:szCs w:val="24"/>
        </w:rPr>
        <w:t>air</w:t>
      </w:r>
      <w:r w:rsidRPr="00576536">
        <w:rPr>
          <w:spacing w:val="81"/>
          <w:szCs w:val="24"/>
        </w:rPr>
        <w:t xml:space="preserve"> </w:t>
      </w:r>
      <w:r w:rsidRPr="00576536">
        <w:rPr>
          <w:spacing w:val="-1"/>
          <w:szCs w:val="24"/>
        </w:rPr>
        <w:t>between</w:t>
      </w:r>
      <w:r w:rsidRPr="00576536">
        <w:rPr>
          <w:szCs w:val="24"/>
        </w:rPr>
        <w:t xml:space="preserve"> a</w:t>
      </w:r>
      <w:r w:rsidRPr="00576536">
        <w:rPr>
          <w:spacing w:val="-1"/>
          <w:szCs w:val="24"/>
        </w:rPr>
        <w:t xml:space="preserve"> place</w:t>
      </w:r>
      <w:r w:rsidRPr="00576536">
        <w:rPr>
          <w:szCs w:val="24"/>
        </w:rPr>
        <w:t xml:space="preserve"> in </w:t>
      </w:r>
      <w:r w:rsidRPr="00576536">
        <w:rPr>
          <w:spacing w:val="-1"/>
          <w:szCs w:val="24"/>
        </w:rPr>
        <w:t>the</w:t>
      </w:r>
      <w:r w:rsidRPr="00576536">
        <w:rPr>
          <w:spacing w:val="-2"/>
          <w:szCs w:val="24"/>
        </w:rPr>
        <w:t xml:space="preserve"> </w:t>
      </w:r>
      <w:r w:rsidRPr="00576536">
        <w:rPr>
          <w:szCs w:val="24"/>
        </w:rPr>
        <w:t>United</w:t>
      </w:r>
      <w:r w:rsidRPr="00576536">
        <w:rPr>
          <w:spacing w:val="-2"/>
          <w:szCs w:val="24"/>
        </w:rPr>
        <w:t xml:space="preserve"> </w:t>
      </w:r>
      <w:r w:rsidRPr="00576536">
        <w:rPr>
          <w:spacing w:val="-1"/>
          <w:szCs w:val="24"/>
        </w:rPr>
        <w:t>States</w:t>
      </w:r>
      <w:r w:rsidRPr="00576536">
        <w:rPr>
          <w:szCs w:val="24"/>
        </w:rPr>
        <w:t xml:space="preserve"> </w:t>
      </w:r>
      <w:r w:rsidRPr="00576536">
        <w:rPr>
          <w:spacing w:val="-1"/>
          <w:szCs w:val="24"/>
        </w:rPr>
        <w:t>and</w:t>
      </w:r>
      <w:r w:rsidRPr="00576536">
        <w:rPr>
          <w:spacing w:val="-2"/>
          <w:szCs w:val="24"/>
        </w:rPr>
        <w:t xml:space="preserve"> </w:t>
      </w:r>
      <w:r w:rsidRPr="00576536">
        <w:rPr>
          <w:szCs w:val="24"/>
        </w:rPr>
        <w:t xml:space="preserve">a </w:t>
      </w:r>
      <w:r w:rsidRPr="00576536">
        <w:rPr>
          <w:spacing w:val="-1"/>
          <w:szCs w:val="24"/>
        </w:rPr>
        <w:t>place</w:t>
      </w:r>
      <w:r w:rsidRPr="00576536">
        <w:rPr>
          <w:spacing w:val="7"/>
          <w:szCs w:val="24"/>
        </w:rPr>
        <w:t xml:space="preserve"> </w:t>
      </w:r>
      <w:r w:rsidRPr="00576536">
        <w:rPr>
          <w:spacing w:val="-1"/>
          <w:szCs w:val="24"/>
        </w:rPr>
        <w:t>outside</w:t>
      </w:r>
      <w:r w:rsidRPr="00576536">
        <w:rPr>
          <w:spacing w:val="-2"/>
          <w:szCs w:val="24"/>
        </w:rPr>
        <w:t xml:space="preserve"> </w:t>
      </w:r>
      <w:r w:rsidRPr="00576536">
        <w:rPr>
          <w:spacing w:val="-1"/>
          <w:szCs w:val="24"/>
        </w:rPr>
        <w:t>thereof,</w:t>
      </w:r>
      <w:r w:rsidRPr="00576536">
        <w:rPr>
          <w:szCs w:val="24"/>
        </w:rPr>
        <w:t xml:space="preserve"> or</w:t>
      </w:r>
      <w:r w:rsidRPr="00576536">
        <w:rPr>
          <w:spacing w:val="59"/>
          <w:szCs w:val="24"/>
        </w:rPr>
        <w:t xml:space="preserve"> </w:t>
      </w:r>
      <w:r w:rsidRPr="00576536">
        <w:rPr>
          <w:spacing w:val="-1"/>
          <w:szCs w:val="24"/>
        </w:rPr>
        <w:t>between</w:t>
      </w:r>
      <w:r w:rsidRPr="00576536">
        <w:rPr>
          <w:szCs w:val="24"/>
        </w:rPr>
        <w:t xml:space="preserve"> </w:t>
      </w:r>
      <w:r w:rsidRPr="00576536">
        <w:rPr>
          <w:spacing w:val="-1"/>
          <w:szCs w:val="24"/>
        </w:rPr>
        <w:t>two</w:t>
      </w:r>
      <w:r w:rsidRPr="00576536">
        <w:rPr>
          <w:szCs w:val="24"/>
        </w:rPr>
        <w:t xml:space="preserve"> </w:t>
      </w:r>
      <w:r w:rsidRPr="00576536">
        <w:rPr>
          <w:spacing w:val="-1"/>
          <w:szCs w:val="24"/>
        </w:rPr>
        <w:t>places</w:t>
      </w:r>
      <w:r w:rsidRPr="00576536">
        <w:rPr>
          <w:szCs w:val="24"/>
        </w:rPr>
        <w:t xml:space="preserve"> </w:t>
      </w:r>
      <w:r w:rsidRPr="00576536">
        <w:rPr>
          <w:spacing w:val="-1"/>
          <w:szCs w:val="24"/>
        </w:rPr>
        <w:t>both</w:t>
      </w:r>
      <w:r w:rsidRPr="00576536">
        <w:rPr>
          <w:spacing w:val="1"/>
          <w:szCs w:val="24"/>
        </w:rPr>
        <w:t xml:space="preserve"> </w:t>
      </w:r>
      <w:r w:rsidRPr="00576536">
        <w:rPr>
          <w:spacing w:val="-1"/>
          <w:szCs w:val="24"/>
        </w:rPr>
        <w:t>of</w:t>
      </w:r>
      <w:r w:rsidRPr="00576536">
        <w:rPr>
          <w:szCs w:val="24"/>
        </w:rPr>
        <w:t xml:space="preserve"> </w:t>
      </w:r>
      <w:r w:rsidRPr="00576536">
        <w:rPr>
          <w:spacing w:val="-1"/>
          <w:szCs w:val="24"/>
        </w:rPr>
        <w:t>which</w:t>
      </w:r>
      <w:r w:rsidRPr="00576536">
        <w:rPr>
          <w:szCs w:val="24"/>
        </w:rPr>
        <w:t xml:space="preserve"> are </w:t>
      </w:r>
      <w:r w:rsidRPr="00576536">
        <w:rPr>
          <w:spacing w:val="-1"/>
          <w:szCs w:val="24"/>
        </w:rPr>
        <w:t>outside</w:t>
      </w:r>
      <w:r w:rsidRPr="00576536">
        <w:rPr>
          <w:spacing w:val="-2"/>
          <w:szCs w:val="24"/>
        </w:rPr>
        <w:t xml:space="preserve"> </w:t>
      </w:r>
      <w:r w:rsidRPr="00576536">
        <w:rPr>
          <w:szCs w:val="24"/>
        </w:rPr>
        <w:t xml:space="preserve">the </w:t>
      </w:r>
      <w:r w:rsidRPr="00576536">
        <w:rPr>
          <w:spacing w:val="-1"/>
          <w:szCs w:val="24"/>
        </w:rPr>
        <w:t>United</w:t>
      </w:r>
      <w:r w:rsidRPr="00576536">
        <w:rPr>
          <w:spacing w:val="-2"/>
          <w:szCs w:val="24"/>
        </w:rPr>
        <w:t xml:space="preserve"> </w:t>
      </w:r>
      <w:r w:rsidRPr="00576536">
        <w:rPr>
          <w:szCs w:val="24"/>
        </w:rPr>
        <w:t>States.</w:t>
      </w:r>
    </w:p>
    <w:p w14:paraId="2F2843A3" w14:textId="77777777" w:rsidR="00275987" w:rsidRPr="00576536" w:rsidRDefault="00275987" w:rsidP="00275987">
      <w:pPr>
        <w:rPr>
          <w:rFonts w:eastAsia="Arial"/>
        </w:rPr>
      </w:pPr>
    </w:p>
    <w:p w14:paraId="36B77FB5" w14:textId="77777777" w:rsidR="00275987" w:rsidRPr="00576536" w:rsidRDefault="00275987" w:rsidP="00275987">
      <w:pPr>
        <w:pStyle w:val="BodyText"/>
        <w:widowControl w:val="0"/>
        <w:numPr>
          <w:ilvl w:val="1"/>
          <w:numId w:val="40"/>
        </w:numPr>
        <w:tabs>
          <w:tab w:val="left" w:pos="1541"/>
        </w:tabs>
        <w:overflowPunct/>
        <w:autoSpaceDE/>
        <w:autoSpaceDN/>
        <w:adjustRightInd/>
        <w:ind w:right="382"/>
        <w:textAlignment w:val="auto"/>
        <w:rPr>
          <w:szCs w:val="24"/>
        </w:rPr>
      </w:pPr>
      <w:r w:rsidRPr="00576536">
        <w:rPr>
          <w:szCs w:val="24"/>
        </w:rPr>
        <w:t>"U.S. Flag</w:t>
      </w:r>
      <w:r w:rsidRPr="00576536">
        <w:rPr>
          <w:spacing w:val="-1"/>
          <w:szCs w:val="24"/>
        </w:rPr>
        <w:t xml:space="preserve"> </w:t>
      </w:r>
      <w:r w:rsidRPr="00576536">
        <w:rPr>
          <w:szCs w:val="24"/>
        </w:rPr>
        <w:t>Air</w:t>
      </w:r>
      <w:r w:rsidRPr="00576536">
        <w:rPr>
          <w:spacing w:val="-2"/>
          <w:szCs w:val="24"/>
        </w:rPr>
        <w:t xml:space="preserve"> </w:t>
      </w:r>
      <w:r w:rsidRPr="00576536">
        <w:rPr>
          <w:spacing w:val="-1"/>
          <w:szCs w:val="24"/>
        </w:rPr>
        <w:t>Carrier"</w:t>
      </w:r>
      <w:r w:rsidRPr="00576536">
        <w:rPr>
          <w:spacing w:val="-2"/>
          <w:szCs w:val="24"/>
        </w:rPr>
        <w:t xml:space="preserve"> </w:t>
      </w:r>
      <w:r w:rsidRPr="00576536">
        <w:rPr>
          <w:spacing w:val="-1"/>
          <w:szCs w:val="24"/>
        </w:rPr>
        <w:t>means</w:t>
      </w:r>
      <w:r w:rsidRPr="00576536">
        <w:rPr>
          <w:szCs w:val="24"/>
        </w:rPr>
        <w:t xml:space="preserve"> </w:t>
      </w:r>
      <w:r w:rsidRPr="00576536">
        <w:rPr>
          <w:spacing w:val="-1"/>
          <w:szCs w:val="24"/>
        </w:rPr>
        <w:t>an</w:t>
      </w:r>
      <w:r w:rsidRPr="00576536">
        <w:rPr>
          <w:szCs w:val="24"/>
        </w:rPr>
        <w:t xml:space="preserve"> air</w:t>
      </w:r>
      <w:r w:rsidRPr="00576536">
        <w:rPr>
          <w:spacing w:val="-2"/>
          <w:szCs w:val="24"/>
        </w:rPr>
        <w:t xml:space="preserve"> </w:t>
      </w:r>
      <w:r w:rsidRPr="00576536">
        <w:rPr>
          <w:spacing w:val="-1"/>
          <w:szCs w:val="24"/>
        </w:rPr>
        <w:t>carrier</w:t>
      </w:r>
      <w:r w:rsidRPr="00576536">
        <w:rPr>
          <w:szCs w:val="24"/>
        </w:rPr>
        <w:t xml:space="preserve"> </w:t>
      </w:r>
      <w:r w:rsidRPr="00576536">
        <w:rPr>
          <w:spacing w:val="-1"/>
          <w:szCs w:val="24"/>
        </w:rPr>
        <w:t>on</w:t>
      </w:r>
      <w:r w:rsidRPr="00576536">
        <w:rPr>
          <w:szCs w:val="24"/>
        </w:rPr>
        <w:t xml:space="preserve"> </w:t>
      </w:r>
      <w:r w:rsidRPr="00576536">
        <w:rPr>
          <w:spacing w:val="-1"/>
          <w:szCs w:val="24"/>
        </w:rPr>
        <w:t>the</w:t>
      </w:r>
      <w:r w:rsidRPr="00576536">
        <w:rPr>
          <w:szCs w:val="24"/>
        </w:rPr>
        <w:t xml:space="preserve"> list </w:t>
      </w:r>
      <w:r w:rsidRPr="00576536">
        <w:rPr>
          <w:spacing w:val="-1"/>
          <w:szCs w:val="24"/>
        </w:rPr>
        <w:t>issued</w:t>
      </w:r>
      <w:r w:rsidRPr="00576536">
        <w:rPr>
          <w:szCs w:val="24"/>
        </w:rPr>
        <w:t xml:space="preserve"> by</w:t>
      </w:r>
      <w:r w:rsidRPr="00576536">
        <w:rPr>
          <w:spacing w:val="-3"/>
          <w:szCs w:val="24"/>
        </w:rPr>
        <w:t xml:space="preserve"> </w:t>
      </w:r>
      <w:r w:rsidRPr="00576536">
        <w:rPr>
          <w:szCs w:val="24"/>
        </w:rPr>
        <w:t>the</w:t>
      </w:r>
      <w:r w:rsidRPr="00576536">
        <w:rPr>
          <w:spacing w:val="-4"/>
          <w:szCs w:val="24"/>
        </w:rPr>
        <w:t xml:space="preserve"> </w:t>
      </w:r>
      <w:r w:rsidRPr="00576536">
        <w:rPr>
          <w:szCs w:val="24"/>
        </w:rPr>
        <w:t>U.S.</w:t>
      </w:r>
      <w:r w:rsidRPr="00576536">
        <w:rPr>
          <w:spacing w:val="49"/>
          <w:szCs w:val="24"/>
        </w:rPr>
        <w:t xml:space="preserve"> </w:t>
      </w:r>
      <w:r w:rsidRPr="00576536">
        <w:rPr>
          <w:spacing w:val="-1"/>
          <w:szCs w:val="24"/>
        </w:rPr>
        <w:t>Department</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 xml:space="preserve">Transportation </w:t>
      </w:r>
      <w:r w:rsidRPr="00576536">
        <w:rPr>
          <w:szCs w:val="24"/>
        </w:rPr>
        <w:t xml:space="preserve">at </w:t>
      </w:r>
      <w:r w:rsidRPr="00576536">
        <w:rPr>
          <w:b/>
          <w:color w:val="0000FF"/>
          <w:szCs w:val="24"/>
        </w:rPr>
        <w:t xml:space="preserve"> </w:t>
      </w:r>
      <w:hyperlink r:id="rId34">
        <w:r w:rsidRPr="00576536">
          <w:rPr>
            <w:b/>
            <w:color w:val="0000FF"/>
            <w:spacing w:val="-1"/>
            <w:szCs w:val="24"/>
            <w:u w:val="thick" w:color="0000FF"/>
          </w:rPr>
          <w:t>http://ostpxweb.dot.gov/aviation/certific/certlist.htm</w:t>
        </w:r>
      </w:hyperlink>
      <w:r w:rsidRPr="00576536">
        <w:rPr>
          <w:spacing w:val="-1"/>
          <w:szCs w:val="24"/>
        </w:rPr>
        <w:t>.</w:t>
      </w:r>
      <w:r w:rsidRPr="00576536">
        <w:rPr>
          <w:szCs w:val="24"/>
        </w:rPr>
        <w:t xml:space="preserve"> U.S. Flag</w:t>
      </w:r>
      <w:r w:rsidRPr="00576536">
        <w:rPr>
          <w:spacing w:val="-1"/>
          <w:szCs w:val="24"/>
        </w:rPr>
        <w:t xml:space="preserve"> Air</w:t>
      </w:r>
      <w:r w:rsidRPr="00576536">
        <w:rPr>
          <w:spacing w:val="93"/>
          <w:szCs w:val="24"/>
        </w:rPr>
        <w:t xml:space="preserve"> </w:t>
      </w:r>
      <w:r w:rsidRPr="00576536">
        <w:rPr>
          <w:spacing w:val="-1"/>
          <w:szCs w:val="24"/>
        </w:rPr>
        <w:t>Carrier</w:t>
      </w:r>
      <w:r w:rsidRPr="00576536">
        <w:rPr>
          <w:szCs w:val="24"/>
        </w:rPr>
        <w:t xml:space="preserve"> </w:t>
      </w:r>
      <w:r w:rsidRPr="00576536">
        <w:rPr>
          <w:spacing w:val="-1"/>
          <w:szCs w:val="24"/>
        </w:rPr>
        <w:t>service</w:t>
      </w:r>
      <w:r w:rsidRPr="00576536">
        <w:rPr>
          <w:szCs w:val="24"/>
        </w:rPr>
        <w:t xml:space="preserve"> also </w:t>
      </w:r>
      <w:r w:rsidRPr="00576536">
        <w:rPr>
          <w:spacing w:val="-1"/>
          <w:szCs w:val="24"/>
        </w:rPr>
        <w:t>includes</w:t>
      </w:r>
      <w:r w:rsidRPr="00576536">
        <w:rPr>
          <w:szCs w:val="24"/>
        </w:rPr>
        <w:t xml:space="preserve"> </w:t>
      </w:r>
      <w:r w:rsidRPr="00576536">
        <w:rPr>
          <w:spacing w:val="-1"/>
          <w:szCs w:val="24"/>
        </w:rPr>
        <w:t>service</w:t>
      </w:r>
      <w:r w:rsidRPr="00576536">
        <w:rPr>
          <w:szCs w:val="24"/>
        </w:rPr>
        <w:t xml:space="preserve"> </w:t>
      </w:r>
      <w:r w:rsidRPr="00576536">
        <w:rPr>
          <w:spacing w:val="-1"/>
          <w:szCs w:val="24"/>
        </w:rPr>
        <w:t>provided</w:t>
      </w:r>
      <w:r w:rsidRPr="00576536">
        <w:rPr>
          <w:szCs w:val="24"/>
        </w:rPr>
        <w:t xml:space="preserve"> </w:t>
      </w:r>
      <w:r w:rsidRPr="00576536">
        <w:rPr>
          <w:spacing w:val="-1"/>
          <w:szCs w:val="24"/>
        </w:rPr>
        <w:t>under</w:t>
      </w:r>
      <w:r w:rsidRPr="00576536">
        <w:rPr>
          <w:szCs w:val="24"/>
        </w:rPr>
        <w:t xml:space="preserve"> a </w:t>
      </w:r>
      <w:r w:rsidRPr="00576536">
        <w:rPr>
          <w:spacing w:val="-1"/>
          <w:szCs w:val="24"/>
        </w:rPr>
        <w:t>code</w:t>
      </w:r>
      <w:r w:rsidRPr="00576536">
        <w:rPr>
          <w:szCs w:val="24"/>
        </w:rPr>
        <w:t xml:space="preserve"> </w:t>
      </w:r>
      <w:r w:rsidRPr="00576536">
        <w:rPr>
          <w:spacing w:val="-1"/>
          <w:szCs w:val="24"/>
        </w:rPr>
        <w:t>share</w:t>
      </w:r>
      <w:r w:rsidRPr="00576536">
        <w:rPr>
          <w:spacing w:val="71"/>
          <w:szCs w:val="24"/>
        </w:rPr>
        <w:t xml:space="preserve"> </w:t>
      </w:r>
      <w:r w:rsidRPr="00576536">
        <w:rPr>
          <w:spacing w:val="-1"/>
          <w:szCs w:val="24"/>
        </w:rPr>
        <w:t>agreement</w:t>
      </w:r>
      <w:r w:rsidRPr="00576536">
        <w:rPr>
          <w:szCs w:val="24"/>
        </w:rPr>
        <w:t xml:space="preserve"> </w:t>
      </w:r>
      <w:r w:rsidRPr="00576536">
        <w:rPr>
          <w:spacing w:val="-1"/>
          <w:szCs w:val="24"/>
        </w:rPr>
        <w:t>with</w:t>
      </w:r>
      <w:r w:rsidRPr="00576536">
        <w:rPr>
          <w:szCs w:val="24"/>
        </w:rPr>
        <w:t xml:space="preserve"> </w:t>
      </w:r>
      <w:r w:rsidRPr="00576536">
        <w:rPr>
          <w:spacing w:val="-1"/>
          <w:szCs w:val="24"/>
        </w:rPr>
        <w:t>another</w:t>
      </w:r>
      <w:r w:rsidRPr="00576536">
        <w:rPr>
          <w:szCs w:val="24"/>
        </w:rPr>
        <w:t xml:space="preserve"> air </w:t>
      </w:r>
      <w:r w:rsidRPr="00576536">
        <w:rPr>
          <w:spacing w:val="-1"/>
          <w:szCs w:val="24"/>
        </w:rPr>
        <w:t>carrier</w:t>
      </w:r>
      <w:r w:rsidRPr="00576536">
        <w:rPr>
          <w:szCs w:val="24"/>
        </w:rPr>
        <w:t xml:space="preserve"> </w:t>
      </w:r>
      <w:r w:rsidRPr="00576536">
        <w:rPr>
          <w:spacing w:val="-1"/>
          <w:szCs w:val="24"/>
        </w:rPr>
        <w:t>when</w:t>
      </w:r>
      <w:r w:rsidRPr="00576536">
        <w:rPr>
          <w:szCs w:val="24"/>
        </w:rPr>
        <w:t xml:space="preserve"> the </w:t>
      </w:r>
      <w:r w:rsidRPr="00576536">
        <w:rPr>
          <w:spacing w:val="-1"/>
          <w:szCs w:val="24"/>
        </w:rPr>
        <w:t>ticket,</w:t>
      </w:r>
      <w:r w:rsidRPr="00576536">
        <w:rPr>
          <w:szCs w:val="24"/>
        </w:rPr>
        <w:t xml:space="preserve"> or</w:t>
      </w:r>
      <w:r w:rsidRPr="00576536">
        <w:rPr>
          <w:spacing w:val="-3"/>
          <w:szCs w:val="24"/>
        </w:rPr>
        <w:t xml:space="preserve"> </w:t>
      </w:r>
      <w:r w:rsidRPr="00576536">
        <w:rPr>
          <w:spacing w:val="-1"/>
          <w:szCs w:val="24"/>
        </w:rPr>
        <w:t>documentation</w:t>
      </w:r>
      <w:r w:rsidRPr="00576536">
        <w:rPr>
          <w:spacing w:val="-2"/>
          <w:szCs w:val="24"/>
        </w:rPr>
        <w:t xml:space="preserve"> </w:t>
      </w:r>
      <w:r w:rsidRPr="00576536">
        <w:rPr>
          <w:szCs w:val="24"/>
        </w:rPr>
        <w:t>for</w:t>
      </w:r>
      <w:r w:rsidRPr="00576536">
        <w:rPr>
          <w:spacing w:val="61"/>
          <w:szCs w:val="24"/>
        </w:rPr>
        <w:t xml:space="preserve"> </w:t>
      </w:r>
      <w:r w:rsidRPr="00576536">
        <w:rPr>
          <w:szCs w:val="24"/>
        </w:rPr>
        <w:t xml:space="preserve">an </w:t>
      </w:r>
      <w:r w:rsidRPr="00576536">
        <w:rPr>
          <w:spacing w:val="-1"/>
          <w:szCs w:val="24"/>
        </w:rPr>
        <w:t>electronic</w:t>
      </w:r>
      <w:r w:rsidRPr="00576536">
        <w:rPr>
          <w:szCs w:val="24"/>
        </w:rPr>
        <w:t xml:space="preserve"> </w:t>
      </w:r>
      <w:r w:rsidRPr="00576536">
        <w:rPr>
          <w:spacing w:val="-1"/>
          <w:szCs w:val="24"/>
        </w:rPr>
        <w:t>ticket,</w:t>
      </w:r>
      <w:r w:rsidRPr="00576536">
        <w:rPr>
          <w:szCs w:val="24"/>
        </w:rPr>
        <w:t xml:space="preserve"> </w:t>
      </w:r>
      <w:r w:rsidRPr="00576536">
        <w:rPr>
          <w:spacing w:val="-1"/>
          <w:szCs w:val="24"/>
        </w:rPr>
        <w:t>identifies</w:t>
      </w:r>
      <w:r w:rsidRPr="00576536">
        <w:rPr>
          <w:szCs w:val="24"/>
        </w:rPr>
        <w:t xml:space="preserve"> </w:t>
      </w:r>
      <w:r w:rsidRPr="00576536">
        <w:rPr>
          <w:spacing w:val="-1"/>
          <w:szCs w:val="24"/>
        </w:rPr>
        <w:t>the</w:t>
      </w:r>
      <w:r w:rsidRPr="00576536">
        <w:rPr>
          <w:spacing w:val="4"/>
          <w:szCs w:val="24"/>
        </w:rPr>
        <w:t xml:space="preserve"> </w:t>
      </w:r>
      <w:r w:rsidRPr="00576536">
        <w:rPr>
          <w:spacing w:val="-1"/>
          <w:szCs w:val="24"/>
        </w:rPr>
        <w:t>U.S.</w:t>
      </w:r>
      <w:r w:rsidRPr="00576536">
        <w:rPr>
          <w:spacing w:val="-2"/>
          <w:szCs w:val="24"/>
        </w:rPr>
        <w:t xml:space="preserve"> </w:t>
      </w:r>
      <w:r w:rsidRPr="00576536">
        <w:rPr>
          <w:szCs w:val="24"/>
        </w:rPr>
        <w:t>flag</w:t>
      </w:r>
      <w:r w:rsidRPr="00576536">
        <w:rPr>
          <w:spacing w:val="-1"/>
          <w:szCs w:val="24"/>
        </w:rPr>
        <w:t xml:space="preserve"> </w:t>
      </w:r>
      <w:r w:rsidRPr="00576536">
        <w:rPr>
          <w:szCs w:val="24"/>
        </w:rPr>
        <w:t>air</w:t>
      </w:r>
      <w:r w:rsidRPr="00576536">
        <w:rPr>
          <w:spacing w:val="-4"/>
          <w:szCs w:val="24"/>
        </w:rPr>
        <w:t xml:space="preserve"> </w:t>
      </w:r>
      <w:r w:rsidRPr="00576536">
        <w:rPr>
          <w:spacing w:val="-1"/>
          <w:szCs w:val="24"/>
        </w:rPr>
        <w:t>carrier's</w:t>
      </w:r>
      <w:r w:rsidRPr="00576536">
        <w:rPr>
          <w:szCs w:val="24"/>
        </w:rPr>
        <w:t xml:space="preserve"> </w:t>
      </w:r>
      <w:r w:rsidRPr="00576536">
        <w:rPr>
          <w:spacing w:val="-1"/>
          <w:szCs w:val="24"/>
        </w:rPr>
        <w:t>designator</w:t>
      </w:r>
      <w:r w:rsidRPr="00576536">
        <w:rPr>
          <w:szCs w:val="24"/>
        </w:rPr>
        <w:t xml:space="preserve"> </w:t>
      </w:r>
      <w:r w:rsidRPr="00576536">
        <w:rPr>
          <w:spacing w:val="-1"/>
          <w:szCs w:val="24"/>
        </w:rPr>
        <w:t>code</w:t>
      </w:r>
      <w:r w:rsidRPr="00576536">
        <w:rPr>
          <w:spacing w:val="85"/>
          <w:szCs w:val="24"/>
        </w:rPr>
        <w:t xml:space="preserve"> </w:t>
      </w:r>
      <w:r w:rsidRPr="00576536">
        <w:rPr>
          <w:szCs w:val="24"/>
        </w:rPr>
        <w:t>and</w:t>
      </w:r>
      <w:r w:rsidRPr="00576536">
        <w:rPr>
          <w:spacing w:val="-2"/>
          <w:szCs w:val="24"/>
        </w:rPr>
        <w:t xml:space="preserve"> </w:t>
      </w:r>
      <w:r w:rsidRPr="00576536">
        <w:rPr>
          <w:spacing w:val="-1"/>
          <w:szCs w:val="24"/>
        </w:rPr>
        <w:t>flight</w:t>
      </w:r>
      <w:r w:rsidRPr="00576536">
        <w:rPr>
          <w:spacing w:val="-2"/>
          <w:szCs w:val="24"/>
        </w:rPr>
        <w:t xml:space="preserve"> </w:t>
      </w:r>
      <w:r w:rsidRPr="00576536">
        <w:rPr>
          <w:spacing w:val="-1"/>
          <w:szCs w:val="24"/>
        </w:rPr>
        <w:t>number.</w:t>
      </w:r>
    </w:p>
    <w:p w14:paraId="38AB2523" w14:textId="77777777" w:rsidR="00275987" w:rsidRPr="00576536" w:rsidRDefault="00275987" w:rsidP="00275987">
      <w:pPr>
        <w:rPr>
          <w:rFonts w:eastAsia="Arial"/>
        </w:rPr>
      </w:pPr>
    </w:p>
    <w:p w14:paraId="18BC7626" w14:textId="77777777" w:rsidR="00275987" w:rsidRPr="00576536" w:rsidRDefault="00275987" w:rsidP="00275987">
      <w:pPr>
        <w:pStyle w:val="BodyText"/>
        <w:widowControl w:val="0"/>
        <w:numPr>
          <w:ilvl w:val="1"/>
          <w:numId w:val="40"/>
        </w:numPr>
        <w:tabs>
          <w:tab w:val="left" w:pos="1541"/>
        </w:tabs>
        <w:overflowPunct/>
        <w:autoSpaceDE/>
        <w:autoSpaceDN/>
        <w:adjustRightInd/>
        <w:ind w:right="230"/>
        <w:textAlignment w:val="auto"/>
        <w:rPr>
          <w:szCs w:val="24"/>
        </w:rPr>
      </w:pPr>
      <w:r w:rsidRPr="00576536">
        <w:rPr>
          <w:szCs w:val="24"/>
        </w:rPr>
        <w:t xml:space="preserve">For this </w:t>
      </w:r>
      <w:r w:rsidRPr="00576536">
        <w:rPr>
          <w:spacing w:val="-1"/>
          <w:szCs w:val="24"/>
        </w:rPr>
        <w:t>provision,</w:t>
      </w:r>
      <w:r w:rsidRPr="00576536">
        <w:rPr>
          <w:szCs w:val="24"/>
        </w:rPr>
        <w:t xml:space="preserve"> </w:t>
      </w:r>
      <w:r w:rsidRPr="00576536">
        <w:rPr>
          <w:spacing w:val="-1"/>
          <w:szCs w:val="24"/>
        </w:rPr>
        <w:t>the</w:t>
      </w:r>
      <w:r w:rsidRPr="00576536">
        <w:rPr>
          <w:szCs w:val="24"/>
        </w:rPr>
        <w:t xml:space="preserve"> </w:t>
      </w:r>
      <w:r w:rsidRPr="00576536">
        <w:rPr>
          <w:spacing w:val="-1"/>
          <w:szCs w:val="24"/>
        </w:rPr>
        <w:t>term</w:t>
      </w:r>
      <w:r w:rsidRPr="00576536">
        <w:rPr>
          <w:szCs w:val="24"/>
        </w:rPr>
        <w:t xml:space="preserve"> </w:t>
      </w:r>
      <w:r w:rsidRPr="00576536">
        <w:rPr>
          <w:spacing w:val="-1"/>
          <w:szCs w:val="24"/>
        </w:rPr>
        <w:t>“United</w:t>
      </w:r>
      <w:r w:rsidRPr="00576536">
        <w:rPr>
          <w:szCs w:val="24"/>
        </w:rPr>
        <w:t xml:space="preserve"> </w:t>
      </w:r>
      <w:r w:rsidRPr="00576536">
        <w:rPr>
          <w:spacing w:val="-1"/>
          <w:szCs w:val="24"/>
        </w:rPr>
        <w:t>States”</w:t>
      </w:r>
      <w:r w:rsidRPr="00576536">
        <w:rPr>
          <w:spacing w:val="2"/>
          <w:szCs w:val="24"/>
        </w:rPr>
        <w:t xml:space="preserve"> </w:t>
      </w:r>
      <w:r w:rsidRPr="00576536">
        <w:rPr>
          <w:spacing w:val="-1"/>
          <w:szCs w:val="24"/>
        </w:rPr>
        <w:t>includes</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fifty</w:t>
      </w:r>
      <w:r w:rsidRPr="00576536">
        <w:rPr>
          <w:spacing w:val="-3"/>
          <w:szCs w:val="24"/>
        </w:rPr>
        <w:t xml:space="preserve"> </w:t>
      </w:r>
      <w:r w:rsidRPr="00576536">
        <w:rPr>
          <w:szCs w:val="24"/>
        </w:rPr>
        <w:t>states,</w:t>
      </w:r>
      <w:r w:rsidRPr="00576536">
        <w:rPr>
          <w:spacing w:val="71"/>
          <w:szCs w:val="24"/>
        </w:rPr>
        <w:t xml:space="preserve"> </w:t>
      </w:r>
      <w:r w:rsidRPr="00576536">
        <w:rPr>
          <w:spacing w:val="-1"/>
          <w:szCs w:val="24"/>
        </w:rPr>
        <w:t>Commonwealth</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Puerto</w:t>
      </w:r>
      <w:r w:rsidRPr="00576536">
        <w:rPr>
          <w:szCs w:val="24"/>
        </w:rPr>
        <w:t xml:space="preserve"> </w:t>
      </w:r>
      <w:r w:rsidRPr="00576536">
        <w:rPr>
          <w:spacing w:val="-1"/>
          <w:szCs w:val="24"/>
        </w:rPr>
        <w:t>Rico,</w:t>
      </w:r>
      <w:r w:rsidRPr="00576536">
        <w:rPr>
          <w:szCs w:val="24"/>
        </w:rPr>
        <w:t xml:space="preserve"> </w:t>
      </w:r>
      <w:r w:rsidRPr="00576536">
        <w:rPr>
          <w:spacing w:val="-1"/>
          <w:szCs w:val="24"/>
        </w:rPr>
        <w:t>possessions</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United</w:t>
      </w:r>
      <w:r w:rsidRPr="00576536">
        <w:rPr>
          <w:szCs w:val="24"/>
        </w:rPr>
        <w:t xml:space="preserve"> </w:t>
      </w:r>
      <w:r w:rsidRPr="00576536">
        <w:rPr>
          <w:spacing w:val="-1"/>
          <w:szCs w:val="24"/>
        </w:rPr>
        <w:t>States,</w:t>
      </w:r>
      <w:r w:rsidRPr="00576536">
        <w:rPr>
          <w:szCs w:val="24"/>
        </w:rPr>
        <w:t xml:space="preserve"> </w:t>
      </w:r>
      <w:r w:rsidRPr="00576536">
        <w:rPr>
          <w:spacing w:val="-1"/>
          <w:szCs w:val="24"/>
        </w:rPr>
        <w:t>and</w:t>
      </w:r>
      <w:r w:rsidRPr="00576536">
        <w:rPr>
          <w:szCs w:val="24"/>
        </w:rPr>
        <w:t xml:space="preserve"> </w:t>
      </w:r>
      <w:r w:rsidRPr="00576536">
        <w:rPr>
          <w:spacing w:val="-1"/>
          <w:szCs w:val="24"/>
        </w:rPr>
        <w:t>the</w:t>
      </w:r>
      <w:r w:rsidRPr="00576536">
        <w:rPr>
          <w:spacing w:val="71"/>
          <w:szCs w:val="24"/>
        </w:rPr>
        <w:t xml:space="preserve"> </w:t>
      </w:r>
      <w:r w:rsidRPr="00576536">
        <w:rPr>
          <w:spacing w:val="-1"/>
          <w:szCs w:val="24"/>
        </w:rPr>
        <w:t>District</w:t>
      </w:r>
      <w:r w:rsidRPr="00576536">
        <w:rPr>
          <w:szCs w:val="24"/>
        </w:rPr>
        <w:t xml:space="preserve"> of</w:t>
      </w:r>
      <w:r w:rsidRPr="00576536">
        <w:rPr>
          <w:spacing w:val="2"/>
          <w:szCs w:val="24"/>
        </w:rPr>
        <w:t xml:space="preserve"> </w:t>
      </w:r>
      <w:r w:rsidRPr="00576536">
        <w:rPr>
          <w:spacing w:val="-1"/>
          <w:szCs w:val="24"/>
        </w:rPr>
        <w:t>Columbia.</w:t>
      </w:r>
    </w:p>
    <w:p w14:paraId="110D5FC2" w14:textId="77777777" w:rsidR="00275987" w:rsidRPr="00576536" w:rsidRDefault="00275987" w:rsidP="00275987">
      <w:pPr>
        <w:rPr>
          <w:rFonts w:eastAsia="Arial"/>
        </w:rPr>
      </w:pPr>
    </w:p>
    <w:p w14:paraId="491F41AF" w14:textId="77777777" w:rsidR="00275987" w:rsidRPr="00576536" w:rsidRDefault="00275987" w:rsidP="00275987">
      <w:pPr>
        <w:pStyle w:val="Heading2"/>
        <w:keepNext w:val="0"/>
        <w:keepLines w:val="0"/>
        <w:widowControl w:val="0"/>
        <w:numPr>
          <w:ilvl w:val="0"/>
          <w:numId w:val="40"/>
        </w:numPr>
        <w:tabs>
          <w:tab w:val="left" w:pos="821"/>
        </w:tabs>
        <w:spacing w:before="0"/>
        <w:rPr>
          <w:rFonts w:ascii="Times New Roman" w:hAnsi="Times New Roman" w:cs="Times New Roman"/>
          <w:b w:val="0"/>
          <w:bCs w:val="0"/>
          <w:color w:val="auto"/>
          <w:sz w:val="24"/>
          <w:szCs w:val="24"/>
        </w:rPr>
      </w:pPr>
      <w:r w:rsidRPr="00576536">
        <w:rPr>
          <w:rFonts w:ascii="Times New Roman" w:hAnsi="Times New Roman" w:cs="Times New Roman"/>
          <w:color w:val="auto"/>
          <w:spacing w:val="-1"/>
          <w:sz w:val="24"/>
          <w:szCs w:val="24"/>
        </w:rPr>
        <w:t>SUBAWARDS</w:t>
      </w:r>
      <w:r w:rsidRPr="00576536">
        <w:rPr>
          <w:rFonts w:ascii="Times New Roman" w:hAnsi="Times New Roman" w:cs="Times New Roman"/>
          <w:color w:val="auto"/>
          <w:spacing w:val="5"/>
          <w:sz w:val="24"/>
          <w:szCs w:val="24"/>
        </w:rPr>
        <w:t xml:space="preserve"> </w:t>
      </w:r>
      <w:r w:rsidRPr="00576536">
        <w:rPr>
          <w:rFonts w:ascii="Times New Roman" w:hAnsi="Times New Roman" w:cs="Times New Roman"/>
          <w:color w:val="auto"/>
          <w:spacing w:val="-2"/>
          <w:sz w:val="24"/>
          <w:szCs w:val="24"/>
        </w:rPr>
        <w:t>AND</w:t>
      </w:r>
      <w:r w:rsidRPr="00576536">
        <w:rPr>
          <w:rFonts w:ascii="Times New Roman" w:hAnsi="Times New Roman" w:cs="Times New Roman"/>
          <w:color w:val="auto"/>
          <w:sz w:val="24"/>
          <w:szCs w:val="24"/>
        </w:rPr>
        <w:t xml:space="preserve"> </w:t>
      </w:r>
      <w:r w:rsidRPr="00576536">
        <w:rPr>
          <w:rFonts w:ascii="Times New Roman" w:hAnsi="Times New Roman" w:cs="Times New Roman"/>
          <w:color w:val="auto"/>
          <w:spacing w:val="-1"/>
          <w:sz w:val="24"/>
          <w:szCs w:val="24"/>
        </w:rPr>
        <w:t>CONTRACTS</w:t>
      </w:r>
    </w:p>
    <w:p w14:paraId="4F27B6DB" w14:textId="77777777" w:rsidR="00275987" w:rsidRPr="00576536" w:rsidRDefault="00275987" w:rsidP="00275987">
      <w:pPr>
        <w:rPr>
          <w:rFonts w:eastAsia="Arial"/>
          <w:b/>
          <w:bCs/>
        </w:rPr>
      </w:pPr>
    </w:p>
    <w:p w14:paraId="419ED90F" w14:textId="77777777" w:rsidR="00275987" w:rsidRPr="00576536" w:rsidRDefault="00275987" w:rsidP="00275987">
      <w:pPr>
        <w:pStyle w:val="BodyText"/>
        <w:ind w:left="100" w:right="159"/>
        <w:rPr>
          <w:szCs w:val="24"/>
        </w:rPr>
      </w:pPr>
      <w:r w:rsidRPr="00576536">
        <w:rPr>
          <w:szCs w:val="24"/>
        </w:rPr>
        <w:t>This</w:t>
      </w:r>
      <w:r w:rsidRPr="00576536">
        <w:rPr>
          <w:spacing w:val="-3"/>
          <w:szCs w:val="24"/>
        </w:rPr>
        <w:t xml:space="preserve"> </w:t>
      </w:r>
      <w:r w:rsidRPr="00576536">
        <w:rPr>
          <w:spacing w:val="-1"/>
          <w:szCs w:val="24"/>
        </w:rPr>
        <w:t>provision</w:t>
      </w:r>
      <w:r w:rsidRPr="00576536">
        <w:rPr>
          <w:szCs w:val="24"/>
        </w:rPr>
        <w:t xml:space="preserve"> </w:t>
      </w:r>
      <w:r w:rsidRPr="00576536">
        <w:rPr>
          <w:spacing w:val="-1"/>
          <w:szCs w:val="24"/>
        </w:rPr>
        <w:t>must</w:t>
      </w:r>
      <w:r w:rsidRPr="00576536">
        <w:rPr>
          <w:szCs w:val="24"/>
        </w:rPr>
        <w:t xml:space="preserve"> </w:t>
      </w:r>
      <w:r w:rsidRPr="00576536">
        <w:rPr>
          <w:spacing w:val="-1"/>
          <w:szCs w:val="24"/>
        </w:rPr>
        <w:t>be</w:t>
      </w:r>
      <w:r w:rsidRPr="00576536">
        <w:rPr>
          <w:spacing w:val="-2"/>
          <w:szCs w:val="24"/>
        </w:rPr>
        <w:t xml:space="preserve"> </w:t>
      </w:r>
      <w:r w:rsidRPr="00576536">
        <w:rPr>
          <w:spacing w:val="-1"/>
          <w:szCs w:val="24"/>
        </w:rPr>
        <w:t>included</w:t>
      </w:r>
      <w:r w:rsidRPr="00576536">
        <w:rPr>
          <w:szCs w:val="24"/>
        </w:rPr>
        <w:t xml:space="preserve"> in</w:t>
      </w:r>
      <w:r w:rsidRPr="00576536">
        <w:rPr>
          <w:spacing w:val="-2"/>
          <w:szCs w:val="24"/>
        </w:rPr>
        <w:t xml:space="preserve"> </w:t>
      </w:r>
      <w:r w:rsidRPr="00576536">
        <w:rPr>
          <w:szCs w:val="24"/>
        </w:rPr>
        <w:t>all</w:t>
      </w:r>
      <w:r w:rsidRPr="00576536">
        <w:rPr>
          <w:spacing w:val="-1"/>
          <w:szCs w:val="24"/>
        </w:rPr>
        <w:t xml:space="preserve"> subawards</w:t>
      </w:r>
      <w:r w:rsidRPr="00576536">
        <w:rPr>
          <w:szCs w:val="24"/>
        </w:rPr>
        <w:t xml:space="preserve"> and</w:t>
      </w:r>
      <w:r w:rsidRPr="00576536">
        <w:rPr>
          <w:spacing w:val="-2"/>
          <w:szCs w:val="24"/>
        </w:rPr>
        <w:t xml:space="preserve"> </w:t>
      </w:r>
      <w:r w:rsidRPr="00576536">
        <w:rPr>
          <w:spacing w:val="-1"/>
          <w:szCs w:val="24"/>
        </w:rPr>
        <w:t>contracts</w:t>
      </w:r>
      <w:r w:rsidRPr="00576536">
        <w:rPr>
          <w:szCs w:val="24"/>
        </w:rPr>
        <w:t xml:space="preserve"> </w:t>
      </w:r>
      <w:r w:rsidRPr="00576536">
        <w:rPr>
          <w:spacing w:val="-1"/>
          <w:szCs w:val="24"/>
        </w:rPr>
        <w:t>under</w:t>
      </w:r>
      <w:r w:rsidRPr="00576536">
        <w:rPr>
          <w:szCs w:val="24"/>
        </w:rPr>
        <w:t xml:space="preserve"> </w:t>
      </w:r>
      <w:r w:rsidRPr="00576536">
        <w:rPr>
          <w:spacing w:val="-1"/>
          <w:szCs w:val="24"/>
        </w:rPr>
        <w:t>which</w:t>
      </w:r>
      <w:r w:rsidRPr="00576536">
        <w:rPr>
          <w:szCs w:val="24"/>
        </w:rPr>
        <w:t xml:space="preserve"> this </w:t>
      </w:r>
      <w:r w:rsidRPr="00576536">
        <w:rPr>
          <w:spacing w:val="-1"/>
          <w:szCs w:val="24"/>
        </w:rPr>
        <w:t>award</w:t>
      </w:r>
      <w:r w:rsidRPr="00576536">
        <w:rPr>
          <w:spacing w:val="65"/>
          <w:szCs w:val="24"/>
        </w:rPr>
        <w:t xml:space="preserve"> </w:t>
      </w:r>
      <w:r w:rsidRPr="00576536">
        <w:rPr>
          <w:spacing w:val="-1"/>
          <w:szCs w:val="24"/>
        </w:rPr>
        <w:t xml:space="preserve">will </w:t>
      </w:r>
      <w:r w:rsidRPr="00576536">
        <w:rPr>
          <w:szCs w:val="24"/>
        </w:rPr>
        <w:t xml:space="preserve">finance </w:t>
      </w:r>
      <w:r w:rsidRPr="00576536">
        <w:rPr>
          <w:spacing w:val="-1"/>
          <w:szCs w:val="24"/>
        </w:rPr>
        <w:t>international</w:t>
      </w:r>
      <w:r w:rsidRPr="00576536">
        <w:rPr>
          <w:szCs w:val="24"/>
        </w:rPr>
        <w:t xml:space="preserve"> air</w:t>
      </w:r>
      <w:r w:rsidRPr="00576536">
        <w:rPr>
          <w:spacing w:val="-2"/>
          <w:szCs w:val="24"/>
        </w:rPr>
        <w:t xml:space="preserve"> </w:t>
      </w:r>
      <w:r w:rsidRPr="00576536">
        <w:rPr>
          <w:spacing w:val="-1"/>
          <w:szCs w:val="24"/>
        </w:rPr>
        <w:t>transportation.</w:t>
      </w:r>
    </w:p>
    <w:p w14:paraId="05F9E4B4" w14:textId="77777777" w:rsidR="00275987" w:rsidRPr="00576536" w:rsidRDefault="00275987" w:rsidP="00275987">
      <w:pPr>
        <w:rPr>
          <w:rFonts w:eastAsia="Arial"/>
        </w:rPr>
      </w:pPr>
    </w:p>
    <w:p w14:paraId="5EC76F1B" w14:textId="77777777" w:rsidR="00275987" w:rsidRPr="00576536" w:rsidRDefault="00275987" w:rsidP="00275987">
      <w:pPr>
        <w:pStyle w:val="BodyText"/>
        <w:ind w:left="379" w:right="379"/>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3F4F6901" w14:textId="77777777" w:rsidR="00275987" w:rsidRPr="00576536" w:rsidRDefault="00275987" w:rsidP="00275987">
      <w:pPr>
        <w:pStyle w:val="BodyText"/>
        <w:ind w:left="379" w:right="379"/>
        <w:jc w:val="center"/>
        <w:rPr>
          <w:szCs w:val="24"/>
        </w:rPr>
      </w:pPr>
    </w:p>
    <w:p w14:paraId="4A638C45" w14:textId="77777777" w:rsidR="00275987" w:rsidRPr="00576536" w:rsidRDefault="00275987" w:rsidP="00275987">
      <w:pPr>
        <w:pStyle w:val="BodyText"/>
        <w:ind w:left="379" w:right="379"/>
        <w:jc w:val="center"/>
        <w:rPr>
          <w:szCs w:val="24"/>
        </w:rPr>
      </w:pPr>
    </w:p>
    <w:p w14:paraId="711D1D86" w14:textId="77777777" w:rsidR="00275987" w:rsidRPr="00576536" w:rsidRDefault="00275987" w:rsidP="00275987">
      <w:pPr>
        <w:pStyle w:val="Heading1"/>
        <w:ind w:left="100" w:firstLine="0"/>
        <w:rPr>
          <w:rFonts w:cs="Times New Roman"/>
          <w:b w:val="0"/>
          <w:bCs w:val="0"/>
        </w:rPr>
      </w:pPr>
      <w:r w:rsidRPr="00576536">
        <w:rPr>
          <w:rFonts w:cs="Times New Roman"/>
          <w:spacing w:val="-1"/>
        </w:rPr>
        <w:t>RAA10.</w:t>
      </w:r>
      <w:r w:rsidRPr="00576536">
        <w:rPr>
          <w:rFonts w:cs="Times New Roman"/>
        </w:rPr>
        <w:t xml:space="preserve"> </w:t>
      </w:r>
      <w:r w:rsidRPr="00576536">
        <w:rPr>
          <w:rFonts w:cs="Times New Roman"/>
          <w:spacing w:val="4"/>
        </w:rPr>
        <w:t xml:space="preserve"> </w:t>
      </w:r>
      <w:r w:rsidRPr="00576536">
        <w:rPr>
          <w:rFonts w:cs="Times New Roman"/>
          <w:spacing w:val="-2"/>
        </w:rPr>
        <w:t>REPORTING</w:t>
      </w:r>
      <w:r w:rsidRPr="00576536">
        <w:rPr>
          <w:rFonts w:cs="Times New Roman"/>
          <w:spacing w:val="1"/>
        </w:rPr>
        <w:t xml:space="preserve"> </w:t>
      </w:r>
      <w:r w:rsidRPr="00576536">
        <w:rPr>
          <w:rFonts w:cs="Times New Roman"/>
          <w:spacing w:val="-1"/>
        </w:rPr>
        <w:t xml:space="preserve">HOST GOVERNMENT </w:t>
      </w:r>
      <w:r w:rsidRPr="00576536">
        <w:rPr>
          <w:rFonts w:cs="Times New Roman"/>
          <w:spacing w:val="-2"/>
        </w:rPr>
        <w:t>TAXES</w:t>
      </w:r>
      <w:r w:rsidRPr="00576536">
        <w:rPr>
          <w:rFonts w:cs="Times New Roman"/>
        </w:rPr>
        <w:t xml:space="preserve"> </w:t>
      </w:r>
      <w:r w:rsidRPr="00576536">
        <w:rPr>
          <w:rFonts w:cs="Times New Roman"/>
          <w:spacing w:val="-2"/>
        </w:rPr>
        <w:t>(JUNE</w:t>
      </w:r>
      <w:r w:rsidRPr="00576536">
        <w:rPr>
          <w:rFonts w:cs="Times New Roman"/>
          <w:spacing w:val="1"/>
        </w:rPr>
        <w:t xml:space="preserve"> </w:t>
      </w:r>
      <w:r w:rsidRPr="00576536">
        <w:rPr>
          <w:rFonts w:cs="Times New Roman"/>
        </w:rPr>
        <w:t>2012)</w:t>
      </w:r>
    </w:p>
    <w:p w14:paraId="0502A4C8" w14:textId="77777777" w:rsidR="00275987" w:rsidRPr="00576536" w:rsidRDefault="00275987" w:rsidP="00275987">
      <w:pPr>
        <w:spacing w:before="1"/>
        <w:rPr>
          <w:rFonts w:eastAsia="Arial"/>
          <w:b/>
          <w:bCs/>
        </w:rPr>
      </w:pPr>
    </w:p>
    <w:p w14:paraId="29B6F9FF" w14:textId="77777777" w:rsidR="00275987" w:rsidRPr="00576536" w:rsidRDefault="00275987" w:rsidP="00275987">
      <w:pPr>
        <w:pStyle w:val="BodyText"/>
        <w:widowControl w:val="0"/>
        <w:numPr>
          <w:ilvl w:val="0"/>
          <w:numId w:val="41"/>
        </w:numPr>
        <w:tabs>
          <w:tab w:val="left" w:pos="821"/>
        </w:tabs>
        <w:overflowPunct/>
        <w:autoSpaceDE/>
        <w:autoSpaceDN/>
        <w:adjustRightInd/>
        <w:ind w:right="0"/>
        <w:textAlignment w:val="auto"/>
        <w:rPr>
          <w:szCs w:val="24"/>
        </w:rPr>
      </w:pPr>
      <w:r w:rsidRPr="00576536">
        <w:rPr>
          <w:szCs w:val="24"/>
        </w:rPr>
        <w:t>By</w:t>
      </w:r>
      <w:r w:rsidRPr="00576536">
        <w:rPr>
          <w:spacing w:val="-3"/>
          <w:szCs w:val="24"/>
        </w:rPr>
        <w:t xml:space="preserve"> </w:t>
      </w:r>
      <w:r w:rsidRPr="00576536">
        <w:rPr>
          <w:spacing w:val="-1"/>
          <w:szCs w:val="24"/>
        </w:rPr>
        <w:t>April</w:t>
      </w:r>
      <w:r w:rsidRPr="00576536">
        <w:rPr>
          <w:szCs w:val="24"/>
        </w:rPr>
        <w:t xml:space="preserve"> 16 </w:t>
      </w:r>
      <w:r w:rsidRPr="00576536">
        <w:rPr>
          <w:spacing w:val="-1"/>
          <w:szCs w:val="24"/>
        </w:rPr>
        <w:t>of</w:t>
      </w:r>
      <w:r w:rsidRPr="00576536">
        <w:rPr>
          <w:szCs w:val="24"/>
        </w:rPr>
        <w:t xml:space="preserve"> </w:t>
      </w:r>
      <w:r w:rsidRPr="00576536">
        <w:rPr>
          <w:spacing w:val="-1"/>
          <w:szCs w:val="24"/>
        </w:rPr>
        <w:t>each</w:t>
      </w:r>
      <w:r w:rsidRPr="00576536">
        <w:rPr>
          <w:szCs w:val="24"/>
        </w:rPr>
        <w:t xml:space="preserve"> </w:t>
      </w:r>
      <w:r w:rsidRPr="00576536">
        <w:rPr>
          <w:spacing w:val="-1"/>
          <w:szCs w:val="24"/>
        </w:rPr>
        <w:t>year,</w:t>
      </w:r>
      <w:r w:rsidRPr="00576536">
        <w:rPr>
          <w:szCs w:val="24"/>
        </w:rPr>
        <w:t xml:space="preserve"> the</w:t>
      </w:r>
      <w:r w:rsidRPr="00576536">
        <w:rPr>
          <w:spacing w:val="-2"/>
          <w:szCs w:val="24"/>
        </w:rPr>
        <w:t xml:space="preserve"> </w:t>
      </w:r>
      <w:r w:rsidRPr="00576536">
        <w:rPr>
          <w:spacing w:val="-1"/>
          <w:szCs w:val="24"/>
        </w:rPr>
        <w:t>recipient</w:t>
      </w:r>
      <w:r w:rsidRPr="00576536">
        <w:rPr>
          <w:spacing w:val="-2"/>
          <w:szCs w:val="24"/>
        </w:rPr>
        <w:t xml:space="preserve"> </w:t>
      </w:r>
      <w:r w:rsidRPr="00576536">
        <w:rPr>
          <w:szCs w:val="24"/>
        </w:rPr>
        <w:t xml:space="preserve">must </w:t>
      </w:r>
      <w:r w:rsidRPr="00576536">
        <w:rPr>
          <w:spacing w:val="-1"/>
          <w:szCs w:val="24"/>
        </w:rPr>
        <w:t>submit</w:t>
      </w:r>
      <w:r w:rsidRPr="00576536">
        <w:rPr>
          <w:spacing w:val="-3"/>
          <w:szCs w:val="24"/>
        </w:rPr>
        <w:t xml:space="preserve"> </w:t>
      </w:r>
      <w:r w:rsidRPr="00576536">
        <w:rPr>
          <w:szCs w:val="24"/>
        </w:rPr>
        <w:t>a</w:t>
      </w:r>
      <w:r w:rsidRPr="00576536">
        <w:rPr>
          <w:spacing w:val="1"/>
          <w:szCs w:val="24"/>
        </w:rPr>
        <w:t xml:space="preserve"> </w:t>
      </w:r>
      <w:r w:rsidRPr="00576536">
        <w:rPr>
          <w:spacing w:val="-1"/>
          <w:szCs w:val="24"/>
        </w:rPr>
        <w:t>report</w:t>
      </w:r>
      <w:r w:rsidRPr="00576536">
        <w:rPr>
          <w:szCs w:val="24"/>
        </w:rPr>
        <w:t xml:space="preserve"> </w:t>
      </w:r>
      <w:r w:rsidRPr="00576536">
        <w:rPr>
          <w:spacing w:val="-1"/>
          <w:szCs w:val="24"/>
        </w:rPr>
        <w:t>containing:</w:t>
      </w:r>
    </w:p>
    <w:p w14:paraId="6BA1646E" w14:textId="77777777" w:rsidR="00275987" w:rsidRPr="00576536" w:rsidRDefault="00275987" w:rsidP="00275987">
      <w:pPr>
        <w:rPr>
          <w:rFonts w:eastAsia="Arial"/>
        </w:rPr>
      </w:pPr>
    </w:p>
    <w:p w14:paraId="2996C407" w14:textId="77777777" w:rsidR="00275987" w:rsidRPr="00576536" w:rsidRDefault="00275987" w:rsidP="00275987">
      <w:pPr>
        <w:pStyle w:val="BodyText"/>
        <w:widowControl w:val="0"/>
        <w:numPr>
          <w:ilvl w:val="1"/>
          <w:numId w:val="41"/>
        </w:numPr>
        <w:tabs>
          <w:tab w:val="left" w:pos="1541"/>
        </w:tabs>
        <w:overflowPunct/>
        <w:autoSpaceDE/>
        <w:autoSpaceDN/>
        <w:adjustRightInd/>
        <w:ind w:right="0"/>
        <w:textAlignment w:val="auto"/>
        <w:rPr>
          <w:szCs w:val="24"/>
        </w:rPr>
      </w:pPr>
      <w:r w:rsidRPr="00576536">
        <w:rPr>
          <w:spacing w:val="-1"/>
          <w:szCs w:val="24"/>
        </w:rPr>
        <w:t>Contractor/recipient</w:t>
      </w:r>
      <w:r w:rsidRPr="00576536">
        <w:rPr>
          <w:szCs w:val="24"/>
        </w:rPr>
        <w:t xml:space="preserve"> </w:t>
      </w:r>
      <w:r w:rsidRPr="00576536">
        <w:rPr>
          <w:spacing w:val="-1"/>
          <w:szCs w:val="24"/>
        </w:rPr>
        <w:t>name.</w:t>
      </w:r>
    </w:p>
    <w:p w14:paraId="17EB01F5" w14:textId="77777777" w:rsidR="00275987" w:rsidRPr="00576536" w:rsidRDefault="00275987" w:rsidP="00275987">
      <w:pPr>
        <w:rPr>
          <w:rFonts w:eastAsia="Arial"/>
        </w:rPr>
      </w:pPr>
    </w:p>
    <w:p w14:paraId="2DB6DD6F" w14:textId="77777777" w:rsidR="00275987" w:rsidRPr="00576536" w:rsidRDefault="00275987" w:rsidP="00275987">
      <w:pPr>
        <w:pStyle w:val="BodyText"/>
        <w:widowControl w:val="0"/>
        <w:numPr>
          <w:ilvl w:val="1"/>
          <w:numId w:val="41"/>
        </w:numPr>
        <w:tabs>
          <w:tab w:val="left" w:pos="1541"/>
        </w:tabs>
        <w:overflowPunct/>
        <w:autoSpaceDE/>
        <w:autoSpaceDN/>
        <w:adjustRightInd/>
        <w:ind w:right="0"/>
        <w:textAlignment w:val="auto"/>
        <w:rPr>
          <w:szCs w:val="24"/>
        </w:rPr>
      </w:pPr>
      <w:r w:rsidRPr="00576536">
        <w:rPr>
          <w:szCs w:val="24"/>
        </w:rPr>
        <w:t>Contact</w:t>
      </w:r>
      <w:r w:rsidRPr="00576536">
        <w:rPr>
          <w:spacing w:val="-2"/>
          <w:szCs w:val="24"/>
        </w:rPr>
        <w:t xml:space="preserve"> </w:t>
      </w:r>
      <w:r w:rsidRPr="00576536">
        <w:rPr>
          <w:szCs w:val="24"/>
        </w:rPr>
        <w:t>name</w:t>
      </w:r>
      <w:r w:rsidRPr="00576536">
        <w:rPr>
          <w:spacing w:val="-2"/>
          <w:szCs w:val="24"/>
        </w:rPr>
        <w:t xml:space="preserve"> </w:t>
      </w:r>
      <w:r w:rsidRPr="00576536">
        <w:rPr>
          <w:spacing w:val="-1"/>
          <w:szCs w:val="24"/>
        </w:rPr>
        <w:t>with</w:t>
      </w:r>
      <w:r w:rsidRPr="00576536">
        <w:rPr>
          <w:szCs w:val="24"/>
        </w:rPr>
        <w:t xml:space="preserve"> </w:t>
      </w:r>
      <w:r w:rsidRPr="00576536">
        <w:rPr>
          <w:spacing w:val="-1"/>
          <w:szCs w:val="24"/>
        </w:rPr>
        <w:t>phone,</w:t>
      </w:r>
      <w:r w:rsidRPr="00576536">
        <w:rPr>
          <w:spacing w:val="-2"/>
          <w:szCs w:val="24"/>
        </w:rPr>
        <w:t xml:space="preserve"> </w:t>
      </w:r>
      <w:r w:rsidRPr="00576536">
        <w:rPr>
          <w:szCs w:val="24"/>
        </w:rPr>
        <w:t>fax</w:t>
      </w:r>
      <w:r w:rsidRPr="00576536">
        <w:rPr>
          <w:spacing w:val="-3"/>
          <w:szCs w:val="24"/>
        </w:rPr>
        <w:t xml:space="preserve"> </w:t>
      </w:r>
      <w:r w:rsidRPr="00576536">
        <w:rPr>
          <w:szCs w:val="24"/>
        </w:rPr>
        <w:t>and</w:t>
      </w:r>
      <w:r w:rsidRPr="00576536">
        <w:rPr>
          <w:spacing w:val="-2"/>
          <w:szCs w:val="24"/>
        </w:rPr>
        <w:t xml:space="preserve"> </w:t>
      </w:r>
      <w:r w:rsidRPr="00576536">
        <w:rPr>
          <w:szCs w:val="24"/>
        </w:rPr>
        <w:t>e-mail.</w:t>
      </w:r>
    </w:p>
    <w:p w14:paraId="5B59C576" w14:textId="77777777" w:rsidR="00275987" w:rsidRPr="00576536" w:rsidRDefault="00275987" w:rsidP="00275987">
      <w:pPr>
        <w:rPr>
          <w:rFonts w:eastAsia="Arial"/>
        </w:rPr>
      </w:pPr>
    </w:p>
    <w:p w14:paraId="1DF92D6A" w14:textId="77777777" w:rsidR="00275987" w:rsidRPr="00576536" w:rsidRDefault="00275987" w:rsidP="00275987">
      <w:pPr>
        <w:pStyle w:val="BodyText"/>
        <w:widowControl w:val="0"/>
        <w:numPr>
          <w:ilvl w:val="1"/>
          <w:numId w:val="41"/>
        </w:numPr>
        <w:tabs>
          <w:tab w:val="left" w:pos="1541"/>
        </w:tabs>
        <w:overflowPunct/>
        <w:autoSpaceDE/>
        <w:autoSpaceDN/>
        <w:adjustRightInd/>
        <w:ind w:right="0"/>
        <w:textAlignment w:val="auto"/>
        <w:rPr>
          <w:szCs w:val="24"/>
        </w:rPr>
      </w:pPr>
      <w:r w:rsidRPr="00576536">
        <w:rPr>
          <w:spacing w:val="-1"/>
          <w:szCs w:val="24"/>
        </w:rPr>
        <w:t>Agreement</w:t>
      </w:r>
      <w:r w:rsidRPr="00576536">
        <w:rPr>
          <w:szCs w:val="24"/>
        </w:rPr>
        <w:t xml:space="preserve"> </w:t>
      </w:r>
      <w:r w:rsidRPr="00576536">
        <w:rPr>
          <w:spacing w:val="-1"/>
          <w:szCs w:val="24"/>
        </w:rPr>
        <w:t>number(s).</w:t>
      </w:r>
    </w:p>
    <w:p w14:paraId="7B500469" w14:textId="77777777" w:rsidR="00275987" w:rsidRPr="00576536" w:rsidRDefault="00275987" w:rsidP="00275987">
      <w:pPr>
        <w:rPr>
          <w:rFonts w:eastAsia="Arial"/>
        </w:rPr>
      </w:pPr>
    </w:p>
    <w:p w14:paraId="47C6263B" w14:textId="77777777" w:rsidR="00275987" w:rsidRPr="00576536" w:rsidRDefault="00275987" w:rsidP="00275987">
      <w:pPr>
        <w:pStyle w:val="BodyText"/>
        <w:widowControl w:val="0"/>
        <w:numPr>
          <w:ilvl w:val="1"/>
          <w:numId w:val="41"/>
        </w:numPr>
        <w:tabs>
          <w:tab w:val="left" w:pos="1541"/>
        </w:tabs>
        <w:overflowPunct/>
        <w:autoSpaceDE/>
        <w:autoSpaceDN/>
        <w:adjustRightInd/>
        <w:ind w:right="230"/>
        <w:textAlignment w:val="auto"/>
        <w:rPr>
          <w:szCs w:val="24"/>
        </w:rPr>
      </w:pPr>
      <w:r w:rsidRPr="00576536">
        <w:rPr>
          <w:spacing w:val="-1"/>
          <w:szCs w:val="24"/>
        </w:rPr>
        <w:t>The</w:t>
      </w:r>
      <w:r w:rsidRPr="00576536">
        <w:rPr>
          <w:szCs w:val="24"/>
        </w:rPr>
        <w:t xml:space="preserve"> </w:t>
      </w:r>
      <w:r w:rsidRPr="00576536">
        <w:rPr>
          <w:spacing w:val="-1"/>
          <w:szCs w:val="24"/>
        </w:rPr>
        <w:t>total</w:t>
      </w:r>
      <w:r w:rsidRPr="00576536">
        <w:rPr>
          <w:szCs w:val="24"/>
        </w:rPr>
        <w:t xml:space="preserve"> </w:t>
      </w:r>
      <w:r w:rsidRPr="00576536">
        <w:rPr>
          <w:spacing w:val="-1"/>
          <w:szCs w:val="24"/>
        </w:rPr>
        <w:t>amount</w:t>
      </w:r>
      <w:r w:rsidRPr="00576536">
        <w:rPr>
          <w:szCs w:val="24"/>
        </w:rPr>
        <w:t xml:space="preserve"> </w:t>
      </w:r>
      <w:r w:rsidRPr="00576536">
        <w:rPr>
          <w:spacing w:val="-1"/>
          <w:szCs w:val="24"/>
        </w:rPr>
        <w:t>of</w:t>
      </w:r>
      <w:r w:rsidRPr="00576536">
        <w:rPr>
          <w:szCs w:val="24"/>
        </w:rPr>
        <w:t xml:space="preserve"> </w:t>
      </w:r>
      <w:r w:rsidRPr="00576536">
        <w:rPr>
          <w:spacing w:val="-1"/>
          <w:szCs w:val="24"/>
        </w:rPr>
        <w:t>value-added</w:t>
      </w:r>
      <w:r w:rsidRPr="00576536">
        <w:rPr>
          <w:spacing w:val="-2"/>
          <w:szCs w:val="24"/>
        </w:rPr>
        <w:t xml:space="preserve"> </w:t>
      </w:r>
      <w:r w:rsidRPr="00576536">
        <w:rPr>
          <w:spacing w:val="-1"/>
          <w:szCs w:val="24"/>
        </w:rPr>
        <w:t>taxes</w:t>
      </w:r>
      <w:r w:rsidRPr="00576536">
        <w:rPr>
          <w:szCs w:val="24"/>
        </w:rPr>
        <w:t xml:space="preserve"> </w:t>
      </w:r>
      <w:r w:rsidRPr="00576536">
        <w:rPr>
          <w:spacing w:val="-1"/>
          <w:szCs w:val="24"/>
        </w:rPr>
        <w:t>and</w:t>
      </w:r>
      <w:r w:rsidRPr="00576536">
        <w:rPr>
          <w:szCs w:val="24"/>
        </w:rPr>
        <w:t xml:space="preserve"> customs</w:t>
      </w:r>
      <w:r w:rsidRPr="00576536">
        <w:rPr>
          <w:spacing w:val="-2"/>
          <w:szCs w:val="24"/>
        </w:rPr>
        <w:t xml:space="preserve"> </w:t>
      </w:r>
      <w:r w:rsidRPr="00576536">
        <w:rPr>
          <w:spacing w:val="-1"/>
          <w:szCs w:val="24"/>
        </w:rPr>
        <w:t>duties</w:t>
      </w:r>
      <w:r w:rsidRPr="00576536">
        <w:rPr>
          <w:szCs w:val="24"/>
        </w:rPr>
        <w:t xml:space="preserve"> </w:t>
      </w:r>
      <w:r w:rsidRPr="00576536">
        <w:rPr>
          <w:spacing w:val="-1"/>
          <w:szCs w:val="24"/>
        </w:rPr>
        <w:t>(but</w:t>
      </w:r>
      <w:r w:rsidRPr="00576536">
        <w:rPr>
          <w:szCs w:val="24"/>
        </w:rPr>
        <w:t xml:space="preserve"> </w:t>
      </w:r>
      <w:r w:rsidRPr="00576536">
        <w:rPr>
          <w:spacing w:val="-1"/>
          <w:szCs w:val="24"/>
        </w:rPr>
        <w:t>not</w:t>
      </w:r>
      <w:r w:rsidRPr="00576536">
        <w:rPr>
          <w:szCs w:val="24"/>
        </w:rPr>
        <w:t xml:space="preserve"> </w:t>
      </w:r>
      <w:r w:rsidRPr="00576536">
        <w:rPr>
          <w:spacing w:val="-1"/>
          <w:szCs w:val="24"/>
        </w:rPr>
        <w:t>sales</w:t>
      </w:r>
      <w:r w:rsidRPr="00576536">
        <w:rPr>
          <w:spacing w:val="61"/>
          <w:szCs w:val="24"/>
        </w:rPr>
        <w:t xml:space="preserve"> </w:t>
      </w:r>
      <w:r w:rsidRPr="00576536">
        <w:rPr>
          <w:spacing w:val="-1"/>
          <w:szCs w:val="24"/>
        </w:rPr>
        <w:t xml:space="preserve">taxes) </w:t>
      </w:r>
      <w:r w:rsidRPr="00576536">
        <w:rPr>
          <w:szCs w:val="24"/>
        </w:rPr>
        <w:lastRenderedPageBreak/>
        <w:t>assessed</w:t>
      </w:r>
      <w:r w:rsidRPr="00576536">
        <w:rPr>
          <w:spacing w:val="-2"/>
          <w:szCs w:val="24"/>
        </w:rPr>
        <w:t xml:space="preserve"> </w:t>
      </w:r>
      <w:r w:rsidRPr="00576536">
        <w:rPr>
          <w:szCs w:val="24"/>
        </w:rPr>
        <w:t>by</w:t>
      </w:r>
      <w:r w:rsidRPr="00576536">
        <w:rPr>
          <w:spacing w:val="-3"/>
          <w:szCs w:val="24"/>
        </w:rPr>
        <w:t xml:space="preserve"> </w:t>
      </w:r>
      <w:r w:rsidRPr="00576536">
        <w:rPr>
          <w:szCs w:val="24"/>
        </w:rPr>
        <w:t>the</w:t>
      </w:r>
      <w:r w:rsidRPr="00576536">
        <w:rPr>
          <w:spacing w:val="-2"/>
          <w:szCs w:val="24"/>
        </w:rPr>
        <w:t xml:space="preserve"> </w:t>
      </w:r>
      <w:r w:rsidRPr="00576536">
        <w:rPr>
          <w:szCs w:val="24"/>
        </w:rPr>
        <w:t xml:space="preserve">host </w:t>
      </w:r>
      <w:r w:rsidRPr="00576536">
        <w:rPr>
          <w:spacing w:val="-1"/>
          <w:szCs w:val="24"/>
        </w:rPr>
        <w:t>government</w:t>
      </w:r>
      <w:r w:rsidRPr="00576536">
        <w:rPr>
          <w:szCs w:val="24"/>
        </w:rPr>
        <w:t xml:space="preserve"> </w:t>
      </w:r>
      <w:r w:rsidRPr="00576536">
        <w:rPr>
          <w:spacing w:val="-2"/>
          <w:szCs w:val="24"/>
        </w:rPr>
        <w:t>(or</w:t>
      </w:r>
      <w:r w:rsidRPr="00576536">
        <w:rPr>
          <w:szCs w:val="24"/>
        </w:rPr>
        <w:t xml:space="preserve"> </w:t>
      </w:r>
      <w:r w:rsidRPr="00576536">
        <w:rPr>
          <w:spacing w:val="-1"/>
          <w:szCs w:val="24"/>
        </w:rPr>
        <w:t>any</w:t>
      </w:r>
      <w:r w:rsidRPr="00576536">
        <w:rPr>
          <w:spacing w:val="-3"/>
          <w:szCs w:val="24"/>
        </w:rPr>
        <w:t xml:space="preserve"> </w:t>
      </w:r>
      <w:r w:rsidRPr="00576536">
        <w:rPr>
          <w:szCs w:val="24"/>
        </w:rPr>
        <w:t>entity</w:t>
      </w:r>
      <w:r w:rsidRPr="00576536">
        <w:rPr>
          <w:spacing w:val="-2"/>
          <w:szCs w:val="24"/>
        </w:rPr>
        <w:t xml:space="preserve"> </w:t>
      </w:r>
      <w:r w:rsidRPr="00576536">
        <w:rPr>
          <w:szCs w:val="24"/>
        </w:rPr>
        <w:t>thereof)</w:t>
      </w:r>
      <w:r w:rsidRPr="00576536">
        <w:rPr>
          <w:spacing w:val="-3"/>
          <w:szCs w:val="24"/>
        </w:rPr>
        <w:t xml:space="preserve"> </w:t>
      </w:r>
      <w:r w:rsidRPr="00576536">
        <w:rPr>
          <w:szCs w:val="24"/>
        </w:rPr>
        <w:t>on</w:t>
      </w:r>
      <w:r w:rsidRPr="00576536">
        <w:rPr>
          <w:spacing w:val="35"/>
          <w:szCs w:val="24"/>
        </w:rPr>
        <w:t xml:space="preserve"> </w:t>
      </w:r>
      <w:r w:rsidRPr="00576536">
        <w:rPr>
          <w:spacing w:val="-1"/>
          <w:szCs w:val="24"/>
        </w:rPr>
        <w:t>purchases</w:t>
      </w:r>
      <w:r w:rsidRPr="00576536">
        <w:rPr>
          <w:szCs w:val="24"/>
        </w:rPr>
        <w:t xml:space="preserve"> in</w:t>
      </w:r>
      <w:r w:rsidRPr="00576536">
        <w:rPr>
          <w:spacing w:val="-2"/>
          <w:szCs w:val="24"/>
        </w:rPr>
        <w:t xml:space="preserve"> </w:t>
      </w:r>
      <w:r w:rsidRPr="00576536">
        <w:rPr>
          <w:spacing w:val="-1"/>
          <w:szCs w:val="24"/>
        </w:rPr>
        <w:t>excess</w:t>
      </w:r>
      <w:r w:rsidRPr="00576536">
        <w:rPr>
          <w:szCs w:val="24"/>
        </w:rPr>
        <w:t xml:space="preserve"> </w:t>
      </w:r>
      <w:r w:rsidRPr="00576536">
        <w:rPr>
          <w:spacing w:val="-1"/>
          <w:szCs w:val="24"/>
        </w:rPr>
        <w:t>of</w:t>
      </w:r>
      <w:r w:rsidRPr="00576536">
        <w:rPr>
          <w:szCs w:val="24"/>
        </w:rPr>
        <w:t xml:space="preserve"> $500 </w:t>
      </w:r>
      <w:r w:rsidRPr="00576536">
        <w:rPr>
          <w:spacing w:val="-1"/>
          <w:szCs w:val="24"/>
        </w:rPr>
        <w:t>per</w:t>
      </w:r>
      <w:r w:rsidRPr="00576536">
        <w:rPr>
          <w:szCs w:val="24"/>
        </w:rPr>
        <w:t xml:space="preserve"> </w:t>
      </w:r>
      <w:r w:rsidRPr="00576536">
        <w:rPr>
          <w:spacing w:val="-1"/>
          <w:szCs w:val="24"/>
        </w:rPr>
        <w:t>transaction</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supplies,</w:t>
      </w:r>
      <w:r w:rsidRPr="00576536">
        <w:rPr>
          <w:spacing w:val="-2"/>
          <w:szCs w:val="24"/>
        </w:rPr>
        <w:t xml:space="preserve"> </w:t>
      </w:r>
      <w:r w:rsidRPr="00576536">
        <w:rPr>
          <w:spacing w:val="-1"/>
          <w:szCs w:val="24"/>
        </w:rPr>
        <w:t>materials,</w:t>
      </w:r>
      <w:r w:rsidRPr="00576536">
        <w:rPr>
          <w:szCs w:val="24"/>
        </w:rPr>
        <w:t xml:space="preserve"> </w:t>
      </w:r>
      <w:r w:rsidRPr="00576536">
        <w:rPr>
          <w:spacing w:val="-1"/>
          <w:szCs w:val="24"/>
        </w:rPr>
        <w:t>goods</w:t>
      </w:r>
      <w:r w:rsidRPr="00576536">
        <w:rPr>
          <w:spacing w:val="77"/>
          <w:szCs w:val="24"/>
        </w:rPr>
        <w:t xml:space="preserve"> </w:t>
      </w:r>
      <w:r w:rsidRPr="00576536">
        <w:rPr>
          <w:szCs w:val="24"/>
        </w:rPr>
        <w:t xml:space="preserve">or </w:t>
      </w:r>
      <w:r w:rsidRPr="00576536">
        <w:rPr>
          <w:spacing w:val="-1"/>
          <w:szCs w:val="24"/>
        </w:rPr>
        <w:t>equipment,</w:t>
      </w:r>
      <w:r w:rsidRPr="00576536">
        <w:rPr>
          <w:spacing w:val="-2"/>
          <w:szCs w:val="24"/>
        </w:rPr>
        <w:t xml:space="preserve"> </w:t>
      </w:r>
      <w:r w:rsidRPr="00576536">
        <w:rPr>
          <w:spacing w:val="-1"/>
          <w:szCs w:val="24"/>
        </w:rPr>
        <w:t>during</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12</w:t>
      </w:r>
      <w:r w:rsidRPr="00576536">
        <w:rPr>
          <w:spacing w:val="-2"/>
          <w:szCs w:val="24"/>
        </w:rPr>
        <w:t xml:space="preserve"> </w:t>
      </w:r>
      <w:r w:rsidRPr="00576536">
        <w:rPr>
          <w:szCs w:val="24"/>
        </w:rPr>
        <w:t>months</w:t>
      </w:r>
      <w:r w:rsidRPr="00576536">
        <w:rPr>
          <w:spacing w:val="-2"/>
          <w:szCs w:val="24"/>
        </w:rPr>
        <w:t xml:space="preserve"> </w:t>
      </w:r>
      <w:r w:rsidRPr="00576536">
        <w:rPr>
          <w:spacing w:val="-1"/>
          <w:szCs w:val="24"/>
        </w:rPr>
        <w:t>ending</w:t>
      </w:r>
      <w:r w:rsidRPr="00576536">
        <w:rPr>
          <w:spacing w:val="-2"/>
          <w:szCs w:val="24"/>
        </w:rPr>
        <w:t xml:space="preserve"> </w:t>
      </w:r>
      <w:r w:rsidRPr="00576536">
        <w:rPr>
          <w:szCs w:val="24"/>
        </w:rPr>
        <w:t xml:space="preserve">on </w:t>
      </w:r>
      <w:r w:rsidRPr="00576536">
        <w:rPr>
          <w:spacing w:val="-1"/>
          <w:szCs w:val="24"/>
        </w:rPr>
        <w:t>the</w:t>
      </w:r>
      <w:r w:rsidRPr="00576536">
        <w:rPr>
          <w:szCs w:val="24"/>
        </w:rPr>
        <w:t xml:space="preserve"> </w:t>
      </w:r>
      <w:r w:rsidRPr="00576536">
        <w:rPr>
          <w:spacing w:val="-1"/>
          <w:szCs w:val="24"/>
        </w:rPr>
        <w:t>preceding September</w:t>
      </w:r>
      <w:r w:rsidRPr="00576536">
        <w:rPr>
          <w:spacing w:val="71"/>
          <w:szCs w:val="24"/>
        </w:rPr>
        <w:t xml:space="preserve"> </w:t>
      </w:r>
      <w:r w:rsidRPr="00576536">
        <w:rPr>
          <w:szCs w:val="24"/>
        </w:rPr>
        <w:t>30,</w:t>
      </w:r>
      <w:r w:rsidRPr="00576536">
        <w:rPr>
          <w:spacing w:val="-7"/>
          <w:szCs w:val="24"/>
        </w:rPr>
        <w:t xml:space="preserve"> </w:t>
      </w:r>
      <w:r w:rsidRPr="00576536">
        <w:rPr>
          <w:szCs w:val="24"/>
        </w:rPr>
        <w:t>using</w:t>
      </w:r>
      <w:r w:rsidRPr="00576536">
        <w:rPr>
          <w:spacing w:val="-3"/>
          <w:szCs w:val="24"/>
        </w:rPr>
        <w:t xml:space="preserve"> </w:t>
      </w:r>
      <w:r w:rsidRPr="00576536">
        <w:rPr>
          <w:szCs w:val="24"/>
        </w:rPr>
        <w:t>funds</w:t>
      </w:r>
      <w:r w:rsidRPr="00576536">
        <w:rPr>
          <w:spacing w:val="-2"/>
          <w:szCs w:val="24"/>
        </w:rPr>
        <w:t xml:space="preserve"> </w:t>
      </w:r>
      <w:r w:rsidRPr="00576536">
        <w:rPr>
          <w:spacing w:val="-1"/>
          <w:szCs w:val="24"/>
        </w:rPr>
        <w:t>provided</w:t>
      </w:r>
      <w:r w:rsidRPr="00576536">
        <w:rPr>
          <w:szCs w:val="24"/>
        </w:rPr>
        <w:t xml:space="preserve"> </w:t>
      </w:r>
      <w:r w:rsidRPr="00576536">
        <w:rPr>
          <w:spacing w:val="-1"/>
          <w:szCs w:val="24"/>
        </w:rPr>
        <w:t>under</w:t>
      </w:r>
      <w:r w:rsidRPr="00576536">
        <w:rPr>
          <w:spacing w:val="-3"/>
          <w:szCs w:val="24"/>
        </w:rPr>
        <w:t xml:space="preserve"> </w:t>
      </w:r>
      <w:r w:rsidRPr="00576536">
        <w:rPr>
          <w:szCs w:val="24"/>
        </w:rPr>
        <w:t xml:space="preserve">this </w:t>
      </w:r>
      <w:r w:rsidRPr="00576536">
        <w:rPr>
          <w:spacing w:val="-1"/>
          <w:szCs w:val="24"/>
        </w:rPr>
        <w:t>contract/agreement.</w:t>
      </w:r>
    </w:p>
    <w:p w14:paraId="17B58977" w14:textId="77777777" w:rsidR="00275987" w:rsidRPr="00576536" w:rsidRDefault="00275987" w:rsidP="00275987">
      <w:pPr>
        <w:rPr>
          <w:rFonts w:eastAsia="Arial"/>
        </w:rPr>
      </w:pPr>
    </w:p>
    <w:p w14:paraId="2A676084" w14:textId="77777777" w:rsidR="00275987" w:rsidRPr="00576536" w:rsidRDefault="00275987" w:rsidP="00275987">
      <w:pPr>
        <w:pStyle w:val="BodyText"/>
        <w:widowControl w:val="0"/>
        <w:numPr>
          <w:ilvl w:val="1"/>
          <w:numId w:val="41"/>
        </w:numPr>
        <w:tabs>
          <w:tab w:val="left" w:pos="1541"/>
        </w:tabs>
        <w:overflowPunct/>
        <w:autoSpaceDE/>
        <w:autoSpaceDN/>
        <w:adjustRightInd/>
        <w:ind w:right="714"/>
        <w:textAlignment w:val="auto"/>
        <w:rPr>
          <w:szCs w:val="24"/>
        </w:rPr>
      </w:pPr>
      <w:r w:rsidRPr="00576536">
        <w:rPr>
          <w:szCs w:val="24"/>
        </w:rPr>
        <w:t>Any</w:t>
      </w:r>
      <w:r w:rsidRPr="00576536">
        <w:rPr>
          <w:spacing w:val="-3"/>
          <w:szCs w:val="24"/>
        </w:rPr>
        <w:t xml:space="preserve"> </w:t>
      </w:r>
      <w:r w:rsidRPr="00576536">
        <w:rPr>
          <w:spacing w:val="-1"/>
          <w:szCs w:val="24"/>
        </w:rPr>
        <w:t>reimbursements</w:t>
      </w:r>
      <w:r w:rsidRPr="00576536">
        <w:rPr>
          <w:szCs w:val="24"/>
        </w:rPr>
        <w:t xml:space="preserve"> </w:t>
      </w:r>
      <w:r w:rsidRPr="00576536">
        <w:rPr>
          <w:spacing w:val="-1"/>
          <w:szCs w:val="24"/>
        </w:rPr>
        <w:t>received</w:t>
      </w:r>
      <w:r w:rsidRPr="00576536">
        <w:rPr>
          <w:szCs w:val="24"/>
        </w:rPr>
        <w:t xml:space="preserve"> by</w:t>
      </w:r>
      <w:r w:rsidRPr="00576536">
        <w:rPr>
          <w:spacing w:val="-3"/>
          <w:szCs w:val="24"/>
        </w:rPr>
        <w:t xml:space="preserve"> </w:t>
      </w:r>
      <w:r w:rsidRPr="00576536">
        <w:rPr>
          <w:spacing w:val="-1"/>
          <w:szCs w:val="24"/>
        </w:rPr>
        <w:t>April</w:t>
      </w:r>
      <w:r w:rsidRPr="00576536">
        <w:rPr>
          <w:szCs w:val="24"/>
        </w:rPr>
        <w:t xml:space="preserve"> 1 </w:t>
      </w:r>
      <w:r w:rsidRPr="00576536">
        <w:rPr>
          <w:spacing w:val="-1"/>
          <w:szCs w:val="24"/>
        </w:rPr>
        <w:t>of</w:t>
      </w:r>
      <w:r w:rsidRPr="00576536">
        <w:rPr>
          <w:szCs w:val="24"/>
        </w:rPr>
        <w:t xml:space="preserve"> </w:t>
      </w:r>
      <w:r w:rsidRPr="00576536">
        <w:rPr>
          <w:spacing w:val="-1"/>
          <w:szCs w:val="24"/>
        </w:rPr>
        <w:t>the</w:t>
      </w:r>
      <w:r w:rsidRPr="00576536">
        <w:rPr>
          <w:szCs w:val="24"/>
        </w:rPr>
        <w:t xml:space="preserve"> </w:t>
      </w:r>
      <w:r w:rsidRPr="00576536">
        <w:rPr>
          <w:spacing w:val="-1"/>
          <w:szCs w:val="24"/>
        </w:rPr>
        <w:t>current</w:t>
      </w:r>
      <w:r w:rsidRPr="00576536">
        <w:rPr>
          <w:spacing w:val="-2"/>
          <w:szCs w:val="24"/>
        </w:rPr>
        <w:t xml:space="preserve"> </w:t>
      </w:r>
      <w:r w:rsidRPr="00576536">
        <w:rPr>
          <w:spacing w:val="-1"/>
          <w:szCs w:val="24"/>
        </w:rPr>
        <w:t>year</w:t>
      </w:r>
      <w:r w:rsidRPr="00576536">
        <w:rPr>
          <w:szCs w:val="24"/>
        </w:rPr>
        <w:t xml:space="preserve"> on</w:t>
      </w:r>
      <w:r w:rsidRPr="00576536">
        <w:rPr>
          <w:spacing w:val="1"/>
          <w:szCs w:val="24"/>
        </w:rPr>
        <w:t xml:space="preserve"> </w:t>
      </w:r>
      <w:r w:rsidRPr="00576536">
        <w:rPr>
          <w:szCs w:val="24"/>
        </w:rPr>
        <w:t>value-</w:t>
      </w:r>
      <w:r w:rsidRPr="00576536">
        <w:rPr>
          <w:spacing w:val="63"/>
          <w:szCs w:val="24"/>
        </w:rPr>
        <w:t xml:space="preserve"> </w:t>
      </w:r>
      <w:r w:rsidRPr="00576536">
        <w:rPr>
          <w:spacing w:val="-1"/>
          <w:szCs w:val="24"/>
        </w:rPr>
        <w:t>added</w:t>
      </w:r>
      <w:r w:rsidRPr="00576536">
        <w:rPr>
          <w:szCs w:val="24"/>
        </w:rPr>
        <w:t xml:space="preserve"> </w:t>
      </w:r>
      <w:r w:rsidRPr="00576536">
        <w:rPr>
          <w:spacing w:val="-1"/>
          <w:szCs w:val="24"/>
        </w:rPr>
        <w:t>taxes</w:t>
      </w:r>
      <w:r w:rsidRPr="00576536">
        <w:rPr>
          <w:szCs w:val="24"/>
        </w:rPr>
        <w:t xml:space="preserve"> and</w:t>
      </w:r>
      <w:r w:rsidRPr="00576536">
        <w:rPr>
          <w:spacing w:val="-2"/>
          <w:szCs w:val="24"/>
        </w:rPr>
        <w:t xml:space="preserve"> </w:t>
      </w:r>
      <w:r w:rsidRPr="00576536">
        <w:rPr>
          <w:spacing w:val="-1"/>
          <w:szCs w:val="24"/>
        </w:rPr>
        <w:t>customs</w:t>
      </w:r>
      <w:r w:rsidRPr="00576536">
        <w:rPr>
          <w:szCs w:val="24"/>
        </w:rPr>
        <w:t xml:space="preserve"> </w:t>
      </w:r>
      <w:r w:rsidRPr="00576536">
        <w:rPr>
          <w:spacing w:val="-1"/>
          <w:szCs w:val="24"/>
        </w:rPr>
        <w:t>duties</w:t>
      </w:r>
      <w:r w:rsidRPr="00576536">
        <w:rPr>
          <w:szCs w:val="24"/>
        </w:rPr>
        <w:t xml:space="preserve"> </w:t>
      </w:r>
      <w:r w:rsidRPr="00576536">
        <w:rPr>
          <w:spacing w:val="-1"/>
          <w:szCs w:val="24"/>
        </w:rPr>
        <w:t>reported</w:t>
      </w:r>
      <w:r w:rsidRPr="00576536">
        <w:rPr>
          <w:szCs w:val="24"/>
        </w:rPr>
        <w:t xml:space="preserve"> in </w:t>
      </w:r>
      <w:r w:rsidRPr="00576536">
        <w:rPr>
          <w:spacing w:val="-2"/>
          <w:szCs w:val="24"/>
        </w:rPr>
        <w:t>(iv).</w:t>
      </w:r>
    </w:p>
    <w:p w14:paraId="5AEE69F7" w14:textId="77777777" w:rsidR="00275987" w:rsidRPr="00576536" w:rsidRDefault="00275987" w:rsidP="00275987">
      <w:pPr>
        <w:rPr>
          <w:rFonts w:eastAsia="Arial"/>
        </w:rPr>
      </w:pPr>
    </w:p>
    <w:p w14:paraId="0764038C" w14:textId="77777777" w:rsidR="00275987" w:rsidRPr="00576536" w:rsidRDefault="00275987" w:rsidP="00275987">
      <w:pPr>
        <w:pStyle w:val="BodyText"/>
        <w:widowControl w:val="0"/>
        <w:numPr>
          <w:ilvl w:val="1"/>
          <w:numId w:val="41"/>
        </w:numPr>
        <w:tabs>
          <w:tab w:val="left" w:pos="1541"/>
        </w:tabs>
        <w:overflowPunct/>
        <w:autoSpaceDE/>
        <w:autoSpaceDN/>
        <w:adjustRightInd/>
        <w:ind w:right="230"/>
        <w:textAlignment w:val="auto"/>
        <w:rPr>
          <w:szCs w:val="24"/>
        </w:rPr>
      </w:pPr>
      <w:r w:rsidRPr="00576536">
        <w:rPr>
          <w:szCs w:val="24"/>
        </w:rPr>
        <w:t>Reports are</w:t>
      </w:r>
      <w:r w:rsidRPr="00576536">
        <w:rPr>
          <w:spacing w:val="-3"/>
          <w:szCs w:val="24"/>
        </w:rPr>
        <w:t xml:space="preserve"> </w:t>
      </w:r>
      <w:r w:rsidRPr="00576536">
        <w:rPr>
          <w:spacing w:val="-1"/>
          <w:szCs w:val="24"/>
        </w:rPr>
        <w:t>required</w:t>
      </w:r>
      <w:r w:rsidRPr="00576536">
        <w:rPr>
          <w:szCs w:val="24"/>
        </w:rPr>
        <w:t xml:space="preserve"> </w:t>
      </w:r>
      <w:r w:rsidRPr="00576536">
        <w:rPr>
          <w:spacing w:val="-1"/>
          <w:szCs w:val="24"/>
        </w:rPr>
        <w:t>even</w:t>
      </w:r>
      <w:r w:rsidRPr="00576536">
        <w:rPr>
          <w:szCs w:val="24"/>
        </w:rPr>
        <w:t xml:space="preserve"> if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did</w:t>
      </w:r>
      <w:r w:rsidRPr="00576536">
        <w:rPr>
          <w:spacing w:val="-2"/>
          <w:szCs w:val="24"/>
        </w:rPr>
        <w:t xml:space="preserve"> </w:t>
      </w:r>
      <w:r w:rsidRPr="00576536">
        <w:rPr>
          <w:szCs w:val="24"/>
        </w:rPr>
        <w:t>not</w:t>
      </w:r>
      <w:r w:rsidRPr="00576536">
        <w:rPr>
          <w:spacing w:val="-2"/>
          <w:szCs w:val="24"/>
        </w:rPr>
        <w:t xml:space="preserve"> </w:t>
      </w:r>
      <w:r w:rsidRPr="00576536">
        <w:rPr>
          <w:szCs w:val="24"/>
        </w:rPr>
        <w:t>pay</w:t>
      </w:r>
      <w:r w:rsidRPr="00576536">
        <w:rPr>
          <w:spacing w:val="-3"/>
          <w:szCs w:val="24"/>
        </w:rPr>
        <w:t xml:space="preserve"> </w:t>
      </w:r>
      <w:r w:rsidRPr="00576536">
        <w:rPr>
          <w:szCs w:val="24"/>
        </w:rPr>
        <w:t>any</w:t>
      </w:r>
      <w:r w:rsidRPr="00576536">
        <w:rPr>
          <w:spacing w:val="-3"/>
          <w:szCs w:val="24"/>
        </w:rPr>
        <w:t xml:space="preserve"> </w:t>
      </w:r>
      <w:r w:rsidRPr="00576536">
        <w:rPr>
          <w:spacing w:val="-1"/>
          <w:szCs w:val="24"/>
        </w:rPr>
        <w:t>taxes</w:t>
      </w:r>
      <w:r w:rsidRPr="00576536">
        <w:rPr>
          <w:szCs w:val="24"/>
        </w:rPr>
        <w:t xml:space="preserve"> or </w:t>
      </w:r>
      <w:r w:rsidRPr="00576536">
        <w:rPr>
          <w:spacing w:val="-1"/>
          <w:szCs w:val="24"/>
        </w:rPr>
        <w:t>receive</w:t>
      </w:r>
      <w:r w:rsidRPr="00576536">
        <w:rPr>
          <w:spacing w:val="41"/>
          <w:szCs w:val="24"/>
        </w:rPr>
        <w:t xml:space="preserve"> </w:t>
      </w:r>
      <w:r w:rsidRPr="00576536">
        <w:rPr>
          <w:szCs w:val="24"/>
        </w:rPr>
        <w:t>any</w:t>
      </w:r>
      <w:r w:rsidRPr="00576536">
        <w:rPr>
          <w:spacing w:val="-3"/>
          <w:szCs w:val="24"/>
        </w:rPr>
        <w:t xml:space="preserve"> </w:t>
      </w:r>
      <w:r w:rsidRPr="00576536">
        <w:rPr>
          <w:spacing w:val="-1"/>
          <w:szCs w:val="24"/>
        </w:rPr>
        <w:t>reimbursements</w:t>
      </w:r>
      <w:r w:rsidRPr="00576536">
        <w:rPr>
          <w:spacing w:val="-2"/>
          <w:szCs w:val="24"/>
        </w:rPr>
        <w:t xml:space="preserve"> </w:t>
      </w:r>
      <w:r w:rsidRPr="00576536">
        <w:rPr>
          <w:spacing w:val="-1"/>
          <w:szCs w:val="24"/>
        </w:rPr>
        <w:t>during</w:t>
      </w:r>
      <w:r w:rsidRPr="00576536">
        <w:rPr>
          <w:spacing w:val="-2"/>
          <w:szCs w:val="24"/>
        </w:rPr>
        <w:t xml:space="preserve"> </w:t>
      </w:r>
      <w:r w:rsidRPr="00576536">
        <w:rPr>
          <w:szCs w:val="24"/>
        </w:rPr>
        <w:t xml:space="preserve">the </w:t>
      </w:r>
      <w:r w:rsidRPr="00576536">
        <w:rPr>
          <w:spacing w:val="-1"/>
          <w:szCs w:val="24"/>
        </w:rPr>
        <w:t>reporting</w:t>
      </w:r>
      <w:r w:rsidRPr="00576536">
        <w:rPr>
          <w:spacing w:val="-2"/>
          <w:szCs w:val="24"/>
        </w:rPr>
        <w:t xml:space="preserve"> </w:t>
      </w:r>
      <w:r w:rsidRPr="00576536">
        <w:rPr>
          <w:spacing w:val="-1"/>
          <w:szCs w:val="24"/>
        </w:rPr>
        <w:t>period.</w:t>
      </w:r>
    </w:p>
    <w:p w14:paraId="22E8CB08" w14:textId="77777777" w:rsidR="00275987" w:rsidRPr="00576536" w:rsidRDefault="00275987" w:rsidP="00275987">
      <w:pPr>
        <w:spacing w:before="1"/>
        <w:rPr>
          <w:rFonts w:eastAsia="Arial"/>
        </w:rPr>
      </w:pPr>
    </w:p>
    <w:p w14:paraId="57C1BC16" w14:textId="77777777" w:rsidR="00275987" w:rsidRPr="00576536" w:rsidRDefault="00275987" w:rsidP="00275987">
      <w:pPr>
        <w:pStyle w:val="BodyText"/>
        <w:widowControl w:val="0"/>
        <w:numPr>
          <w:ilvl w:val="1"/>
          <w:numId w:val="41"/>
        </w:numPr>
        <w:tabs>
          <w:tab w:val="left" w:pos="1541"/>
        </w:tabs>
        <w:overflowPunct/>
        <w:autoSpaceDE/>
        <w:autoSpaceDN/>
        <w:adjustRightInd/>
        <w:ind w:right="286"/>
        <w:textAlignment w:val="auto"/>
        <w:rPr>
          <w:szCs w:val="24"/>
        </w:rPr>
      </w:pPr>
      <w:r w:rsidRPr="00576536">
        <w:rPr>
          <w:spacing w:val="-1"/>
          <w:szCs w:val="24"/>
        </w:rPr>
        <w:t>Cumulative</w:t>
      </w:r>
      <w:r w:rsidRPr="00576536">
        <w:rPr>
          <w:szCs w:val="24"/>
        </w:rPr>
        <w:t xml:space="preserve"> reports</w:t>
      </w:r>
      <w:r w:rsidRPr="00576536">
        <w:rPr>
          <w:spacing w:val="-3"/>
          <w:szCs w:val="24"/>
        </w:rPr>
        <w:t xml:space="preserve"> </w:t>
      </w:r>
      <w:r w:rsidRPr="00576536">
        <w:rPr>
          <w:spacing w:val="-1"/>
          <w:szCs w:val="24"/>
        </w:rPr>
        <w:t>may</w:t>
      </w:r>
      <w:r w:rsidRPr="00576536">
        <w:rPr>
          <w:spacing w:val="-3"/>
          <w:szCs w:val="24"/>
        </w:rPr>
        <w:t xml:space="preserve"> </w:t>
      </w:r>
      <w:r w:rsidRPr="00576536">
        <w:rPr>
          <w:szCs w:val="24"/>
        </w:rPr>
        <w:t xml:space="preserve">be </w:t>
      </w:r>
      <w:r w:rsidRPr="00576536">
        <w:rPr>
          <w:spacing w:val="-1"/>
          <w:szCs w:val="24"/>
        </w:rPr>
        <w:t>provided</w:t>
      </w:r>
      <w:r w:rsidRPr="00576536">
        <w:rPr>
          <w:szCs w:val="24"/>
        </w:rPr>
        <w:t xml:space="preserve"> </w:t>
      </w:r>
      <w:r w:rsidRPr="00576536">
        <w:rPr>
          <w:spacing w:val="-2"/>
          <w:szCs w:val="24"/>
        </w:rPr>
        <w:t>if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is </w:t>
      </w:r>
      <w:r w:rsidRPr="00576536">
        <w:rPr>
          <w:spacing w:val="-1"/>
          <w:szCs w:val="24"/>
        </w:rPr>
        <w:t>implementing</w:t>
      </w:r>
      <w:r w:rsidRPr="00576536">
        <w:rPr>
          <w:spacing w:val="-4"/>
          <w:szCs w:val="24"/>
        </w:rPr>
        <w:t xml:space="preserve"> </w:t>
      </w:r>
      <w:r w:rsidRPr="00576536">
        <w:rPr>
          <w:szCs w:val="24"/>
        </w:rPr>
        <w:t>more</w:t>
      </w:r>
      <w:r w:rsidRPr="00576536">
        <w:rPr>
          <w:spacing w:val="69"/>
          <w:szCs w:val="24"/>
        </w:rPr>
        <w:t xml:space="preserve"> </w:t>
      </w:r>
      <w:r w:rsidRPr="00576536">
        <w:rPr>
          <w:szCs w:val="24"/>
        </w:rPr>
        <w:t>than</w:t>
      </w:r>
      <w:r w:rsidRPr="00576536">
        <w:rPr>
          <w:spacing w:val="-2"/>
          <w:szCs w:val="24"/>
        </w:rPr>
        <w:t xml:space="preserve"> </w:t>
      </w:r>
      <w:r w:rsidRPr="00576536">
        <w:rPr>
          <w:spacing w:val="-1"/>
          <w:szCs w:val="24"/>
        </w:rPr>
        <w:t>one</w:t>
      </w:r>
      <w:r w:rsidRPr="00576536">
        <w:rPr>
          <w:szCs w:val="24"/>
        </w:rPr>
        <w:t xml:space="preserve"> </w:t>
      </w:r>
      <w:r w:rsidRPr="00576536">
        <w:rPr>
          <w:spacing w:val="-1"/>
          <w:szCs w:val="24"/>
        </w:rPr>
        <w:t>program</w:t>
      </w:r>
      <w:r w:rsidRPr="00576536">
        <w:rPr>
          <w:spacing w:val="1"/>
          <w:szCs w:val="24"/>
        </w:rPr>
        <w:t xml:space="preserve"> </w:t>
      </w:r>
      <w:r w:rsidRPr="00576536">
        <w:rPr>
          <w:szCs w:val="24"/>
        </w:rPr>
        <w:t>in</w:t>
      </w:r>
      <w:r w:rsidRPr="00576536">
        <w:rPr>
          <w:spacing w:val="-2"/>
          <w:szCs w:val="24"/>
        </w:rPr>
        <w:t xml:space="preserve"> </w:t>
      </w:r>
      <w:r w:rsidRPr="00576536">
        <w:rPr>
          <w:szCs w:val="24"/>
        </w:rPr>
        <w:t>a</w:t>
      </w:r>
      <w:r w:rsidRPr="00576536">
        <w:rPr>
          <w:spacing w:val="-2"/>
          <w:szCs w:val="24"/>
        </w:rPr>
        <w:t xml:space="preserve"> </w:t>
      </w:r>
      <w:r w:rsidRPr="00576536">
        <w:rPr>
          <w:spacing w:val="-1"/>
          <w:szCs w:val="24"/>
        </w:rPr>
        <w:t>foreign</w:t>
      </w:r>
      <w:r w:rsidRPr="00576536">
        <w:rPr>
          <w:szCs w:val="24"/>
        </w:rPr>
        <w:t xml:space="preserve"> </w:t>
      </w:r>
      <w:r w:rsidRPr="00576536">
        <w:rPr>
          <w:spacing w:val="-1"/>
          <w:szCs w:val="24"/>
        </w:rPr>
        <w:t>country.</w:t>
      </w:r>
    </w:p>
    <w:p w14:paraId="3E596B17" w14:textId="77777777" w:rsidR="00275987" w:rsidRPr="00576536" w:rsidRDefault="00275987" w:rsidP="00275987">
      <w:pPr>
        <w:rPr>
          <w:rFonts w:eastAsia="Arial"/>
        </w:rPr>
      </w:pPr>
    </w:p>
    <w:p w14:paraId="076E15B2" w14:textId="77777777" w:rsidR="00275987" w:rsidRPr="00576536" w:rsidRDefault="00275987" w:rsidP="00275987">
      <w:pPr>
        <w:pStyle w:val="BodyText"/>
        <w:widowControl w:val="0"/>
        <w:numPr>
          <w:ilvl w:val="0"/>
          <w:numId w:val="41"/>
        </w:numPr>
        <w:tabs>
          <w:tab w:val="left" w:pos="821"/>
        </w:tabs>
        <w:overflowPunct/>
        <w:autoSpaceDE/>
        <w:autoSpaceDN/>
        <w:adjustRightInd/>
        <w:ind w:right="550"/>
        <w:textAlignment w:val="auto"/>
        <w:rPr>
          <w:szCs w:val="24"/>
        </w:rPr>
      </w:pPr>
      <w:r w:rsidRPr="00576536">
        <w:rPr>
          <w:spacing w:val="-1"/>
          <w:szCs w:val="24"/>
        </w:rPr>
        <w:t>Submit</w:t>
      </w:r>
      <w:r w:rsidRPr="00576536">
        <w:rPr>
          <w:szCs w:val="24"/>
        </w:rPr>
        <w:t xml:space="preserve"> </w:t>
      </w:r>
      <w:r w:rsidRPr="00576536">
        <w:rPr>
          <w:spacing w:val="-1"/>
          <w:szCs w:val="24"/>
        </w:rPr>
        <w:t>the</w:t>
      </w:r>
      <w:r w:rsidRPr="00576536">
        <w:rPr>
          <w:szCs w:val="24"/>
        </w:rPr>
        <w:t xml:space="preserve"> </w:t>
      </w:r>
      <w:r w:rsidRPr="00576536">
        <w:rPr>
          <w:spacing w:val="-1"/>
          <w:szCs w:val="24"/>
        </w:rPr>
        <w:t>reports</w:t>
      </w:r>
      <w:r w:rsidRPr="00576536">
        <w:rPr>
          <w:szCs w:val="24"/>
        </w:rPr>
        <w:t xml:space="preserve"> </w:t>
      </w:r>
      <w:r w:rsidRPr="00576536">
        <w:rPr>
          <w:spacing w:val="-1"/>
          <w:szCs w:val="24"/>
        </w:rPr>
        <w:t>to:</w:t>
      </w:r>
      <w:r w:rsidRPr="00576536">
        <w:rPr>
          <w:szCs w:val="24"/>
        </w:rPr>
        <w:t xml:space="preserve"> </w:t>
      </w:r>
      <w:r w:rsidRPr="00576536">
        <w:rPr>
          <w:spacing w:val="-1"/>
          <w:szCs w:val="24"/>
        </w:rPr>
        <w:t>[insert</w:t>
      </w:r>
      <w:r w:rsidRPr="00576536">
        <w:rPr>
          <w:szCs w:val="24"/>
        </w:rPr>
        <w:t xml:space="preserve"> </w:t>
      </w:r>
      <w:r w:rsidRPr="00576536">
        <w:rPr>
          <w:spacing w:val="-1"/>
          <w:szCs w:val="24"/>
        </w:rPr>
        <w:t>address</w:t>
      </w:r>
      <w:r w:rsidRPr="00576536">
        <w:rPr>
          <w:szCs w:val="24"/>
        </w:rPr>
        <w:t xml:space="preserve"> </w:t>
      </w:r>
      <w:r w:rsidRPr="00576536">
        <w:rPr>
          <w:spacing w:val="-1"/>
          <w:szCs w:val="24"/>
        </w:rPr>
        <w:t>and</w:t>
      </w:r>
      <w:r w:rsidRPr="00576536">
        <w:rPr>
          <w:spacing w:val="-2"/>
          <w:szCs w:val="24"/>
        </w:rPr>
        <w:t xml:space="preserve"> </w:t>
      </w:r>
      <w:r w:rsidRPr="00576536">
        <w:rPr>
          <w:spacing w:val="-1"/>
          <w:szCs w:val="24"/>
        </w:rPr>
        <w:t>point</w:t>
      </w:r>
      <w:r w:rsidRPr="00576536">
        <w:rPr>
          <w:szCs w:val="24"/>
        </w:rPr>
        <w:t xml:space="preserve"> </w:t>
      </w:r>
      <w:r w:rsidRPr="00576536">
        <w:rPr>
          <w:spacing w:val="-1"/>
          <w:szCs w:val="24"/>
        </w:rPr>
        <w:t>of</w:t>
      </w:r>
      <w:r w:rsidRPr="00576536">
        <w:rPr>
          <w:szCs w:val="24"/>
        </w:rPr>
        <w:t xml:space="preserve"> </w:t>
      </w:r>
      <w:r w:rsidRPr="00576536">
        <w:rPr>
          <w:spacing w:val="-1"/>
          <w:szCs w:val="24"/>
        </w:rPr>
        <w:t>contact</w:t>
      </w:r>
      <w:r w:rsidRPr="00576536">
        <w:rPr>
          <w:spacing w:val="-2"/>
          <w:szCs w:val="24"/>
        </w:rPr>
        <w:t xml:space="preserve"> </w:t>
      </w:r>
      <w:r w:rsidRPr="00576536">
        <w:rPr>
          <w:szCs w:val="24"/>
        </w:rPr>
        <w:t xml:space="preserve">at </w:t>
      </w:r>
      <w:r w:rsidRPr="00576536">
        <w:rPr>
          <w:spacing w:val="-1"/>
          <w:szCs w:val="24"/>
        </w:rPr>
        <w:t>the</w:t>
      </w:r>
      <w:r w:rsidRPr="00576536">
        <w:rPr>
          <w:spacing w:val="-2"/>
          <w:szCs w:val="24"/>
        </w:rPr>
        <w:t xml:space="preserve"> </w:t>
      </w:r>
      <w:r w:rsidRPr="00576536">
        <w:rPr>
          <w:spacing w:val="-1"/>
          <w:szCs w:val="24"/>
        </w:rPr>
        <w:t>Embassy,</w:t>
      </w:r>
      <w:r w:rsidRPr="00576536">
        <w:rPr>
          <w:spacing w:val="75"/>
          <w:szCs w:val="24"/>
        </w:rPr>
        <w:t xml:space="preserve"> </w:t>
      </w:r>
      <w:r w:rsidRPr="00576536">
        <w:rPr>
          <w:spacing w:val="-1"/>
          <w:szCs w:val="24"/>
        </w:rPr>
        <w:t>Mission,</w:t>
      </w:r>
      <w:r w:rsidRPr="00576536">
        <w:rPr>
          <w:szCs w:val="24"/>
        </w:rPr>
        <w:t xml:space="preserve"> or </w:t>
      </w:r>
      <w:r w:rsidRPr="00576536">
        <w:rPr>
          <w:spacing w:val="-1"/>
          <w:szCs w:val="24"/>
        </w:rPr>
        <w:t>M/CFO/CMP</w:t>
      </w:r>
      <w:r w:rsidRPr="00576536">
        <w:rPr>
          <w:szCs w:val="24"/>
        </w:rPr>
        <w:t xml:space="preserve"> as </w:t>
      </w:r>
      <w:r w:rsidRPr="00576536">
        <w:rPr>
          <w:spacing w:val="-1"/>
          <w:szCs w:val="24"/>
        </w:rPr>
        <w:t>appropriate,</w:t>
      </w:r>
      <w:r w:rsidRPr="00576536">
        <w:rPr>
          <w:spacing w:val="-2"/>
          <w:szCs w:val="24"/>
        </w:rPr>
        <w:t xml:space="preserve"> </w:t>
      </w:r>
      <w:r w:rsidRPr="00576536">
        <w:rPr>
          <w:szCs w:val="24"/>
        </w:rPr>
        <w:t>may</w:t>
      </w:r>
      <w:r w:rsidRPr="00576536">
        <w:rPr>
          <w:spacing w:val="-2"/>
          <w:szCs w:val="24"/>
        </w:rPr>
        <w:t xml:space="preserve"> </w:t>
      </w:r>
      <w:r w:rsidRPr="00576536">
        <w:rPr>
          <w:szCs w:val="24"/>
        </w:rPr>
        <w:t>include</w:t>
      </w:r>
      <w:r w:rsidRPr="00576536">
        <w:rPr>
          <w:spacing w:val="-2"/>
          <w:szCs w:val="24"/>
        </w:rPr>
        <w:t xml:space="preserve"> </w:t>
      </w:r>
      <w:r w:rsidRPr="00576536">
        <w:rPr>
          <w:szCs w:val="24"/>
        </w:rPr>
        <w:t>an</w:t>
      </w:r>
      <w:r w:rsidRPr="00576536">
        <w:rPr>
          <w:spacing w:val="-2"/>
          <w:szCs w:val="24"/>
        </w:rPr>
        <w:t xml:space="preserve"> </w:t>
      </w:r>
      <w:r w:rsidRPr="00576536">
        <w:rPr>
          <w:spacing w:val="-1"/>
          <w:szCs w:val="24"/>
        </w:rPr>
        <w:t>optional</w:t>
      </w:r>
      <w:r w:rsidRPr="00576536">
        <w:rPr>
          <w:szCs w:val="24"/>
        </w:rPr>
        <w:t xml:space="preserve"> </w:t>
      </w:r>
      <w:r w:rsidRPr="00576536">
        <w:rPr>
          <w:spacing w:val="-1"/>
          <w:szCs w:val="24"/>
        </w:rPr>
        <w:t>“with</w:t>
      </w:r>
      <w:r w:rsidRPr="00576536">
        <w:rPr>
          <w:szCs w:val="24"/>
        </w:rPr>
        <w:t xml:space="preserve"> a</w:t>
      </w:r>
      <w:r w:rsidRPr="00576536">
        <w:rPr>
          <w:spacing w:val="1"/>
          <w:szCs w:val="24"/>
        </w:rPr>
        <w:t xml:space="preserve"> </w:t>
      </w:r>
      <w:r w:rsidRPr="00576536">
        <w:rPr>
          <w:spacing w:val="-1"/>
          <w:szCs w:val="24"/>
        </w:rPr>
        <w:t>copy</w:t>
      </w:r>
      <w:r w:rsidRPr="00576536">
        <w:rPr>
          <w:spacing w:val="63"/>
          <w:szCs w:val="24"/>
        </w:rPr>
        <w:t xml:space="preserve"> </w:t>
      </w:r>
      <w:r w:rsidRPr="00576536">
        <w:rPr>
          <w:szCs w:val="24"/>
        </w:rPr>
        <w:t>to”].</w:t>
      </w:r>
    </w:p>
    <w:p w14:paraId="2542F3F4" w14:textId="77777777" w:rsidR="00275987" w:rsidRPr="00576536" w:rsidRDefault="00275987" w:rsidP="00275987">
      <w:pPr>
        <w:spacing w:before="11"/>
        <w:rPr>
          <w:rFonts w:eastAsia="Arial"/>
        </w:rPr>
      </w:pPr>
    </w:p>
    <w:p w14:paraId="1495AA84" w14:textId="77777777" w:rsidR="00275987" w:rsidRPr="00576536" w:rsidRDefault="00275987" w:rsidP="00275987">
      <w:pPr>
        <w:pStyle w:val="BodyText"/>
        <w:widowControl w:val="0"/>
        <w:numPr>
          <w:ilvl w:val="0"/>
          <w:numId w:val="41"/>
        </w:numPr>
        <w:tabs>
          <w:tab w:val="left" w:pos="821"/>
        </w:tabs>
        <w:overflowPunct/>
        <w:autoSpaceDE/>
        <w:autoSpaceDN/>
        <w:adjustRightInd/>
        <w:ind w:right="0"/>
        <w:textAlignment w:val="auto"/>
        <w:rPr>
          <w:szCs w:val="24"/>
        </w:rPr>
      </w:pPr>
      <w:r w:rsidRPr="00576536">
        <w:rPr>
          <w:szCs w:val="24"/>
        </w:rPr>
        <w:t xml:space="preserve">Host </w:t>
      </w:r>
      <w:r w:rsidRPr="00576536">
        <w:rPr>
          <w:spacing w:val="-1"/>
          <w:szCs w:val="24"/>
        </w:rPr>
        <w:t>government</w:t>
      </w:r>
      <w:r w:rsidRPr="00576536">
        <w:rPr>
          <w:spacing w:val="-2"/>
          <w:szCs w:val="24"/>
        </w:rPr>
        <w:t xml:space="preserve"> </w:t>
      </w:r>
      <w:r w:rsidRPr="00576536">
        <w:rPr>
          <w:spacing w:val="-1"/>
          <w:szCs w:val="24"/>
        </w:rPr>
        <w:t>taxes</w:t>
      </w:r>
      <w:r w:rsidRPr="00576536">
        <w:rPr>
          <w:szCs w:val="24"/>
        </w:rPr>
        <w:t xml:space="preserve"> are </w:t>
      </w:r>
      <w:r w:rsidRPr="00576536">
        <w:rPr>
          <w:spacing w:val="-1"/>
          <w:szCs w:val="24"/>
        </w:rPr>
        <w:t>not</w:t>
      </w:r>
      <w:r w:rsidRPr="00576536">
        <w:rPr>
          <w:szCs w:val="24"/>
        </w:rPr>
        <w:t xml:space="preserve"> </w:t>
      </w:r>
      <w:r w:rsidRPr="00576536">
        <w:rPr>
          <w:spacing w:val="-1"/>
          <w:szCs w:val="24"/>
        </w:rPr>
        <w:t>allowable</w:t>
      </w:r>
      <w:r w:rsidRPr="00576536">
        <w:rPr>
          <w:szCs w:val="24"/>
        </w:rPr>
        <w:t xml:space="preserve"> </w:t>
      </w:r>
      <w:r w:rsidRPr="00576536">
        <w:rPr>
          <w:spacing w:val="-1"/>
          <w:szCs w:val="24"/>
        </w:rPr>
        <w:t>where</w:t>
      </w:r>
      <w:r w:rsidRPr="00576536">
        <w:rPr>
          <w:szCs w:val="24"/>
        </w:rPr>
        <w:t xml:space="preserve"> </w:t>
      </w:r>
      <w:r w:rsidRPr="00576536">
        <w:rPr>
          <w:spacing w:val="-1"/>
          <w:szCs w:val="24"/>
        </w:rPr>
        <w:t>the</w:t>
      </w:r>
      <w:r w:rsidRPr="00576536">
        <w:rPr>
          <w:szCs w:val="24"/>
        </w:rPr>
        <w:t xml:space="preserve"> </w:t>
      </w:r>
      <w:r w:rsidRPr="00576536">
        <w:rPr>
          <w:spacing w:val="-1"/>
          <w:szCs w:val="24"/>
        </w:rPr>
        <w:t>Agreement</w:t>
      </w:r>
      <w:r w:rsidRPr="00576536">
        <w:rPr>
          <w:szCs w:val="24"/>
        </w:rPr>
        <w:t xml:space="preserve"> </w:t>
      </w:r>
      <w:r w:rsidRPr="00576536">
        <w:rPr>
          <w:spacing w:val="-1"/>
          <w:szCs w:val="24"/>
        </w:rPr>
        <w:t>Officer</w:t>
      </w:r>
      <w:r w:rsidRPr="00576536">
        <w:rPr>
          <w:szCs w:val="24"/>
        </w:rPr>
        <w:t xml:space="preserve"> </w:t>
      </w:r>
      <w:r w:rsidRPr="00576536">
        <w:rPr>
          <w:spacing w:val="-1"/>
          <w:szCs w:val="24"/>
        </w:rPr>
        <w:t>provides</w:t>
      </w:r>
    </w:p>
    <w:p w14:paraId="45953D9E" w14:textId="77777777" w:rsidR="00275987" w:rsidRPr="00576536" w:rsidRDefault="00275987" w:rsidP="00275987">
      <w:pPr>
        <w:rPr>
          <w:rFonts w:eastAsia="Arial"/>
        </w:rPr>
      </w:pPr>
    </w:p>
    <w:p w14:paraId="0969A826" w14:textId="77777777" w:rsidR="00275987" w:rsidRPr="00576536" w:rsidRDefault="00275987" w:rsidP="00275987">
      <w:pPr>
        <w:spacing w:before="1"/>
        <w:rPr>
          <w:rFonts w:eastAsia="Arial"/>
        </w:rPr>
      </w:pPr>
    </w:p>
    <w:p w14:paraId="356473CD" w14:textId="77777777" w:rsidR="00275987" w:rsidRPr="00576536" w:rsidRDefault="00275987" w:rsidP="00275987">
      <w:pPr>
        <w:pStyle w:val="BodyText"/>
        <w:ind w:right="230"/>
        <w:rPr>
          <w:szCs w:val="24"/>
        </w:rPr>
      </w:pPr>
      <w:r w:rsidRPr="00576536">
        <w:rPr>
          <w:szCs w:val="24"/>
        </w:rPr>
        <w:t>the</w:t>
      </w:r>
      <w:r w:rsidRPr="00576536">
        <w:rPr>
          <w:spacing w:val="-2"/>
          <w:szCs w:val="24"/>
        </w:rPr>
        <w:t xml:space="preserve"> </w:t>
      </w:r>
      <w:r w:rsidRPr="00576536">
        <w:rPr>
          <w:spacing w:val="-1"/>
          <w:szCs w:val="24"/>
        </w:rPr>
        <w:t>necessary</w:t>
      </w:r>
      <w:r w:rsidRPr="00576536">
        <w:rPr>
          <w:spacing w:val="-4"/>
          <w:szCs w:val="24"/>
        </w:rPr>
        <w:t xml:space="preserve"> </w:t>
      </w:r>
      <w:r w:rsidRPr="00576536">
        <w:rPr>
          <w:szCs w:val="24"/>
        </w:rPr>
        <w:t>means</w:t>
      </w:r>
      <w:r w:rsidRPr="00576536">
        <w:rPr>
          <w:spacing w:val="-3"/>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zCs w:val="24"/>
        </w:rPr>
        <w:t xml:space="preserve"> </w:t>
      </w:r>
      <w:r w:rsidRPr="00576536">
        <w:rPr>
          <w:spacing w:val="-1"/>
          <w:szCs w:val="24"/>
        </w:rPr>
        <w:t>to</w:t>
      </w:r>
      <w:r w:rsidRPr="00576536">
        <w:rPr>
          <w:szCs w:val="24"/>
        </w:rPr>
        <w:t xml:space="preserve"> </w:t>
      </w:r>
      <w:r w:rsidRPr="00576536">
        <w:rPr>
          <w:spacing w:val="-1"/>
          <w:szCs w:val="24"/>
        </w:rPr>
        <w:t>obtain</w:t>
      </w:r>
      <w:r w:rsidRPr="00576536">
        <w:rPr>
          <w:szCs w:val="24"/>
        </w:rPr>
        <w:t xml:space="preserve"> an</w:t>
      </w:r>
      <w:r w:rsidRPr="00576536">
        <w:rPr>
          <w:spacing w:val="-2"/>
          <w:szCs w:val="24"/>
        </w:rPr>
        <w:t xml:space="preserve"> </w:t>
      </w:r>
      <w:r w:rsidRPr="00576536">
        <w:rPr>
          <w:spacing w:val="-1"/>
          <w:szCs w:val="24"/>
        </w:rPr>
        <w:t>exemption</w:t>
      </w:r>
      <w:r w:rsidRPr="00576536">
        <w:rPr>
          <w:spacing w:val="-2"/>
          <w:szCs w:val="24"/>
        </w:rPr>
        <w:t xml:space="preserve"> </w:t>
      </w:r>
      <w:r w:rsidRPr="00576536">
        <w:rPr>
          <w:szCs w:val="24"/>
        </w:rPr>
        <w:t xml:space="preserve">or </w:t>
      </w:r>
      <w:r w:rsidRPr="00576536">
        <w:rPr>
          <w:spacing w:val="-1"/>
          <w:szCs w:val="24"/>
        </w:rPr>
        <w:t>refund</w:t>
      </w:r>
      <w:r w:rsidRPr="00576536">
        <w:rPr>
          <w:szCs w:val="24"/>
        </w:rPr>
        <w:t xml:space="preserve"> </w:t>
      </w:r>
      <w:r w:rsidRPr="00576536">
        <w:rPr>
          <w:spacing w:val="-1"/>
          <w:szCs w:val="24"/>
        </w:rPr>
        <w:t>of</w:t>
      </w:r>
      <w:r w:rsidRPr="00576536">
        <w:rPr>
          <w:szCs w:val="24"/>
        </w:rPr>
        <w:t xml:space="preserve"> </w:t>
      </w:r>
      <w:r w:rsidRPr="00576536">
        <w:rPr>
          <w:spacing w:val="-1"/>
          <w:szCs w:val="24"/>
        </w:rPr>
        <w:t>such</w:t>
      </w:r>
      <w:r w:rsidRPr="00576536">
        <w:rPr>
          <w:spacing w:val="63"/>
          <w:szCs w:val="24"/>
        </w:rPr>
        <w:t xml:space="preserve"> </w:t>
      </w:r>
      <w:r w:rsidRPr="00576536">
        <w:rPr>
          <w:spacing w:val="-1"/>
          <w:szCs w:val="24"/>
        </w:rPr>
        <w:t>taxes,</w:t>
      </w:r>
      <w:r w:rsidRPr="00576536">
        <w:rPr>
          <w:szCs w:val="24"/>
        </w:rPr>
        <w:t xml:space="preserve"> </w:t>
      </w:r>
      <w:r w:rsidRPr="00576536">
        <w:rPr>
          <w:spacing w:val="-1"/>
          <w:szCs w:val="24"/>
        </w:rPr>
        <w:t>and</w:t>
      </w:r>
      <w:r w:rsidRPr="00576536">
        <w:rPr>
          <w:szCs w:val="24"/>
        </w:rPr>
        <w:t xml:space="preserve"> </w:t>
      </w: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fails to</w:t>
      </w:r>
      <w:r w:rsidRPr="00576536">
        <w:rPr>
          <w:spacing w:val="-2"/>
          <w:szCs w:val="24"/>
        </w:rPr>
        <w:t xml:space="preserve"> </w:t>
      </w:r>
      <w:r w:rsidRPr="00576536">
        <w:rPr>
          <w:spacing w:val="-1"/>
          <w:szCs w:val="24"/>
        </w:rPr>
        <w:t>take</w:t>
      </w:r>
      <w:r w:rsidRPr="00576536">
        <w:rPr>
          <w:szCs w:val="24"/>
        </w:rPr>
        <w:t xml:space="preserve"> </w:t>
      </w:r>
      <w:r w:rsidRPr="00576536">
        <w:rPr>
          <w:spacing w:val="-1"/>
          <w:szCs w:val="24"/>
        </w:rPr>
        <w:t>reasonable</w:t>
      </w:r>
      <w:r w:rsidRPr="00576536">
        <w:rPr>
          <w:szCs w:val="24"/>
        </w:rPr>
        <w:t xml:space="preserve"> steps</w:t>
      </w:r>
      <w:r w:rsidRPr="00576536">
        <w:rPr>
          <w:spacing w:val="-3"/>
          <w:szCs w:val="24"/>
        </w:rPr>
        <w:t xml:space="preserve"> </w:t>
      </w:r>
      <w:r w:rsidRPr="00576536">
        <w:rPr>
          <w:szCs w:val="24"/>
        </w:rPr>
        <w:t>to</w:t>
      </w:r>
      <w:r w:rsidRPr="00576536">
        <w:rPr>
          <w:spacing w:val="-2"/>
          <w:szCs w:val="24"/>
        </w:rPr>
        <w:t xml:space="preserve"> </w:t>
      </w:r>
      <w:r w:rsidRPr="00576536">
        <w:rPr>
          <w:spacing w:val="-1"/>
          <w:szCs w:val="24"/>
        </w:rPr>
        <w:t>obtain</w:t>
      </w:r>
      <w:r w:rsidRPr="00576536">
        <w:rPr>
          <w:szCs w:val="24"/>
        </w:rPr>
        <w:t xml:space="preserve"> </w:t>
      </w:r>
      <w:r w:rsidRPr="00576536">
        <w:rPr>
          <w:spacing w:val="-1"/>
          <w:szCs w:val="24"/>
        </w:rPr>
        <w:t>such</w:t>
      </w:r>
      <w:r w:rsidRPr="00576536">
        <w:rPr>
          <w:spacing w:val="-2"/>
          <w:szCs w:val="24"/>
        </w:rPr>
        <w:t xml:space="preserve"> </w:t>
      </w:r>
      <w:r w:rsidRPr="00576536">
        <w:rPr>
          <w:spacing w:val="-1"/>
          <w:szCs w:val="24"/>
        </w:rPr>
        <w:t>exemption</w:t>
      </w:r>
      <w:r w:rsidRPr="00576536">
        <w:rPr>
          <w:spacing w:val="57"/>
          <w:szCs w:val="24"/>
        </w:rPr>
        <w:t xml:space="preserve"> </w:t>
      </w:r>
      <w:r w:rsidRPr="00576536">
        <w:rPr>
          <w:szCs w:val="24"/>
        </w:rPr>
        <w:t xml:space="preserve">or </w:t>
      </w:r>
      <w:r w:rsidRPr="00576536">
        <w:rPr>
          <w:spacing w:val="-1"/>
          <w:szCs w:val="24"/>
        </w:rPr>
        <w:t>refund.</w:t>
      </w:r>
      <w:r w:rsidRPr="00576536">
        <w:rPr>
          <w:spacing w:val="1"/>
          <w:szCs w:val="24"/>
        </w:rPr>
        <w:t xml:space="preserve"> </w:t>
      </w:r>
      <w:r w:rsidRPr="00576536">
        <w:rPr>
          <w:spacing w:val="-1"/>
          <w:szCs w:val="24"/>
        </w:rPr>
        <w:t>Otherwise,</w:t>
      </w:r>
      <w:r w:rsidRPr="00576536">
        <w:rPr>
          <w:szCs w:val="24"/>
        </w:rPr>
        <w:t xml:space="preserve"> </w:t>
      </w:r>
      <w:r w:rsidRPr="00576536">
        <w:rPr>
          <w:spacing w:val="-1"/>
          <w:szCs w:val="24"/>
        </w:rPr>
        <w:t>taxes</w:t>
      </w:r>
      <w:r w:rsidRPr="00576536">
        <w:rPr>
          <w:szCs w:val="24"/>
        </w:rPr>
        <w:t xml:space="preserve"> are </w:t>
      </w:r>
      <w:r w:rsidRPr="00576536">
        <w:rPr>
          <w:spacing w:val="-1"/>
          <w:szCs w:val="24"/>
        </w:rPr>
        <w:t>allowable</w:t>
      </w:r>
      <w:r w:rsidRPr="00576536">
        <w:rPr>
          <w:szCs w:val="24"/>
        </w:rPr>
        <w:t xml:space="preserve"> in</w:t>
      </w:r>
      <w:r w:rsidRPr="00576536">
        <w:rPr>
          <w:spacing w:val="-2"/>
          <w:szCs w:val="24"/>
        </w:rPr>
        <w:t xml:space="preserve"> </w:t>
      </w:r>
      <w:r w:rsidRPr="00576536">
        <w:rPr>
          <w:spacing w:val="-1"/>
          <w:szCs w:val="24"/>
        </w:rPr>
        <w:t>accordance</w:t>
      </w:r>
      <w:r w:rsidRPr="00576536">
        <w:rPr>
          <w:szCs w:val="24"/>
        </w:rPr>
        <w:t xml:space="preserve"> </w:t>
      </w:r>
      <w:r w:rsidRPr="00576536">
        <w:rPr>
          <w:spacing w:val="-1"/>
          <w:szCs w:val="24"/>
        </w:rPr>
        <w:t>with</w:t>
      </w:r>
      <w:r w:rsidRPr="00576536">
        <w:rPr>
          <w:spacing w:val="4"/>
          <w:szCs w:val="24"/>
        </w:rPr>
        <w:t xml:space="preserve"> </w:t>
      </w:r>
      <w:r w:rsidRPr="00576536">
        <w:rPr>
          <w:szCs w:val="24"/>
        </w:rPr>
        <w:t>the</w:t>
      </w:r>
      <w:r w:rsidRPr="00576536">
        <w:rPr>
          <w:spacing w:val="-2"/>
          <w:szCs w:val="24"/>
        </w:rPr>
        <w:t xml:space="preserve"> </w:t>
      </w:r>
      <w:r w:rsidRPr="00576536">
        <w:rPr>
          <w:spacing w:val="-1"/>
          <w:szCs w:val="24"/>
        </w:rPr>
        <w:t>Standard</w:t>
      </w:r>
      <w:r w:rsidRPr="00576536">
        <w:rPr>
          <w:spacing w:val="63"/>
          <w:szCs w:val="24"/>
        </w:rPr>
        <w:t xml:space="preserve"> </w:t>
      </w:r>
      <w:r w:rsidRPr="00576536">
        <w:rPr>
          <w:spacing w:val="-1"/>
          <w:szCs w:val="24"/>
        </w:rPr>
        <w:t>Provision,</w:t>
      </w:r>
      <w:r w:rsidRPr="00576536">
        <w:rPr>
          <w:szCs w:val="24"/>
        </w:rPr>
        <w:t xml:space="preserve"> </w:t>
      </w:r>
      <w:r w:rsidRPr="00576536">
        <w:rPr>
          <w:spacing w:val="-1"/>
          <w:szCs w:val="24"/>
        </w:rPr>
        <w:t>“Allowable</w:t>
      </w:r>
      <w:r w:rsidRPr="00576536">
        <w:rPr>
          <w:szCs w:val="24"/>
        </w:rPr>
        <w:t xml:space="preserve"> Costs,” </w:t>
      </w:r>
      <w:r w:rsidRPr="00576536">
        <w:rPr>
          <w:spacing w:val="-1"/>
          <w:szCs w:val="24"/>
        </w:rPr>
        <w:t>and</w:t>
      </w:r>
      <w:r w:rsidRPr="00576536">
        <w:rPr>
          <w:spacing w:val="-2"/>
          <w:szCs w:val="24"/>
        </w:rPr>
        <w:t xml:space="preserve"> </w:t>
      </w:r>
      <w:r w:rsidRPr="00576536">
        <w:rPr>
          <w:szCs w:val="24"/>
        </w:rPr>
        <w:t>must</w:t>
      </w:r>
      <w:r w:rsidRPr="00576536">
        <w:rPr>
          <w:spacing w:val="-2"/>
          <w:szCs w:val="24"/>
        </w:rPr>
        <w:t xml:space="preserve"> </w:t>
      </w:r>
      <w:r w:rsidRPr="00576536">
        <w:rPr>
          <w:szCs w:val="24"/>
        </w:rPr>
        <w:t xml:space="preserve">be </w:t>
      </w:r>
      <w:r w:rsidRPr="00576536">
        <w:rPr>
          <w:spacing w:val="-1"/>
          <w:szCs w:val="24"/>
        </w:rPr>
        <w:t xml:space="preserve">reported </w:t>
      </w:r>
      <w:r w:rsidRPr="00576536">
        <w:rPr>
          <w:szCs w:val="24"/>
        </w:rPr>
        <w:t xml:space="preserve">as </w:t>
      </w:r>
      <w:r w:rsidRPr="00576536">
        <w:rPr>
          <w:spacing w:val="-1"/>
          <w:szCs w:val="24"/>
        </w:rPr>
        <w:t>required</w:t>
      </w:r>
      <w:r w:rsidRPr="00576536">
        <w:rPr>
          <w:spacing w:val="-2"/>
          <w:szCs w:val="24"/>
        </w:rPr>
        <w:t xml:space="preserve"> </w:t>
      </w:r>
      <w:r w:rsidRPr="00576536">
        <w:rPr>
          <w:szCs w:val="24"/>
        </w:rPr>
        <w:t xml:space="preserve">in </w:t>
      </w:r>
      <w:r w:rsidRPr="00576536">
        <w:rPr>
          <w:spacing w:val="-1"/>
          <w:szCs w:val="24"/>
        </w:rPr>
        <w:t>this</w:t>
      </w:r>
      <w:r w:rsidRPr="00576536">
        <w:rPr>
          <w:szCs w:val="24"/>
        </w:rPr>
        <w:t xml:space="preserve"> </w:t>
      </w:r>
      <w:r w:rsidRPr="00576536">
        <w:rPr>
          <w:spacing w:val="-1"/>
          <w:szCs w:val="24"/>
        </w:rPr>
        <w:t>provision.</w:t>
      </w:r>
    </w:p>
    <w:p w14:paraId="69BB4993" w14:textId="77777777" w:rsidR="00275987" w:rsidRPr="00576536" w:rsidRDefault="00275987" w:rsidP="00275987">
      <w:pPr>
        <w:rPr>
          <w:rFonts w:eastAsia="Arial"/>
        </w:rPr>
      </w:pPr>
    </w:p>
    <w:p w14:paraId="51027EE4" w14:textId="77777777" w:rsidR="00275987" w:rsidRPr="00576536" w:rsidRDefault="00275987" w:rsidP="00275987">
      <w:pPr>
        <w:pStyle w:val="BodyText"/>
        <w:widowControl w:val="0"/>
        <w:numPr>
          <w:ilvl w:val="0"/>
          <w:numId w:val="41"/>
        </w:numPr>
        <w:tabs>
          <w:tab w:val="left" w:pos="821"/>
        </w:tabs>
        <w:overflowPunct/>
        <w:autoSpaceDE/>
        <w:autoSpaceDN/>
        <w:adjustRightInd/>
        <w:ind w:right="1430"/>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include</w:t>
      </w:r>
      <w:r w:rsidRPr="00576536">
        <w:rPr>
          <w:spacing w:val="-2"/>
          <w:szCs w:val="24"/>
        </w:rPr>
        <w:t xml:space="preserve"> </w:t>
      </w:r>
      <w:r w:rsidRPr="00576536">
        <w:rPr>
          <w:szCs w:val="24"/>
        </w:rPr>
        <w:t xml:space="preserve">this </w:t>
      </w:r>
      <w:r w:rsidRPr="00576536">
        <w:rPr>
          <w:spacing w:val="-1"/>
          <w:szCs w:val="24"/>
        </w:rPr>
        <w:t>reporting</w:t>
      </w:r>
      <w:r w:rsidRPr="00576536">
        <w:rPr>
          <w:spacing w:val="-2"/>
          <w:szCs w:val="24"/>
        </w:rPr>
        <w:t xml:space="preserve"> </w:t>
      </w:r>
      <w:r w:rsidRPr="00576536">
        <w:rPr>
          <w:spacing w:val="-1"/>
          <w:szCs w:val="24"/>
        </w:rPr>
        <w:t>requirement</w:t>
      </w:r>
      <w:r w:rsidRPr="00576536">
        <w:rPr>
          <w:szCs w:val="24"/>
        </w:rPr>
        <w:t xml:space="preserve"> in</w:t>
      </w:r>
      <w:r w:rsidRPr="00576536">
        <w:rPr>
          <w:spacing w:val="-2"/>
          <w:szCs w:val="24"/>
        </w:rPr>
        <w:t xml:space="preserve"> </w:t>
      </w:r>
      <w:r w:rsidRPr="00576536">
        <w:rPr>
          <w:szCs w:val="24"/>
        </w:rPr>
        <w:t>all</w:t>
      </w:r>
      <w:r w:rsidRPr="00576536">
        <w:rPr>
          <w:spacing w:val="-1"/>
          <w:szCs w:val="24"/>
        </w:rPr>
        <w:t xml:space="preserve"> applicable</w:t>
      </w:r>
      <w:r w:rsidRPr="00576536">
        <w:rPr>
          <w:spacing w:val="75"/>
          <w:szCs w:val="24"/>
        </w:rPr>
        <w:t xml:space="preserve"> </w:t>
      </w:r>
      <w:r w:rsidRPr="00576536">
        <w:rPr>
          <w:spacing w:val="-1"/>
          <w:szCs w:val="24"/>
        </w:rPr>
        <w:t>subagreements,</w:t>
      </w:r>
      <w:r w:rsidRPr="00576536">
        <w:rPr>
          <w:szCs w:val="24"/>
        </w:rPr>
        <w:t xml:space="preserve"> </w:t>
      </w:r>
      <w:r w:rsidRPr="00576536">
        <w:rPr>
          <w:spacing w:val="-1"/>
          <w:szCs w:val="24"/>
        </w:rPr>
        <w:t>including subawards</w:t>
      </w:r>
      <w:r w:rsidRPr="00576536">
        <w:rPr>
          <w:szCs w:val="24"/>
        </w:rPr>
        <w:t xml:space="preserve"> and</w:t>
      </w:r>
      <w:r w:rsidRPr="00576536">
        <w:rPr>
          <w:spacing w:val="-2"/>
          <w:szCs w:val="24"/>
        </w:rPr>
        <w:t xml:space="preserve"> </w:t>
      </w:r>
      <w:r w:rsidRPr="00576536">
        <w:rPr>
          <w:szCs w:val="24"/>
        </w:rPr>
        <w:t>contracts.</w:t>
      </w:r>
    </w:p>
    <w:p w14:paraId="67CADFA5" w14:textId="77777777" w:rsidR="00275987" w:rsidRPr="00576536" w:rsidRDefault="00275987" w:rsidP="00275987">
      <w:pPr>
        <w:rPr>
          <w:rFonts w:eastAsia="Arial"/>
        </w:rPr>
      </w:pPr>
    </w:p>
    <w:p w14:paraId="6CF2AF94" w14:textId="77777777" w:rsidR="00275987" w:rsidRPr="00576536" w:rsidRDefault="00275987" w:rsidP="00275987">
      <w:pPr>
        <w:pStyle w:val="BodyText"/>
        <w:ind w:left="100" w:firstLine="3458"/>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3546BD86" w14:textId="77777777" w:rsidR="00275987" w:rsidRPr="00576536" w:rsidRDefault="00275987" w:rsidP="00275987">
      <w:pPr>
        <w:rPr>
          <w:rFonts w:eastAsia="Arial"/>
        </w:rPr>
      </w:pPr>
    </w:p>
    <w:p w14:paraId="0C6C88E5" w14:textId="77777777" w:rsidR="00576536" w:rsidRPr="00576536" w:rsidRDefault="00576536" w:rsidP="00275987">
      <w:pPr>
        <w:rPr>
          <w:rFonts w:eastAsia="Arial"/>
        </w:rPr>
      </w:pPr>
    </w:p>
    <w:p w14:paraId="534E244D" w14:textId="77777777" w:rsidR="00576536" w:rsidRPr="00576536" w:rsidRDefault="00576536" w:rsidP="00576536">
      <w:pPr>
        <w:pStyle w:val="Heading1"/>
        <w:ind w:right="1001"/>
        <w:rPr>
          <w:rFonts w:cs="Times New Roman"/>
          <w:b w:val="0"/>
          <w:bCs w:val="0"/>
        </w:rPr>
      </w:pPr>
      <w:r w:rsidRPr="00576536">
        <w:rPr>
          <w:rFonts w:cs="Times New Roman"/>
          <w:spacing w:val="-1"/>
        </w:rPr>
        <w:t>RAA18.</w:t>
      </w:r>
      <w:r w:rsidRPr="00576536">
        <w:rPr>
          <w:rFonts w:cs="Times New Roman"/>
        </w:rPr>
        <w:t xml:space="preserve"> </w:t>
      </w:r>
      <w:r w:rsidRPr="00576536">
        <w:rPr>
          <w:rFonts w:cs="Times New Roman"/>
          <w:spacing w:val="4"/>
        </w:rPr>
        <w:t xml:space="preserve"> </w:t>
      </w:r>
      <w:r w:rsidRPr="00576536">
        <w:rPr>
          <w:rFonts w:cs="Times New Roman"/>
          <w:spacing w:val="-1"/>
        </w:rPr>
        <w:t xml:space="preserve">PROTECTION </w:t>
      </w:r>
      <w:r w:rsidRPr="00576536">
        <w:rPr>
          <w:rFonts w:cs="Times New Roman"/>
        </w:rPr>
        <w:t>OF</w:t>
      </w:r>
      <w:r w:rsidRPr="00576536">
        <w:rPr>
          <w:rFonts w:cs="Times New Roman"/>
          <w:spacing w:val="-1"/>
        </w:rPr>
        <w:t xml:space="preserve"> </w:t>
      </w:r>
      <w:r w:rsidRPr="00576536">
        <w:rPr>
          <w:rFonts w:cs="Times New Roman"/>
          <w:spacing w:val="-2"/>
        </w:rPr>
        <w:t>HUMAN</w:t>
      </w:r>
      <w:r w:rsidRPr="00576536">
        <w:rPr>
          <w:rFonts w:cs="Times New Roman"/>
          <w:spacing w:val="-1"/>
        </w:rPr>
        <w:t xml:space="preserve"> </w:t>
      </w:r>
      <w:r w:rsidRPr="00576536">
        <w:rPr>
          <w:rFonts w:cs="Times New Roman"/>
          <w:spacing w:val="-2"/>
        </w:rPr>
        <w:t>RESEARCH</w:t>
      </w:r>
      <w:r w:rsidRPr="00576536">
        <w:rPr>
          <w:rFonts w:cs="Times New Roman"/>
          <w:spacing w:val="-1"/>
        </w:rPr>
        <w:t xml:space="preserve"> SUBJECTS</w:t>
      </w:r>
      <w:r w:rsidRPr="00576536">
        <w:rPr>
          <w:rFonts w:cs="Times New Roman"/>
          <w:spacing w:val="28"/>
        </w:rPr>
        <w:t xml:space="preserve"> </w:t>
      </w:r>
      <w:r w:rsidRPr="00576536">
        <w:rPr>
          <w:rFonts w:cs="Times New Roman"/>
          <w:spacing w:val="-1"/>
        </w:rPr>
        <w:t>(JUNE</w:t>
      </w:r>
      <w:r w:rsidRPr="00576536">
        <w:rPr>
          <w:rFonts w:cs="Times New Roman"/>
          <w:spacing w:val="1"/>
        </w:rPr>
        <w:t xml:space="preserve"> </w:t>
      </w:r>
      <w:r w:rsidRPr="00576536">
        <w:rPr>
          <w:rFonts w:cs="Times New Roman"/>
        </w:rPr>
        <w:t>2012)</w:t>
      </w:r>
    </w:p>
    <w:p w14:paraId="0A942D9E" w14:textId="77777777" w:rsidR="00576536" w:rsidRPr="00576536" w:rsidRDefault="00576536" w:rsidP="00576536">
      <w:pPr>
        <w:rPr>
          <w:rFonts w:eastAsia="Arial"/>
          <w:b/>
          <w:bCs/>
        </w:rPr>
      </w:pPr>
    </w:p>
    <w:p w14:paraId="71A6BDEB" w14:textId="77777777" w:rsidR="00576536" w:rsidRPr="00576536" w:rsidRDefault="00576536" w:rsidP="00576536">
      <w:pPr>
        <w:pStyle w:val="BodyText"/>
        <w:widowControl w:val="0"/>
        <w:numPr>
          <w:ilvl w:val="0"/>
          <w:numId w:val="42"/>
        </w:numPr>
        <w:tabs>
          <w:tab w:val="left" w:pos="821"/>
        </w:tabs>
        <w:overflowPunct/>
        <w:autoSpaceDE/>
        <w:autoSpaceDN/>
        <w:adjustRightInd/>
        <w:ind w:right="469"/>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zCs w:val="24"/>
        </w:rPr>
        <w:t xml:space="preserve"> is </w:t>
      </w:r>
      <w:r w:rsidRPr="00576536">
        <w:rPr>
          <w:spacing w:val="-1"/>
          <w:szCs w:val="24"/>
        </w:rPr>
        <w:t>responsible</w:t>
      </w:r>
      <w:r w:rsidRPr="00576536">
        <w:rPr>
          <w:spacing w:val="-2"/>
          <w:szCs w:val="24"/>
        </w:rPr>
        <w:t xml:space="preserve"> </w:t>
      </w:r>
      <w:r w:rsidRPr="00576536">
        <w:rPr>
          <w:szCs w:val="24"/>
        </w:rPr>
        <w:t xml:space="preserve">for </w:t>
      </w:r>
      <w:r w:rsidRPr="00576536">
        <w:rPr>
          <w:spacing w:val="-1"/>
          <w:szCs w:val="24"/>
        </w:rPr>
        <w:t>safeguarding the</w:t>
      </w:r>
      <w:r w:rsidRPr="00576536">
        <w:rPr>
          <w:szCs w:val="24"/>
        </w:rPr>
        <w:t xml:space="preserve"> </w:t>
      </w:r>
      <w:r w:rsidRPr="00576536">
        <w:rPr>
          <w:spacing w:val="-1"/>
          <w:szCs w:val="24"/>
        </w:rPr>
        <w:t>rights</w:t>
      </w:r>
      <w:r w:rsidRPr="00576536">
        <w:rPr>
          <w:szCs w:val="24"/>
        </w:rPr>
        <w:t xml:space="preserve"> </w:t>
      </w:r>
      <w:r w:rsidRPr="00576536">
        <w:rPr>
          <w:spacing w:val="-1"/>
          <w:szCs w:val="24"/>
        </w:rPr>
        <w:t>and</w:t>
      </w:r>
      <w:r w:rsidRPr="00576536">
        <w:rPr>
          <w:szCs w:val="24"/>
        </w:rPr>
        <w:t xml:space="preserve"> </w:t>
      </w:r>
      <w:r w:rsidRPr="00576536">
        <w:rPr>
          <w:spacing w:val="-1"/>
          <w:szCs w:val="24"/>
        </w:rPr>
        <w:t>welfare</w:t>
      </w:r>
      <w:r w:rsidRPr="00576536">
        <w:rPr>
          <w:szCs w:val="24"/>
        </w:rPr>
        <w:t xml:space="preserve"> </w:t>
      </w:r>
      <w:r w:rsidRPr="00576536">
        <w:rPr>
          <w:spacing w:val="-1"/>
          <w:szCs w:val="24"/>
        </w:rPr>
        <w:t>of</w:t>
      </w:r>
      <w:r w:rsidRPr="00576536">
        <w:rPr>
          <w:szCs w:val="24"/>
        </w:rPr>
        <w:t xml:space="preserve"> </w:t>
      </w:r>
      <w:r w:rsidRPr="00576536">
        <w:rPr>
          <w:spacing w:val="-1"/>
          <w:szCs w:val="24"/>
        </w:rPr>
        <w:t>human</w:t>
      </w:r>
      <w:r w:rsidRPr="00576536">
        <w:rPr>
          <w:spacing w:val="77"/>
          <w:szCs w:val="24"/>
        </w:rPr>
        <w:t xml:space="preserve"> </w:t>
      </w:r>
      <w:r w:rsidRPr="00576536">
        <w:rPr>
          <w:szCs w:val="24"/>
        </w:rPr>
        <w:t xml:space="preserve">subjects </w:t>
      </w:r>
      <w:r w:rsidRPr="00576536">
        <w:rPr>
          <w:spacing w:val="-2"/>
          <w:szCs w:val="24"/>
        </w:rPr>
        <w:t>involved</w:t>
      </w:r>
      <w:r w:rsidRPr="00576536">
        <w:rPr>
          <w:szCs w:val="24"/>
        </w:rPr>
        <w:t xml:space="preserve"> in research </w:t>
      </w:r>
      <w:r w:rsidRPr="00576536">
        <w:rPr>
          <w:spacing w:val="-1"/>
          <w:szCs w:val="24"/>
        </w:rPr>
        <w:t>under</w:t>
      </w:r>
      <w:r w:rsidRPr="00576536">
        <w:rPr>
          <w:szCs w:val="24"/>
        </w:rPr>
        <w:t xml:space="preserve"> this </w:t>
      </w:r>
      <w:r w:rsidRPr="00576536">
        <w:rPr>
          <w:spacing w:val="-1"/>
          <w:szCs w:val="24"/>
        </w:rPr>
        <w:t>award,</w:t>
      </w:r>
      <w:r w:rsidRPr="00576536">
        <w:rPr>
          <w:szCs w:val="24"/>
        </w:rPr>
        <w:t xml:space="preserve"> </w:t>
      </w:r>
      <w:r w:rsidRPr="00576536">
        <w:rPr>
          <w:spacing w:val="-1"/>
          <w:szCs w:val="24"/>
        </w:rPr>
        <w:t>and</w:t>
      </w:r>
      <w:r w:rsidRPr="00576536">
        <w:rPr>
          <w:spacing w:val="4"/>
          <w:szCs w:val="24"/>
        </w:rPr>
        <w:t xml:space="preserve"> </w:t>
      </w:r>
      <w:r w:rsidRPr="00576536">
        <w:rPr>
          <w:szCs w:val="24"/>
        </w:rPr>
        <w:t>must</w:t>
      </w:r>
      <w:r w:rsidRPr="00576536">
        <w:rPr>
          <w:spacing w:val="-2"/>
          <w:szCs w:val="24"/>
        </w:rPr>
        <w:t xml:space="preserve"> </w:t>
      </w:r>
      <w:r w:rsidRPr="00576536">
        <w:rPr>
          <w:szCs w:val="24"/>
        </w:rPr>
        <w:t>comply</w:t>
      </w:r>
      <w:r w:rsidRPr="00576536">
        <w:rPr>
          <w:spacing w:val="-3"/>
          <w:szCs w:val="24"/>
        </w:rPr>
        <w:t xml:space="preserve"> </w:t>
      </w:r>
      <w:r w:rsidRPr="00576536">
        <w:rPr>
          <w:spacing w:val="-1"/>
          <w:szCs w:val="24"/>
        </w:rPr>
        <w:t>with</w:t>
      </w:r>
      <w:r w:rsidRPr="00576536">
        <w:rPr>
          <w:szCs w:val="24"/>
        </w:rPr>
        <w:t xml:space="preserve"> </w:t>
      </w:r>
      <w:r w:rsidRPr="00576536">
        <w:rPr>
          <w:spacing w:val="-1"/>
          <w:szCs w:val="24"/>
        </w:rPr>
        <w:t>the</w:t>
      </w:r>
      <w:r w:rsidRPr="00576536">
        <w:rPr>
          <w:spacing w:val="37"/>
          <w:szCs w:val="24"/>
        </w:rPr>
        <w:t xml:space="preserve"> </w:t>
      </w:r>
      <w:r w:rsidRPr="00576536">
        <w:rPr>
          <w:szCs w:val="24"/>
        </w:rPr>
        <w:t>Common</w:t>
      </w:r>
      <w:r w:rsidRPr="00576536">
        <w:rPr>
          <w:spacing w:val="-2"/>
          <w:szCs w:val="24"/>
        </w:rPr>
        <w:t xml:space="preserve"> </w:t>
      </w:r>
      <w:r w:rsidRPr="00576536">
        <w:rPr>
          <w:spacing w:val="-1"/>
          <w:szCs w:val="24"/>
        </w:rPr>
        <w:t>Federal</w:t>
      </w:r>
      <w:r w:rsidRPr="00576536">
        <w:rPr>
          <w:szCs w:val="24"/>
        </w:rPr>
        <w:t xml:space="preserve"> </w:t>
      </w:r>
      <w:r w:rsidRPr="00576536">
        <w:rPr>
          <w:spacing w:val="-1"/>
          <w:szCs w:val="24"/>
        </w:rPr>
        <w:t>Policy</w:t>
      </w:r>
      <w:r w:rsidRPr="00576536">
        <w:rPr>
          <w:spacing w:val="-3"/>
          <w:szCs w:val="24"/>
        </w:rPr>
        <w:t xml:space="preserve"> </w:t>
      </w:r>
      <w:r w:rsidRPr="00576536">
        <w:rPr>
          <w:spacing w:val="1"/>
          <w:szCs w:val="24"/>
        </w:rPr>
        <w:t>for</w:t>
      </w:r>
      <w:r w:rsidRPr="00576536">
        <w:rPr>
          <w:szCs w:val="24"/>
        </w:rPr>
        <w:t xml:space="preserve"> </w:t>
      </w:r>
      <w:r w:rsidRPr="00576536">
        <w:rPr>
          <w:spacing w:val="-1"/>
          <w:szCs w:val="24"/>
        </w:rPr>
        <w:t>the</w:t>
      </w:r>
      <w:r w:rsidRPr="00576536">
        <w:rPr>
          <w:szCs w:val="24"/>
        </w:rPr>
        <w:t xml:space="preserve"> </w:t>
      </w:r>
      <w:r w:rsidRPr="00576536">
        <w:rPr>
          <w:spacing w:val="-1"/>
          <w:szCs w:val="24"/>
        </w:rPr>
        <w:t>Protection</w:t>
      </w:r>
      <w:r w:rsidRPr="00576536">
        <w:rPr>
          <w:szCs w:val="24"/>
        </w:rPr>
        <w:t xml:space="preserve"> </w:t>
      </w:r>
      <w:r w:rsidRPr="00576536">
        <w:rPr>
          <w:spacing w:val="-1"/>
          <w:szCs w:val="24"/>
        </w:rPr>
        <w:t>of</w:t>
      </w:r>
      <w:r w:rsidRPr="00576536">
        <w:rPr>
          <w:spacing w:val="-2"/>
          <w:szCs w:val="24"/>
        </w:rPr>
        <w:t xml:space="preserve"> </w:t>
      </w:r>
      <w:r w:rsidRPr="00576536">
        <w:rPr>
          <w:spacing w:val="-1"/>
          <w:szCs w:val="24"/>
        </w:rPr>
        <w:t>Human</w:t>
      </w:r>
      <w:r w:rsidRPr="00576536">
        <w:rPr>
          <w:szCs w:val="24"/>
        </w:rPr>
        <w:t xml:space="preserve"> </w:t>
      </w:r>
      <w:r w:rsidRPr="00576536">
        <w:rPr>
          <w:spacing w:val="-1"/>
          <w:szCs w:val="24"/>
        </w:rPr>
        <w:t>Subjects</w:t>
      </w:r>
      <w:r w:rsidRPr="00576536">
        <w:rPr>
          <w:spacing w:val="-2"/>
          <w:szCs w:val="24"/>
        </w:rPr>
        <w:t xml:space="preserve"> </w:t>
      </w:r>
      <w:r w:rsidRPr="00576536">
        <w:rPr>
          <w:szCs w:val="24"/>
        </w:rPr>
        <w:t>as</w:t>
      </w:r>
      <w:r w:rsidRPr="00576536">
        <w:rPr>
          <w:spacing w:val="-2"/>
          <w:szCs w:val="24"/>
        </w:rPr>
        <w:t xml:space="preserve"> </w:t>
      </w:r>
      <w:r w:rsidRPr="00576536">
        <w:rPr>
          <w:spacing w:val="-1"/>
          <w:szCs w:val="24"/>
        </w:rPr>
        <w:t>found</w:t>
      </w:r>
      <w:r w:rsidRPr="00576536">
        <w:rPr>
          <w:szCs w:val="24"/>
        </w:rPr>
        <w:t xml:space="preserve"> </w:t>
      </w:r>
      <w:r w:rsidRPr="00576536">
        <w:rPr>
          <w:spacing w:val="-2"/>
          <w:szCs w:val="24"/>
        </w:rPr>
        <w:t>in</w:t>
      </w:r>
      <w:r w:rsidRPr="00576536">
        <w:rPr>
          <w:szCs w:val="24"/>
        </w:rPr>
        <w:t xml:space="preserve"> Part</w:t>
      </w:r>
      <w:r w:rsidRPr="00576536">
        <w:rPr>
          <w:spacing w:val="63"/>
          <w:szCs w:val="24"/>
        </w:rPr>
        <w:t xml:space="preserve"> </w:t>
      </w:r>
      <w:r w:rsidRPr="00576536">
        <w:rPr>
          <w:szCs w:val="24"/>
        </w:rPr>
        <w:t>225</w:t>
      </w:r>
      <w:r w:rsidRPr="00576536">
        <w:rPr>
          <w:spacing w:val="-2"/>
          <w:szCs w:val="24"/>
        </w:rPr>
        <w:t xml:space="preserve"> </w:t>
      </w:r>
      <w:r w:rsidRPr="00576536">
        <w:rPr>
          <w:spacing w:val="-1"/>
          <w:szCs w:val="24"/>
        </w:rPr>
        <w:t>of</w:t>
      </w:r>
      <w:r w:rsidRPr="00576536">
        <w:rPr>
          <w:szCs w:val="24"/>
        </w:rPr>
        <w:t xml:space="preserve"> Title</w:t>
      </w:r>
      <w:r w:rsidRPr="00576536">
        <w:rPr>
          <w:spacing w:val="-2"/>
          <w:szCs w:val="24"/>
        </w:rPr>
        <w:t xml:space="preserve"> </w:t>
      </w:r>
      <w:r w:rsidRPr="00576536">
        <w:rPr>
          <w:szCs w:val="24"/>
        </w:rPr>
        <w:t>22</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Code</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Federal</w:t>
      </w:r>
      <w:r w:rsidRPr="00576536">
        <w:rPr>
          <w:szCs w:val="24"/>
        </w:rPr>
        <w:t xml:space="preserve"> </w:t>
      </w:r>
      <w:r w:rsidRPr="00576536">
        <w:rPr>
          <w:spacing w:val="-1"/>
          <w:szCs w:val="24"/>
        </w:rPr>
        <w:t>Regulations</w:t>
      </w:r>
      <w:r w:rsidRPr="00576536">
        <w:rPr>
          <w:szCs w:val="24"/>
        </w:rPr>
        <w:t xml:space="preserve"> (22</w:t>
      </w:r>
      <w:r w:rsidRPr="00576536">
        <w:rPr>
          <w:spacing w:val="1"/>
          <w:szCs w:val="24"/>
        </w:rPr>
        <w:t xml:space="preserve"> </w:t>
      </w:r>
      <w:r w:rsidRPr="00576536">
        <w:rPr>
          <w:szCs w:val="24"/>
        </w:rPr>
        <w:t>CFR</w:t>
      </w:r>
      <w:r w:rsidRPr="00576536">
        <w:rPr>
          <w:spacing w:val="-1"/>
          <w:szCs w:val="24"/>
        </w:rPr>
        <w:t xml:space="preserve"> 225).</w:t>
      </w:r>
    </w:p>
    <w:p w14:paraId="24D0D111" w14:textId="77777777" w:rsidR="00576536" w:rsidRPr="00576536" w:rsidRDefault="00576536" w:rsidP="00576536">
      <w:pPr>
        <w:rPr>
          <w:rFonts w:eastAsia="Arial"/>
        </w:rPr>
      </w:pPr>
    </w:p>
    <w:p w14:paraId="79F133D7" w14:textId="77777777" w:rsidR="00576536" w:rsidRPr="00576536" w:rsidRDefault="00576536" w:rsidP="00576536">
      <w:pPr>
        <w:pStyle w:val="BodyText"/>
        <w:widowControl w:val="0"/>
        <w:numPr>
          <w:ilvl w:val="0"/>
          <w:numId w:val="42"/>
        </w:numPr>
        <w:tabs>
          <w:tab w:val="left" w:pos="821"/>
        </w:tabs>
        <w:overflowPunct/>
        <w:autoSpaceDE/>
        <w:autoSpaceDN/>
        <w:adjustRightInd/>
        <w:ind w:right="587"/>
        <w:textAlignment w:val="auto"/>
        <w:rPr>
          <w:szCs w:val="24"/>
        </w:rPr>
      </w:pPr>
      <w:r w:rsidRPr="00576536">
        <w:rPr>
          <w:spacing w:val="-1"/>
          <w:szCs w:val="24"/>
        </w:rPr>
        <w:t>The</w:t>
      </w:r>
      <w:r w:rsidRPr="00576536">
        <w:rPr>
          <w:szCs w:val="24"/>
        </w:rPr>
        <w:t xml:space="preserve"> </w:t>
      </w:r>
      <w:r w:rsidRPr="00576536">
        <w:rPr>
          <w:spacing w:val="-1"/>
          <w:szCs w:val="24"/>
        </w:rPr>
        <w:t>recipient</w:t>
      </w:r>
      <w:r w:rsidRPr="00576536">
        <w:rPr>
          <w:spacing w:val="-2"/>
          <w:szCs w:val="24"/>
        </w:rPr>
        <w:t xml:space="preserve"> </w:t>
      </w:r>
      <w:r w:rsidRPr="00576536">
        <w:rPr>
          <w:szCs w:val="24"/>
        </w:rPr>
        <w:t>must</w:t>
      </w:r>
      <w:r w:rsidRPr="00576536">
        <w:rPr>
          <w:spacing w:val="-2"/>
          <w:szCs w:val="24"/>
        </w:rPr>
        <w:t xml:space="preserve"> </w:t>
      </w:r>
      <w:r w:rsidRPr="00576536">
        <w:rPr>
          <w:spacing w:val="-1"/>
          <w:szCs w:val="24"/>
        </w:rPr>
        <w:t>assure</w:t>
      </w:r>
      <w:r w:rsidRPr="00576536">
        <w:rPr>
          <w:szCs w:val="24"/>
        </w:rPr>
        <w:t xml:space="preserve"> USAID</w:t>
      </w:r>
      <w:r w:rsidRPr="00576536">
        <w:rPr>
          <w:spacing w:val="-2"/>
          <w:szCs w:val="24"/>
        </w:rPr>
        <w:t xml:space="preserve"> </w:t>
      </w:r>
      <w:r w:rsidRPr="00576536">
        <w:rPr>
          <w:spacing w:val="-1"/>
          <w:szCs w:val="24"/>
        </w:rPr>
        <w:t>of</w:t>
      </w:r>
      <w:r w:rsidRPr="00576536">
        <w:rPr>
          <w:spacing w:val="2"/>
          <w:szCs w:val="24"/>
        </w:rPr>
        <w:t xml:space="preserve"> </w:t>
      </w:r>
      <w:r w:rsidRPr="00576536">
        <w:rPr>
          <w:szCs w:val="24"/>
        </w:rPr>
        <w:t xml:space="preserve">its </w:t>
      </w:r>
      <w:r w:rsidRPr="00576536">
        <w:rPr>
          <w:spacing w:val="-1"/>
          <w:szCs w:val="24"/>
        </w:rPr>
        <w:t>compliance</w:t>
      </w:r>
      <w:r w:rsidRPr="00576536">
        <w:rPr>
          <w:szCs w:val="24"/>
        </w:rPr>
        <w:t xml:space="preserve"> </w:t>
      </w:r>
      <w:r w:rsidRPr="00576536">
        <w:rPr>
          <w:spacing w:val="-1"/>
          <w:szCs w:val="24"/>
        </w:rPr>
        <w:t>with</w:t>
      </w:r>
      <w:r w:rsidRPr="00576536">
        <w:rPr>
          <w:szCs w:val="24"/>
        </w:rPr>
        <w:t xml:space="preserve"> the</w:t>
      </w:r>
      <w:r w:rsidRPr="00576536">
        <w:rPr>
          <w:spacing w:val="-2"/>
          <w:szCs w:val="24"/>
        </w:rPr>
        <w:t xml:space="preserve"> </w:t>
      </w:r>
      <w:r w:rsidRPr="00576536">
        <w:rPr>
          <w:spacing w:val="-1"/>
          <w:szCs w:val="24"/>
        </w:rPr>
        <w:t>requirements</w:t>
      </w:r>
      <w:r w:rsidRPr="00576536">
        <w:rPr>
          <w:szCs w:val="24"/>
        </w:rPr>
        <w:t xml:space="preserve"> set</w:t>
      </w:r>
      <w:r w:rsidRPr="00576536">
        <w:rPr>
          <w:spacing w:val="57"/>
          <w:szCs w:val="24"/>
        </w:rPr>
        <w:t xml:space="preserve"> </w:t>
      </w:r>
      <w:r w:rsidRPr="00576536">
        <w:rPr>
          <w:szCs w:val="24"/>
        </w:rPr>
        <w:t>forth in</w:t>
      </w:r>
      <w:r w:rsidRPr="00576536">
        <w:rPr>
          <w:spacing w:val="-2"/>
          <w:szCs w:val="24"/>
        </w:rPr>
        <w:t xml:space="preserve"> </w:t>
      </w:r>
      <w:r w:rsidRPr="00576536">
        <w:rPr>
          <w:szCs w:val="24"/>
        </w:rPr>
        <w:t>22</w:t>
      </w:r>
      <w:r w:rsidRPr="00576536">
        <w:rPr>
          <w:spacing w:val="2"/>
          <w:szCs w:val="24"/>
        </w:rPr>
        <w:t xml:space="preserve"> </w:t>
      </w:r>
      <w:r w:rsidRPr="00576536">
        <w:rPr>
          <w:szCs w:val="24"/>
        </w:rPr>
        <w:t>CFR</w:t>
      </w:r>
      <w:r w:rsidRPr="00576536">
        <w:rPr>
          <w:spacing w:val="-4"/>
          <w:szCs w:val="24"/>
        </w:rPr>
        <w:t xml:space="preserve"> </w:t>
      </w:r>
      <w:r w:rsidRPr="00576536">
        <w:rPr>
          <w:szCs w:val="24"/>
        </w:rPr>
        <w:t>225</w:t>
      </w:r>
      <w:r w:rsidRPr="00576536">
        <w:rPr>
          <w:spacing w:val="-2"/>
          <w:szCs w:val="24"/>
        </w:rPr>
        <w:t xml:space="preserve"> </w:t>
      </w:r>
      <w:r w:rsidRPr="00576536">
        <w:rPr>
          <w:szCs w:val="24"/>
        </w:rPr>
        <w:t>by</w:t>
      </w:r>
      <w:r w:rsidRPr="00576536">
        <w:rPr>
          <w:spacing w:val="-3"/>
          <w:szCs w:val="24"/>
        </w:rPr>
        <w:t xml:space="preserve"> </w:t>
      </w:r>
      <w:r w:rsidRPr="00576536">
        <w:rPr>
          <w:szCs w:val="24"/>
        </w:rPr>
        <w:t>doing</w:t>
      </w:r>
      <w:r w:rsidRPr="00576536">
        <w:rPr>
          <w:spacing w:val="-1"/>
          <w:szCs w:val="24"/>
        </w:rPr>
        <w:t xml:space="preserve"> one</w:t>
      </w:r>
      <w:r w:rsidRPr="00576536">
        <w:rPr>
          <w:szCs w:val="24"/>
        </w:rPr>
        <w:t xml:space="preserve"> </w:t>
      </w:r>
      <w:r w:rsidRPr="00576536">
        <w:rPr>
          <w:spacing w:val="-1"/>
          <w:szCs w:val="24"/>
        </w:rPr>
        <w:t>of</w:t>
      </w:r>
      <w:r w:rsidRPr="00576536">
        <w:rPr>
          <w:szCs w:val="24"/>
        </w:rPr>
        <w:t xml:space="preserve"> </w:t>
      </w:r>
      <w:r w:rsidRPr="00576536">
        <w:rPr>
          <w:spacing w:val="-1"/>
          <w:szCs w:val="24"/>
        </w:rPr>
        <w:t>the</w:t>
      </w:r>
      <w:r w:rsidRPr="00576536">
        <w:rPr>
          <w:spacing w:val="-2"/>
          <w:szCs w:val="24"/>
        </w:rPr>
        <w:t xml:space="preserve"> </w:t>
      </w:r>
      <w:r w:rsidRPr="00576536">
        <w:rPr>
          <w:spacing w:val="-1"/>
          <w:szCs w:val="24"/>
        </w:rPr>
        <w:t>following:</w:t>
      </w:r>
    </w:p>
    <w:p w14:paraId="355EC7ED" w14:textId="77777777" w:rsidR="00576536" w:rsidRPr="00576536" w:rsidRDefault="00576536" w:rsidP="00576536">
      <w:pPr>
        <w:rPr>
          <w:rFonts w:eastAsia="Arial"/>
        </w:rPr>
      </w:pPr>
    </w:p>
    <w:p w14:paraId="10289CA7" w14:textId="77777777" w:rsidR="00576536" w:rsidRPr="00576536" w:rsidRDefault="00576536" w:rsidP="00576536">
      <w:pPr>
        <w:widowControl w:val="0"/>
        <w:numPr>
          <w:ilvl w:val="1"/>
          <w:numId w:val="42"/>
        </w:numPr>
        <w:tabs>
          <w:tab w:val="left" w:pos="1541"/>
        </w:tabs>
        <w:ind w:right="286"/>
        <w:rPr>
          <w:rFonts w:eastAsia="Arial"/>
        </w:rPr>
      </w:pPr>
      <w:r w:rsidRPr="00576536">
        <w:rPr>
          <w:spacing w:val="-1"/>
        </w:rPr>
        <w:t>Obtaining</w:t>
      </w:r>
      <w:r w:rsidRPr="00576536">
        <w:rPr>
          <w:spacing w:val="-2"/>
        </w:rPr>
        <w:t xml:space="preserve"> </w:t>
      </w:r>
      <w:r w:rsidRPr="00576536">
        <w:t>a</w:t>
      </w:r>
      <w:r w:rsidRPr="00576536">
        <w:rPr>
          <w:spacing w:val="1"/>
        </w:rPr>
        <w:t xml:space="preserve"> </w:t>
      </w:r>
      <w:r w:rsidRPr="00576536">
        <w:rPr>
          <w:spacing w:val="-1"/>
        </w:rPr>
        <w:t>Federal-Wide</w:t>
      </w:r>
      <w:r w:rsidRPr="00576536">
        <w:rPr>
          <w:spacing w:val="1"/>
        </w:rPr>
        <w:t xml:space="preserve"> </w:t>
      </w:r>
      <w:r w:rsidRPr="00576536">
        <w:rPr>
          <w:spacing w:val="-1"/>
        </w:rPr>
        <w:t>Assurance</w:t>
      </w:r>
      <w:r w:rsidRPr="00576536">
        <w:t xml:space="preserve"> </w:t>
      </w:r>
      <w:r w:rsidRPr="00576536">
        <w:rPr>
          <w:spacing w:val="-1"/>
        </w:rPr>
        <w:t>(FWA)</w:t>
      </w:r>
      <w:r w:rsidRPr="00576536">
        <w:rPr>
          <w:spacing w:val="-3"/>
        </w:rPr>
        <w:t xml:space="preserve"> </w:t>
      </w:r>
      <w:r w:rsidRPr="00576536">
        <w:t>from</w:t>
      </w:r>
      <w:r w:rsidRPr="00576536">
        <w:rPr>
          <w:spacing w:val="2"/>
        </w:rPr>
        <w:t xml:space="preserve"> </w:t>
      </w:r>
      <w:r w:rsidRPr="00576536">
        <w:rPr>
          <w:spacing w:val="-1"/>
        </w:rPr>
        <w:t>the</w:t>
      </w:r>
      <w:r w:rsidRPr="00576536">
        <w:t xml:space="preserve"> </w:t>
      </w:r>
      <w:r w:rsidRPr="00576536">
        <w:rPr>
          <w:spacing w:val="-1"/>
        </w:rPr>
        <w:t>U.S.</w:t>
      </w:r>
      <w:r w:rsidRPr="00576536">
        <w:t xml:space="preserve"> </w:t>
      </w:r>
      <w:r w:rsidRPr="00576536">
        <w:rPr>
          <w:spacing w:val="-1"/>
        </w:rPr>
        <w:t>Department</w:t>
      </w:r>
      <w:r w:rsidRPr="00576536">
        <w:rPr>
          <w:spacing w:val="-2"/>
        </w:rPr>
        <w:t xml:space="preserve"> </w:t>
      </w:r>
      <w:r w:rsidRPr="00576536">
        <w:rPr>
          <w:spacing w:val="-1"/>
        </w:rPr>
        <w:t>of</w:t>
      </w:r>
      <w:r w:rsidRPr="00576536">
        <w:rPr>
          <w:spacing w:val="69"/>
        </w:rPr>
        <w:t xml:space="preserve"> </w:t>
      </w:r>
      <w:r w:rsidRPr="00576536">
        <w:t>Health</w:t>
      </w:r>
      <w:r w:rsidRPr="00576536">
        <w:rPr>
          <w:spacing w:val="-2"/>
        </w:rPr>
        <w:t xml:space="preserve"> </w:t>
      </w:r>
      <w:r w:rsidRPr="00576536">
        <w:t xml:space="preserve">and </w:t>
      </w:r>
      <w:r w:rsidRPr="00576536">
        <w:rPr>
          <w:spacing w:val="-1"/>
        </w:rPr>
        <w:t>Human</w:t>
      </w:r>
      <w:r w:rsidRPr="00576536">
        <w:rPr>
          <w:spacing w:val="-2"/>
        </w:rPr>
        <w:t xml:space="preserve"> </w:t>
      </w:r>
      <w:r w:rsidRPr="00576536">
        <w:rPr>
          <w:spacing w:val="-1"/>
        </w:rPr>
        <w:t>Services.</w:t>
      </w:r>
      <w:r w:rsidRPr="00576536">
        <w:t xml:space="preserve"> </w:t>
      </w:r>
      <w:r w:rsidRPr="00576536">
        <w:rPr>
          <w:spacing w:val="1"/>
        </w:rPr>
        <w:t xml:space="preserve"> </w:t>
      </w:r>
      <w:r w:rsidRPr="00576536">
        <w:t>Instructions</w:t>
      </w:r>
      <w:r w:rsidRPr="00576536">
        <w:rPr>
          <w:spacing w:val="-3"/>
        </w:rPr>
        <w:t xml:space="preserve"> </w:t>
      </w:r>
      <w:r w:rsidRPr="00576536">
        <w:t>on</w:t>
      </w:r>
      <w:r w:rsidRPr="00576536">
        <w:rPr>
          <w:spacing w:val="-4"/>
        </w:rPr>
        <w:t xml:space="preserve"> </w:t>
      </w:r>
      <w:r w:rsidRPr="00576536">
        <w:rPr>
          <w:spacing w:val="-1"/>
        </w:rPr>
        <w:t xml:space="preserve">obtaining </w:t>
      </w:r>
      <w:r w:rsidRPr="00576536">
        <w:t>an FWA</w:t>
      </w:r>
      <w:r w:rsidRPr="00576536">
        <w:rPr>
          <w:spacing w:val="-2"/>
        </w:rPr>
        <w:t xml:space="preserve"> </w:t>
      </w:r>
      <w:r w:rsidRPr="00576536">
        <w:rPr>
          <w:spacing w:val="-1"/>
        </w:rPr>
        <w:t>can</w:t>
      </w:r>
      <w:r w:rsidRPr="00576536">
        <w:rPr>
          <w:spacing w:val="-2"/>
        </w:rPr>
        <w:t xml:space="preserve"> </w:t>
      </w:r>
      <w:r w:rsidRPr="00576536">
        <w:t>be</w:t>
      </w:r>
      <w:r w:rsidRPr="00576536">
        <w:rPr>
          <w:spacing w:val="33"/>
        </w:rPr>
        <w:t xml:space="preserve"> </w:t>
      </w:r>
      <w:r w:rsidRPr="00576536">
        <w:rPr>
          <w:spacing w:val="-1"/>
        </w:rPr>
        <w:t>found</w:t>
      </w:r>
      <w:r w:rsidRPr="00576536">
        <w:t xml:space="preserve"> </w:t>
      </w:r>
      <w:r w:rsidRPr="00576536">
        <w:rPr>
          <w:spacing w:val="-1"/>
        </w:rPr>
        <w:t>on</w:t>
      </w:r>
      <w:r w:rsidRPr="00576536">
        <w:t xml:space="preserve"> </w:t>
      </w:r>
      <w:r w:rsidRPr="00576536">
        <w:rPr>
          <w:spacing w:val="-1"/>
        </w:rPr>
        <w:t>the</w:t>
      </w:r>
      <w:r w:rsidRPr="00576536">
        <w:t xml:space="preserve"> </w:t>
      </w:r>
      <w:r w:rsidRPr="00576536">
        <w:rPr>
          <w:spacing w:val="-1"/>
        </w:rPr>
        <w:t>Office</w:t>
      </w:r>
      <w:r w:rsidRPr="00576536">
        <w:rPr>
          <w:spacing w:val="-2"/>
        </w:rPr>
        <w:t xml:space="preserve"> </w:t>
      </w:r>
      <w:r w:rsidRPr="00576536">
        <w:rPr>
          <w:spacing w:val="-1"/>
        </w:rPr>
        <w:t>of</w:t>
      </w:r>
      <w:r w:rsidRPr="00576536">
        <w:t xml:space="preserve"> </w:t>
      </w:r>
      <w:r w:rsidRPr="00576536">
        <w:rPr>
          <w:spacing w:val="-1"/>
        </w:rPr>
        <w:t>Human</w:t>
      </w:r>
      <w:r w:rsidRPr="00576536">
        <w:t xml:space="preserve"> </w:t>
      </w:r>
      <w:r w:rsidRPr="00576536">
        <w:rPr>
          <w:spacing w:val="-1"/>
        </w:rPr>
        <w:t>Research</w:t>
      </w:r>
      <w:r w:rsidRPr="00576536">
        <w:t xml:space="preserve"> </w:t>
      </w:r>
      <w:r w:rsidRPr="00576536">
        <w:rPr>
          <w:spacing w:val="-1"/>
        </w:rPr>
        <w:t xml:space="preserve">Protection </w:t>
      </w:r>
      <w:r w:rsidRPr="00576536">
        <w:rPr>
          <w:spacing w:val="2"/>
        </w:rPr>
        <w:t>Web</w:t>
      </w:r>
      <w:r w:rsidRPr="00576536">
        <w:rPr>
          <w:spacing w:val="-1"/>
        </w:rPr>
        <w:t xml:space="preserve"> </w:t>
      </w:r>
      <w:proofErr w:type="gramStart"/>
      <w:r w:rsidRPr="00576536">
        <w:t xml:space="preserve">site </w:t>
      </w:r>
      <w:r w:rsidRPr="00576536">
        <w:rPr>
          <w:b/>
          <w:color w:val="0000FF"/>
        </w:rPr>
        <w:t xml:space="preserve"> </w:t>
      </w:r>
      <w:proofErr w:type="gramEnd"/>
      <w:hyperlink r:id="rId35">
        <w:r w:rsidRPr="00576536">
          <w:rPr>
            <w:b/>
            <w:color w:val="0000FF"/>
            <w:spacing w:val="-1"/>
            <w:u w:val="thick" w:color="0000FF"/>
          </w:rPr>
          <w:t>http://www.hhs.gov/ohrp/assurances/assurances/file/index.html</w:t>
        </w:r>
      </w:hyperlink>
      <w:r w:rsidRPr="00576536">
        <w:rPr>
          <w:spacing w:val="-1"/>
        </w:rPr>
        <w:t>;</w:t>
      </w:r>
      <w:r w:rsidRPr="00576536">
        <w:t xml:space="preserve"> or</w:t>
      </w:r>
    </w:p>
    <w:p w14:paraId="010E6613" w14:textId="77777777" w:rsidR="00576536" w:rsidRPr="00576536" w:rsidRDefault="00576536" w:rsidP="00576536">
      <w:pPr>
        <w:spacing w:before="11"/>
        <w:rPr>
          <w:rFonts w:eastAsia="Arial"/>
        </w:rPr>
      </w:pPr>
    </w:p>
    <w:p w14:paraId="206E8B3F" w14:textId="77777777" w:rsidR="00576536" w:rsidRPr="00576536" w:rsidRDefault="00576536" w:rsidP="00576536">
      <w:pPr>
        <w:pStyle w:val="BodyText"/>
        <w:widowControl w:val="0"/>
        <w:numPr>
          <w:ilvl w:val="1"/>
          <w:numId w:val="42"/>
        </w:numPr>
        <w:tabs>
          <w:tab w:val="left" w:pos="1541"/>
        </w:tabs>
        <w:overflowPunct/>
        <w:autoSpaceDE/>
        <w:autoSpaceDN/>
        <w:adjustRightInd/>
        <w:spacing w:before="69"/>
        <w:ind w:right="286"/>
        <w:textAlignment w:val="auto"/>
        <w:rPr>
          <w:szCs w:val="24"/>
        </w:rPr>
      </w:pPr>
      <w:r w:rsidRPr="00576536">
        <w:rPr>
          <w:spacing w:val="-1"/>
          <w:szCs w:val="24"/>
        </w:rPr>
        <w:t>Submitting</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the</w:t>
      </w:r>
      <w:r w:rsidRPr="00576536">
        <w:rPr>
          <w:szCs w:val="24"/>
        </w:rPr>
        <w:t xml:space="preserve"> </w:t>
      </w:r>
      <w:r w:rsidRPr="00576536">
        <w:rPr>
          <w:spacing w:val="-1"/>
          <w:szCs w:val="24"/>
        </w:rPr>
        <w:t>Agreement</w:t>
      </w:r>
      <w:r w:rsidRPr="00576536">
        <w:rPr>
          <w:szCs w:val="24"/>
        </w:rPr>
        <w:t xml:space="preserve"> </w:t>
      </w:r>
      <w:r w:rsidRPr="00576536">
        <w:rPr>
          <w:spacing w:val="-1"/>
          <w:szCs w:val="24"/>
        </w:rPr>
        <w:t>Officer's</w:t>
      </w:r>
      <w:r w:rsidRPr="00576536">
        <w:rPr>
          <w:szCs w:val="24"/>
        </w:rPr>
        <w:t xml:space="preserve"> </w:t>
      </w:r>
      <w:r w:rsidRPr="00576536">
        <w:rPr>
          <w:spacing w:val="-1"/>
          <w:szCs w:val="24"/>
        </w:rPr>
        <w:t>Representative</w:t>
      </w:r>
      <w:r w:rsidRPr="00576536">
        <w:rPr>
          <w:szCs w:val="24"/>
        </w:rPr>
        <w:t xml:space="preserve"> (AOR)</w:t>
      </w:r>
      <w:r w:rsidRPr="00576536">
        <w:rPr>
          <w:spacing w:val="-2"/>
          <w:szCs w:val="24"/>
        </w:rPr>
        <w:t xml:space="preserve"> </w:t>
      </w:r>
      <w:r w:rsidRPr="00576536">
        <w:rPr>
          <w:spacing w:val="1"/>
          <w:szCs w:val="24"/>
        </w:rPr>
        <w:t>for</w:t>
      </w:r>
      <w:r w:rsidRPr="00576536">
        <w:rPr>
          <w:szCs w:val="24"/>
        </w:rPr>
        <w:t xml:space="preserve"> </w:t>
      </w:r>
      <w:r w:rsidRPr="00576536">
        <w:rPr>
          <w:spacing w:val="-1"/>
          <w:szCs w:val="24"/>
        </w:rPr>
        <w:t>USAID</w:t>
      </w:r>
      <w:r w:rsidRPr="00576536">
        <w:rPr>
          <w:spacing w:val="67"/>
          <w:szCs w:val="24"/>
        </w:rPr>
        <w:t xml:space="preserve"> </w:t>
      </w:r>
      <w:r w:rsidRPr="00576536">
        <w:rPr>
          <w:spacing w:val="-1"/>
          <w:szCs w:val="24"/>
        </w:rPr>
        <w:t>approval,</w:t>
      </w:r>
      <w:r w:rsidRPr="00576536">
        <w:rPr>
          <w:szCs w:val="24"/>
        </w:rPr>
        <w:t xml:space="preserve"> a</w:t>
      </w:r>
      <w:r w:rsidRPr="00576536">
        <w:rPr>
          <w:spacing w:val="1"/>
          <w:szCs w:val="24"/>
        </w:rPr>
        <w:t xml:space="preserve"> </w:t>
      </w:r>
      <w:r w:rsidRPr="00576536">
        <w:rPr>
          <w:spacing w:val="-1"/>
          <w:szCs w:val="24"/>
        </w:rPr>
        <w:t>written</w:t>
      </w:r>
      <w:r w:rsidRPr="00576536">
        <w:rPr>
          <w:szCs w:val="24"/>
        </w:rPr>
        <w:t xml:space="preserve"> </w:t>
      </w:r>
      <w:r w:rsidRPr="00576536">
        <w:rPr>
          <w:spacing w:val="-1"/>
          <w:szCs w:val="24"/>
        </w:rPr>
        <w:t>assurance</w:t>
      </w:r>
      <w:r w:rsidRPr="00576536">
        <w:rPr>
          <w:szCs w:val="24"/>
        </w:rPr>
        <w:t xml:space="preserve"> </w:t>
      </w:r>
      <w:r w:rsidRPr="00576536">
        <w:rPr>
          <w:spacing w:val="-1"/>
          <w:szCs w:val="24"/>
        </w:rPr>
        <w:t>which</w:t>
      </w:r>
      <w:r w:rsidRPr="00576536">
        <w:rPr>
          <w:szCs w:val="24"/>
        </w:rPr>
        <w:t xml:space="preserve"> includes</w:t>
      </w:r>
      <w:r w:rsidRPr="00576536">
        <w:rPr>
          <w:spacing w:val="-2"/>
          <w:szCs w:val="24"/>
        </w:rPr>
        <w:t xml:space="preserve"> </w:t>
      </w:r>
      <w:r w:rsidRPr="00576536">
        <w:rPr>
          <w:szCs w:val="24"/>
        </w:rPr>
        <w:t xml:space="preserve">a </w:t>
      </w:r>
      <w:r w:rsidRPr="00576536">
        <w:rPr>
          <w:spacing w:val="-1"/>
          <w:szCs w:val="24"/>
        </w:rPr>
        <w:t>statement</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principles</w:t>
      </w:r>
      <w:r w:rsidRPr="00576536">
        <w:rPr>
          <w:spacing w:val="65"/>
          <w:szCs w:val="24"/>
        </w:rPr>
        <w:t xml:space="preserve"> </w:t>
      </w:r>
      <w:r w:rsidRPr="00576536">
        <w:rPr>
          <w:spacing w:val="-1"/>
          <w:szCs w:val="24"/>
        </w:rPr>
        <w:lastRenderedPageBreak/>
        <w:t xml:space="preserve">governing </w:t>
      </w:r>
      <w:r w:rsidRPr="00576536">
        <w:rPr>
          <w:szCs w:val="24"/>
        </w:rPr>
        <w:t xml:space="preserve">the </w:t>
      </w:r>
      <w:r w:rsidRPr="00576536">
        <w:rPr>
          <w:spacing w:val="-1"/>
          <w:szCs w:val="24"/>
        </w:rPr>
        <w:t>recipient’s</w:t>
      </w:r>
      <w:r w:rsidRPr="00576536">
        <w:rPr>
          <w:szCs w:val="24"/>
        </w:rPr>
        <w:t xml:space="preserve"> </w:t>
      </w:r>
      <w:r w:rsidRPr="00576536">
        <w:rPr>
          <w:spacing w:val="-1"/>
          <w:szCs w:val="24"/>
        </w:rPr>
        <w:t>responsibilities,</w:t>
      </w:r>
      <w:r w:rsidRPr="00576536">
        <w:rPr>
          <w:spacing w:val="-2"/>
          <w:szCs w:val="24"/>
        </w:rPr>
        <w:t xml:space="preserve"> </w:t>
      </w:r>
      <w:r w:rsidRPr="00576536">
        <w:rPr>
          <w:spacing w:val="-1"/>
          <w:szCs w:val="24"/>
        </w:rPr>
        <w:t>designation</w:t>
      </w:r>
      <w:r w:rsidRPr="00576536">
        <w:rPr>
          <w:szCs w:val="24"/>
        </w:rPr>
        <w:t xml:space="preserve"> </w:t>
      </w:r>
      <w:r w:rsidRPr="00576536">
        <w:rPr>
          <w:spacing w:val="-1"/>
          <w:szCs w:val="24"/>
        </w:rPr>
        <w:t>of</w:t>
      </w:r>
      <w:r w:rsidRPr="00576536">
        <w:rPr>
          <w:szCs w:val="24"/>
        </w:rPr>
        <w:t xml:space="preserve"> </w:t>
      </w:r>
      <w:r w:rsidRPr="00576536">
        <w:rPr>
          <w:spacing w:val="-1"/>
          <w:szCs w:val="24"/>
        </w:rPr>
        <w:t>one</w:t>
      </w:r>
      <w:r w:rsidRPr="00576536">
        <w:rPr>
          <w:spacing w:val="-2"/>
          <w:szCs w:val="24"/>
        </w:rPr>
        <w:t xml:space="preserve"> </w:t>
      </w:r>
      <w:r w:rsidRPr="00576536">
        <w:rPr>
          <w:szCs w:val="24"/>
        </w:rPr>
        <w:t xml:space="preserve">or </w:t>
      </w:r>
      <w:r w:rsidRPr="00576536">
        <w:rPr>
          <w:spacing w:val="-1"/>
          <w:szCs w:val="24"/>
        </w:rPr>
        <w:t>more</w:t>
      </w:r>
      <w:r w:rsidRPr="00576536">
        <w:rPr>
          <w:spacing w:val="85"/>
          <w:szCs w:val="24"/>
        </w:rPr>
        <w:t xml:space="preserve"> </w:t>
      </w:r>
      <w:r w:rsidRPr="00576536">
        <w:rPr>
          <w:spacing w:val="-1"/>
          <w:szCs w:val="24"/>
        </w:rPr>
        <w:t>Institutional</w:t>
      </w:r>
      <w:r w:rsidRPr="00576536">
        <w:rPr>
          <w:szCs w:val="24"/>
        </w:rPr>
        <w:t xml:space="preserve"> </w:t>
      </w:r>
      <w:r w:rsidRPr="00576536">
        <w:rPr>
          <w:spacing w:val="-1"/>
          <w:szCs w:val="24"/>
        </w:rPr>
        <w:t>Review</w:t>
      </w:r>
      <w:r w:rsidRPr="00576536">
        <w:rPr>
          <w:spacing w:val="-3"/>
          <w:szCs w:val="24"/>
        </w:rPr>
        <w:t xml:space="preserve"> </w:t>
      </w:r>
      <w:r w:rsidRPr="00576536">
        <w:rPr>
          <w:szCs w:val="24"/>
        </w:rPr>
        <w:t>Board (IRB), a list</w:t>
      </w:r>
      <w:r w:rsidRPr="00576536">
        <w:rPr>
          <w:spacing w:val="-2"/>
          <w:szCs w:val="24"/>
        </w:rPr>
        <w:t xml:space="preserve"> </w:t>
      </w:r>
      <w:r w:rsidRPr="00576536">
        <w:rPr>
          <w:spacing w:val="-1"/>
          <w:szCs w:val="24"/>
        </w:rPr>
        <w:t>of</w:t>
      </w:r>
      <w:r w:rsidRPr="00576536">
        <w:rPr>
          <w:spacing w:val="2"/>
          <w:szCs w:val="24"/>
        </w:rPr>
        <w:t xml:space="preserve"> </w:t>
      </w:r>
      <w:r w:rsidRPr="00576536">
        <w:rPr>
          <w:spacing w:val="-1"/>
          <w:szCs w:val="24"/>
        </w:rPr>
        <w:t>the</w:t>
      </w:r>
      <w:r w:rsidRPr="00576536">
        <w:rPr>
          <w:spacing w:val="-2"/>
          <w:szCs w:val="24"/>
        </w:rPr>
        <w:t xml:space="preserve"> </w:t>
      </w:r>
      <w:r w:rsidRPr="00576536">
        <w:rPr>
          <w:spacing w:val="-1"/>
          <w:szCs w:val="24"/>
        </w:rPr>
        <w:t>IRB</w:t>
      </w:r>
      <w:r w:rsidRPr="00576536">
        <w:rPr>
          <w:szCs w:val="24"/>
        </w:rPr>
        <w:t xml:space="preserve"> </w:t>
      </w:r>
      <w:r w:rsidRPr="00576536">
        <w:rPr>
          <w:spacing w:val="-1"/>
          <w:szCs w:val="24"/>
        </w:rPr>
        <w:t>members,</w:t>
      </w:r>
      <w:r w:rsidRPr="00576536">
        <w:rPr>
          <w:szCs w:val="24"/>
        </w:rPr>
        <w:t xml:space="preserve"> </w:t>
      </w:r>
      <w:r w:rsidRPr="00576536">
        <w:rPr>
          <w:spacing w:val="-1"/>
          <w:szCs w:val="24"/>
        </w:rPr>
        <w:t>written</w:t>
      </w:r>
      <w:r w:rsidRPr="00576536">
        <w:rPr>
          <w:spacing w:val="53"/>
          <w:szCs w:val="24"/>
        </w:rPr>
        <w:t xml:space="preserve"> </w:t>
      </w:r>
      <w:r w:rsidRPr="00576536">
        <w:rPr>
          <w:spacing w:val="-1"/>
          <w:szCs w:val="24"/>
        </w:rPr>
        <w:t>procedures</w:t>
      </w:r>
      <w:r w:rsidRPr="00576536">
        <w:rPr>
          <w:szCs w:val="24"/>
        </w:rPr>
        <w:t xml:space="preserve"> </w:t>
      </w:r>
      <w:r w:rsidRPr="00576536">
        <w:rPr>
          <w:spacing w:val="-1"/>
          <w:szCs w:val="24"/>
        </w:rPr>
        <w:t>which</w:t>
      </w:r>
      <w:r w:rsidRPr="00576536">
        <w:rPr>
          <w:szCs w:val="24"/>
        </w:rPr>
        <w:t xml:space="preserve"> the</w:t>
      </w:r>
      <w:r w:rsidRPr="00576536">
        <w:rPr>
          <w:spacing w:val="-2"/>
          <w:szCs w:val="24"/>
        </w:rPr>
        <w:t xml:space="preserve"> </w:t>
      </w:r>
      <w:r w:rsidRPr="00576536">
        <w:rPr>
          <w:spacing w:val="-1"/>
          <w:szCs w:val="24"/>
        </w:rPr>
        <w:t>IRB</w:t>
      </w:r>
      <w:r w:rsidRPr="00576536">
        <w:rPr>
          <w:szCs w:val="24"/>
        </w:rPr>
        <w:t xml:space="preserve"> </w:t>
      </w:r>
      <w:r w:rsidRPr="00576536">
        <w:rPr>
          <w:spacing w:val="-1"/>
          <w:szCs w:val="24"/>
        </w:rPr>
        <w:t>will</w:t>
      </w:r>
      <w:r w:rsidRPr="00576536">
        <w:rPr>
          <w:szCs w:val="24"/>
        </w:rPr>
        <w:t xml:space="preserve"> </w:t>
      </w:r>
      <w:r w:rsidRPr="00576536">
        <w:rPr>
          <w:spacing w:val="-1"/>
          <w:szCs w:val="24"/>
        </w:rPr>
        <w:t>follow,</w:t>
      </w:r>
      <w:r w:rsidRPr="00576536">
        <w:rPr>
          <w:szCs w:val="24"/>
        </w:rPr>
        <w:t xml:space="preserve"> </w:t>
      </w:r>
      <w:r w:rsidRPr="00576536">
        <w:rPr>
          <w:spacing w:val="-1"/>
          <w:szCs w:val="24"/>
        </w:rPr>
        <w:t>and</w:t>
      </w:r>
      <w:r w:rsidRPr="00576536">
        <w:rPr>
          <w:szCs w:val="24"/>
        </w:rPr>
        <w:t xml:space="preserve"> </w:t>
      </w:r>
      <w:r w:rsidRPr="00576536">
        <w:rPr>
          <w:spacing w:val="-1"/>
          <w:szCs w:val="24"/>
        </w:rPr>
        <w:t>written</w:t>
      </w:r>
      <w:r w:rsidRPr="00576536">
        <w:rPr>
          <w:szCs w:val="24"/>
        </w:rPr>
        <w:t xml:space="preserve"> </w:t>
      </w:r>
      <w:r w:rsidRPr="00576536">
        <w:rPr>
          <w:spacing w:val="-1"/>
          <w:szCs w:val="24"/>
        </w:rPr>
        <w:t>procedures</w:t>
      </w:r>
      <w:r w:rsidRPr="00576536">
        <w:rPr>
          <w:spacing w:val="-2"/>
          <w:szCs w:val="24"/>
        </w:rPr>
        <w:t xml:space="preserve"> </w:t>
      </w:r>
      <w:r w:rsidRPr="00576536">
        <w:rPr>
          <w:szCs w:val="24"/>
        </w:rPr>
        <w:t>for</w:t>
      </w:r>
      <w:r w:rsidRPr="00576536">
        <w:rPr>
          <w:spacing w:val="-3"/>
          <w:szCs w:val="24"/>
        </w:rPr>
        <w:t xml:space="preserve"> </w:t>
      </w:r>
      <w:r w:rsidRPr="00576536">
        <w:rPr>
          <w:spacing w:val="-1"/>
          <w:szCs w:val="24"/>
        </w:rPr>
        <w:t>ensuring</w:t>
      </w:r>
      <w:r w:rsidRPr="00576536">
        <w:rPr>
          <w:spacing w:val="73"/>
          <w:szCs w:val="24"/>
        </w:rPr>
        <w:t xml:space="preserve"> </w:t>
      </w:r>
      <w:r w:rsidRPr="00576536">
        <w:rPr>
          <w:szCs w:val="24"/>
        </w:rPr>
        <w:t xml:space="preserve">prompt </w:t>
      </w:r>
      <w:r w:rsidRPr="00576536">
        <w:rPr>
          <w:spacing w:val="-1"/>
          <w:szCs w:val="24"/>
        </w:rPr>
        <w:t>reporting</w:t>
      </w:r>
      <w:r w:rsidRPr="00576536">
        <w:rPr>
          <w:spacing w:val="-2"/>
          <w:szCs w:val="24"/>
        </w:rPr>
        <w:t xml:space="preserve"> </w:t>
      </w:r>
      <w:r w:rsidRPr="00576536">
        <w:rPr>
          <w:spacing w:val="-1"/>
          <w:szCs w:val="24"/>
        </w:rPr>
        <w:t>of</w:t>
      </w:r>
      <w:r w:rsidRPr="00576536">
        <w:rPr>
          <w:szCs w:val="24"/>
        </w:rPr>
        <w:t xml:space="preserve"> </w:t>
      </w:r>
      <w:r w:rsidRPr="00576536">
        <w:rPr>
          <w:spacing w:val="-1"/>
          <w:szCs w:val="24"/>
        </w:rPr>
        <w:t>unanticipated</w:t>
      </w:r>
      <w:r w:rsidRPr="00576536">
        <w:rPr>
          <w:spacing w:val="-2"/>
          <w:szCs w:val="24"/>
        </w:rPr>
        <w:t xml:space="preserve"> </w:t>
      </w:r>
      <w:r w:rsidRPr="00576536">
        <w:rPr>
          <w:spacing w:val="-1"/>
          <w:szCs w:val="24"/>
        </w:rPr>
        <w:t>problems</w:t>
      </w:r>
      <w:r w:rsidRPr="00576536">
        <w:rPr>
          <w:spacing w:val="-2"/>
          <w:szCs w:val="24"/>
        </w:rPr>
        <w:t xml:space="preserve"> </w:t>
      </w:r>
      <w:r w:rsidRPr="00576536">
        <w:rPr>
          <w:spacing w:val="-1"/>
          <w:szCs w:val="24"/>
        </w:rPr>
        <w:t>to</w:t>
      </w:r>
      <w:r w:rsidRPr="00576536">
        <w:rPr>
          <w:szCs w:val="24"/>
        </w:rPr>
        <w:t xml:space="preserve"> </w:t>
      </w:r>
      <w:r w:rsidRPr="00576536">
        <w:rPr>
          <w:spacing w:val="-1"/>
          <w:szCs w:val="24"/>
        </w:rPr>
        <w:t>the</w:t>
      </w:r>
      <w:r w:rsidRPr="00576536">
        <w:rPr>
          <w:szCs w:val="24"/>
        </w:rPr>
        <w:t xml:space="preserve"> IRB;</w:t>
      </w:r>
      <w:r w:rsidRPr="00576536">
        <w:rPr>
          <w:spacing w:val="-2"/>
          <w:szCs w:val="24"/>
        </w:rPr>
        <w:t xml:space="preserve"> </w:t>
      </w:r>
      <w:r w:rsidRPr="00576536">
        <w:rPr>
          <w:szCs w:val="24"/>
        </w:rPr>
        <w:t>or</w:t>
      </w:r>
    </w:p>
    <w:p w14:paraId="4BE0A709" w14:textId="77777777" w:rsidR="00576536" w:rsidRPr="00576536" w:rsidRDefault="00576536" w:rsidP="00576536">
      <w:pPr>
        <w:rPr>
          <w:rFonts w:eastAsia="Arial"/>
        </w:rPr>
      </w:pPr>
    </w:p>
    <w:p w14:paraId="0474DDA0" w14:textId="77777777" w:rsidR="00576536" w:rsidRPr="00576536" w:rsidRDefault="00576536" w:rsidP="00576536">
      <w:pPr>
        <w:pStyle w:val="BodyText"/>
        <w:widowControl w:val="0"/>
        <w:numPr>
          <w:ilvl w:val="1"/>
          <w:numId w:val="42"/>
        </w:numPr>
        <w:tabs>
          <w:tab w:val="left" w:pos="1541"/>
        </w:tabs>
        <w:overflowPunct/>
        <w:autoSpaceDE/>
        <w:autoSpaceDN/>
        <w:adjustRightInd/>
        <w:ind w:right="430"/>
        <w:textAlignment w:val="auto"/>
        <w:rPr>
          <w:szCs w:val="24"/>
        </w:rPr>
      </w:pPr>
      <w:r w:rsidRPr="00576536">
        <w:rPr>
          <w:spacing w:val="-1"/>
          <w:szCs w:val="24"/>
        </w:rPr>
        <w:t>Submitting</w:t>
      </w:r>
      <w:r w:rsidRPr="00576536">
        <w:rPr>
          <w:spacing w:val="-2"/>
          <w:szCs w:val="24"/>
        </w:rPr>
        <w:t xml:space="preserve"> </w:t>
      </w:r>
      <w:r w:rsidRPr="00576536">
        <w:rPr>
          <w:szCs w:val="24"/>
        </w:rPr>
        <w:t>to</w:t>
      </w:r>
      <w:r w:rsidRPr="00576536">
        <w:rPr>
          <w:spacing w:val="-2"/>
          <w:szCs w:val="24"/>
        </w:rPr>
        <w:t xml:space="preserve"> </w:t>
      </w:r>
      <w:r w:rsidRPr="00576536">
        <w:rPr>
          <w:spacing w:val="-1"/>
          <w:szCs w:val="24"/>
        </w:rPr>
        <w:t>the</w:t>
      </w:r>
      <w:r w:rsidRPr="00576536">
        <w:rPr>
          <w:szCs w:val="24"/>
        </w:rPr>
        <w:t xml:space="preserve"> AOR</w:t>
      </w:r>
      <w:r w:rsidRPr="00576536">
        <w:rPr>
          <w:spacing w:val="-2"/>
          <w:szCs w:val="24"/>
        </w:rPr>
        <w:t xml:space="preserve"> </w:t>
      </w:r>
      <w:r w:rsidRPr="00576536">
        <w:rPr>
          <w:szCs w:val="24"/>
        </w:rPr>
        <w:t xml:space="preserve">for USAID </w:t>
      </w:r>
      <w:r w:rsidRPr="00576536">
        <w:rPr>
          <w:spacing w:val="-1"/>
          <w:szCs w:val="24"/>
        </w:rPr>
        <w:t>approval,</w:t>
      </w:r>
      <w:r w:rsidRPr="00576536">
        <w:rPr>
          <w:szCs w:val="24"/>
        </w:rPr>
        <w:t xml:space="preserve"> a</w:t>
      </w:r>
      <w:r w:rsidRPr="00576536">
        <w:rPr>
          <w:spacing w:val="1"/>
          <w:szCs w:val="24"/>
        </w:rPr>
        <w:t xml:space="preserve"> </w:t>
      </w:r>
      <w:r w:rsidRPr="00576536">
        <w:rPr>
          <w:spacing w:val="-1"/>
          <w:szCs w:val="24"/>
        </w:rPr>
        <w:t>justification</w:t>
      </w:r>
      <w:r w:rsidRPr="00576536">
        <w:rPr>
          <w:szCs w:val="24"/>
        </w:rPr>
        <w:t xml:space="preserve"> </w:t>
      </w:r>
      <w:r w:rsidRPr="00576536">
        <w:rPr>
          <w:spacing w:val="-1"/>
          <w:szCs w:val="24"/>
        </w:rPr>
        <w:t>memorandum</w:t>
      </w:r>
      <w:r w:rsidRPr="00576536">
        <w:rPr>
          <w:spacing w:val="59"/>
          <w:szCs w:val="24"/>
        </w:rPr>
        <w:t xml:space="preserve"> </w:t>
      </w:r>
      <w:r w:rsidRPr="00576536">
        <w:rPr>
          <w:szCs w:val="24"/>
        </w:rPr>
        <w:t>asserting</w:t>
      </w:r>
      <w:r w:rsidRPr="00576536">
        <w:rPr>
          <w:spacing w:val="-2"/>
          <w:szCs w:val="24"/>
        </w:rPr>
        <w:t xml:space="preserve"> </w:t>
      </w:r>
      <w:r w:rsidRPr="00576536">
        <w:rPr>
          <w:spacing w:val="-1"/>
          <w:szCs w:val="24"/>
        </w:rPr>
        <w:t>that</w:t>
      </w:r>
      <w:r w:rsidRPr="00576536">
        <w:rPr>
          <w:szCs w:val="24"/>
        </w:rPr>
        <w:t xml:space="preserve"> </w:t>
      </w:r>
      <w:r w:rsidRPr="00576536">
        <w:rPr>
          <w:spacing w:val="-1"/>
          <w:szCs w:val="24"/>
        </w:rPr>
        <w:t>research</w:t>
      </w:r>
      <w:r w:rsidRPr="00576536">
        <w:rPr>
          <w:spacing w:val="-3"/>
          <w:szCs w:val="24"/>
        </w:rPr>
        <w:t xml:space="preserve"> </w:t>
      </w:r>
      <w:r w:rsidRPr="00576536">
        <w:rPr>
          <w:spacing w:val="-1"/>
          <w:szCs w:val="24"/>
        </w:rPr>
        <w:t>conducted</w:t>
      </w:r>
      <w:r w:rsidRPr="00576536">
        <w:rPr>
          <w:szCs w:val="24"/>
        </w:rPr>
        <w:t xml:space="preserve"> </w:t>
      </w:r>
      <w:r w:rsidRPr="00576536">
        <w:rPr>
          <w:spacing w:val="-1"/>
          <w:szCs w:val="24"/>
        </w:rPr>
        <w:t>outside</w:t>
      </w:r>
      <w:r w:rsidRPr="00576536">
        <w:rPr>
          <w:spacing w:val="-2"/>
          <w:szCs w:val="24"/>
        </w:rPr>
        <w:t xml:space="preserve"> </w:t>
      </w:r>
      <w:r w:rsidRPr="00576536">
        <w:rPr>
          <w:spacing w:val="-1"/>
          <w:szCs w:val="24"/>
        </w:rPr>
        <w:t>the</w:t>
      </w:r>
      <w:r w:rsidRPr="00576536">
        <w:rPr>
          <w:spacing w:val="-2"/>
          <w:szCs w:val="24"/>
        </w:rPr>
        <w:t xml:space="preserve"> </w:t>
      </w:r>
      <w:r w:rsidRPr="00576536">
        <w:rPr>
          <w:szCs w:val="24"/>
        </w:rPr>
        <w:t>United</w:t>
      </w:r>
      <w:r w:rsidRPr="00576536">
        <w:rPr>
          <w:spacing w:val="-2"/>
          <w:szCs w:val="24"/>
        </w:rPr>
        <w:t xml:space="preserve"> </w:t>
      </w:r>
      <w:r w:rsidRPr="00576536">
        <w:rPr>
          <w:spacing w:val="-1"/>
          <w:szCs w:val="24"/>
        </w:rPr>
        <w:t>States</w:t>
      </w:r>
      <w:r w:rsidRPr="00576536">
        <w:rPr>
          <w:szCs w:val="24"/>
        </w:rPr>
        <w:t xml:space="preserve"> </w:t>
      </w:r>
      <w:r w:rsidRPr="00576536">
        <w:rPr>
          <w:spacing w:val="-1"/>
          <w:szCs w:val="24"/>
        </w:rPr>
        <w:t>provides</w:t>
      </w:r>
      <w:r w:rsidRPr="00576536">
        <w:rPr>
          <w:spacing w:val="65"/>
          <w:szCs w:val="24"/>
        </w:rPr>
        <w:t xml:space="preserve"> </w:t>
      </w:r>
      <w:r w:rsidRPr="00576536">
        <w:rPr>
          <w:spacing w:val="-1"/>
          <w:szCs w:val="24"/>
        </w:rPr>
        <w:t>protections</w:t>
      </w:r>
      <w:r w:rsidRPr="00576536">
        <w:rPr>
          <w:szCs w:val="24"/>
        </w:rPr>
        <w:t xml:space="preserve"> </w:t>
      </w:r>
      <w:r w:rsidRPr="00576536">
        <w:rPr>
          <w:spacing w:val="-1"/>
          <w:szCs w:val="24"/>
        </w:rPr>
        <w:t>at</w:t>
      </w:r>
      <w:r w:rsidRPr="00576536">
        <w:rPr>
          <w:szCs w:val="24"/>
        </w:rPr>
        <w:t xml:space="preserve"> </w:t>
      </w:r>
      <w:r w:rsidRPr="00576536">
        <w:rPr>
          <w:spacing w:val="-1"/>
          <w:szCs w:val="24"/>
        </w:rPr>
        <w:t>least</w:t>
      </w:r>
      <w:r w:rsidRPr="00576536">
        <w:rPr>
          <w:szCs w:val="24"/>
        </w:rPr>
        <w:t xml:space="preserve"> </w:t>
      </w:r>
      <w:r w:rsidRPr="00576536">
        <w:rPr>
          <w:spacing w:val="-1"/>
          <w:szCs w:val="24"/>
        </w:rPr>
        <w:t>equivalent</w:t>
      </w:r>
      <w:r w:rsidRPr="00576536">
        <w:rPr>
          <w:szCs w:val="24"/>
        </w:rPr>
        <w:t xml:space="preserve"> to</w:t>
      </w:r>
      <w:r w:rsidRPr="00576536">
        <w:rPr>
          <w:spacing w:val="-1"/>
          <w:szCs w:val="24"/>
        </w:rPr>
        <w:t xml:space="preserve"> those</w:t>
      </w:r>
      <w:r w:rsidRPr="00576536">
        <w:rPr>
          <w:szCs w:val="24"/>
        </w:rPr>
        <w:t xml:space="preserve"> in</w:t>
      </w:r>
      <w:r w:rsidRPr="00576536">
        <w:rPr>
          <w:spacing w:val="-2"/>
          <w:szCs w:val="24"/>
        </w:rPr>
        <w:t xml:space="preserve"> </w:t>
      </w:r>
      <w:r w:rsidRPr="00576536">
        <w:rPr>
          <w:szCs w:val="24"/>
        </w:rPr>
        <w:t>22</w:t>
      </w:r>
      <w:r w:rsidRPr="00576536">
        <w:rPr>
          <w:spacing w:val="-2"/>
          <w:szCs w:val="24"/>
        </w:rPr>
        <w:t xml:space="preserve"> </w:t>
      </w:r>
      <w:r w:rsidRPr="00576536">
        <w:rPr>
          <w:szCs w:val="24"/>
        </w:rPr>
        <w:t>CFR</w:t>
      </w:r>
      <w:r w:rsidRPr="00576536">
        <w:rPr>
          <w:spacing w:val="-2"/>
          <w:szCs w:val="24"/>
        </w:rPr>
        <w:t xml:space="preserve"> </w:t>
      </w:r>
      <w:r w:rsidRPr="00576536">
        <w:rPr>
          <w:szCs w:val="24"/>
        </w:rPr>
        <w:t>225.</w:t>
      </w:r>
    </w:p>
    <w:p w14:paraId="1266FABA" w14:textId="77777777" w:rsidR="00576536" w:rsidRPr="00576536" w:rsidRDefault="00576536" w:rsidP="00576536">
      <w:pPr>
        <w:rPr>
          <w:rFonts w:eastAsia="Arial"/>
        </w:rPr>
      </w:pPr>
    </w:p>
    <w:p w14:paraId="13AD5C82" w14:textId="77777777" w:rsidR="00576536" w:rsidRPr="00576536" w:rsidRDefault="00576536" w:rsidP="00576536">
      <w:pPr>
        <w:pStyle w:val="BodyText"/>
        <w:widowControl w:val="0"/>
        <w:numPr>
          <w:ilvl w:val="0"/>
          <w:numId w:val="42"/>
        </w:numPr>
        <w:tabs>
          <w:tab w:val="left" w:pos="821"/>
        </w:tabs>
        <w:overflowPunct/>
        <w:autoSpaceDE/>
        <w:autoSpaceDN/>
        <w:adjustRightInd/>
        <w:ind w:right="0"/>
        <w:textAlignment w:val="auto"/>
        <w:rPr>
          <w:szCs w:val="24"/>
        </w:rPr>
      </w:pPr>
      <w:r w:rsidRPr="00576536">
        <w:rPr>
          <w:szCs w:val="24"/>
        </w:rPr>
        <w:t>Definitions</w:t>
      </w:r>
      <w:r w:rsidRPr="00576536">
        <w:rPr>
          <w:spacing w:val="-2"/>
          <w:szCs w:val="24"/>
        </w:rPr>
        <w:t xml:space="preserve"> </w:t>
      </w:r>
      <w:r w:rsidRPr="00576536">
        <w:rPr>
          <w:szCs w:val="24"/>
        </w:rPr>
        <w:t xml:space="preserve">for </w:t>
      </w:r>
      <w:r w:rsidRPr="00576536">
        <w:rPr>
          <w:spacing w:val="-1"/>
          <w:szCs w:val="24"/>
        </w:rPr>
        <w:t>the</w:t>
      </w:r>
      <w:r w:rsidRPr="00576536">
        <w:rPr>
          <w:szCs w:val="24"/>
        </w:rPr>
        <w:t xml:space="preserve"> </w:t>
      </w:r>
      <w:r w:rsidRPr="00576536">
        <w:rPr>
          <w:spacing w:val="-1"/>
          <w:szCs w:val="24"/>
        </w:rPr>
        <w:t>purposes</w:t>
      </w:r>
      <w:r w:rsidRPr="00576536">
        <w:rPr>
          <w:szCs w:val="24"/>
        </w:rPr>
        <w:t xml:space="preserve"> </w:t>
      </w:r>
      <w:r w:rsidRPr="00576536">
        <w:rPr>
          <w:spacing w:val="-1"/>
          <w:szCs w:val="24"/>
        </w:rPr>
        <w:t>of</w:t>
      </w:r>
      <w:r w:rsidRPr="00576536">
        <w:rPr>
          <w:szCs w:val="24"/>
        </w:rPr>
        <w:t xml:space="preserve"> this</w:t>
      </w:r>
      <w:r w:rsidRPr="00576536">
        <w:rPr>
          <w:spacing w:val="-3"/>
          <w:szCs w:val="24"/>
        </w:rPr>
        <w:t xml:space="preserve"> </w:t>
      </w:r>
      <w:r w:rsidRPr="00576536">
        <w:rPr>
          <w:spacing w:val="-1"/>
          <w:szCs w:val="24"/>
        </w:rPr>
        <w:t>award:</w:t>
      </w:r>
    </w:p>
    <w:p w14:paraId="7CC29DC5" w14:textId="77777777" w:rsidR="00576536" w:rsidRPr="00576536" w:rsidRDefault="00576536" w:rsidP="00576536">
      <w:pPr>
        <w:rPr>
          <w:rFonts w:eastAsia="Arial"/>
        </w:rPr>
      </w:pPr>
    </w:p>
    <w:p w14:paraId="512B97C2" w14:textId="77777777" w:rsidR="00576536" w:rsidRPr="00576536" w:rsidRDefault="00576536" w:rsidP="00576536">
      <w:pPr>
        <w:pStyle w:val="BodyText"/>
        <w:widowControl w:val="0"/>
        <w:numPr>
          <w:ilvl w:val="1"/>
          <w:numId w:val="42"/>
        </w:numPr>
        <w:tabs>
          <w:tab w:val="left" w:pos="1541"/>
        </w:tabs>
        <w:overflowPunct/>
        <w:autoSpaceDE/>
        <w:autoSpaceDN/>
        <w:adjustRightInd/>
        <w:ind w:right="940"/>
        <w:textAlignment w:val="auto"/>
        <w:rPr>
          <w:szCs w:val="24"/>
        </w:rPr>
      </w:pPr>
      <w:r w:rsidRPr="00576536">
        <w:rPr>
          <w:szCs w:val="24"/>
        </w:rPr>
        <w:t>Research</w:t>
      </w:r>
      <w:r w:rsidRPr="00576536">
        <w:rPr>
          <w:spacing w:val="-2"/>
          <w:szCs w:val="24"/>
        </w:rPr>
        <w:t xml:space="preserve"> </w:t>
      </w:r>
      <w:r w:rsidRPr="00576536">
        <w:rPr>
          <w:spacing w:val="-1"/>
          <w:szCs w:val="24"/>
        </w:rPr>
        <w:t>means</w:t>
      </w:r>
      <w:r w:rsidRPr="00576536">
        <w:rPr>
          <w:spacing w:val="-2"/>
          <w:szCs w:val="24"/>
        </w:rPr>
        <w:t xml:space="preserve"> </w:t>
      </w:r>
      <w:r w:rsidRPr="00576536">
        <w:rPr>
          <w:szCs w:val="24"/>
        </w:rPr>
        <w:t>an</w:t>
      </w:r>
      <w:r w:rsidRPr="00576536">
        <w:rPr>
          <w:spacing w:val="-2"/>
          <w:szCs w:val="24"/>
        </w:rPr>
        <w:t xml:space="preserve"> </w:t>
      </w:r>
      <w:r w:rsidRPr="00576536">
        <w:rPr>
          <w:spacing w:val="-1"/>
          <w:szCs w:val="24"/>
        </w:rPr>
        <w:t>activity</w:t>
      </w:r>
      <w:r w:rsidRPr="00576536">
        <w:rPr>
          <w:spacing w:val="-3"/>
          <w:szCs w:val="24"/>
        </w:rPr>
        <w:t xml:space="preserve"> </w:t>
      </w:r>
      <w:r w:rsidRPr="00576536">
        <w:rPr>
          <w:spacing w:val="-1"/>
          <w:szCs w:val="24"/>
        </w:rPr>
        <w:t>designed</w:t>
      </w:r>
      <w:r w:rsidRPr="00576536">
        <w:rPr>
          <w:szCs w:val="24"/>
        </w:rPr>
        <w:t xml:space="preserve"> to </w:t>
      </w:r>
      <w:r w:rsidRPr="00576536">
        <w:rPr>
          <w:spacing w:val="-1"/>
          <w:szCs w:val="24"/>
        </w:rPr>
        <w:t>test</w:t>
      </w:r>
      <w:r w:rsidRPr="00576536">
        <w:rPr>
          <w:spacing w:val="-2"/>
          <w:szCs w:val="24"/>
        </w:rPr>
        <w:t xml:space="preserve"> </w:t>
      </w:r>
      <w:r w:rsidRPr="00576536">
        <w:rPr>
          <w:szCs w:val="24"/>
        </w:rPr>
        <w:t xml:space="preserve">a </w:t>
      </w:r>
      <w:r w:rsidRPr="00576536">
        <w:rPr>
          <w:spacing w:val="-1"/>
          <w:szCs w:val="24"/>
        </w:rPr>
        <w:t>hypothesis,</w:t>
      </w:r>
      <w:r w:rsidRPr="00576536">
        <w:rPr>
          <w:szCs w:val="24"/>
        </w:rPr>
        <w:t xml:space="preserve"> </w:t>
      </w:r>
      <w:r w:rsidRPr="00576536">
        <w:rPr>
          <w:spacing w:val="-1"/>
          <w:szCs w:val="24"/>
        </w:rPr>
        <w:t>permit</w:t>
      </w:r>
      <w:r w:rsidRPr="00576536">
        <w:rPr>
          <w:spacing w:val="65"/>
          <w:szCs w:val="24"/>
        </w:rPr>
        <w:t xml:space="preserve"> </w:t>
      </w:r>
      <w:r w:rsidRPr="00576536">
        <w:rPr>
          <w:szCs w:val="24"/>
        </w:rPr>
        <w:t>conclusions</w:t>
      </w:r>
      <w:r w:rsidRPr="00576536">
        <w:rPr>
          <w:spacing w:val="-3"/>
          <w:szCs w:val="24"/>
        </w:rPr>
        <w:t xml:space="preserve"> </w:t>
      </w:r>
      <w:r w:rsidRPr="00576536">
        <w:rPr>
          <w:szCs w:val="24"/>
        </w:rPr>
        <w:t>to</w:t>
      </w:r>
      <w:r w:rsidRPr="00576536">
        <w:rPr>
          <w:spacing w:val="-2"/>
          <w:szCs w:val="24"/>
        </w:rPr>
        <w:t xml:space="preserve"> </w:t>
      </w:r>
      <w:r w:rsidRPr="00576536">
        <w:rPr>
          <w:szCs w:val="24"/>
        </w:rPr>
        <w:t>be</w:t>
      </w:r>
      <w:r w:rsidRPr="00576536">
        <w:rPr>
          <w:spacing w:val="-2"/>
          <w:szCs w:val="24"/>
        </w:rPr>
        <w:t xml:space="preserve"> </w:t>
      </w:r>
      <w:r w:rsidRPr="00576536">
        <w:rPr>
          <w:spacing w:val="-1"/>
          <w:szCs w:val="24"/>
        </w:rPr>
        <w:t>drawn,</w:t>
      </w:r>
      <w:r w:rsidRPr="00576536">
        <w:rPr>
          <w:szCs w:val="24"/>
        </w:rPr>
        <w:t xml:space="preserve"> </w:t>
      </w:r>
      <w:r w:rsidRPr="00576536">
        <w:rPr>
          <w:spacing w:val="-1"/>
          <w:szCs w:val="24"/>
        </w:rPr>
        <w:t>and</w:t>
      </w:r>
      <w:r w:rsidRPr="00576536">
        <w:rPr>
          <w:szCs w:val="24"/>
        </w:rPr>
        <w:t xml:space="preserve"> </w:t>
      </w:r>
      <w:r w:rsidRPr="00576536">
        <w:rPr>
          <w:spacing w:val="-1"/>
          <w:szCs w:val="24"/>
        </w:rPr>
        <w:t>thereby</w:t>
      </w:r>
      <w:r w:rsidRPr="00576536">
        <w:rPr>
          <w:spacing w:val="-3"/>
          <w:szCs w:val="24"/>
        </w:rPr>
        <w:t xml:space="preserve"> </w:t>
      </w:r>
      <w:r w:rsidRPr="00576536">
        <w:rPr>
          <w:szCs w:val="24"/>
        </w:rPr>
        <w:t xml:space="preserve">to </w:t>
      </w:r>
      <w:r w:rsidRPr="00576536">
        <w:rPr>
          <w:spacing w:val="-1"/>
          <w:szCs w:val="24"/>
        </w:rPr>
        <w:t>develop</w:t>
      </w:r>
      <w:r w:rsidRPr="00576536">
        <w:rPr>
          <w:szCs w:val="24"/>
        </w:rPr>
        <w:t xml:space="preserve"> or </w:t>
      </w:r>
      <w:r w:rsidRPr="00576536">
        <w:rPr>
          <w:spacing w:val="-2"/>
          <w:szCs w:val="24"/>
        </w:rPr>
        <w:t>to</w:t>
      </w:r>
      <w:r w:rsidRPr="00576536">
        <w:rPr>
          <w:szCs w:val="24"/>
        </w:rPr>
        <w:t xml:space="preserve"> </w:t>
      </w:r>
      <w:r w:rsidRPr="00576536">
        <w:rPr>
          <w:spacing w:val="-1"/>
          <w:szCs w:val="24"/>
        </w:rPr>
        <w:t>contribute</w:t>
      </w:r>
      <w:r w:rsidRPr="00576536">
        <w:rPr>
          <w:spacing w:val="1"/>
          <w:szCs w:val="24"/>
        </w:rPr>
        <w:t xml:space="preserve"> </w:t>
      </w:r>
      <w:r w:rsidRPr="00576536">
        <w:rPr>
          <w:spacing w:val="-1"/>
          <w:szCs w:val="24"/>
        </w:rPr>
        <w:t>to</w:t>
      </w:r>
      <w:r w:rsidRPr="00576536">
        <w:rPr>
          <w:spacing w:val="35"/>
          <w:szCs w:val="24"/>
        </w:rPr>
        <w:t xml:space="preserve"> </w:t>
      </w:r>
      <w:r w:rsidRPr="00576536">
        <w:rPr>
          <w:spacing w:val="-1"/>
          <w:szCs w:val="24"/>
        </w:rPr>
        <w:t>generalizable</w:t>
      </w:r>
      <w:r w:rsidRPr="00576536">
        <w:rPr>
          <w:szCs w:val="24"/>
        </w:rPr>
        <w:t xml:space="preserve"> </w:t>
      </w:r>
      <w:r w:rsidRPr="00576536">
        <w:rPr>
          <w:spacing w:val="-1"/>
          <w:szCs w:val="24"/>
        </w:rPr>
        <w:t>knowledge.</w:t>
      </w:r>
    </w:p>
    <w:p w14:paraId="1069DDCC" w14:textId="77777777" w:rsidR="00576536" w:rsidRPr="00576536" w:rsidRDefault="00576536" w:rsidP="00576536">
      <w:pPr>
        <w:rPr>
          <w:rFonts w:eastAsia="Arial"/>
        </w:rPr>
      </w:pPr>
    </w:p>
    <w:p w14:paraId="486E994D" w14:textId="77777777" w:rsidR="00576536" w:rsidRPr="00576536" w:rsidRDefault="00576536" w:rsidP="00576536">
      <w:pPr>
        <w:pStyle w:val="BodyText"/>
        <w:widowControl w:val="0"/>
        <w:numPr>
          <w:ilvl w:val="1"/>
          <w:numId w:val="42"/>
        </w:numPr>
        <w:tabs>
          <w:tab w:val="left" w:pos="1541"/>
        </w:tabs>
        <w:overflowPunct/>
        <w:autoSpaceDE/>
        <w:autoSpaceDN/>
        <w:adjustRightInd/>
        <w:ind w:right="751"/>
        <w:textAlignment w:val="auto"/>
        <w:rPr>
          <w:szCs w:val="24"/>
        </w:rPr>
      </w:pPr>
      <w:r w:rsidRPr="00576536">
        <w:rPr>
          <w:spacing w:val="-1"/>
          <w:szCs w:val="24"/>
        </w:rPr>
        <w:t>Human</w:t>
      </w:r>
      <w:r w:rsidRPr="00576536">
        <w:rPr>
          <w:szCs w:val="24"/>
        </w:rPr>
        <w:t xml:space="preserve"> </w:t>
      </w:r>
      <w:r w:rsidRPr="00576536">
        <w:rPr>
          <w:spacing w:val="-1"/>
          <w:szCs w:val="24"/>
        </w:rPr>
        <w:t>subject</w:t>
      </w:r>
      <w:r w:rsidRPr="00576536">
        <w:rPr>
          <w:spacing w:val="-2"/>
          <w:szCs w:val="24"/>
        </w:rPr>
        <w:t xml:space="preserve"> </w:t>
      </w:r>
      <w:r w:rsidRPr="00576536">
        <w:rPr>
          <w:spacing w:val="-1"/>
          <w:szCs w:val="24"/>
        </w:rPr>
        <w:t>means</w:t>
      </w:r>
      <w:r w:rsidRPr="00576536">
        <w:rPr>
          <w:spacing w:val="-2"/>
          <w:szCs w:val="24"/>
        </w:rPr>
        <w:t xml:space="preserve"> </w:t>
      </w:r>
      <w:r w:rsidRPr="00576536">
        <w:rPr>
          <w:szCs w:val="24"/>
        </w:rPr>
        <w:t xml:space="preserve">a </w:t>
      </w:r>
      <w:r w:rsidRPr="00576536">
        <w:rPr>
          <w:spacing w:val="-1"/>
          <w:szCs w:val="24"/>
        </w:rPr>
        <w:t>living individual</w:t>
      </w:r>
      <w:r w:rsidRPr="00576536">
        <w:rPr>
          <w:szCs w:val="24"/>
        </w:rPr>
        <w:t xml:space="preserve"> </w:t>
      </w:r>
      <w:r w:rsidRPr="00576536">
        <w:rPr>
          <w:spacing w:val="-1"/>
          <w:szCs w:val="24"/>
        </w:rPr>
        <w:t>about</w:t>
      </w:r>
      <w:r w:rsidRPr="00576536">
        <w:rPr>
          <w:szCs w:val="24"/>
        </w:rPr>
        <w:t xml:space="preserve"> </w:t>
      </w:r>
      <w:r w:rsidRPr="00576536">
        <w:rPr>
          <w:spacing w:val="-1"/>
          <w:szCs w:val="24"/>
        </w:rPr>
        <w:t>whom</w:t>
      </w:r>
      <w:r w:rsidRPr="00576536">
        <w:rPr>
          <w:spacing w:val="1"/>
          <w:szCs w:val="24"/>
        </w:rPr>
        <w:t xml:space="preserve"> </w:t>
      </w:r>
      <w:r w:rsidRPr="00576536">
        <w:rPr>
          <w:spacing w:val="-1"/>
          <w:szCs w:val="24"/>
        </w:rPr>
        <w:t>an</w:t>
      </w:r>
      <w:r w:rsidRPr="00576536">
        <w:rPr>
          <w:szCs w:val="24"/>
        </w:rPr>
        <w:t xml:space="preserve"> investigator</w:t>
      </w:r>
      <w:r w:rsidRPr="00576536">
        <w:rPr>
          <w:spacing w:val="65"/>
          <w:szCs w:val="24"/>
        </w:rPr>
        <w:t xml:space="preserve"> </w:t>
      </w:r>
      <w:r w:rsidRPr="00576536">
        <w:rPr>
          <w:spacing w:val="-1"/>
          <w:szCs w:val="24"/>
        </w:rPr>
        <w:t>(whether</w:t>
      </w:r>
      <w:r w:rsidRPr="00576536">
        <w:rPr>
          <w:spacing w:val="-3"/>
          <w:szCs w:val="24"/>
        </w:rPr>
        <w:t xml:space="preserve"> </w:t>
      </w:r>
      <w:r w:rsidRPr="00576536">
        <w:rPr>
          <w:spacing w:val="-1"/>
          <w:szCs w:val="24"/>
        </w:rPr>
        <w:t>professional</w:t>
      </w:r>
      <w:r w:rsidRPr="00576536">
        <w:rPr>
          <w:spacing w:val="-3"/>
          <w:szCs w:val="24"/>
        </w:rPr>
        <w:t xml:space="preserve"> </w:t>
      </w:r>
      <w:r w:rsidRPr="00576536">
        <w:rPr>
          <w:szCs w:val="24"/>
        </w:rPr>
        <w:t xml:space="preserve">or </w:t>
      </w:r>
      <w:r w:rsidRPr="00576536">
        <w:rPr>
          <w:spacing w:val="-1"/>
          <w:szCs w:val="24"/>
        </w:rPr>
        <w:t>student)</w:t>
      </w:r>
      <w:r w:rsidRPr="00576536">
        <w:rPr>
          <w:szCs w:val="24"/>
        </w:rPr>
        <w:t xml:space="preserve"> </w:t>
      </w:r>
      <w:r w:rsidRPr="00576536">
        <w:rPr>
          <w:spacing w:val="-1"/>
          <w:szCs w:val="24"/>
        </w:rPr>
        <w:t>conducting</w:t>
      </w:r>
      <w:r w:rsidRPr="00576536">
        <w:rPr>
          <w:spacing w:val="-4"/>
          <w:szCs w:val="24"/>
        </w:rPr>
        <w:t xml:space="preserve"> </w:t>
      </w:r>
      <w:r w:rsidRPr="00576536">
        <w:rPr>
          <w:szCs w:val="24"/>
        </w:rPr>
        <w:t>research</w:t>
      </w:r>
      <w:r w:rsidRPr="00576536">
        <w:rPr>
          <w:spacing w:val="-2"/>
          <w:szCs w:val="24"/>
        </w:rPr>
        <w:t xml:space="preserve"> </w:t>
      </w:r>
      <w:r w:rsidRPr="00576536">
        <w:rPr>
          <w:spacing w:val="-1"/>
          <w:szCs w:val="24"/>
        </w:rPr>
        <w:t>obtains</w:t>
      </w:r>
    </w:p>
    <w:p w14:paraId="55FBEFAB" w14:textId="77777777" w:rsidR="00576536" w:rsidRPr="00576536" w:rsidRDefault="00576536" w:rsidP="00576536">
      <w:pPr>
        <w:rPr>
          <w:rFonts w:eastAsia="Arial"/>
        </w:rPr>
      </w:pPr>
    </w:p>
    <w:p w14:paraId="3D266503" w14:textId="77777777" w:rsidR="00576536" w:rsidRPr="00576536" w:rsidRDefault="00576536" w:rsidP="00576536">
      <w:pPr>
        <w:pStyle w:val="BodyText"/>
        <w:widowControl w:val="0"/>
        <w:numPr>
          <w:ilvl w:val="2"/>
          <w:numId w:val="42"/>
        </w:numPr>
        <w:tabs>
          <w:tab w:val="left" w:pos="2261"/>
        </w:tabs>
        <w:overflowPunct/>
        <w:autoSpaceDE/>
        <w:autoSpaceDN/>
        <w:adjustRightInd/>
        <w:ind w:right="0"/>
        <w:textAlignment w:val="auto"/>
        <w:rPr>
          <w:szCs w:val="24"/>
        </w:rPr>
      </w:pPr>
      <w:r w:rsidRPr="00576536">
        <w:rPr>
          <w:spacing w:val="-1"/>
          <w:szCs w:val="24"/>
        </w:rPr>
        <w:t>Data</w:t>
      </w:r>
      <w:r w:rsidRPr="00576536">
        <w:rPr>
          <w:spacing w:val="1"/>
          <w:szCs w:val="24"/>
        </w:rPr>
        <w:t xml:space="preserve"> </w:t>
      </w:r>
      <w:r w:rsidRPr="00576536">
        <w:rPr>
          <w:spacing w:val="-1"/>
          <w:szCs w:val="24"/>
        </w:rPr>
        <w:t>through</w:t>
      </w:r>
      <w:r w:rsidRPr="00576536">
        <w:rPr>
          <w:szCs w:val="24"/>
        </w:rPr>
        <w:t xml:space="preserve"> </w:t>
      </w:r>
      <w:r w:rsidRPr="00576536">
        <w:rPr>
          <w:spacing w:val="-1"/>
          <w:szCs w:val="24"/>
        </w:rPr>
        <w:t>intervention</w:t>
      </w:r>
      <w:r w:rsidRPr="00576536">
        <w:rPr>
          <w:szCs w:val="24"/>
        </w:rPr>
        <w:t xml:space="preserve"> or </w:t>
      </w:r>
      <w:r w:rsidRPr="00576536">
        <w:rPr>
          <w:spacing w:val="-1"/>
          <w:szCs w:val="24"/>
        </w:rPr>
        <w:t>interaction</w:t>
      </w:r>
      <w:r w:rsidRPr="00576536">
        <w:rPr>
          <w:szCs w:val="24"/>
        </w:rPr>
        <w:t xml:space="preserve"> </w:t>
      </w:r>
      <w:r w:rsidRPr="00576536">
        <w:rPr>
          <w:spacing w:val="-1"/>
          <w:szCs w:val="24"/>
        </w:rPr>
        <w:t>with</w:t>
      </w:r>
      <w:r w:rsidRPr="00576536">
        <w:rPr>
          <w:szCs w:val="24"/>
        </w:rPr>
        <w:t xml:space="preserve"> </w:t>
      </w:r>
      <w:r w:rsidRPr="00576536">
        <w:rPr>
          <w:spacing w:val="-1"/>
          <w:szCs w:val="24"/>
        </w:rPr>
        <w:t>the</w:t>
      </w:r>
      <w:r w:rsidRPr="00576536">
        <w:rPr>
          <w:szCs w:val="24"/>
        </w:rPr>
        <w:t xml:space="preserve"> </w:t>
      </w:r>
      <w:r w:rsidRPr="00576536">
        <w:rPr>
          <w:spacing w:val="-1"/>
          <w:szCs w:val="24"/>
        </w:rPr>
        <w:t>individual,</w:t>
      </w:r>
      <w:r w:rsidRPr="00576536">
        <w:rPr>
          <w:szCs w:val="24"/>
        </w:rPr>
        <w:t xml:space="preserve"> or</w:t>
      </w:r>
    </w:p>
    <w:p w14:paraId="04FE0188" w14:textId="77777777" w:rsidR="00576536" w:rsidRPr="00576536" w:rsidRDefault="00576536" w:rsidP="00576536">
      <w:pPr>
        <w:spacing w:before="1"/>
        <w:rPr>
          <w:rFonts w:eastAsia="Arial"/>
        </w:rPr>
      </w:pPr>
    </w:p>
    <w:p w14:paraId="1F8D5EED" w14:textId="77777777" w:rsidR="00576536" w:rsidRPr="00576536" w:rsidRDefault="00576536" w:rsidP="00576536">
      <w:pPr>
        <w:pStyle w:val="BodyText"/>
        <w:widowControl w:val="0"/>
        <w:numPr>
          <w:ilvl w:val="2"/>
          <w:numId w:val="42"/>
        </w:numPr>
        <w:tabs>
          <w:tab w:val="left" w:pos="2261"/>
        </w:tabs>
        <w:overflowPunct/>
        <w:autoSpaceDE/>
        <w:autoSpaceDN/>
        <w:adjustRightInd/>
        <w:ind w:right="0"/>
        <w:textAlignment w:val="auto"/>
        <w:rPr>
          <w:szCs w:val="24"/>
        </w:rPr>
      </w:pPr>
      <w:r w:rsidRPr="00576536">
        <w:rPr>
          <w:spacing w:val="-1"/>
          <w:szCs w:val="24"/>
        </w:rPr>
        <w:t>Identifiable</w:t>
      </w:r>
      <w:r w:rsidRPr="00576536">
        <w:rPr>
          <w:spacing w:val="-2"/>
          <w:szCs w:val="24"/>
        </w:rPr>
        <w:t xml:space="preserve"> </w:t>
      </w:r>
      <w:r w:rsidRPr="00576536">
        <w:rPr>
          <w:spacing w:val="-1"/>
          <w:szCs w:val="24"/>
        </w:rPr>
        <w:t>private</w:t>
      </w:r>
      <w:r w:rsidRPr="00576536">
        <w:rPr>
          <w:spacing w:val="1"/>
          <w:szCs w:val="24"/>
        </w:rPr>
        <w:t xml:space="preserve"> </w:t>
      </w:r>
      <w:r w:rsidRPr="00576536">
        <w:rPr>
          <w:spacing w:val="-1"/>
          <w:szCs w:val="24"/>
        </w:rPr>
        <w:t>information.</w:t>
      </w:r>
    </w:p>
    <w:p w14:paraId="0D7F7D7F" w14:textId="77777777" w:rsidR="00576536" w:rsidRPr="00576536" w:rsidRDefault="00576536" w:rsidP="00576536">
      <w:pPr>
        <w:rPr>
          <w:rFonts w:eastAsia="Arial"/>
        </w:rPr>
      </w:pPr>
    </w:p>
    <w:p w14:paraId="6EFE2AFB" w14:textId="77777777" w:rsidR="00576536" w:rsidRPr="00576536" w:rsidRDefault="00576536" w:rsidP="00576536">
      <w:pPr>
        <w:pStyle w:val="BodyText"/>
        <w:widowControl w:val="0"/>
        <w:numPr>
          <w:ilvl w:val="1"/>
          <w:numId w:val="42"/>
        </w:numPr>
        <w:tabs>
          <w:tab w:val="left" w:pos="1541"/>
        </w:tabs>
        <w:overflowPunct/>
        <w:autoSpaceDE/>
        <w:autoSpaceDN/>
        <w:adjustRightInd/>
        <w:ind w:right="121"/>
        <w:jc w:val="both"/>
        <w:textAlignment w:val="auto"/>
        <w:rPr>
          <w:szCs w:val="24"/>
        </w:rPr>
      </w:pPr>
      <w:r w:rsidRPr="00576536">
        <w:rPr>
          <w:spacing w:val="-1"/>
          <w:szCs w:val="24"/>
        </w:rPr>
        <w:t>Intervention</w:t>
      </w:r>
      <w:r w:rsidRPr="00576536">
        <w:rPr>
          <w:spacing w:val="-2"/>
          <w:szCs w:val="24"/>
        </w:rPr>
        <w:t xml:space="preserve"> </w:t>
      </w:r>
      <w:r w:rsidRPr="00576536">
        <w:rPr>
          <w:spacing w:val="-1"/>
          <w:szCs w:val="24"/>
        </w:rPr>
        <w:t>includes</w:t>
      </w:r>
      <w:r w:rsidRPr="00576536">
        <w:rPr>
          <w:szCs w:val="24"/>
        </w:rPr>
        <w:t xml:space="preserve"> </w:t>
      </w:r>
      <w:r w:rsidRPr="00576536">
        <w:rPr>
          <w:spacing w:val="-1"/>
          <w:szCs w:val="24"/>
        </w:rPr>
        <w:t>both physical</w:t>
      </w:r>
      <w:r w:rsidRPr="00576536">
        <w:rPr>
          <w:szCs w:val="24"/>
        </w:rPr>
        <w:t xml:space="preserve"> </w:t>
      </w:r>
      <w:r w:rsidRPr="00576536">
        <w:rPr>
          <w:spacing w:val="-1"/>
          <w:szCs w:val="24"/>
        </w:rPr>
        <w:t>procedures</w:t>
      </w:r>
      <w:r w:rsidRPr="00576536">
        <w:rPr>
          <w:szCs w:val="24"/>
        </w:rPr>
        <w:t xml:space="preserve"> by</w:t>
      </w:r>
      <w:r w:rsidRPr="00576536">
        <w:rPr>
          <w:spacing w:val="-3"/>
          <w:szCs w:val="24"/>
        </w:rPr>
        <w:t xml:space="preserve"> </w:t>
      </w:r>
      <w:r w:rsidRPr="00576536">
        <w:rPr>
          <w:spacing w:val="-1"/>
          <w:szCs w:val="24"/>
        </w:rPr>
        <w:t>which</w:t>
      </w:r>
      <w:r w:rsidRPr="00576536">
        <w:rPr>
          <w:szCs w:val="24"/>
        </w:rPr>
        <w:t xml:space="preserve"> data</w:t>
      </w:r>
      <w:r w:rsidRPr="00576536">
        <w:rPr>
          <w:spacing w:val="1"/>
          <w:szCs w:val="24"/>
        </w:rPr>
        <w:t xml:space="preserve"> </w:t>
      </w:r>
      <w:r w:rsidRPr="00576536">
        <w:rPr>
          <w:szCs w:val="24"/>
        </w:rPr>
        <w:t>are</w:t>
      </w:r>
      <w:r w:rsidRPr="00576536">
        <w:rPr>
          <w:spacing w:val="-3"/>
          <w:szCs w:val="24"/>
        </w:rPr>
        <w:t xml:space="preserve"> </w:t>
      </w:r>
      <w:r w:rsidRPr="00576536">
        <w:rPr>
          <w:szCs w:val="24"/>
        </w:rPr>
        <w:t>gathered</w:t>
      </w:r>
      <w:r w:rsidRPr="00576536">
        <w:rPr>
          <w:spacing w:val="71"/>
          <w:szCs w:val="24"/>
        </w:rPr>
        <w:t xml:space="preserve"> </w:t>
      </w:r>
      <w:r w:rsidRPr="00576536">
        <w:rPr>
          <w:szCs w:val="24"/>
        </w:rPr>
        <w:t>and</w:t>
      </w:r>
      <w:r w:rsidRPr="00576536">
        <w:rPr>
          <w:spacing w:val="-2"/>
          <w:szCs w:val="24"/>
        </w:rPr>
        <w:t xml:space="preserve"> </w:t>
      </w:r>
      <w:r w:rsidRPr="00576536">
        <w:rPr>
          <w:szCs w:val="24"/>
        </w:rPr>
        <w:t xml:space="preserve">the </w:t>
      </w:r>
      <w:r w:rsidRPr="00576536">
        <w:rPr>
          <w:spacing w:val="-1"/>
          <w:szCs w:val="24"/>
        </w:rPr>
        <w:t>changes</w:t>
      </w:r>
      <w:r w:rsidRPr="00576536">
        <w:rPr>
          <w:szCs w:val="24"/>
        </w:rPr>
        <w:t xml:space="preserve"> to</w:t>
      </w:r>
      <w:r w:rsidRPr="00576536">
        <w:rPr>
          <w:spacing w:val="-2"/>
          <w:szCs w:val="24"/>
        </w:rPr>
        <w:t xml:space="preserve"> </w:t>
      </w:r>
      <w:r w:rsidRPr="00576536">
        <w:rPr>
          <w:szCs w:val="24"/>
        </w:rPr>
        <w:t>the</w:t>
      </w:r>
      <w:r w:rsidRPr="00576536">
        <w:rPr>
          <w:spacing w:val="-2"/>
          <w:szCs w:val="24"/>
        </w:rPr>
        <w:t xml:space="preserve"> </w:t>
      </w:r>
      <w:r w:rsidRPr="00576536">
        <w:rPr>
          <w:szCs w:val="24"/>
        </w:rPr>
        <w:t>subject</w:t>
      </w:r>
      <w:r w:rsidRPr="00576536">
        <w:rPr>
          <w:spacing w:val="-2"/>
          <w:szCs w:val="24"/>
        </w:rPr>
        <w:t xml:space="preserve"> </w:t>
      </w:r>
      <w:r w:rsidRPr="00576536">
        <w:rPr>
          <w:szCs w:val="24"/>
        </w:rPr>
        <w:t xml:space="preserve">or </w:t>
      </w:r>
      <w:r w:rsidRPr="00576536">
        <w:rPr>
          <w:spacing w:val="-1"/>
          <w:szCs w:val="24"/>
        </w:rPr>
        <w:t>the</w:t>
      </w:r>
      <w:r w:rsidRPr="00576536">
        <w:rPr>
          <w:szCs w:val="24"/>
        </w:rPr>
        <w:t xml:space="preserve"> </w:t>
      </w:r>
      <w:r w:rsidRPr="00576536">
        <w:rPr>
          <w:spacing w:val="-1"/>
          <w:szCs w:val="24"/>
        </w:rPr>
        <w:t>subject’s</w:t>
      </w:r>
      <w:r w:rsidRPr="00576536">
        <w:rPr>
          <w:szCs w:val="24"/>
        </w:rPr>
        <w:t xml:space="preserve"> </w:t>
      </w:r>
      <w:r w:rsidRPr="00576536">
        <w:rPr>
          <w:spacing w:val="-1"/>
          <w:szCs w:val="24"/>
        </w:rPr>
        <w:t>environment</w:t>
      </w:r>
      <w:r w:rsidRPr="00576536">
        <w:rPr>
          <w:szCs w:val="24"/>
        </w:rPr>
        <w:t xml:space="preserve"> </w:t>
      </w:r>
      <w:r w:rsidRPr="00576536">
        <w:rPr>
          <w:spacing w:val="-1"/>
          <w:szCs w:val="24"/>
        </w:rPr>
        <w:t>performed</w:t>
      </w:r>
      <w:r w:rsidRPr="00576536">
        <w:rPr>
          <w:spacing w:val="-2"/>
          <w:szCs w:val="24"/>
        </w:rPr>
        <w:t xml:space="preserve"> </w:t>
      </w:r>
      <w:r w:rsidRPr="00576536">
        <w:rPr>
          <w:szCs w:val="24"/>
        </w:rPr>
        <w:t>for</w:t>
      </w:r>
      <w:r w:rsidRPr="00576536">
        <w:rPr>
          <w:spacing w:val="41"/>
          <w:szCs w:val="24"/>
        </w:rPr>
        <w:t xml:space="preserve"> </w:t>
      </w:r>
      <w:r w:rsidRPr="00576536">
        <w:rPr>
          <w:szCs w:val="24"/>
        </w:rPr>
        <w:t>research</w:t>
      </w:r>
      <w:r w:rsidRPr="00576536">
        <w:rPr>
          <w:spacing w:val="-2"/>
          <w:szCs w:val="24"/>
        </w:rPr>
        <w:t xml:space="preserve"> </w:t>
      </w:r>
      <w:r w:rsidRPr="00576536">
        <w:rPr>
          <w:spacing w:val="-1"/>
          <w:szCs w:val="24"/>
        </w:rPr>
        <w:t>purposes.</w:t>
      </w:r>
    </w:p>
    <w:p w14:paraId="27C3C1B7" w14:textId="77777777" w:rsidR="00576536" w:rsidRPr="00576536" w:rsidRDefault="00576536" w:rsidP="00576536">
      <w:pPr>
        <w:rPr>
          <w:rFonts w:eastAsia="Arial"/>
        </w:rPr>
      </w:pPr>
    </w:p>
    <w:p w14:paraId="0E7DAD9B" w14:textId="0946E391" w:rsidR="00576536" w:rsidRPr="00576536" w:rsidRDefault="00576536" w:rsidP="00576536">
      <w:pPr>
        <w:pStyle w:val="BodyText"/>
        <w:tabs>
          <w:tab w:val="left" w:pos="1540"/>
        </w:tabs>
        <w:ind w:left="1540" w:right="192"/>
        <w:rPr>
          <w:szCs w:val="24"/>
        </w:rPr>
      </w:pPr>
      <w:r w:rsidRPr="00576536">
        <w:rPr>
          <w:szCs w:val="24"/>
        </w:rPr>
        <w:t>(5)</w:t>
      </w:r>
      <w:r w:rsidRPr="00576536">
        <w:rPr>
          <w:szCs w:val="24"/>
        </w:rPr>
        <w:tab/>
      </w:r>
      <w:r w:rsidRPr="00576536">
        <w:rPr>
          <w:spacing w:val="-1"/>
          <w:szCs w:val="24"/>
        </w:rPr>
        <w:t>Institutional</w:t>
      </w:r>
      <w:r w:rsidRPr="00576536">
        <w:rPr>
          <w:szCs w:val="24"/>
        </w:rPr>
        <w:t xml:space="preserve"> </w:t>
      </w:r>
      <w:r w:rsidRPr="00576536">
        <w:rPr>
          <w:spacing w:val="-1"/>
          <w:szCs w:val="24"/>
        </w:rPr>
        <w:t>Review</w:t>
      </w:r>
      <w:r w:rsidRPr="00576536">
        <w:rPr>
          <w:spacing w:val="-3"/>
          <w:szCs w:val="24"/>
        </w:rPr>
        <w:t xml:space="preserve"> </w:t>
      </w:r>
      <w:r w:rsidRPr="00576536">
        <w:rPr>
          <w:szCs w:val="24"/>
        </w:rPr>
        <w:t xml:space="preserve">Board </w:t>
      </w:r>
      <w:r w:rsidRPr="00576536">
        <w:rPr>
          <w:spacing w:val="-1"/>
          <w:szCs w:val="24"/>
        </w:rPr>
        <w:t>means</w:t>
      </w:r>
      <w:r w:rsidRPr="00576536">
        <w:rPr>
          <w:szCs w:val="24"/>
        </w:rPr>
        <w:t xml:space="preserve"> a</w:t>
      </w:r>
      <w:r w:rsidRPr="00576536">
        <w:rPr>
          <w:spacing w:val="-1"/>
          <w:szCs w:val="24"/>
        </w:rPr>
        <w:t xml:space="preserve"> properly</w:t>
      </w:r>
      <w:r w:rsidRPr="00576536">
        <w:rPr>
          <w:spacing w:val="-3"/>
          <w:szCs w:val="24"/>
        </w:rPr>
        <w:t xml:space="preserve"> </w:t>
      </w:r>
      <w:r w:rsidRPr="00576536">
        <w:rPr>
          <w:szCs w:val="24"/>
        </w:rPr>
        <w:t>constituted</w:t>
      </w:r>
      <w:r w:rsidRPr="00576536">
        <w:rPr>
          <w:spacing w:val="-2"/>
          <w:szCs w:val="24"/>
        </w:rPr>
        <w:t xml:space="preserve"> </w:t>
      </w:r>
      <w:r w:rsidRPr="00576536">
        <w:rPr>
          <w:spacing w:val="-1"/>
          <w:szCs w:val="24"/>
        </w:rPr>
        <w:t>ethical</w:t>
      </w:r>
      <w:r w:rsidRPr="00576536">
        <w:rPr>
          <w:szCs w:val="24"/>
        </w:rPr>
        <w:t xml:space="preserve"> </w:t>
      </w:r>
      <w:r w:rsidRPr="00576536">
        <w:rPr>
          <w:spacing w:val="-1"/>
          <w:szCs w:val="24"/>
        </w:rPr>
        <w:t>committee</w:t>
      </w:r>
      <w:r w:rsidRPr="00576536">
        <w:rPr>
          <w:spacing w:val="77"/>
          <w:szCs w:val="24"/>
        </w:rPr>
        <w:t xml:space="preserve"> </w:t>
      </w:r>
      <w:r w:rsidRPr="00576536">
        <w:rPr>
          <w:spacing w:val="-1"/>
          <w:szCs w:val="24"/>
        </w:rPr>
        <w:t>which</w:t>
      </w:r>
      <w:r w:rsidRPr="00576536">
        <w:rPr>
          <w:spacing w:val="3"/>
          <w:szCs w:val="24"/>
        </w:rPr>
        <w:t xml:space="preserve"> </w:t>
      </w:r>
      <w:r w:rsidRPr="00576536">
        <w:rPr>
          <w:spacing w:val="-1"/>
          <w:szCs w:val="24"/>
        </w:rPr>
        <w:t>will</w:t>
      </w:r>
      <w:r w:rsidRPr="00576536">
        <w:rPr>
          <w:szCs w:val="24"/>
        </w:rPr>
        <w:t xml:space="preserve"> review</w:t>
      </w:r>
      <w:r w:rsidRPr="00576536">
        <w:rPr>
          <w:spacing w:val="-3"/>
          <w:szCs w:val="24"/>
        </w:rPr>
        <w:t xml:space="preserve"> </w:t>
      </w:r>
      <w:r w:rsidRPr="00576536">
        <w:rPr>
          <w:szCs w:val="24"/>
        </w:rPr>
        <w:t>the research.</w:t>
      </w:r>
    </w:p>
    <w:p w14:paraId="0679D014" w14:textId="77777777" w:rsidR="00576536" w:rsidRPr="00576536" w:rsidRDefault="00576536" w:rsidP="00576536">
      <w:pPr>
        <w:spacing w:before="1"/>
        <w:rPr>
          <w:rFonts w:eastAsia="Arial"/>
        </w:rPr>
      </w:pPr>
    </w:p>
    <w:p w14:paraId="0A304EA9" w14:textId="77777777" w:rsidR="00576536" w:rsidRPr="00576536" w:rsidRDefault="00576536" w:rsidP="00576536">
      <w:pPr>
        <w:pStyle w:val="BodyText"/>
        <w:widowControl w:val="0"/>
        <w:numPr>
          <w:ilvl w:val="0"/>
          <w:numId w:val="42"/>
        </w:numPr>
        <w:tabs>
          <w:tab w:val="left" w:pos="821"/>
        </w:tabs>
        <w:overflowPunct/>
        <w:autoSpaceDE/>
        <w:autoSpaceDN/>
        <w:adjustRightInd/>
        <w:spacing w:before="69"/>
        <w:ind w:right="159"/>
        <w:textAlignment w:val="auto"/>
        <w:rPr>
          <w:szCs w:val="24"/>
        </w:rPr>
      </w:pPr>
      <w:r w:rsidRPr="00576536">
        <w:rPr>
          <w:szCs w:val="24"/>
        </w:rPr>
        <w:t xml:space="preserve">USAID </w:t>
      </w:r>
      <w:r w:rsidRPr="00576536">
        <w:rPr>
          <w:spacing w:val="-1"/>
          <w:szCs w:val="24"/>
        </w:rPr>
        <w:t>staff</w:t>
      </w:r>
      <w:r w:rsidRPr="00576536">
        <w:rPr>
          <w:szCs w:val="24"/>
        </w:rPr>
        <w:t xml:space="preserve"> </w:t>
      </w:r>
      <w:r w:rsidRPr="00576536">
        <w:rPr>
          <w:spacing w:val="-1"/>
          <w:szCs w:val="24"/>
        </w:rPr>
        <w:t>and</w:t>
      </w:r>
      <w:r w:rsidRPr="00576536">
        <w:rPr>
          <w:szCs w:val="24"/>
        </w:rPr>
        <w:t xml:space="preserve"> </w:t>
      </w:r>
      <w:r w:rsidRPr="00576536">
        <w:rPr>
          <w:spacing w:val="-1"/>
          <w:szCs w:val="24"/>
        </w:rPr>
        <w:t>consultants</w:t>
      </w:r>
      <w:r w:rsidRPr="00576536">
        <w:rPr>
          <w:spacing w:val="-2"/>
          <w:szCs w:val="24"/>
        </w:rPr>
        <w:t xml:space="preserve"> </w:t>
      </w:r>
      <w:r w:rsidRPr="00576536">
        <w:rPr>
          <w:szCs w:val="24"/>
        </w:rPr>
        <w:t>may</w:t>
      </w:r>
      <w:r w:rsidRPr="00576536">
        <w:rPr>
          <w:spacing w:val="-3"/>
          <w:szCs w:val="24"/>
        </w:rPr>
        <w:t xml:space="preserve"> </w:t>
      </w:r>
      <w:r w:rsidRPr="00576536">
        <w:rPr>
          <w:spacing w:val="-1"/>
          <w:szCs w:val="24"/>
        </w:rPr>
        <w:t>independently</w:t>
      </w:r>
      <w:r w:rsidRPr="00576536">
        <w:rPr>
          <w:spacing w:val="-3"/>
          <w:szCs w:val="24"/>
        </w:rPr>
        <w:t xml:space="preserve"> </w:t>
      </w:r>
      <w:r w:rsidRPr="00576536">
        <w:rPr>
          <w:szCs w:val="24"/>
        </w:rPr>
        <w:t>review</w:t>
      </w:r>
      <w:r w:rsidRPr="00576536">
        <w:rPr>
          <w:spacing w:val="-3"/>
          <w:szCs w:val="24"/>
        </w:rPr>
        <w:t xml:space="preserve"> </w:t>
      </w:r>
      <w:r w:rsidRPr="00576536">
        <w:rPr>
          <w:szCs w:val="24"/>
        </w:rPr>
        <w:t xml:space="preserve">and inspect </w:t>
      </w:r>
      <w:r w:rsidRPr="00576536">
        <w:rPr>
          <w:spacing w:val="-1"/>
          <w:szCs w:val="24"/>
        </w:rPr>
        <w:t>research</w:t>
      </w:r>
      <w:r w:rsidRPr="00576536">
        <w:rPr>
          <w:spacing w:val="-2"/>
          <w:szCs w:val="24"/>
        </w:rPr>
        <w:t xml:space="preserve"> </w:t>
      </w:r>
      <w:r w:rsidRPr="00576536">
        <w:rPr>
          <w:spacing w:val="-1"/>
          <w:szCs w:val="24"/>
        </w:rPr>
        <w:t>and</w:t>
      </w:r>
      <w:r w:rsidRPr="00576536">
        <w:rPr>
          <w:spacing w:val="59"/>
          <w:szCs w:val="24"/>
        </w:rPr>
        <w:t xml:space="preserve"> </w:t>
      </w:r>
      <w:r w:rsidRPr="00576536">
        <w:rPr>
          <w:szCs w:val="24"/>
        </w:rPr>
        <w:t>research</w:t>
      </w:r>
      <w:r w:rsidRPr="00576536">
        <w:rPr>
          <w:spacing w:val="-2"/>
          <w:szCs w:val="24"/>
        </w:rPr>
        <w:t xml:space="preserve"> </w:t>
      </w:r>
      <w:r w:rsidRPr="00576536">
        <w:rPr>
          <w:szCs w:val="24"/>
        </w:rPr>
        <w:t>processes</w:t>
      </w:r>
      <w:r w:rsidRPr="00576536">
        <w:rPr>
          <w:spacing w:val="-3"/>
          <w:szCs w:val="24"/>
        </w:rPr>
        <w:t xml:space="preserve"> </w:t>
      </w:r>
      <w:r w:rsidRPr="00576536">
        <w:rPr>
          <w:spacing w:val="-1"/>
          <w:szCs w:val="24"/>
        </w:rPr>
        <w:t>and</w:t>
      </w:r>
      <w:r w:rsidRPr="00576536">
        <w:rPr>
          <w:szCs w:val="24"/>
        </w:rPr>
        <w:t xml:space="preserve"> </w:t>
      </w:r>
      <w:r w:rsidRPr="00576536">
        <w:rPr>
          <w:spacing w:val="-1"/>
          <w:szCs w:val="24"/>
        </w:rPr>
        <w:t>procedures</w:t>
      </w:r>
      <w:r w:rsidRPr="00576536">
        <w:rPr>
          <w:szCs w:val="24"/>
        </w:rPr>
        <w:t xml:space="preserve"> </w:t>
      </w:r>
      <w:r w:rsidRPr="00576536">
        <w:rPr>
          <w:spacing w:val="-1"/>
          <w:szCs w:val="24"/>
        </w:rPr>
        <w:t>involving</w:t>
      </w:r>
      <w:r w:rsidRPr="00576536">
        <w:rPr>
          <w:szCs w:val="24"/>
        </w:rPr>
        <w:t xml:space="preserve"> human</w:t>
      </w:r>
      <w:r w:rsidRPr="00576536">
        <w:rPr>
          <w:spacing w:val="-2"/>
          <w:szCs w:val="24"/>
        </w:rPr>
        <w:t xml:space="preserve"> </w:t>
      </w:r>
      <w:r w:rsidRPr="00576536">
        <w:rPr>
          <w:spacing w:val="-1"/>
          <w:szCs w:val="24"/>
        </w:rPr>
        <w:t>subjects,</w:t>
      </w:r>
      <w:r w:rsidRPr="00576536">
        <w:rPr>
          <w:spacing w:val="-2"/>
          <w:szCs w:val="24"/>
        </w:rPr>
        <w:t xml:space="preserve"> </w:t>
      </w:r>
      <w:r w:rsidRPr="00576536">
        <w:rPr>
          <w:szCs w:val="24"/>
        </w:rPr>
        <w:t>and</w:t>
      </w:r>
      <w:r w:rsidRPr="00576536">
        <w:rPr>
          <w:spacing w:val="-4"/>
          <w:szCs w:val="24"/>
        </w:rPr>
        <w:t xml:space="preserve"> </w:t>
      </w:r>
      <w:r w:rsidRPr="00576536">
        <w:rPr>
          <w:spacing w:val="-1"/>
          <w:szCs w:val="24"/>
        </w:rPr>
        <w:t>based</w:t>
      </w:r>
      <w:r w:rsidRPr="00576536">
        <w:rPr>
          <w:szCs w:val="24"/>
        </w:rPr>
        <w:t xml:space="preserve"> on</w:t>
      </w:r>
      <w:r w:rsidRPr="00576536">
        <w:rPr>
          <w:spacing w:val="49"/>
          <w:szCs w:val="24"/>
        </w:rPr>
        <w:t xml:space="preserve"> </w:t>
      </w:r>
      <w:r w:rsidRPr="00576536">
        <w:rPr>
          <w:szCs w:val="24"/>
        </w:rPr>
        <w:t>such</w:t>
      </w:r>
      <w:r w:rsidRPr="00576536">
        <w:rPr>
          <w:spacing w:val="-2"/>
          <w:szCs w:val="24"/>
        </w:rPr>
        <w:t xml:space="preserve"> </w:t>
      </w:r>
      <w:r w:rsidRPr="00576536">
        <w:rPr>
          <w:spacing w:val="-1"/>
          <w:szCs w:val="24"/>
        </w:rPr>
        <w:t>findings,</w:t>
      </w:r>
      <w:r w:rsidRPr="00576536">
        <w:rPr>
          <w:szCs w:val="24"/>
        </w:rPr>
        <w:t xml:space="preserve"> USAID</w:t>
      </w:r>
      <w:r w:rsidRPr="00576536">
        <w:rPr>
          <w:spacing w:val="-2"/>
          <w:szCs w:val="24"/>
        </w:rPr>
        <w:t xml:space="preserve"> </w:t>
      </w:r>
      <w:r w:rsidRPr="00576536">
        <w:rPr>
          <w:szCs w:val="24"/>
        </w:rPr>
        <w:t>may</w:t>
      </w:r>
      <w:r w:rsidRPr="00576536">
        <w:rPr>
          <w:spacing w:val="-3"/>
          <w:szCs w:val="24"/>
        </w:rPr>
        <w:t xml:space="preserve"> </w:t>
      </w:r>
      <w:r w:rsidRPr="00576536">
        <w:rPr>
          <w:szCs w:val="24"/>
        </w:rPr>
        <w:t xml:space="preserve">prohibit </w:t>
      </w:r>
      <w:r w:rsidRPr="00576536">
        <w:rPr>
          <w:spacing w:val="-1"/>
          <w:szCs w:val="24"/>
        </w:rPr>
        <w:t>research</w:t>
      </w:r>
      <w:r w:rsidRPr="00576536">
        <w:rPr>
          <w:spacing w:val="-5"/>
          <w:szCs w:val="24"/>
        </w:rPr>
        <w:t xml:space="preserve"> </w:t>
      </w:r>
      <w:r w:rsidRPr="00576536">
        <w:rPr>
          <w:spacing w:val="-1"/>
          <w:szCs w:val="24"/>
        </w:rPr>
        <w:t>which</w:t>
      </w:r>
      <w:r w:rsidRPr="00576536">
        <w:rPr>
          <w:szCs w:val="24"/>
        </w:rPr>
        <w:t xml:space="preserve"> presents</w:t>
      </w:r>
      <w:r w:rsidRPr="00576536">
        <w:rPr>
          <w:spacing w:val="-2"/>
          <w:szCs w:val="24"/>
        </w:rPr>
        <w:t xml:space="preserve"> </w:t>
      </w:r>
      <w:r w:rsidRPr="00576536">
        <w:rPr>
          <w:spacing w:val="-1"/>
          <w:szCs w:val="24"/>
        </w:rPr>
        <w:t>unacceptable</w:t>
      </w:r>
      <w:r w:rsidRPr="00576536">
        <w:rPr>
          <w:spacing w:val="43"/>
          <w:szCs w:val="24"/>
        </w:rPr>
        <w:t xml:space="preserve"> </w:t>
      </w:r>
      <w:r w:rsidRPr="00576536">
        <w:rPr>
          <w:spacing w:val="-1"/>
          <w:szCs w:val="24"/>
        </w:rPr>
        <w:t>hazards</w:t>
      </w:r>
      <w:r w:rsidRPr="00576536">
        <w:rPr>
          <w:szCs w:val="24"/>
        </w:rPr>
        <w:t xml:space="preserve"> or </w:t>
      </w:r>
      <w:r w:rsidRPr="00576536">
        <w:rPr>
          <w:spacing w:val="-1"/>
          <w:szCs w:val="24"/>
        </w:rPr>
        <w:t>otherwise</w:t>
      </w:r>
      <w:r w:rsidRPr="00576536">
        <w:rPr>
          <w:szCs w:val="24"/>
        </w:rPr>
        <w:t xml:space="preserve"> fails to comply</w:t>
      </w:r>
      <w:r w:rsidRPr="00576536">
        <w:rPr>
          <w:spacing w:val="-3"/>
          <w:szCs w:val="24"/>
        </w:rPr>
        <w:t xml:space="preserve"> </w:t>
      </w:r>
      <w:r w:rsidRPr="00576536">
        <w:rPr>
          <w:spacing w:val="-1"/>
          <w:szCs w:val="24"/>
        </w:rPr>
        <w:t>with</w:t>
      </w:r>
      <w:r w:rsidRPr="00576536">
        <w:rPr>
          <w:szCs w:val="24"/>
        </w:rPr>
        <w:t xml:space="preserve"> USAID </w:t>
      </w:r>
      <w:r w:rsidRPr="00576536">
        <w:rPr>
          <w:spacing w:val="-1"/>
          <w:szCs w:val="24"/>
        </w:rPr>
        <w:t>procedures.</w:t>
      </w:r>
      <w:r w:rsidRPr="00576536">
        <w:rPr>
          <w:spacing w:val="65"/>
          <w:szCs w:val="24"/>
        </w:rPr>
        <w:t xml:space="preserve"> </w:t>
      </w:r>
      <w:r w:rsidRPr="00576536">
        <w:rPr>
          <w:spacing w:val="-1"/>
          <w:szCs w:val="24"/>
        </w:rPr>
        <w:t>Informed</w:t>
      </w:r>
      <w:r w:rsidRPr="00576536">
        <w:rPr>
          <w:spacing w:val="-2"/>
          <w:szCs w:val="24"/>
        </w:rPr>
        <w:t xml:space="preserve"> </w:t>
      </w:r>
      <w:r w:rsidRPr="00576536">
        <w:rPr>
          <w:spacing w:val="-1"/>
          <w:szCs w:val="24"/>
        </w:rPr>
        <w:t>consent</w:t>
      </w:r>
      <w:r w:rsidRPr="00576536">
        <w:rPr>
          <w:spacing w:val="59"/>
          <w:szCs w:val="24"/>
        </w:rPr>
        <w:t xml:space="preserve"> </w:t>
      </w:r>
      <w:r w:rsidRPr="00576536">
        <w:rPr>
          <w:spacing w:val="-1"/>
          <w:szCs w:val="24"/>
        </w:rPr>
        <w:t>documents</w:t>
      </w:r>
      <w:r w:rsidRPr="00576536">
        <w:rPr>
          <w:spacing w:val="-2"/>
          <w:szCs w:val="24"/>
        </w:rPr>
        <w:t xml:space="preserve"> </w:t>
      </w:r>
      <w:r w:rsidRPr="00576536">
        <w:rPr>
          <w:szCs w:val="24"/>
        </w:rPr>
        <w:t>must</w:t>
      </w:r>
      <w:r w:rsidRPr="00576536">
        <w:rPr>
          <w:spacing w:val="-2"/>
          <w:szCs w:val="24"/>
        </w:rPr>
        <w:t xml:space="preserve"> </w:t>
      </w:r>
      <w:r w:rsidRPr="00576536">
        <w:rPr>
          <w:szCs w:val="24"/>
        </w:rPr>
        <w:t xml:space="preserve">include </w:t>
      </w:r>
      <w:r w:rsidRPr="00576536">
        <w:rPr>
          <w:spacing w:val="-1"/>
          <w:szCs w:val="24"/>
        </w:rPr>
        <w:t>the</w:t>
      </w:r>
      <w:r w:rsidRPr="00576536">
        <w:rPr>
          <w:spacing w:val="-2"/>
          <w:szCs w:val="24"/>
        </w:rPr>
        <w:t xml:space="preserve"> </w:t>
      </w:r>
      <w:r w:rsidRPr="00576536">
        <w:rPr>
          <w:spacing w:val="-1"/>
          <w:szCs w:val="24"/>
        </w:rPr>
        <w:t>following statement:</w:t>
      </w:r>
    </w:p>
    <w:p w14:paraId="7A465021" w14:textId="77777777" w:rsidR="00576536" w:rsidRPr="00576536" w:rsidRDefault="00576536" w:rsidP="00576536">
      <w:pPr>
        <w:rPr>
          <w:rFonts w:eastAsia="Arial"/>
        </w:rPr>
      </w:pPr>
    </w:p>
    <w:p w14:paraId="767CFEAA" w14:textId="77777777" w:rsidR="00576536" w:rsidRPr="00576536" w:rsidRDefault="00576536" w:rsidP="00576536">
      <w:pPr>
        <w:pStyle w:val="BodyText"/>
        <w:ind w:left="1540" w:right="1335"/>
        <w:jc w:val="both"/>
        <w:rPr>
          <w:szCs w:val="24"/>
        </w:rPr>
      </w:pPr>
      <w:r w:rsidRPr="00576536">
        <w:rPr>
          <w:szCs w:val="24"/>
        </w:rPr>
        <w:t xml:space="preserve">“Subject’s </w:t>
      </w:r>
      <w:r w:rsidRPr="00576536">
        <w:rPr>
          <w:spacing w:val="-1"/>
          <w:szCs w:val="24"/>
        </w:rPr>
        <w:t>research</w:t>
      </w:r>
      <w:r w:rsidRPr="00576536">
        <w:rPr>
          <w:szCs w:val="24"/>
        </w:rPr>
        <w:t xml:space="preserve"> </w:t>
      </w:r>
      <w:r w:rsidRPr="00576536">
        <w:rPr>
          <w:spacing w:val="-1"/>
          <w:szCs w:val="24"/>
        </w:rPr>
        <w:t>records</w:t>
      </w:r>
      <w:r w:rsidRPr="00576536">
        <w:rPr>
          <w:szCs w:val="24"/>
        </w:rPr>
        <w:t xml:space="preserve"> </w:t>
      </w:r>
      <w:r w:rsidRPr="00576536">
        <w:rPr>
          <w:spacing w:val="-1"/>
          <w:szCs w:val="24"/>
        </w:rPr>
        <w:t>may</w:t>
      </w:r>
      <w:r w:rsidRPr="00576536">
        <w:rPr>
          <w:spacing w:val="-3"/>
          <w:szCs w:val="24"/>
        </w:rPr>
        <w:t xml:space="preserve"> </w:t>
      </w:r>
      <w:r w:rsidRPr="00576536">
        <w:rPr>
          <w:szCs w:val="24"/>
        </w:rPr>
        <w:t xml:space="preserve">be </w:t>
      </w:r>
      <w:r w:rsidRPr="00576536">
        <w:rPr>
          <w:spacing w:val="-1"/>
          <w:szCs w:val="24"/>
        </w:rPr>
        <w:t>independently</w:t>
      </w:r>
      <w:r w:rsidRPr="00576536">
        <w:rPr>
          <w:spacing w:val="-3"/>
          <w:szCs w:val="24"/>
        </w:rPr>
        <w:t xml:space="preserve"> </w:t>
      </w:r>
      <w:r w:rsidRPr="00576536">
        <w:rPr>
          <w:spacing w:val="-1"/>
          <w:szCs w:val="24"/>
        </w:rPr>
        <w:t>reviewed</w:t>
      </w:r>
      <w:r w:rsidRPr="00576536">
        <w:rPr>
          <w:szCs w:val="24"/>
        </w:rPr>
        <w:t xml:space="preserve"> by</w:t>
      </w:r>
      <w:r w:rsidRPr="00576536">
        <w:rPr>
          <w:spacing w:val="53"/>
          <w:szCs w:val="24"/>
        </w:rPr>
        <w:t xml:space="preserve"> </w:t>
      </w:r>
      <w:r w:rsidRPr="00576536">
        <w:rPr>
          <w:szCs w:val="24"/>
        </w:rPr>
        <w:t xml:space="preserve">USAID </w:t>
      </w:r>
      <w:r w:rsidRPr="00576536">
        <w:rPr>
          <w:spacing w:val="-1"/>
          <w:szCs w:val="24"/>
        </w:rPr>
        <w:t>staff</w:t>
      </w:r>
      <w:r w:rsidRPr="00576536">
        <w:rPr>
          <w:szCs w:val="24"/>
        </w:rPr>
        <w:t xml:space="preserve"> </w:t>
      </w:r>
      <w:r w:rsidRPr="00576536">
        <w:rPr>
          <w:spacing w:val="-1"/>
          <w:szCs w:val="24"/>
        </w:rPr>
        <w:t>and</w:t>
      </w:r>
      <w:r w:rsidRPr="00576536">
        <w:rPr>
          <w:szCs w:val="24"/>
        </w:rPr>
        <w:t xml:space="preserve"> </w:t>
      </w:r>
      <w:r w:rsidRPr="00576536">
        <w:rPr>
          <w:spacing w:val="-1"/>
          <w:szCs w:val="24"/>
        </w:rPr>
        <w:t>consultants</w:t>
      </w:r>
      <w:r w:rsidRPr="00576536">
        <w:rPr>
          <w:szCs w:val="24"/>
        </w:rPr>
        <w:t xml:space="preserve"> </w:t>
      </w:r>
      <w:r w:rsidRPr="00576536">
        <w:rPr>
          <w:spacing w:val="-1"/>
          <w:szCs w:val="24"/>
        </w:rPr>
        <w:t>to</w:t>
      </w:r>
      <w:r w:rsidRPr="00576536">
        <w:rPr>
          <w:szCs w:val="24"/>
        </w:rPr>
        <w:t xml:space="preserve"> </w:t>
      </w:r>
      <w:r w:rsidRPr="00576536">
        <w:rPr>
          <w:spacing w:val="-1"/>
          <w:szCs w:val="24"/>
        </w:rPr>
        <w:t>ensure</w:t>
      </w:r>
      <w:r w:rsidRPr="00576536">
        <w:rPr>
          <w:szCs w:val="24"/>
        </w:rPr>
        <w:t xml:space="preserve"> </w:t>
      </w:r>
      <w:r w:rsidRPr="00576536">
        <w:rPr>
          <w:spacing w:val="-1"/>
          <w:szCs w:val="24"/>
        </w:rPr>
        <w:t>compliance</w:t>
      </w:r>
      <w:r w:rsidRPr="00576536">
        <w:rPr>
          <w:szCs w:val="24"/>
        </w:rPr>
        <w:t xml:space="preserve"> </w:t>
      </w:r>
      <w:r w:rsidRPr="00576536">
        <w:rPr>
          <w:spacing w:val="-1"/>
          <w:szCs w:val="24"/>
        </w:rPr>
        <w:t>with</w:t>
      </w:r>
      <w:r w:rsidRPr="00576536">
        <w:rPr>
          <w:szCs w:val="24"/>
        </w:rPr>
        <w:t xml:space="preserve"> USAID</w:t>
      </w:r>
      <w:r w:rsidRPr="00576536">
        <w:rPr>
          <w:spacing w:val="51"/>
          <w:szCs w:val="24"/>
        </w:rPr>
        <w:t xml:space="preserve"> </w:t>
      </w:r>
      <w:r w:rsidRPr="00576536">
        <w:rPr>
          <w:spacing w:val="-1"/>
          <w:szCs w:val="24"/>
        </w:rPr>
        <w:t>requirements</w:t>
      </w:r>
      <w:r w:rsidRPr="00576536">
        <w:rPr>
          <w:spacing w:val="-4"/>
          <w:szCs w:val="24"/>
        </w:rPr>
        <w:t xml:space="preserve"> </w:t>
      </w:r>
      <w:r w:rsidRPr="00576536">
        <w:rPr>
          <w:szCs w:val="24"/>
        </w:rPr>
        <w:t xml:space="preserve">for </w:t>
      </w:r>
      <w:r w:rsidRPr="00576536">
        <w:rPr>
          <w:spacing w:val="-1"/>
          <w:szCs w:val="24"/>
        </w:rPr>
        <w:t>protection</w:t>
      </w:r>
      <w:r w:rsidRPr="00576536">
        <w:rPr>
          <w:spacing w:val="1"/>
          <w:szCs w:val="24"/>
        </w:rPr>
        <w:t xml:space="preserve"> </w:t>
      </w:r>
      <w:r w:rsidRPr="00576536">
        <w:rPr>
          <w:spacing w:val="-1"/>
          <w:szCs w:val="24"/>
        </w:rPr>
        <w:t>of</w:t>
      </w:r>
      <w:r w:rsidRPr="00576536">
        <w:rPr>
          <w:szCs w:val="24"/>
        </w:rPr>
        <w:t xml:space="preserve"> </w:t>
      </w:r>
      <w:r w:rsidRPr="00576536">
        <w:rPr>
          <w:spacing w:val="-1"/>
          <w:szCs w:val="24"/>
        </w:rPr>
        <w:t>human</w:t>
      </w:r>
      <w:r w:rsidRPr="00576536">
        <w:rPr>
          <w:szCs w:val="24"/>
        </w:rPr>
        <w:t xml:space="preserve"> </w:t>
      </w:r>
      <w:r w:rsidRPr="00576536">
        <w:rPr>
          <w:spacing w:val="-1"/>
          <w:szCs w:val="24"/>
        </w:rPr>
        <w:t>research</w:t>
      </w:r>
      <w:r w:rsidRPr="00576536">
        <w:rPr>
          <w:szCs w:val="24"/>
        </w:rPr>
        <w:t xml:space="preserve"> </w:t>
      </w:r>
      <w:r w:rsidRPr="00576536">
        <w:rPr>
          <w:spacing w:val="-1"/>
          <w:szCs w:val="24"/>
        </w:rPr>
        <w:t>subjects.”</w:t>
      </w:r>
    </w:p>
    <w:p w14:paraId="3442C98D" w14:textId="77777777" w:rsidR="00576536" w:rsidRPr="00576536" w:rsidRDefault="00576536" w:rsidP="00576536">
      <w:pPr>
        <w:rPr>
          <w:rFonts w:eastAsia="Arial"/>
        </w:rPr>
      </w:pPr>
    </w:p>
    <w:p w14:paraId="013B0190" w14:textId="77777777" w:rsidR="00576536" w:rsidRPr="00576536" w:rsidRDefault="00576536" w:rsidP="00576536">
      <w:pPr>
        <w:pStyle w:val="BodyText"/>
        <w:ind w:left="379" w:right="379"/>
        <w:jc w:val="center"/>
        <w:rPr>
          <w:szCs w:val="24"/>
        </w:rPr>
      </w:pPr>
      <w:r w:rsidRPr="00576536">
        <w:rPr>
          <w:szCs w:val="24"/>
        </w:rPr>
        <w:t>[END</w:t>
      </w:r>
      <w:r w:rsidRPr="00576536">
        <w:rPr>
          <w:spacing w:val="-1"/>
          <w:szCs w:val="24"/>
        </w:rPr>
        <w:t xml:space="preserve"> </w:t>
      </w:r>
      <w:r w:rsidRPr="00576536">
        <w:rPr>
          <w:szCs w:val="24"/>
        </w:rPr>
        <w:t xml:space="preserve">OF </w:t>
      </w:r>
      <w:r w:rsidRPr="00576536">
        <w:rPr>
          <w:spacing w:val="-1"/>
          <w:szCs w:val="24"/>
        </w:rPr>
        <w:t>PROVISION]</w:t>
      </w:r>
    </w:p>
    <w:p w14:paraId="4FB7B4E6" w14:textId="77777777" w:rsidR="00576536" w:rsidRPr="00AF6CAA" w:rsidRDefault="00576536" w:rsidP="00576536">
      <w:pPr>
        <w:rPr>
          <w:rFonts w:eastAsia="Arial"/>
        </w:rPr>
      </w:pPr>
    </w:p>
    <w:sectPr w:rsidR="00576536" w:rsidRPr="00AF6CAA" w:rsidSect="00275987">
      <w:headerReference w:type="default" r:id="rId36"/>
      <w:footerReference w:type="default" r:id="rId37"/>
      <w:headerReference w:type="first" r:id="rId38"/>
      <w:type w:val="continuous"/>
      <w:pgSz w:w="12240" w:h="15840"/>
      <w:pgMar w:top="980" w:right="1340" w:bottom="1380" w:left="1340" w:header="746" w:footer="118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82063" w14:textId="77777777" w:rsidR="000C43DE" w:rsidRDefault="000C43DE">
      <w:r>
        <w:separator/>
      </w:r>
    </w:p>
  </w:endnote>
  <w:endnote w:type="continuationSeparator" w:id="0">
    <w:p w14:paraId="6C382E92" w14:textId="77777777" w:rsidR="000C43DE" w:rsidRDefault="000C43DE">
      <w:r>
        <w:continuationSeparator/>
      </w:r>
    </w:p>
  </w:endnote>
  <w:endnote w:type="continuationNotice" w:id="1">
    <w:p w14:paraId="7A0B8DD3" w14:textId="77777777" w:rsidR="000C43DE" w:rsidRDefault="000C4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C3EC7" w14:textId="77777777" w:rsidR="000C43DE" w:rsidRPr="00D1469F" w:rsidRDefault="000C43DE" w:rsidP="00D1469F">
    <w:pPr>
      <w:pStyle w:val="Footer"/>
      <w:jc w:val="center"/>
      <w:rPr>
        <w:rFonts w:ascii="Arial" w:hAnsi="Arial" w:cs="Arial"/>
        <w:sz w:val="18"/>
        <w:szCs w:val="18"/>
      </w:rPr>
    </w:pPr>
    <w:r w:rsidRPr="00D1469F">
      <w:rPr>
        <w:rFonts w:ascii="Arial" w:hAnsi="Arial" w:cs="Arial"/>
        <w:sz w:val="18"/>
        <w:szCs w:val="18"/>
      </w:rPr>
      <w:t xml:space="preserve">Page </w:t>
    </w:r>
    <w:r w:rsidRPr="00D1469F">
      <w:rPr>
        <w:rFonts w:ascii="Arial" w:hAnsi="Arial" w:cs="Arial"/>
        <w:sz w:val="18"/>
        <w:szCs w:val="18"/>
      </w:rPr>
      <w:fldChar w:fldCharType="begin"/>
    </w:r>
    <w:r w:rsidRPr="00D1469F">
      <w:rPr>
        <w:rFonts w:ascii="Arial" w:hAnsi="Arial" w:cs="Arial"/>
        <w:sz w:val="18"/>
        <w:szCs w:val="18"/>
      </w:rPr>
      <w:instrText xml:space="preserve"> PAGE </w:instrText>
    </w:r>
    <w:r w:rsidRPr="00D1469F">
      <w:rPr>
        <w:rFonts w:ascii="Arial" w:hAnsi="Arial" w:cs="Arial"/>
        <w:sz w:val="18"/>
        <w:szCs w:val="18"/>
      </w:rPr>
      <w:fldChar w:fldCharType="separate"/>
    </w:r>
    <w:r w:rsidR="007071D2">
      <w:rPr>
        <w:rFonts w:ascii="Arial" w:hAnsi="Arial" w:cs="Arial"/>
        <w:noProof/>
        <w:sz w:val="18"/>
        <w:szCs w:val="18"/>
      </w:rPr>
      <w:t>11</w:t>
    </w:r>
    <w:r w:rsidRPr="00D1469F">
      <w:rPr>
        <w:rFonts w:ascii="Arial" w:hAnsi="Arial" w:cs="Arial"/>
        <w:sz w:val="18"/>
        <w:szCs w:val="18"/>
      </w:rPr>
      <w:fldChar w:fldCharType="end"/>
    </w:r>
    <w:r w:rsidRPr="00D1469F">
      <w:rPr>
        <w:rFonts w:ascii="Arial" w:hAnsi="Arial" w:cs="Arial"/>
        <w:sz w:val="18"/>
        <w:szCs w:val="18"/>
      </w:rPr>
      <w:t xml:space="preserve"> of </w:t>
    </w:r>
    <w:r w:rsidRPr="00D1469F">
      <w:rPr>
        <w:rFonts w:ascii="Arial" w:hAnsi="Arial" w:cs="Arial"/>
        <w:sz w:val="18"/>
        <w:szCs w:val="18"/>
      </w:rPr>
      <w:fldChar w:fldCharType="begin"/>
    </w:r>
    <w:r w:rsidRPr="00D1469F">
      <w:rPr>
        <w:rFonts w:ascii="Arial" w:hAnsi="Arial" w:cs="Arial"/>
        <w:sz w:val="18"/>
        <w:szCs w:val="18"/>
      </w:rPr>
      <w:instrText xml:space="preserve"> NUMPAGES </w:instrText>
    </w:r>
    <w:r w:rsidRPr="00D1469F">
      <w:rPr>
        <w:rFonts w:ascii="Arial" w:hAnsi="Arial" w:cs="Arial"/>
        <w:sz w:val="18"/>
        <w:szCs w:val="18"/>
      </w:rPr>
      <w:fldChar w:fldCharType="separate"/>
    </w:r>
    <w:r w:rsidR="007071D2">
      <w:rPr>
        <w:rFonts w:ascii="Arial" w:hAnsi="Arial" w:cs="Arial"/>
        <w:noProof/>
        <w:sz w:val="18"/>
        <w:szCs w:val="18"/>
      </w:rPr>
      <w:t>44</w:t>
    </w:r>
    <w:r w:rsidRPr="00D1469F">
      <w:rPr>
        <w:rFonts w:ascii="Arial" w:hAnsi="Arial" w:cs="Arial"/>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5F928" w14:textId="77777777" w:rsidR="000C43DE" w:rsidRDefault="000C43DE">
      <w:r>
        <w:rPr>
          <w:noProof/>
        </w:rPr>
        <w:drawing>
          <wp:inline distT="0" distB="0" distL="0" distR="0" wp14:anchorId="0F745CF5" wp14:editId="7E1EEC48">
            <wp:extent cx="3621405" cy="1620520"/>
            <wp:effectExtent l="0" t="0" r="10795" b="5080"/>
            <wp:docPr id="1" name="Picture 1" descr="MAS_summit_letterhead_piec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_summit_letterhead_piece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1405" cy="1620520"/>
                    </a:xfrm>
                    <a:prstGeom prst="rect">
                      <a:avLst/>
                    </a:prstGeom>
                    <a:noFill/>
                    <a:ln>
                      <a:noFill/>
                    </a:ln>
                  </pic:spPr>
                </pic:pic>
              </a:graphicData>
            </a:graphic>
          </wp:inline>
        </w:drawing>
      </w:r>
      <w:r>
        <w:separator/>
      </w:r>
    </w:p>
  </w:footnote>
  <w:footnote w:type="continuationSeparator" w:id="0">
    <w:p w14:paraId="673320B4" w14:textId="77777777" w:rsidR="000C43DE" w:rsidRDefault="000C43DE">
      <w:r>
        <w:continuationSeparator/>
      </w:r>
    </w:p>
  </w:footnote>
  <w:footnote w:type="continuationNotice" w:id="1">
    <w:p w14:paraId="1970AD41" w14:textId="77777777" w:rsidR="000C43DE" w:rsidRDefault="000C43D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5E2F7" w14:textId="77777777" w:rsidR="000C43DE" w:rsidRDefault="000C43D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E237C" w14:textId="77777777" w:rsidR="000C43DE" w:rsidRDefault="000C43DE" w:rsidP="00483D79">
    <w:pPr>
      <w:pStyle w:val="Header"/>
      <w:ind w:firstLine="1440"/>
    </w:pPr>
    <w:r>
      <w:rPr>
        <w:noProof/>
        <w:szCs w:val="20"/>
      </w:rPr>
      <mc:AlternateContent>
        <mc:Choice Requires="wpg">
          <w:drawing>
            <wp:anchor distT="0" distB="0" distL="114300" distR="114300" simplePos="0" relativeHeight="251658240" behindDoc="0" locked="0" layoutInCell="1" allowOverlap="1" wp14:anchorId="3D9FB55C" wp14:editId="32FD701A">
              <wp:simplePos x="0" y="0"/>
              <wp:positionH relativeFrom="column">
                <wp:posOffset>-78740</wp:posOffset>
              </wp:positionH>
              <wp:positionV relativeFrom="paragraph">
                <wp:posOffset>0</wp:posOffset>
              </wp:positionV>
              <wp:extent cx="3284855" cy="916940"/>
              <wp:effectExtent l="0" t="0" r="0" b="0"/>
              <wp:wrapNone/>
              <wp:docPr id="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4855" cy="916940"/>
                        <a:chOff x="1028" y="720"/>
                        <a:chExt cx="5173" cy="1444"/>
                      </a:xfrm>
                    </wpg:grpSpPr>
                    <pic:pic xmlns:pic="http://schemas.openxmlformats.org/drawingml/2006/picture">
                      <pic:nvPicPr>
                        <pic:cNvPr id="3" name="Picture 19" descr="letterhead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8" y="720"/>
                          <a:ext cx="5173" cy="1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28"/>
                      <wps:cNvSpPr>
                        <a:spLocks noChangeArrowheads="1"/>
                      </wps:cNvSpPr>
                      <wps:spPr bwMode="auto">
                        <a:xfrm>
                          <a:off x="2421" y="1804"/>
                          <a:ext cx="2880" cy="360"/>
                        </a:xfrm>
                        <a:prstGeom prst="rect">
                          <a:avLst/>
                        </a:prstGeom>
                        <a:solidFill>
                          <a:srgbClr val="FFFFF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6.15pt;margin-top:0;width:258.65pt;height:72.2pt;z-index:251658240" coordorigin="1028,720" coordsize="5173,1444"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alt="letterhead_logo" style="position:absolute;left:1028;top:720;width:5173;height:142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wO&#10;WI3BAAAA2gAAAA8AAABkcnMvZG93bnJldi54bWxEj0FrwkAUhO8F/8PyhN7qJiaIRFcRQUiOTQpe&#10;n9lnEsy+DdnVpP++Wyj0OMzMN8z+OJtevGh0nWUF8SoCQVxb3XGj4Ku6fGxBOI+ssbdMCr7JwfGw&#10;eNtjpu3En/QqfSMChF2GClrvh0xKV7dk0K3sQBy8ux0N+iDHRuoRpwA3vVxH0UYa7DgstDjQuaX6&#10;UT6Ngqu+FsmmijEuim0ZT1Hu01uq1PtyPu1AeJr9f/ivnWsFCfxeCTdAHn4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IwOWI3BAAAA2gAAAA8AAAAAAAAAAAAAAAAAnAIAAGRy&#10;cy9kb3ducmV2LnhtbFBLBQYAAAAABAAEAPcAAACKAwAAAAA=&#10;">
                <v:imagedata r:id="rId2" o:title="letterhead_logo"/>
              </v:shape>
              <v:rect id="Rectangle 28" o:spid="_x0000_s1028" style="position:absolute;left:2421;top:1804;width:28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aXtwwAA&#10;ANoAAAAPAAAAZHJzL2Rvd25yZXYueG1sRI9Ba8JAFITvBf/D8oRepG4sRWzqKiIEqoKgUc+P7GsS&#10;zL5dsluN/vquIPQ4zMw3zHTemUZcqPW1ZQWjYQKCuLC65lLBIc/eJiB8QNbYWCYFN/Iwn/Vepphq&#10;e+UdXfahFBHCPkUFVQguldIXFRn0Q+uIo/djW4MhyraUusVrhJtGvifJWBqsOS5U6GhZUXHe/xoF&#10;n/V9YE9dft8c185tm3W2cnmm1Gu/W3yBCNSF//Cz/a0VfMDjSrwBcvY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aXtwwAAANoAAAAPAAAAAAAAAAAAAAAAAJcCAABkcnMvZG93&#10;bnJldi54bWxQSwUGAAAAAAQABAD1AAAAhwMAAAAA&#10;" stroked="f" strokecolor="#4a7ebb" strokeweight="1.5pt">
                <v:shadow opacity="22938f" mv:blur="38100f" offset="0"/>
                <v:textbox inset=",7.2pt,,7.2pt"/>
              </v:rect>
            </v:group>
          </w:pict>
        </mc:Fallback>
      </mc:AlternateContent>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3251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D6816"/>
    <w:multiLevelType w:val="hybridMultilevel"/>
    <w:tmpl w:val="CA34DD2E"/>
    <w:lvl w:ilvl="0" w:tplc="D5B63248">
      <w:start w:val="1"/>
      <w:numFmt w:val="lowerLetter"/>
      <w:lvlText w:val="%1."/>
      <w:lvlJc w:val="left"/>
      <w:pPr>
        <w:ind w:left="820" w:hanging="720"/>
        <w:jc w:val="left"/>
      </w:pPr>
      <w:rPr>
        <w:rFonts w:ascii="Arial" w:eastAsia="Arial" w:hAnsi="Arial" w:hint="default"/>
        <w:sz w:val="24"/>
        <w:szCs w:val="24"/>
      </w:rPr>
    </w:lvl>
    <w:lvl w:ilvl="1" w:tplc="838AD8A4">
      <w:start w:val="1"/>
      <w:numFmt w:val="decimal"/>
      <w:lvlText w:val="(%2)"/>
      <w:lvlJc w:val="left"/>
      <w:pPr>
        <w:ind w:left="820" w:hanging="360"/>
        <w:jc w:val="left"/>
      </w:pPr>
      <w:rPr>
        <w:rFonts w:ascii="Arial" w:eastAsia="Arial" w:hAnsi="Arial" w:hint="default"/>
        <w:i/>
        <w:sz w:val="24"/>
        <w:szCs w:val="24"/>
      </w:rPr>
    </w:lvl>
    <w:lvl w:ilvl="2" w:tplc="BB6E00E2">
      <w:start w:val="1"/>
      <w:numFmt w:val="bullet"/>
      <w:lvlText w:val="•"/>
      <w:lvlJc w:val="left"/>
      <w:pPr>
        <w:ind w:left="2568" w:hanging="360"/>
      </w:pPr>
      <w:rPr>
        <w:rFonts w:hint="default"/>
      </w:rPr>
    </w:lvl>
    <w:lvl w:ilvl="3" w:tplc="17C89914">
      <w:start w:val="1"/>
      <w:numFmt w:val="bullet"/>
      <w:lvlText w:val="•"/>
      <w:lvlJc w:val="left"/>
      <w:pPr>
        <w:ind w:left="3442" w:hanging="360"/>
      </w:pPr>
      <w:rPr>
        <w:rFonts w:hint="default"/>
      </w:rPr>
    </w:lvl>
    <w:lvl w:ilvl="4" w:tplc="34CCC60A">
      <w:start w:val="1"/>
      <w:numFmt w:val="bullet"/>
      <w:lvlText w:val="•"/>
      <w:lvlJc w:val="left"/>
      <w:pPr>
        <w:ind w:left="4316" w:hanging="360"/>
      </w:pPr>
      <w:rPr>
        <w:rFonts w:hint="default"/>
      </w:rPr>
    </w:lvl>
    <w:lvl w:ilvl="5" w:tplc="15A606CA">
      <w:start w:val="1"/>
      <w:numFmt w:val="bullet"/>
      <w:lvlText w:val="•"/>
      <w:lvlJc w:val="left"/>
      <w:pPr>
        <w:ind w:left="5190" w:hanging="360"/>
      </w:pPr>
      <w:rPr>
        <w:rFonts w:hint="default"/>
      </w:rPr>
    </w:lvl>
    <w:lvl w:ilvl="6" w:tplc="C38426AA">
      <w:start w:val="1"/>
      <w:numFmt w:val="bullet"/>
      <w:lvlText w:val="•"/>
      <w:lvlJc w:val="left"/>
      <w:pPr>
        <w:ind w:left="6064" w:hanging="360"/>
      </w:pPr>
      <w:rPr>
        <w:rFonts w:hint="default"/>
      </w:rPr>
    </w:lvl>
    <w:lvl w:ilvl="7" w:tplc="B8343362">
      <w:start w:val="1"/>
      <w:numFmt w:val="bullet"/>
      <w:lvlText w:val="•"/>
      <w:lvlJc w:val="left"/>
      <w:pPr>
        <w:ind w:left="6938" w:hanging="360"/>
      </w:pPr>
      <w:rPr>
        <w:rFonts w:hint="default"/>
      </w:rPr>
    </w:lvl>
    <w:lvl w:ilvl="8" w:tplc="9A74E5BE">
      <w:start w:val="1"/>
      <w:numFmt w:val="bullet"/>
      <w:lvlText w:val="•"/>
      <w:lvlJc w:val="left"/>
      <w:pPr>
        <w:ind w:left="7812" w:hanging="360"/>
      </w:pPr>
      <w:rPr>
        <w:rFonts w:hint="default"/>
      </w:rPr>
    </w:lvl>
  </w:abstractNum>
  <w:abstractNum w:abstractNumId="2">
    <w:nsid w:val="05C220D7"/>
    <w:multiLevelType w:val="hybridMultilevel"/>
    <w:tmpl w:val="34388F20"/>
    <w:lvl w:ilvl="0" w:tplc="2D4AD346">
      <w:start w:val="1"/>
      <w:numFmt w:val="lowerLetter"/>
      <w:lvlText w:val="%1."/>
      <w:lvlJc w:val="left"/>
      <w:pPr>
        <w:ind w:left="820" w:hanging="720"/>
        <w:jc w:val="left"/>
      </w:pPr>
      <w:rPr>
        <w:rFonts w:ascii="Arial" w:eastAsia="Arial" w:hAnsi="Arial" w:hint="default"/>
        <w:sz w:val="24"/>
        <w:szCs w:val="24"/>
      </w:rPr>
    </w:lvl>
    <w:lvl w:ilvl="1" w:tplc="BB6A47F0">
      <w:start w:val="1"/>
      <w:numFmt w:val="decimal"/>
      <w:lvlText w:val="(%2)"/>
      <w:lvlJc w:val="left"/>
      <w:pPr>
        <w:ind w:left="1540" w:hanging="720"/>
        <w:jc w:val="left"/>
      </w:pPr>
      <w:rPr>
        <w:rFonts w:ascii="Arial" w:eastAsia="Arial" w:hAnsi="Arial" w:hint="default"/>
        <w:sz w:val="24"/>
        <w:szCs w:val="24"/>
      </w:rPr>
    </w:lvl>
    <w:lvl w:ilvl="2" w:tplc="2FBED6D4">
      <w:start w:val="1"/>
      <w:numFmt w:val="bullet"/>
      <w:lvlText w:val="•"/>
      <w:lvlJc w:val="left"/>
      <w:pPr>
        <w:ind w:left="2431" w:hanging="720"/>
      </w:pPr>
      <w:rPr>
        <w:rFonts w:hint="default"/>
      </w:rPr>
    </w:lvl>
    <w:lvl w:ilvl="3" w:tplc="2514E378">
      <w:start w:val="1"/>
      <w:numFmt w:val="bullet"/>
      <w:lvlText w:val="•"/>
      <w:lvlJc w:val="left"/>
      <w:pPr>
        <w:ind w:left="3322" w:hanging="720"/>
      </w:pPr>
      <w:rPr>
        <w:rFonts w:hint="default"/>
      </w:rPr>
    </w:lvl>
    <w:lvl w:ilvl="4" w:tplc="35706158">
      <w:start w:val="1"/>
      <w:numFmt w:val="bullet"/>
      <w:lvlText w:val="•"/>
      <w:lvlJc w:val="left"/>
      <w:pPr>
        <w:ind w:left="4213" w:hanging="720"/>
      </w:pPr>
      <w:rPr>
        <w:rFonts w:hint="default"/>
      </w:rPr>
    </w:lvl>
    <w:lvl w:ilvl="5" w:tplc="D7128D32">
      <w:start w:val="1"/>
      <w:numFmt w:val="bullet"/>
      <w:lvlText w:val="•"/>
      <w:lvlJc w:val="left"/>
      <w:pPr>
        <w:ind w:left="5104" w:hanging="720"/>
      </w:pPr>
      <w:rPr>
        <w:rFonts w:hint="default"/>
      </w:rPr>
    </w:lvl>
    <w:lvl w:ilvl="6" w:tplc="5A18BF60">
      <w:start w:val="1"/>
      <w:numFmt w:val="bullet"/>
      <w:lvlText w:val="•"/>
      <w:lvlJc w:val="left"/>
      <w:pPr>
        <w:ind w:left="5995" w:hanging="720"/>
      </w:pPr>
      <w:rPr>
        <w:rFonts w:hint="default"/>
      </w:rPr>
    </w:lvl>
    <w:lvl w:ilvl="7" w:tplc="3C7CBCE6">
      <w:start w:val="1"/>
      <w:numFmt w:val="bullet"/>
      <w:lvlText w:val="•"/>
      <w:lvlJc w:val="left"/>
      <w:pPr>
        <w:ind w:left="6886" w:hanging="720"/>
      </w:pPr>
      <w:rPr>
        <w:rFonts w:hint="default"/>
      </w:rPr>
    </w:lvl>
    <w:lvl w:ilvl="8" w:tplc="7DA0D382">
      <w:start w:val="1"/>
      <w:numFmt w:val="bullet"/>
      <w:lvlText w:val="•"/>
      <w:lvlJc w:val="left"/>
      <w:pPr>
        <w:ind w:left="7777" w:hanging="720"/>
      </w:pPr>
      <w:rPr>
        <w:rFonts w:hint="default"/>
      </w:rPr>
    </w:lvl>
  </w:abstractNum>
  <w:abstractNum w:abstractNumId="3">
    <w:nsid w:val="0CA2465D"/>
    <w:multiLevelType w:val="hybridMultilevel"/>
    <w:tmpl w:val="5A865F56"/>
    <w:lvl w:ilvl="0" w:tplc="48F67D46">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
    <w:nsid w:val="0E7961B6"/>
    <w:multiLevelType w:val="hybridMultilevel"/>
    <w:tmpl w:val="AE84B278"/>
    <w:lvl w:ilvl="0" w:tplc="397A8D66">
      <w:start w:val="1"/>
      <w:numFmt w:val="lowerLetter"/>
      <w:lvlText w:val="%1."/>
      <w:lvlJc w:val="left"/>
      <w:pPr>
        <w:ind w:left="820" w:hanging="720"/>
        <w:jc w:val="right"/>
      </w:pPr>
      <w:rPr>
        <w:rFonts w:ascii="Arial" w:eastAsia="Arial" w:hAnsi="Arial" w:hint="default"/>
        <w:sz w:val="24"/>
        <w:szCs w:val="24"/>
      </w:rPr>
    </w:lvl>
    <w:lvl w:ilvl="1" w:tplc="20F2510E">
      <w:start w:val="1"/>
      <w:numFmt w:val="bullet"/>
      <w:lvlText w:val="•"/>
      <w:lvlJc w:val="left"/>
      <w:pPr>
        <w:ind w:left="1694" w:hanging="720"/>
      </w:pPr>
      <w:rPr>
        <w:rFonts w:hint="default"/>
      </w:rPr>
    </w:lvl>
    <w:lvl w:ilvl="2" w:tplc="06F2E4EE">
      <w:start w:val="1"/>
      <w:numFmt w:val="bullet"/>
      <w:lvlText w:val="•"/>
      <w:lvlJc w:val="left"/>
      <w:pPr>
        <w:ind w:left="2568" w:hanging="720"/>
      </w:pPr>
      <w:rPr>
        <w:rFonts w:hint="default"/>
      </w:rPr>
    </w:lvl>
    <w:lvl w:ilvl="3" w:tplc="19B244A8">
      <w:start w:val="1"/>
      <w:numFmt w:val="bullet"/>
      <w:lvlText w:val="•"/>
      <w:lvlJc w:val="left"/>
      <w:pPr>
        <w:ind w:left="3442" w:hanging="720"/>
      </w:pPr>
      <w:rPr>
        <w:rFonts w:hint="default"/>
      </w:rPr>
    </w:lvl>
    <w:lvl w:ilvl="4" w:tplc="50927998">
      <w:start w:val="1"/>
      <w:numFmt w:val="bullet"/>
      <w:lvlText w:val="•"/>
      <w:lvlJc w:val="left"/>
      <w:pPr>
        <w:ind w:left="4316" w:hanging="720"/>
      </w:pPr>
      <w:rPr>
        <w:rFonts w:hint="default"/>
      </w:rPr>
    </w:lvl>
    <w:lvl w:ilvl="5" w:tplc="34B6970C">
      <w:start w:val="1"/>
      <w:numFmt w:val="bullet"/>
      <w:lvlText w:val="•"/>
      <w:lvlJc w:val="left"/>
      <w:pPr>
        <w:ind w:left="5190" w:hanging="720"/>
      </w:pPr>
      <w:rPr>
        <w:rFonts w:hint="default"/>
      </w:rPr>
    </w:lvl>
    <w:lvl w:ilvl="6" w:tplc="3D100C0A">
      <w:start w:val="1"/>
      <w:numFmt w:val="bullet"/>
      <w:lvlText w:val="•"/>
      <w:lvlJc w:val="left"/>
      <w:pPr>
        <w:ind w:left="6064" w:hanging="720"/>
      </w:pPr>
      <w:rPr>
        <w:rFonts w:hint="default"/>
      </w:rPr>
    </w:lvl>
    <w:lvl w:ilvl="7" w:tplc="1BF4A2E6">
      <w:start w:val="1"/>
      <w:numFmt w:val="bullet"/>
      <w:lvlText w:val="•"/>
      <w:lvlJc w:val="left"/>
      <w:pPr>
        <w:ind w:left="6938" w:hanging="720"/>
      </w:pPr>
      <w:rPr>
        <w:rFonts w:hint="default"/>
      </w:rPr>
    </w:lvl>
    <w:lvl w:ilvl="8" w:tplc="01A2F068">
      <w:start w:val="1"/>
      <w:numFmt w:val="bullet"/>
      <w:lvlText w:val="•"/>
      <w:lvlJc w:val="left"/>
      <w:pPr>
        <w:ind w:left="7812" w:hanging="720"/>
      </w:pPr>
      <w:rPr>
        <w:rFonts w:hint="default"/>
      </w:rPr>
    </w:lvl>
  </w:abstractNum>
  <w:abstractNum w:abstractNumId="5">
    <w:nsid w:val="0ED93EFE"/>
    <w:multiLevelType w:val="hybridMultilevel"/>
    <w:tmpl w:val="1E7A7886"/>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6">
    <w:nsid w:val="0FFA24F3"/>
    <w:multiLevelType w:val="hybridMultilevel"/>
    <w:tmpl w:val="738A03D2"/>
    <w:lvl w:ilvl="0" w:tplc="D6F2C0B8">
      <w:start w:val="1"/>
      <w:numFmt w:val="lowerLetter"/>
      <w:lvlText w:val="%1."/>
      <w:lvlJc w:val="left"/>
      <w:pPr>
        <w:ind w:left="820" w:hanging="720"/>
        <w:jc w:val="left"/>
      </w:pPr>
      <w:rPr>
        <w:rFonts w:ascii="Arial" w:eastAsia="Arial" w:hAnsi="Arial" w:hint="default"/>
        <w:sz w:val="24"/>
        <w:szCs w:val="24"/>
      </w:rPr>
    </w:lvl>
    <w:lvl w:ilvl="1" w:tplc="D3D4E942">
      <w:start w:val="1"/>
      <w:numFmt w:val="decimal"/>
      <w:lvlText w:val="(%2)"/>
      <w:lvlJc w:val="left"/>
      <w:pPr>
        <w:ind w:left="1540" w:hanging="720"/>
        <w:jc w:val="left"/>
      </w:pPr>
      <w:rPr>
        <w:rFonts w:ascii="Arial" w:eastAsia="Arial" w:hAnsi="Arial" w:hint="default"/>
        <w:sz w:val="24"/>
        <w:szCs w:val="24"/>
      </w:rPr>
    </w:lvl>
    <w:lvl w:ilvl="2" w:tplc="26701974">
      <w:start w:val="1"/>
      <w:numFmt w:val="bullet"/>
      <w:lvlText w:val="•"/>
      <w:lvlJc w:val="left"/>
      <w:pPr>
        <w:ind w:left="2433" w:hanging="720"/>
      </w:pPr>
      <w:rPr>
        <w:rFonts w:hint="default"/>
      </w:rPr>
    </w:lvl>
    <w:lvl w:ilvl="3" w:tplc="E482F2D6">
      <w:start w:val="1"/>
      <w:numFmt w:val="bullet"/>
      <w:lvlText w:val="•"/>
      <w:lvlJc w:val="left"/>
      <w:pPr>
        <w:ind w:left="3326" w:hanging="720"/>
      </w:pPr>
      <w:rPr>
        <w:rFonts w:hint="default"/>
      </w:rPr>
    </w:lvl>
    <w:lvl w:ilvl="4" w:tplc="982422A0">
      <w:start w:val="1"/>
      <w:numFmt w:val="bullet"/>
      <w:lvlText w:val="•"/>
      <w:lvlJc w:val="left"/>
      <w:pPr>
        <w:ind w:left="4220" w:hanging="720"/>
      </w:pPr>
      <w:rPr>
        <w:rFonts w:hint="default"/>
      </w:rPr>
    </w:lvl>
    <w:lvl w:ilvl="5" w:tplc="9538F29C">
      <w:start w:val="1"/>
      <w:numFmt w:val="bullet"/>
      <w:lvlText w:val="•"/>
      <w:lvlJc w:val="left"/>
      <w:pPr>
        <w:ind w:left="5113" w:hanging="720"/>
      </w:pPr>
      <w:rPr>
        <w:rFonts w:hint="default"/>
      </w:rPr>
    </w:lvl>
    <w:lvl w:ilvl="6" w:tplc="F57C3E06">
      <w:start w:val="1"/>
      <w:numFmt w:val="bullet"/>
      <w:lvlText w:val="•"/>
      <w:lvlJc w:val="left"/>
      <w:pPr>
        <w:ind w:left="6006" w:hanging="720"/>
      </w:pPr>
      <w:rPr>
        <w:rFonts w:hint="default"/>
      </w:rPr>
    </w:lvl>
    <w:lvl w:ilvl="7" w:tplc="DE46D88C">
      <w:start w:val="1"/>
      <w:numFmt w:val="bullet"/>
      <w:lvlText w:val="•"/>
      <w:lvlJc w:val="left"/>
      <w:pPr>
        <w:ind w:left="6900" w:hanging="720"/>
      </w:pPr>
      <w:rPr>
        <w:rFonts w:hint="default"/>
      </w:rPr>
    </w:lvl>
    <w:lvl w:ilvl="8" w:tplc="35EC14F0">
      <w:start w:val="1"/>
      <w:numFmt w:val="bullet"/>
      <w:lvlText w:val="•"/>
      <w:lvlJc w:val="left"/>
      <w:pPr>
        <w:ind w:left="7793" w:hanging="720"/>
      </w:pPr>
      <w:rPr>
        <w:rFonts w:hint="default"/>
      </w:rPr>
    </w:lvl>
  </w:abstractNum>
  <w:abstractNum w:abstractNumId="7">
    <w:nsid w:val="1B55306B"/>
    <w:multiLevelType w:val="hybridMultilevel"/>
    <w:tmpl w:val="7DEAD9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253E0"/>
    <w:multiLevelType w:val="hybridMultilevel"/>
    <w:tmpl w:val="FE2A549C"/>
    <w:lvl w:ilvl="0" w:tplc="6E22A3C6">
      <w:start w:val="1"/>
      <w:numFmt w:val="lowerLetter"/>
      <w:lvlText w:val="%1."/>
      <w:lvlJc w:val="left"/>
      <w:pPr>
        <w:ind w:left="820" w:hanging="720"/>
        <w:jc w:val="left"/>
      </w:pPr>
      <w:rPr>
        <w:rFonts w:ascii="Arial" w:eastAsia="Arial" w:hAnsi="Arial" w:hint="default"/>
        <w:sz w:val="24"/>
        <w:szCs w:val="24"/>
      </w:rPr>
    </w:lvl>
    <w:lvl w:ilvl="1" w:tplc="6D4EA3BC">
      <w:start w:val="1"/>
      <w:numFmt w:val="bullet"/>
      <w:lvlText w:val="•"/>
      <w:lvlJc w:val="left"/>
      <w:pPr>
        <w:ind w:left="1694" w:hanging="720"/>
      </w:pPr>
      <w:rPr>
        <w:rFonts w:hint="default"/>
      </w:rPr>
    </w:lvl>
    <w:lvl w:ilvl="2" w:tplc="F81E5D70">
      <w:start w:val="1"/>
      <w:numFmt w:val="bullet"/>
      <w:lvlText w:val="•"/>
      <w:lvlJc w:val="left"/>
      <w:pPr>
        <w:ind w:left="2568" w:hanging="720"/>
      </w:pPr>
      <w:rPr>
        <w:rFonts w:hint="default"/>
      </w:rPr>
    </w:lvl>
    <w:lvl w:ilvl="3" w:tplc="0C8E25A4">
      <w:start w:val="1"/>
      <w:numFmt w:val="bullet"/>
      <w:lvlText w:val="•"/>
      <w:lvlJc w:val="left"/>
      <w:pPr>
        <w:ind w:left="3442" w:hanging="720"/>
      </w:pPr>
      <w:rPr>
        <w:rFonts w:hint="default"/>
      </w:rPr>
    </w:lvl>
    <w:lvl w:ilvl="4" w:tplc="6FE060A6">
      <w:start w:val="1"/>
      <w:numFmt w:val="bullet"/>
      <w:lvlText w:val="•"/>
      <w:lvlJc w:val="left"/>
      <w:pPr>
        <w:ind w:left="4316" w:hanging="720"/>
      </w:pPr>
      <w:rPr>
        <w:rFonts w:hint="default"/>
      </w:rPr>
    </w:lvl>
    <w:lvl w:ilvl="5" w:tplc="1B66628A">
      <w:start w:val="1"/>
      <w:numFmt w:val="bullet"/>
      <w:lvlText w:val="•"/>
      <w:lvlJc w:val="left"/>
      <w:pPr>
        <w:ind w:left="5190" w:hanging="720"/>
      </w:pPr>
      <w:rPr>
        <w:rFonts w:hint="default"/>
      </w:rPr>
    </w:lvl>
    <w:lvl w:ilvl="6" w:tplc="D00ACDF6">
      <w:start w:val="1"/>
      <w:numFmt w:val="bullet"/>
      <w:lvlText w:val="•"/>
      <w:lvlJc w:val="left"/>
      <w:pPr>
        <w:ind w:left="6064" w:hanging="720"/>
      </w:pPr>
      <w:rPr>
        <w:rFonts w:hint="default"/>
      </w:rPr>
    </w:lvl>
    <w:lvl w:ilvl="7" w:tplc="D19C0A30">
      <w:start w:val="1"/>
      <w:numFmt w:val="bullet"/>
      <w:lvlText w:val="•"/>
      <w:lvlJc w:val="left"/>
      <w:pPr>
        <w:ind w:left="6938" w:hanging="720"/>
      </w:pPr>
      <w:rPr>
        <w:rFonts w:hint="default"/>
      </w:rPr>
    </w:lvl>
    <w:lvl w:ilvl="8" w:tplc="323ED690">
      <w:start w:val="1"/>
      <w:numFmt w:val="bullet"/>
      <w:lvlText w:val="•"/>
      <w:lvlJc w:val="left"/>
      <w:pPr>
        <w:ind w:left="7812" w:hanging="720"/>
      </w:pPr>
      <w:rPr>
        <w:rFonts w:hint="default"/>
      </w:rPr>
    </w:lvl>
  </w:abstractNum>
  <w:abstractNum w:abstractNumId="9">
    <w:nsid w:val="21796160"/>
    <w:multiLevelType w:val="hybridMultilevel"/>
    <w:tmpl w:val="E9E80C6C"/>
    <w:lvl w:ilvl="0" w:tplc="CAE2E408">
      <w:start w:val="1"/>
      <w:numFmt w:val="lowerLetter"/>
      <w:lvlText w:val="%1."/>
      <w:lvlJc w:val="left"/>
      <w:pPr>
        <w:ind w:left="820" w:hanging="720"/>
        <w:jc w:val="left"/>
      </w:pPr>
      <w:rPr>
        <w:rFonts w:ascii="Arial" w:eastAsia="Arial" w:hAnsi="Arial" w:hint="default"/>
        <w:sz w:val="24"/>
        <w:szCs w:val="24"/>
      </w:rPr>
    </w:lvl>
    <w:lvl w:ilvl="1" w:tplc="9B0CB780">
      <w:start w:val="1"/>
      <w:numFmt w:val="bullet"/>
      <w:lvlText w:val="•"/>
      <w:lvlJc w:val="left"/>
      <w:pPr>
        <w:ind w:left="1741" w:hanging="720"/>
      </w:pPr>
      <w:rPr>
        <w:rFonts w:hint="default"/>
      </w:rPr>
    </w:lvl>
    <w:lvl w:ilvl="2" w:tplc="5398866A">
      <w:start w:val="1"/>
      <w:numFmt w:val="bullet"/>
      <w:lvlText w:val="•"/>
      <w:lvlJc w:val="left"/>
      <w:pPr>
        <w:ind w:left="2612" w:hanging="720"/>
      </w:pPr>
      <w:rPr>
        <w:rFonts w:hint="default"/>
      </w:rPr>
    </w:lvl>
    <w:lvl w:ilvl="3" w:tplc="FAAC228C">
      <w:start w:val="1"/>
      <w:numFmt w:val="bullet"/>
      <w:lvlText w:val="•"/>
      <w:lvlJc w:val="left"/>
      <w:pPr>
        <w:ind w:left="3483" w:hanging="720"/>
      </w:pPr>
      <w:rPr>
        <w:rFonts w:hint="default"/>
      </w:rPr>
    </w:lvl>
    <w:lvl w:ilvl="4" w:tplc="B66605D2">
      <w:start w:val="1"/>
      <w:numFmt w:val="bullet"/>
      <w:lvlText w:val="•"/>
      <w:lvlJc w:val="left"/>
      <w:pPr>
        <w:ind w:left="4354" w:hanging="720"/>
      </w:pPr>
      <w:rPr>
        <w:rFonts w:hint="default"/>
      </w:rPr>
    </w:lvl>
    <w:lvl w:ilvl="5" w:tplc="909AF570">
      <w:start w:val="1"/>
      <w:numFmt w:val="bullet"/>
      <w:lvlText w:val="•"/>
      <w:lvlJc w:val="left"/>
      <w:pPr>
        <w:ind w:left="5225" w:hanging="720"/>
      </w:pPr>
      <w:rPr>
        <w:rFonts w:hint="default"/>
      </w:rPr>
    </w:lvl>
    <w:lvl w:ilvl="6" w:tplc="6E3215BA">
      <w:start w:val="1"/>
      <w:numFmt w:val="bullet"/>
      <w:lvlText w:val="•"/>
      <w:lvlJc w:val="left"/>
      <w:pPr>
        <w:ind w:left="6096" w:hanging="720"/>
      </w:pPr>
      <w:rPr>
        <w:rFonts w:hint="default"/>
      </w:rPr>
    </w:lvl>
    <w:lvl w:ilvl="7" w:tplc="07A0CC92">
      <w:start w:val="1"/>
      <w:numFmt w:val="bullet"/>
      <w:lvlText w:val="•"/>
      <w:lvlJc w:val="left"/>
      <w:pPr>
        <w:ind w:left="6967" w:hanging="720"/>
      </w:pPr>
      <w:rPr>
        <w:rFonts w:hint="default"/>
      </w:rPr>
    </w:lvl>
    <w:lvl w:ilvl="8" w:tplc="ACAA98C0">
      <w:start w:val="1"/>
      <w:numFmt w:val="bullet"/>
      <w:lvlText w:val="•"/>
      <w:lvlJc w:val="left"/>
      <w:pPr>
        <w:ind w:left="7838" w:hanging="720"/>
      </w:pPr>
      <w:rPr>
        <w:rFonts w:hint="default"/>
      </w:rPr>
    </w:lvl>
  </w:abstractNum>
  <w:abstractNum w:abstractNumId="10">
    <w:nsid w:val="2475516C"/>
    <w:multiLevelType w:val="hybridMultilevel"/>
    <w:tmpl w:val="A36E365E"/>
    <w:lvl w:ilvl="0" w:tplc="39FE45D0">
      <w:start w:val="1"/>
      <w:numFmt w:val="lowerLetter"/>
      <w:lvlText w:val="%1."/>
      <w:lvlJc w:val="left"/>
      <w:pPr>
        <w:ind w:left="820" w:hanging="720"/>
        <w:jc w:val="left"/>
      </w:pPr>
      <w:rPr>
        <w:rFonts w:ascii="Arial" w:eastAsia="Arial" w:hAnsi="Arial" w:hint="default"/>
        <w:sz w:val="24"/>
        <w:szCs w:val="24"/>
      </w:rPr>
    </w:lvl>
    <w:lvl w:ilvl="1" w:tplc="A8AE8A08">
      <w:start w:val="1"/>
      <w:numFmt w:val="decimal"/>
      <w:lvlText w:val="(%2)"/>
      <w:lvlJc w:val="left"/>
      <w:pPr>
        <w:ind w:left="1540" w:hanging="720"/>
        <w:jc w:val="left"/>
      </w:pPr>
      <w:rPr>
        <w:rFonts w:ascii="Arial" w:eastAsia="Arial" w:hAnsi="Arial" w:hint="default"/>
        <w:sz w:val="24"/>
        <w:szCs w:val="24"/>
      </w:rPr>
    </w:lvl>
    <w:lvl w:ilvl="2" w:tplc="B59A6F0E">
      <w:start w:val="1"/>
      <w:numFmt w:val="lowerRoman"/>
      <w:lvlText w:val="(%3)"/>
      <w:lvlJc w:val="left"/>
      <w:pPr>
        <w:ind w:left="2260" w:hanging="720"/>
        <w:jc w:val="left"/>
      </w:pPr>
      <w:rPr>
        <w:rFonts w:ascii="Arial" w:eastAsia="Arial" w:hAnsi="Arial" w:hint="default"/>
        <w:sz w:val="24"/>
        <w:szCs w:val="24"/>
      </w:rPr>
    </w:lvl>
    <w:lvl w:ilvl="3" w:tplc="DAB26186">
      <w:start w:val="1"/>
      <w:numFmt w:val="bullet"/>
      <w:lvlText w:val="•"/>
      <w:lvlJc w:val="left"/>
      <w:pPr>
        <w:ind w:left="2260" w:hanging="720"/>
      </w:pPr>
      <w:rPr>
        <w:rFonts w:hint="default"/>
      </w:rPr>
    </w:lvl>
    <w:lvl w:ilvl="4" w:tplc="D56AB9DA">
      <w:start w:val="1"/>
      <w:numFmt w:val="bullet"/>
      <w:lvlText w:val="•"/>
      <w:lvlJc w:val="left"/>
      <w:pPr>
        <w:ind w:left="3303" w:hanging="720"/>
      </w:pPr>
      <w:rPr>
        <w:rFonts w:hint="default"/>
      </w:rPr>
    </w:lvl>
    <w:lvl w:ilvl="5" w:tplc="5F582176">
      <w:start w:val="1"/>
      <w:numFmt w:val="bullet"/>
      <w:lvlText w:val="•"/>
      <w:lvlJc w:val="left"/>
      <w:pPr>
        <w:ind w:left="4346" w:hanging="720"/>
      </w:pPr>
      <w:rPr>
        <w:rFonts w:hint="default"/>
      </w:rPr>
    </w:lvl>
    <w:lvl w:ilvl="6" w:tplc="319A60DE">
      <w:start w:val="1"/>
      <w:numFmt w:val="bullet"/>
      <w:lvlText w:val="•"/>
      <w:lvlJc w:val="left"/>
      <w:pPr>
        <w:ind w:left="5388" w:hanging="720"/>
      </w:pPr>
      <w:rPr>
        <w:rFonts w:hint="default"/>
      </w:rPr>
    </w:lvl>
    <w:lvl w:ilvl="7" w:tplc="780CF29A">
      <w:start w:val="1"/>
      <w:numFmt w:val="bullet"/>
      <w:lvlText w:val="•"/>
      <w:lvlJc w:val="left"/>
      <w:pPr>
        <w:ind w:left="6431" w:hanging="720"/>
      </w:pPr>
      <w:rPr>
        <w:rFonts w:hint="default"/>
      </w:rPr>
    </w:lvl>
    <w:lvl w:ilvl="8" w:tplc="9F42483E">
      <w:start w:val="1"/>
      <w:numFmt w:val="bullet"/>
      <w:lvlText w:val="•"/>
      <w:lvlJc w:val="left"/>
      <w:pPr>
        <w:ind w:left="7474" w:hanging="720"/>
      </w:pPr>
      <w:rPr>
        <w:rFonts w:hint="default"/>
      </w:rPr>
    </w:lvl>
  </w:abstractNum>
  <w:abstractNum w:abstractNumId="11">
    <w:nsid w:val="247E1DA3"/>
    <w:multiLevelType w:val="hybridMultilevel"/>
    <w:tmpl w:val="5852BC06"/>
    <w:lvl w:ilvl="0" w:tplc="B3426F68">
      <w:start w:val="1"/>
      <w:numFmt w:val="lowerLetter"/>
      <w:lvlText w:val="%1."/>
      <w:lvlJc w:val="left"/>
      <w:pPr>
        <w:ind w:left="460" w:hanging="360"/>
        <w:jc w:val="left"/>
      </w:pPr>
      <w:rPr>
        <w:rFonts w:ascii="Arial" w:eastAsia="Arial" w:hAnsi="Arial" w:hint="default"/>
        <w:b/>
        <w:bCs/>
        <w:sz w:val="24"/>
        <w:szCs w:val="24"/>
      </w:rPr>
    </w:lvl>
    <w:lvl w:ilvl="1" w:tplc="4CD04A6C">
      <w:start w:val="1"/>
      <w:numFmt w:val="decimal"/>
      <w:lvlText w:val="(%2)"/>
      <w:lvlJc w:val="left"/>
      <w:pPr>
        <w:ind w:left="1540" w:hanging="720"/>
        <w:jc w:val="left"/>
      </w:pPr>
      <w:rPr>
        <w:rFonts w:ascii="Arial" w:eastAsia="Arial" w:hAnsi="Arial" w:hint="default"/>
        <w:sz w:val="24"/>
        <w:szCs w:val="24"/>
      </w:rPr>
    </w:lvl>
    <w:lvl w:ilvl="2" w:tplc="7806E358">
      <w:start w:val="1"/>
      <w:numFmt w:val="lowerRoman"/>
      <w:lvlText w:val="(%3)"/>
      <w:lvlJc w:val="left"/>
      <w:pPr>
        <w:ind w:left="2260" w:hanging="720"/>
        <w:jc w:val="left"/>
      </w:pPr>
      <w:rPr>
        <w:rFonts w:ascii="Arial" w:eastAsia="Arial" w:hAnsi="Arial" w:hint="default"/>
        <w:i/>
        <w:sz w:val="24"/>
        <w:szCs w:val="24"/>
      </w:rPr>
    </w:lvl>
    <w:lvl w:ilvl="3" w:tplc="65560F84">
      <w:start w:val="1"/>
      <w:numFmt w:val="bullet"/>
      <w:lvlText w:val="•"/>
      <w:lvlJc w:val="left"/>
      <w:pPr>
        <w:ind w:left="3172" w:hanging="720"/>
      </w:pPr>
      <w:rPr>
        <w:rFonts w:hint="default"/>
      </w:rPr>
    </w:lvl>
    <w:lvl w:ilvl="4" w:tplc="A0BA885C">
      <w:start w:val="1"/>
      <w:numFmt w:val="bullet"/>
      <w:lvlText w:val="•"/>
      <w:lvlJc w:val="left"/>
      <w:pPr>
        <w:ind w:left="4085" w:hanging="720"/>
      </w:pPr>
      <w:rPr>
        <w:rFonts w:hint="default"/>
      </w:rPr>
    </w:lvl>
    <w:lvl w:ilvl="5" w:tplc="A90E23C0">
      <w:start w:val="1"/>
      <w:numFmt w:val="bullet"/>
      <w:lvlText w:val="•"/>
      <w:lvlJc w:val="left"/>
      <w:pPr>
        <w:ind w:left="4997" w:hanging="720"/>
      </w:pPr>
      <w:rPr>
        <w:rFonts w:hint="default"/>
      </w:rPr>
    </w:lvl>
    <w:lvl w:ilvl="6" w:tplc="CC205D7C">
      <w:start w:val="1"/>
      <w:numFmt w:val="bullet"/>
      <w:lvlText w:val="•"/>
      <w:lvlJc w:val="left"/>
      <w:pPr>
        <w:ind w:left="5910" w:hanging="720"/>
      </w:pPr>
      <w:rPr>
        <w:rFonts w:hint="default"/>
      </w:rPr>
    </w:lvl>
    <w:lvl w:ilvl="7" w:tplc="F0DE1866">
      <w:start w:val="1"/>
      <w:numFmt w:val="bullet"/>
      <w:lvlText w:val="•"/>
      <w:lvlJc w:val="left"/>
      <w:pPr>
        <w:ind w:left="6822" w:hanging="720"/>
      </w:pPr>
      <w:rPr>
        <w:rFonts w:hint="default"/>
      </w:rPr>
    </w:lvl>
    <w:lvl w:ilvl="8" w:tplc="56848DA2">
      <w:start w:val="1"/>
      <w:numFmt w:val="bullet"/>
      <w:lvlText w:val="•"/>
      <w:lvlJc w:val="left"/>
      <w:pPr>
        <w:ind w:left="7735" w:hanging="720"/>
      </w:pPr>
      <w:rPr>
        <w:rFonts w:hint="default"/>
      </w:rPr>
    </w:lvl>
  </w:abstractNum>
  <w:abstractNum w:abstractNumId="12">
    <w:nsid w:val="27BB7BEE"/>
    <w:multiLevelType w:val="hybridMultilevel"/>
    <w:tmpl w:val="4DA63E06"/>
    <w:lvl w:ilvl="0" w:tplc="EE96A3CE">
      <w:start w:val="1"/>
      <w:numFmt w:val="lowerLetter"/>
      <w:lvlText w:val="%1."/>
      <w:lvlJc w:val="left"/>
      <w:pPr>
        <w:ind w:left="820" w:hanging="720"/>
        <w:jc w:val="left"/>
      </w:pPr>
      <w:rPr>
        <w:rFonts w:ascii="Arial" w:eastAsia="Arial" w:hAnsi="Arial" w:hint="default"/>
        <w:sz w:val="24"/>
        <w:szCs w:val="24"/>
      </w:rPr>
    </w:lvl>
    <w:lvl w:ilvl="1" w:tplc="B568E9FA">
      <w:start w:val="1"/>
      <w:numFmt w:val="decimal"/>
      <w:lvlText w:val="(%2)"/>
      <w:lvlJc w:val="left"/>
      <w:pPr>
        <w:ind w:left="1540" w:hanging="720"/>
        <w:jc w:val="right"/>
      </w:pPr>
      <w:rPr>
        <w:rFonts w:ascii="Arial" w:eastAsia="Arial" w:hAnsi="Arial" w:hint="default"/>
        <w:sz w:val="24"/>
        <w:szCs w:val="24"/>
      </w:rPr>
    </w:lvl>
    <w:lvl w:ilvl="2" w:tplc="CB449C8C">
      <w:start w:val="1"/>
      <w:numFmt w:val="lowerRoman"/>
      <w:lvlText w:val="(%3)"/>
      <w:lvlJc w:val="left"/>
      <w:pPr>
        <w:ind w:left="1900" w:hanging="720"/>
        <w:jc w:val="left"/>
      </w:pPr>
      <w:rPr>
        <w:rFonts w:ascii="Arial" w:eastAsia="Arial" w:hAnsi="Arial" w:hint="default"/>
        <w:sz w:val="24"/>
        <w:szCs w:val="24"/>
      </w:rPr>
    </w:lvl>
    <w:lvl w:ilvl="3" w:tplc="528AECC0">
      <w:start w:val="1"/>
      <w:numFmt w:val="bullet"/>
      <w:lvlText w:val="•"/>
      <w:lvlJc w:val="left"/>
      <w:pPr>
        <w:ind w:left="2857" w:hanging="720"/>
      </w:pPr>
      <w:rPr>
        <w:rFonts w:hint="default"/>
      </w:rPr>
    </w:lvl>
    <w:lvl w:ilvl="4" w:tplc="45ECF1BA">
      <w:start w:val="1"/>
      <w:numFmt w:val="bullet"/>
      <w:lvlText w:val="•"/>
      <w:lvlJc w:val="left"/>
      <w:pPr>
        <w:ind w:left="3815" w:hanging="720"/>
      </w:pPr>
      <w:rPr>
        <w:rFonts w:hint="default"/>
      </w:rPr>
    </w:lvl>
    <w:lvl w:ilvl="5" w:tplc="052A8452">
      <w:start w:val="1"/>
      <w:numFmt w:val="bullet"/>
      <w:lvlText w:val="•"/>
      <w:lvlJc w:val="left"/>
      <w:pPr>
        <w:ind w:left="4772" w:hanging="720"/>
      </w:pPr>
      <w:rPr>
        <w:rFonts w:hint="default"/>
      </w:rPr>
    </w:lvl>
    <w:lvl w:ilvl="6" w:tplc="BFF482DC">
      <w:start w:val="1"/>
      <w:numFmt w:val="bullet"/>
      <w:lvlText w:val="•"/>
      <w:lvlJc w:val="left"/>
      <w:pPr>
        <w:ind w:left="5730" w:hanging="720"/>
      </w:pPr>
      <w:rPr>
        <w:rFonts w:hint="default"/>
      </w:rPr>
    </w:lvl>
    <w:lvl w:ilvl="7" w:tplc="B73CEA86">
      <w:start w:val="1"/>
      <w:numFmt w:val="bullet"/>
      <w:lvlText w:val="•"/>
      <w:lvlJc w:val="left"/>
      <w:pPr>
        <w:ind w:left="6687" w:hanging="720"/>
      </w:pPr>
      <w:rPr>
        <w:rFonts w:hint="default"/>
      </w:rPr>
    </w:lvl>
    <w:lvl w:ilvl="8" w:tplc="DEEA6C02">
      <w:start w:val="1"/>
      <w:numFmt w:val="bullet"/>
      <w:lvlText w:val="•"/>
      <w:lvlJc w:val="left"/>
      <w:pPr>
        <w:ind w:left="7645" w:hanging="720"/>
      </w:pPr>
      <w:rPr>
        <w:rFonts w:hint="default"/>
      </w:rPr>
    </w:lvl>
  </w:abstractNum>
  <w:abstractNum w:abstractNumId="13">
    <w:nsid w:val="2E6D4FE0"/>
    <w:multiLevelType w:val="hybridMultilevel"/>
    <w:tmpl w:val="31642FE2"/>
    <w:lvl w:ilvl="0" w:tplc="7A1850C8">
      <w:start w:val="1"/>
      <w:numFmt w:val="lowerLetter"/>
      <w:lvlText w:val="%1."/>
      <w:lvlJc w:val="left"/>
      <w:pPr>
        <w:ind w:left="820" w:hanging="720"/>
        <w:jc w:val="left"/>
      </w:pPr>
      <w:rPr>
        <w:rFonts w:ascii="Arial" w:eastAsia="Arial" w:hAnsi="Arial" w:hint="default"/>
        <w:sz w:val="24"/>
        <w:szCs w:val="24"/>
      </w:rPr>
    </w:lvl>
    <w:lvl w:ilvl="1" w:tplc="7FDC7862">
      <w:start w:val="1"/>
      <w:numFmt w:val="lowerLetter"/>
      <w:lvlText w:val="%2."/>
      <w:lvlJc w:val="left"/>
      <w:pPr>
        <w:ind w:left="820" w:hanging="629"/>
        <w:jc w:val="right"/>
      </w:pPr>
      <w:rPr>
        <w:rFonts w:ascii="Arial" w:eastAsia="Arial" w:hAnsi="Arial" w:hint="default"/>
        <w:sz w:val="24"/>
        <w:szCs w:val="24"/>
      </w:rPr>
    </w:lvl>
    <w:lvl w:ilvl="2" w:tplc="C178C39A">
      <w:start w:val="1"/>
      <w:numFmt w:val="decimal"/>
      <w:lvlText w:val="(%3)"/>
      <w:lvlJc w:val="left"/>
      <w:pPr>
        <w:ind w:left="1540" w:hanging="361"/>
        <w:jc w:val="left"/>
      </w:pPr>
      <w:rPr>
        <w:rFonts w:ascii="Arial" w:eastAsia="Arial" w:hAnsi="Arial" w:hint="default"/>
        <w:spacing w:val="-1"/>
        <w:sz w:val="24"/>
        <w:szCs w:val="24"/>
      </w:rPr>
    </w:lvl>
    <w:lvl w:ilvl="3" w:tplc="86A87392">
      <w:start w:val="1"/>
      <w:numFmt w:val="bullet"/>
      <w:lvlText w:val="•"/>
      <w:lvlJc w:val="left"/>
      <w:pPr>
        <w:ind w:left="3322" w:hanging="361"/>
      </w:pPr>
      <w:rPr>
        <w:rFonts w:hint="default"/>
      </w:rPr>
    </w:lvl>
    <w:lvl w:ilvl="4" w:tplc="02D63B1A">
      <w:start w:val="1"/>
      <w:numFmt w:val="bullet"/>
      <w:lvlText w:val="•"/>
      <w:lvlJc w:val="left"/>
      <w:pPr>
        <w:ind w:left="4213" w:hanging="361"/>
      </w:pPr>
      <w:rPr>
        <w:rFonts w:hint="default"/>
      </w:rPr>
    </w:lvl>
    <w:lvl w:ilvl="5" w:tplc="AD0C3CAA">
      <w:start w:val="1"/>
      <w:numFmt w:val="bullet"/>
      <w:lvlText w:val="•"/>
      <w:lvlJc w:val="left"/>
      <w:pPr>
        <w:ind w:left="5104" w:hanging="361"/>
      </w:pPr>
      <w:rPr>
        <w:rFonts w:hint="default"/>
      </w:rPr>
    </w:lvl>
    <w:lvl w:ilvl="6" w:tplc="96C48556">
      <w:start w:val="1"/>
      <w:numFmt w:val="bullet"/>
      <w:lvlText w:val="•"/>
      <w:lvlJc w:val="left"/>
      <w:pPr>
        <w:ind w:left="5995" w:hanging="361"/>
      </w:pPr>
      <w:rPr>
        <w:rFonts w:hint="default"/>
      </w:rPr>
    </w:lvl>
    <w:lvl w:ilvl="7" w:tplc="AB26428A">
      <w:start w:val="1"/>
      <w:numFmt w:val="bullet"/>
      <w:lvlText w:val="•"/>
      <w:lvlJc w:val="left"/>
      <w:pPr>
        <w:ind w:left="6886" w:hanging="361"/>
      </w:pPr>
      <w:rPr>
        <w:rFonts w:hint="default"/>
      </w:rPr>
    </w:lvl>
    <w:lvl w:ilvl="8" w:tplc="2C1ECAF8">
      <w:start w:val="1"/>
      <w:numFmt w:val="bullet"/>
      <w:lvlText w:val="•"/>
      <w:lvlJc w:val="left"/>
      <w:pPr>
        <w:ind w:left="7777" w:hanging="361"/>
      </w:pPr>
      <w:rPr>
        <w:rFonts w:hint="default"/>
      </w:rPr>
    </w:lvl>
  </w:abstractNum>
  <w:abstractNum w:abstractNumId="14">
    <w:nsid w:val="34E02796"/>
    <w:multiLevelType w:val="hybridMultilevel"/>
    <w:tmpl w:val="D7F8C688"/>
    <w:lvl w:ilvl="0" w:tplc="F8824FD4">
      <w:start w:val="1"/>
      <w:numFmt w:val="lowerLetter"/>
      <w:lvlText w:val="%1."/>
      <w:lvlJc w:val="left"/>
      <w:pPr>
        <w:ind w:left="820" w:hanging="720"/>
        <w:jc w:val="left"/>
      </w:pPr>
      <w:rPr>
        <w:rFonts w:ascii="Arial" w:eastAsia="Arial" w:hAnsi="Arial" w:hint="default"/>
        <w:sz w:val="24"/>
        <w:szCs w:val="24"/>
      </w:rPr>
    </w:lvl>
    <w:lvl w:ilvl="1" w:tplc="F5EC25A8">
      <w:start w:val="1"/>
      <w:numFmt w:val="decimal"/>
      <w:lvlText w:val="(%2)"/>
      <w:lvlJc w:val="left"/>
      <w:pPr>
        <w:ind w:left="1540" w:hanging="720"/>
        <w:jc w:val="left"/>
      </w:pPr>
      <w:rPr>
        <w:rFonts w:ascii="Arial" w:eastAsia="Arial" w:hAnsi="Arial" w:hint="default"/>
        <w:sz w:val="24"/>
        <w:szCs w:val="24"/>
      </w:rPr>
    </w:lvl>
    <w:lvl w:ilvl="2" w:tplc="E5EE8974">
      <w:start w:val="1"/>
      <w:numFmt w:val="bullet"/>
      <w:lvlText w:val="•"/>
      <w:lvlJc w:val="left"/>
      <w:pPr>
        <w:ind w:left="2431" w:hanging="720"/>
      </w:pPr>
      <w:rPr>
        <w:rFonts w:hint="default"/>
      </w:rPr>
    </w:lvl>
    <w:lvl w:ilvl="3" w:tplc="B1825BD2">
      <w:start w:val="1"/>
      <w:numFmt w:val="bullet"/>
      <w:lvlText w:val="•"/>
      <w:lvlJc w:val="left"/>
      <w:pPr>
        <w:ind w:left="3322" w:hanging="720"/>
      </w:pPr>
      <w:rPr>
        <w:rFonts w:hint="default"/>
      </w:rPr>
    </w:lvl>
    <w:lvl w:ilvl="4" w:tplc="DDEE77CC">
      <w:start w:val="1"/>
      <w:numFmt w:val="bullet"/>
      <w:lvlText w:val="•"/>
      <w:lvlJc w:val="left"/>
      <w:pPr>
        <w:ind w:left="4213" w:hanging="720"/>
      </w:pPr>
      <w:rPr>
        <w:rFonts w:hint="default"/>
      </w:rPr>
    </w:lvl>
    <w:lvl w:ilvl="5" w:tplc="696CDC86">
      <w:start w:val="1"/>
      <w:numFmt w:val="bullet"/>
      <w:lvlText w:val="•"/>
      <w:lvlJc w:val="left"/>
      <w:pPr>
        <w:ind w:left="5104" w:hanging="720"/>
      </w:pPr>
      <w:rPr>
        <w:rFonts w:hint="default"/>
      </w:rPr>
    </w:lvl>
    <w:lvl w:ilvl="6" w:tplc="AF026756">
      <w:start w:val="1"/>
      <w:numFmt w:val="bullet"/>
      <w:lvlText w:val="•"/>
      <w:lvlJc w:val="left"/>
      <w:pPr>
        <w:ind w:left="5995" w:hanging="720"/>
      </w:pPr>
      <w:rPr>
        <w:rFonts w:hint="default"/>
      </w:rPr>
    </w:lvl>
    <w:lvl w:ilvl="7" w:tplc="DF72C1EA">
      <w:start w:val="1"/>
      <w:numFmt w:val="bullet"/>
      <w:lvlText w:val="•"/>
      <w:lvlJc w:val="left"/>
      <w:pPr>
        <w:ind w:left="6886" w:hanging="720"/>
      </w:pPr>
      <w:rPr>
        <w:rFonts w:hint="default"/>
      </w:rPr>
    </w:lvl>
    <w:lvl w:ilvl="8" w:tplc="B576FAD4">
      <w:start w:val="1"/>
      <w:numFmt w:val="bullet"/>
      <w:lvlText w:val="•"/>
      <w:lvlJc w:val="left"/>
      <w:pPr>
        <w:ind w:left="7777" w:hanging="720"/>
      </w:pPr>
      <w:rPr>
        <w:rFonts w:hint="default"/>
      </w:rPr>
    </w:lvl>
  </w:abstractNum>
  <w:abstractNum w:abstractNumId="15">
    <w:nsid w:val="37F03E2F"/>
    <w:multiLevelType w:val="hybridMultilevel"/>
    <w:tmpl w:val="98E280F2"/>
    <w:lvl w:ilvl="0" w:tplc="51A20C48">
      <w:start w:val="1"/>
      <w:numFmt w:val="lowerLetter"/>
      <w:lvlText w:val="%1."/>
      <w:lvlJc w:val="left"/>
      <w:pPr>
        <w:ind w:left="820" w:hanging="720"/>
        <w:jc w:val="left"/>
      </w:pPr>
      <w:rPr>
        <w:rFonts w:ascii="Arial" w:eastAsia="Arial" w:hAnsi="Arial" w:hint="default"/>
        <w:sz w:val="24"/>
        <w:szCs w:val="24"/>
      </w:rPr>
    </w:lvl>
    <w:lvl w:ilvl="1" w:tplc="7D1AB29E">
      <w:start w:val="1"/>
      <w:numFmt w:val="decimal"/>
      <w:lvlText w:val="(%2)"/>
      <w:lvlJc w:val="left"/>
      <w:pPr>
        <w:ind w:left="1540" w:hanging="720"/>
        <w:jc w:val="left"/>
      </w:pPr>
      <w:rPr>
        <w:rFonts w:ascii="Arial" w:eastAsia="Arial" w:hAnsi="Arial" w:hint="default"/>
        <w:sz w:val="24"/>
        <w:szCs w:val="24"/>
      </w:rPr>
    </w:lvl>
    <w:lvl w:ilvl="2" w:tplc="D004CCA6">
      <w:start w:val="1"/>
      <w:numFmt w:val="lowerRoman"/>
      <w:lvlText w:val="(%3)"/>
      <w:lvlJc w:val="left"/>
      <w:pPr>
        <w:ind w:left="2260" w:hanging="934"/>
        <w:jc w:val="right"/>
      </w:pPr>
      <w:rPr>
        <w:rFonts w:ascii="Arial" w:eastAsia="Arial" w:hAnsi="Arial" w:hint="default"/>
        <w:sz w:val="24"/>
        <w:szCs w:val="24"/>
      </w:rPr>
    </w:lvl>
    <w:lvl w:ilvl="3" w:tplc="8B5CD014">
      <w:start w:val="1"/>
      <w:numFmt w:val="bullet"/>
      <w:lvlText w:val="•"/>
      <w:lvlJc w:val="left"/>
      <w:pPr>
        <w:ind w:left="3172" w:hanging="934"/>
      </w:pPr>
      <w:rPr>
        <w:rFonts w:hint="default"/>
      </w:rPr>
    </w:lvl>
    <w:lvl w:ilvl="4" w:tplc="362ED842">
      <w:start w:val="1"/>
      <w:numFmt w:val="bullet"/>
      <w:lvlText w:val="•"/>
      <w:lvlJc w:val="left"/>
      <w:pPr>
        <w:ind w:left="4085" w:hanging="934"/>
      </w:pPr>
      <w:rPr>
        <w:rFonts w:hint="default"/>
      </w:rPr>
    </w:lvl>
    <w:lvl w:ilvl="5" w:tplc="EAEAA7B6">
      <w:start w:val="1"/>
      <w:numFmt w:val="bullet"/>
      <w:lvlText w:val="•"/>
      <w:lvlJc w:val="left"/>
      <w:pPr>
        <w:ind w:left="4997" w:hanging="934"/>
      </w:pPr>
      <w:rPr>
        <w:rFonts w:hint="default"/>
      </w:rPr>
    </w:lvl>
    <w:lvl w:ilvl="6" w:tplc="9F6C8E80">
      <w:start w:val="1"/>
      <w:numFmt w:val="bullet"/>
      <w:lvlText w:val="•"/>
      <w:lvlJc w:val="left"/>
      <w:pPr>
        <w:ind w:left="5910" w:hanging="934"/>
      </w:pPr>
      <w:rPr>
        <w:rFonts w:hint="default"/>
      </w:rPr>
    </w:lvl>
    <w:lvl w:ilvl="7" w:tplc="52E0B106">
      <w:start w:val="1"/>
      <w:numFmt w:val="bullet"/>
      <w:lvlText w:val="•"/>
      <w:lvlJc w:val="left"/>
      <w:pPr>
        <w:ind w:left="6822" w:hanging="934"/>
      </w:pPr>
      <w:rPr>
        <w:rFonts w:hint="default"/>
      </w:rPr>
    </w:lvl>
    <w:lvl w:ilvl="8" w:tplc="E67A8758">
      <w:start w:val="1"/>
      <w:numFmt w:val="bullet"/>
      <w:lvlText w:val="•"/>
      <w:lvlJc w:val="left"/>
      <w:pPr>
        <w:ind w:left="7735" w:hanging="934"/>
      </w:pPr>
      <w:rPr>
        <w:rFonts w:hint="default"/>
      </w:rPr>
    </w:lvl>
  </w:abstractNum>
  <w:abstractNum w:abstractNumId="16">
    <w:nsid w:val="3A9E0968"/>
    <w:multiLevelType w:val="hybridMultilevel"/>
    <w:tmpl w:val="85466DBA"/>
    <w:lvl w:ilvl="0" w:tplc="5182666C">
      <w:start w:val="1"/>
      <w:numFmt w:val="upperRoman"/>
      <w:lvlText w:val="%1."/>
      <w:lvlJc w:val="left"/>
      <w:pPr>
        <w:ind w:left="1080" w:hanging="720"/>
      </w:pPr>
      <w:rPr>
        <w:rFonts w:hint="default"/>
      </w:rPr>
    </w:lvl>
    <w:lvl w:ilvl="1" w:tplc="CFF8DA4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77B27"/>
    <w:multiLevelType w:val="hybridMultilevel"/>
    <w:tmpl w:val="A6886266"/>
    <w:lvl w:ilvl="0" w:tplc="6C185676">
      <w:start w:val="7"/>
      <w:numFmt w:val="lowerLetter"/>
      <w:lvlText w:val="%1."/>
      <w:lvlJc w:val="left"/>
      <w:pPr>
        <w:ind w:left="820" w:hanging="720"/>
        <w:jc w:val="left"/>
      </w:pPr>
      <w:rPr>
        <w:rFonts w:ascii="Arial" w:eastAsia="Arial" w:hAnsi="Arial" w:hint="default"/>
        <w:spacing w:val="-2"/>
        <w:sz w:val="24"/>
        <w:szCs w:val="24"/>
      </w:rPr>
    </w:lvl>
    <w:lvl w:ilvl="1" w:tplc="3F5AC6B6">
      <w:start w:val="1"/>
      <w:numFmt w:val="bullet"/>
      <w:lvlText w:val="•"/>
      <w:lvlJc w:val="left"/>
      <w:pPr>
        <w:ind w:left="1694" w:hanging="720"/>
      </w:pPr>
      <w:rPr>
        <w:rFonts w:hint="default"/>
      </w:rPr>
    </w:lvl>
    <w:lvl w:ilvl="2" w:tplc="D1820490">
      <w:start w:val="1"/>
      <w:numFmt w:val="bullet"/>
      <w:lvlText w:val="•"/>
      <w:lvlJc w:val="left"/>
      <w:pPr>
        <w:ind w:left="2568" w:hanging="720"/>
      </w:pPr>
      <w:rPr>
        <w:rFonts w:hint="default"/>
      </w:rPr>
    </w:lvl>
    <w:lvl w:ilvl="3" w:tplc="428E95FC">
      <w:start w:val="1"/>
      <w:numFmt w:val="bullet"/>
      <w:lvlText w:val="•"/>
      <w:lvlJc w:val="left"/>
      <w:pPr>
        <w:ind w:left="3442" w:hanging="720"/>
      </w:pPr>
      <w:rPr>
        <w:rFonts w:hint="default"/>
      </w:rPr>
    </w:lvl>
    <w:lvl w:ilvl="4" w:tplc="699263D6">
      <w:start w:val="1"/>
      <w:numFmt w:val="bullet"/>
      <w:lvlText w:val="•"/>
      <w:lvlJc w:val="left"/>
      <w:pPr>
        <w:ind w:left="4316" w:hanging="720"/>
      </w:pPr>
      <w:rPr>
        <w:rFonts w:hint="default"/>
      </w:rPr>
    </w:lvl>
    <w:lvl w:ilvl="5" w:tplc="88E2CBFC">
      <w:start w:val="1"/>
      <w:numFmt w:val="bullet"/>
      <w:lvlText w:val="•"/>
      <w:lvlJc w:val="left"/>
      <w:pPr>
        <w:ind w:left="5190" w:hanging="720"/>
      </w:pPr>
      <w:rPr>
        <w:rFonts w:hint="default"/>
      </w:rPr>
    </w:lvl>
    <w:lvl w:ilvl="6" w:tplc="305CA3BE">
      <w:start w:val="1"/>
      <w:numFmt w:val="bullet"/>
      <w:lvlText w:val="•"/>
      <w:lvlJc w:val="left"/>
      <w:pPr>
        <w:ind w:left="6064" w:hanging="720"/>
      </w:pPr>
      <w:rPr>
        <w:rFonts w:hint="default"/>
      </w:rPr>
    </w:lvl>
    <w:lvl w:ilvl="7" w:tplc="20920D16">
      <w:start w:val="1"/>
      <w:numFmt w:val="bullet"/>
      <w:lvlText w:val="•"/>
      <w:lvlJc w:val="left"/>
      <w:pPr>
        <w:ind w:left="6938" w:hanging="720"/>
      </w:pPr>
      <w:rPr>
        <w:rFonts w:hint="default"/>
      </w:rPr>
    </w:lvl>
    <w:lvl w:ilvl="8" w:tplc="887465BE">
      <w:start w:val="1"/>
      <w:numFmt w:val="bullet"/>
      <w:lvlText w:val="•"/>
      <w:lvlJc w:val="left"/>
      <w:pPr>
        <w:ind w:left="7812" w:hanging="720"/>
      </w:pPr>
      <w:rPr>
        <w:rFonts w:hint="default"/>
      </w:rPr>
    </w:lvl>
  </w:abstractNum>
  <w:abstractNum w:abstractNumId="18">
    <w:nsid w:val="3C43164F"/>
    <w:multiLevelType w:val="multilevel"/>
    <w:tmpl w:val="0C1C0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D523E27"/>
    <w:multiLevelType w:val="hybridMultilevel"/>
    <w:tmpl w:val="44CC9AE6"/>
    <w:lvl w:ilvl="0" w:tplc="E13C3816">
      <w:start w:val="1"/>
      <w:numFmt w:val="lowerLetter"/>
      <w:lvlText w:val="%1."/>
      <w:lvlJc w:val="left"/>
      <w:pPr>
        <w:ind w:left="820" w:hanging="720"/>
        <w:jc w:val="left"/>
      </w:pPr>
      <w:rPr>
        <w:rFonts w:ascii="Arial" w:eastAsia="Arial" w:hAnsi="Arial" w:hint="default"/>
        <w:sz w:val="24"/>
        <w:szCs w:val="24"/>
      </w:rPr>
    </w:lvl>
    <w:lvl w:ilvl="1" w:tplc="30EAE842">
      <w:start w:val="1"/>
      <w:numFmt w:val="decimal"/>
      <w:lvlText w:val="(%2)"/>
      <w:lvlJc w:val="left"/>
      <w:pPr>
        <w:ind w:left="820" w:hanging="720"/>
        <w:jc w:val="left"/>
      </w:pPr>
      <w:rPr>
        <w:rFonts w:ascii="Arial" w:eastAsia="Arial" w:hAnsi="Arial" w:hint="default"/>
        <w:sz w:val="24"/>
        <w:szCs w:val="24"/>
      </w:rPr>
    </w:lvl>
    <w:lvl w:ilvl="2" w:tplc="C3984BD0">
      <w:start w:val="1"/>
      <w:numFmt w:val="lowerRoman"/>
      <w:lvlText w:val="(%3)"/>
      <w:lvlJc w:val="left"/>
      <w:pPr>
        <w:ind w:left="2260" w:hanging="720"/>
        <w:jc w:val="left"/>
      </w:pPr>
      <w:rPr>
        <w:rFonts w:ascii="Arial" w:eastAsia="Arial" w:hAnsi="Arial" w:hint="default"/>
        <w:sz w:val="24"/>
        <w:szCs w:val="24"/>
      </w:rPr>
    </w:lvl>
    <w:lvl w:ilvl="3" w:tplc="CAF83A16">
      <w:start w:val="1"/>
      <w:numFmt w:val="bullet"/>
      <w:lvlText w:val="•"/>
      <w:lvlJc w:val="left"/>
      <w:pPr>
        <w:ind w:left="3882" w:hanging="720"/>
      </w:pPr>
      <w:rPr>
        <w:rFonts w:hint="default"/>
      </w:rPr>
    </w:lvl>
    <w:lvl w:ilvl="4" w:tplc="A9489FB8">
      <w:start w:val="1"/>
      <w:numFmt w:val="bullet"/>
      <w:lvlText w:val="•"/>
      <w:lvlJc w:val="left"/>
      <w:pPr>
        <w:ind w:left="4693" w:hanging="720"/>
      </w:pPr>
      <w:rPr>
        <w:rFonts w:hint="default"/>
      </w:rPr>
    </w:lvl>
    <w:lvl w:ilvl="5" w:tplc="C7465728">
      <w:start w:val="1"/>
      <w:numFmt w:val="bullet"/>
      <w:lvlText w:val="•"/>
      <w:lvlJc w:val="left"/>
      <w:pPr>
        <w:ind w:left="5504" w:hanging="720"/>
      </w:pPr>
      <w:rPr>
        <w:rFonts w:hint="default"/>
      </w:rPr>
    </w:lvl>
    <w:lvl w:ilvl="6" w:tplc="F8BA8D60">
      <w:start w:val="1"/>
      <w:numFmt w:val="bullet"/>
      <w:lvlText w:val="•"/>
      <w:lvlJc w:val="left"/>
      <w:pPr>
        <w:ind w:left="6315" w:hanging="720"/>
      </w:pPr>
      <w:rPr>
        <w:rFonts w:hint="default"/>
      </w:rPr>
    </w:lvl>
    <w:lvl w:ilvl="7" w:tplc="FFF85A54">
      <w:start w:val="1"/>
      <w:numFmt w:val="bullet"/>
      <w:lvlText w:val="•"/>
      <w:lvlJc w:val="left"/>
      <w:pPr>
        <w:ind w:left="7126" w:hanging="720"/>
      </w:pPr>
      <w:rPr>
        <w:rFonts w:hint="default"/>
      </w:rPr>
    </w:lvl>
    <w:lvl w:ilvl="8" w:tplc="DC12502E">
      <w:start w:val="1"/>
      <w:numFmt w:val="bullet"/>
      <w:lvlText w:val="•"/>
      <w:lvlJc w:val="left"/>
      <w:pPr>
        <w:ind w:left="7937" w:hanging="720"/>
      </w:pPr>
      <w:rPr>
        <w:rFonts w:hint="default"/>
      </w:rPr>
    </w:lvl>
  </w:abstractNum>
  <w:abstractNum w:abstractNumId="20">
    <w:nsid w:val="41C01C8B"/>
    <w:multiLevelType w:val="hybridMultilevel"/>
    <w:tmpl w:val="8B40B6B6"/>
    <w:lvl w:ilvl="0" w:tplc="1A9C575C">
      <w:start w:val="1"/>
      <w:numFmt w:val="lowerLetter"/>
      <w:lvlText w:val="%1."/>
      <w:lvlJc w:val="left"/>
      <w:pPr>
        <w:ind w:left="820" w:hanging="360"/>
        <w:jc w:val="right"/>
      </w:pPr>
      <w:rPr>
        <w:rFonts w:ascii="Arial" w:eastAsia="Arial" w:hAnsi="Arial" w:hint="default"/>
        <w:sz w:val="24"/>
        <w:szCs w:val="24"/>
      </w:rPr>
    </w:lvl>
    <w:lvl w:ilvl="1" w:tplc="BE0AF756">
      <w:start w:val="1"/>
      <w:numFmt w:val="decimal"/>
      <w:lvlText w:val="(%2)"/>
      <w:lvlJc w:val="left"/>
      <w:pPr>
        <w:ind w:left="1180" w:hanging="360"/>
        <w:jc w:val="left"/>
      </w:pPr>
      <w:rPr>
        <w:rFonts w:ascii="Arial" w:eastAsia="Arial" w:hAnsi="Arial" w:hint="default"/>
        <w:sz w:val="24"/>
        <w:szCs w:val="24"/>
      </w:rPr>
    </w:lvl>
    <w:lvl w:ilvl="2" w:tplc="35F41EAA">
      <w:start w:val="1"/>
      <w:numFmt w:val="lowerRoman"/>
      <w:lvlText w:val="(%3)"/>
      <w:lvlJc w:val="left"/>
      <w:pPr>
        <w:ind w:left="1900" w:hanging="360"/>
        <w:jc w:val="left"/>
      </w:pPr>
      <w:rPr>
        <w:rFonts w:ascii="Arial" w:eastAsia="Arial" w:hAnsi="Arial" w:hint="default"/>
        <w:sz w:val="24"/>
        <w:szCs w:val="24"/>
      </w:rPr>
    </w:lvl>
    <w:lvl w:ilvl="3" w:tplc="C6BE0BD2">
      <w:start w:val="1"/>
      <w:numFmt w:val="bullet"/>
      <w:lvlText w:val="•"/>
      <w:lvlJc w:val="left"/>
      <w:pPr>
        <w:ind w:left="2857" w:hanging="360"/>
      </w:pPr>
      <w:rPr>
        <w:rFonts w:hint="default"/>
      </w:rPr>
    </w:lvl>
    <w:lvl w:ilvl="4" w:tplc="BC581D60">
      <w:start w:val="1"/>
      <w:numFmt w:val="bullet"/>
      <w:lvlText w:val="•"/>
      <w:lvlJc w:val="left"/>
      <w:pPr>
        <w:ind w:left="3815" w:hanging="360"/>
      </w:pPr>
      <w:rPr>
        <w:rFonts w:hint="default"/>
      </w:rPr>
    </w:lvl>
    <w:lvl w:ilvl="5" w:tplc="7024893A">
      <w:start w:val="1"/>
      <w:numFmt w:val="bullet"/>
      <w:lvlText w:val="•"/>
      <w:lvlJc w:val="left"/>
      <w:pPr>
        <w:ind w:left="4772" w:hanging="360"/>
      </w:pPr>
      <w:rPr>
        <w:rFonts w:hint="default"/>
      </w:rPr>
    </w:lvl>
    <w:lvl w:ilvl="6" w:tplc="E662F600">
      <w:start w:val="1"/>
      <w:numFmt w:val="bullet"/>
      <w:lvlText w:val="•"/>
      <w:lvlJc w:val="left"/>
      <w:pPr>
        <w:ind w:left="5730" w:hanging="360"/>
      </w:pPr>
      <w:rPr>
        <w:rFonts w:hint="default"/>
      </w:rPr>
    </w:lvl>
    <w:lvl w:ilvl="7" w:tplc="ED84866E">
      <w:start w:val="1"/>
      <w:numFmt w:val="bullet"/>
      <w:lvlText w:val="•"/>
      <w:lvlJc w:val="left"/>
      <w:pPr>
        <w:ind w:left="6687" w:hanging="360"/>
      </w:pPr>
      <w:rPr>
        <w:rFonts w:hint="default"/>
      </w:rPr>
    </w:lvl>
    <w:lvl w:ilvl="8" w:tplc="8D6CDBF8">
      <w:start w:val="1"/>
      <w:numFmt w:val="bullet"/>
      <w:lvlText w:val="•"/>
      <w:lvlJc w:val="left"/>
      <w:pPr>
        <w:ind w:left="7645" w:hanging="360"/>
      </w:pPr>
      <w:rPr>
        <w:rFonts w:hint="default"/>
      </w:rPr>
    </w:lvl>
  </w:abstractNum>
  <w:abstractNum w:abstractNumId="21">
    <w:nsid w:val="445E157F"/>
    <w:multiLevelType w:val="hybridMultilevel"/>
    <w:tmpl w:val="D3980860"/>
    <w:lvl w:ilvl="0" w:tplc="D696CB54">
      <w:start w:val="1"/>
      <w:numFmt w:val="lowerLetter"/>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22">
    <w:nsid w:val="4C2F7CCD"/>
    <w:multiLevelType w:val="multilevel"/>
    <w:tmpl w:val="41608CB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3">
    <w:nsid w:val="4D1F685A"/>
    <w:multiLevelType w:val="hybridMultilevel"/>
    <w:tmpl w:val="E03E3F50"/>
    <w:lvl w:ilvl="0" w:tplc="6818F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446706"/>
    <w:multiLevelType w:val="hybridMultilevel"/>
    <w:tmpl w:val="31F63BF4"/>
    <w:lvl w:ilvl="0" w:tplc="7CE4C1DC">
      <w:start w:val="1"/>
      <w:numFmt w:val="lowerLetter"/>
      <w:lvlText w:val="%1."/>
      <w:lvlJc w:val="left"/>
      <w:pPr>
        <w:ind w:left="820" w:hanging="720"/>
        <w:jc w:val="left"/>
      </w:pPr>
      <w:rPr>
        <w:rFonts w:ascii="Arial" w:eastAsia="Arial" w:hAnsi="Arial" w:hint="default"/>
        <w:sz w:val="24"/>
        <w:szCs w:val="24"/>
      </w:rPr>
    </w:lvl>
    <w:lvl w:ilvl="1" w:tplc="A626AA58">
      <w:start w:val="1"/>
      <w:numFmt w:val="decimal"/>
      <w:lvlText w:val="(%2)"/>
      <w:lvlJc w:val="left"/>
      <w:pPr>
        <w:ind w:left="1540" w:hanging="720"/>
        <w:jc w:val="left"/>
      </w:pPr>
      <w:rPr>
        <w:rFonts w:ascii="Arial" w:eastAsia="Arial" w:hAnsi="Arial" w:hint="default"/>
        <w:sz w:val="24"/>
        <w:szCs w:val="24"/>
      </w:rPr>
    </w:lvl>
    <w:lvl w:ilvl="2" w:tplc="69FA16AA">
      <w:start w:val="1"/>
      <w:numFmt w:val="lowerRoman"/>
      <w:lvlText w:val="(%3)"/>
      <w:lvlJc w:val="left"/>
      <w:pPr>
        <w:ind w:left="2260" w:hanging="720"/>
        <w:jc w:val="left"/>
      </w:pPr>
      <w:rPr>
        <w:rFonts w:ascii="Arial" w:eastAsia="Arial" w:hAnsi="Arial" w:hint="default"/>
        <w:sz w:val="24"/>
        <w:szCs w:val="24"/>
      </w:rPr>
    </w:lvl>
    <w:lvl w:ilvl="3" w:tplc="BCD0F9E2">
      <w:start w:val="1"/>
      <w:numFmt w:val="bullet"/>
      <w:lvlText w:val="•"/>
      <w:lvlJc w:val="left"/>
      <w:pPr>
        <w:ind w:left="3175" w:hanging="720"/>
      </w:pPr>
      <w:rPr>
        <w:rFonts w:hint="default"/>
      </w:rPr>
    </w:lvl>
    <w:lvl w:ilvl="4" w:tplc="0D04A26E">
      <w:start w:val="1"/>
      <w:numFmt w:val="bullet"/>
      <w:lvlText w:val="•"/>
      <w:lvlJc w:val="left"/>
      <w:pPr>
        <w:ind w:left="4090" w:hanging="720"/>
      </w:pPr>
      <w:rPr>
        <w:rFonts w:hint="default"/>
      </w:rPr>
    </w:lvl>
    <w:lvl w:ilvl="5" w:tplc="E54E6C7E">
      <w:start w:val="1"/>
      <w:numFmt w:val="bullet"/>
      <w:lvlText w:val="•"/>
      <w:lvlJc w:val="left"/>
      <w:pPr>
        <w:ind w:left="5005" w:hanging="720"/>
      </w:pPr>
      <w:rPr>
        <w:rFonts w:hint="default"/>
      </w:rPr>
    </w:lvl>
    <w:lvl w:ilvl="6" w:tplc="B610194C">
      <w:start w:val="1"/>
      <w:numFmt w:val="bullet"/>
      <w:lvlText w:val="•"/>
      <w:lvlJc w:val="left"/>
      <w:pPr>
        <w:ind w:left="5920" w:hanging="720"/>
      </w:pPr>
      <w:rPr>
        <w:rFonts w:hint="default"/>
      </w:rPr>
    </w:lvl>
    <w:lvl w:ilvl="7" w:tplc="CE02ADBE">
      <w:start w:val="1"/>
      <w:numFmt w:val="bullet"/>
      <w:lvlText w:val="•"/>
      <w:lvlJc w:val="left"/>
      <w:pPr>
        <w:ind w:left="6835" w:hanging="720"/>
      </w:pPr>
      <w:rPr>
        <w:rFonts w:hint="default"/>
      </w:rPr>
    </w:lvl>
    <w:lvl w:ilvl="8" w:tplc="F0DEFA6A">
      <w:start w:val="1"/>
      <w:numFmt w:val="bullet"/>
      <w:lvlText w:val="•"/>
      <w:lvlJc w:val="left"/>
      <w:pPr>
        <w:ind w:left="7750" w:hanging="720"/>
      </w:pPr>
      <w:rPr>
        <w:rFonts w:hint="default"/>
      </w:rPr>
    </w:lvl>
  </w:abstractNum>
  <w:abstractNum w:abstractNumId="25">
    <w:nsid w:val="4DBF5A9B"/>
    <w:multiLevelType w:val="hybridMultilevel"/>
    <w:tmpl w:val="5C5E0010"/>
    <w:lvl w:ilvl="0" w:tplc="A20A02E4">
      <w:start w:val="1"/>
      <w:numFmt w:val="lowerLetter"/>
      <w:lvlText w:val="%1."/>
      <w:lvlJc w:val="left"/>
      <w:pPr>
        <w:ind w:left="820" w:hanging="720"/>
        <w:jc w:val="left"/>
      </w:pPr>
      <w:rPr>
        <w:rFonts w:ascii="Arial" w:eastAsia="Arial" w:hAnsi="Arial" w:hint="default"/>
        <w:sz w:val="24"/>
        <w:szCs w:val="24"/>
      </w:rPr>
    </w:lvl>
    <w:lvl w:ilvl="1" w:tplc="352A1160">
      <w:start w:val="1"/>
      <w:numFmt w:val="decimal"/>
      <w:lvlText w:val="(%2)"/>
      <w:lvlJc w:val="left"/>
      <w:pPr>
        <w:ind w:left="1271" w:hanging="452"/>
        <w:jc w:val="left"/>
      </w:pPr>
      <w:rPr>
        <w:rFonts w:ascii="Arial" w:eastAsia="Arial" w:hAnsi="Arial" w:hint="default"/>
        <w:sz w:val="24"/>
        <w:szCs w:val="24"/>
      </w:rPr>
    </w:lvl>
    <w:lvl w:ilvl="2" w:tplc="E7F66252">
      <w:start w:val="1"/>
      <w:numFmt w:val="bullet"/>
      <w:lvlText w:val="•"/>
      <w:lvlJc w:val="left"/>
      <w:pPr>
        <w:ind w:left="1537" w:hanging="452"/>
      </w:pPr>
      <w:rPr>
        <w:rFonts w:hint="default"/>
      </w:rPr>
    </w:lvl>
    <w:lvl w:ilvl="3" w:tplc="5B0EB584">
      <w:start w:val="1"/>
      <w:numFmt w:val="bullet"/>
      <w:lvlText w:val="•"/>
      <w:lvlJc w:val="left"/>
      <w:pPr>
        <w:ind w:left="2540" w:hanging="452"/>
      </w:pPr>
      <w:rPr>
        <w:rFonts w:hint="default"/>
      </w:rPr>
    </w:lvl>
    <w:lvl w:ilvl="4" w:tplc="2842EA9C">
      <w:start w:val="1"/>
      <w:numFmt w:val="bullet"/>
      <w:lvlText w:val="•"/>
      <w:lvlJc w:val="left"/>
      <w:pPr>
        <w:ind w:left="3543" w:hanging="452"/>
      </w:pPr>
      <w:rPr>
        <w:rFonts w:hint="default"/>
      </w:rPr>
    </w:lvl>
    <w:lvl w:ilvl="5" w:tplc="1D5C9152">
      <w:start w:val="1"/>
      <w:numFmt w:val="bullet"/>
      <w:lvlText w:val="•"/>
      <w:lvlJc w:val="left"/>
      <w:pPr>
        <w:ind w:left="4545" w:hanging="452"/>
      </w:pPr>
      <w:rPr>
        <w:rFonts w:hint="default"/>
      </w:rPr>
    </w:lvl>
    <w:lvl w:ilvl="6" w:tplc="9084A658">
      <w:start w:val="1"/>
      <w:numFmt w:val="bullet"/>
      <w:lvlText w:val="•"/>
      <w:lvlJc w:val="left"/>
      <w:pPr>
        <w:ind w:left="5548" w:hanging="452"/>
      </w:pPr>
      <w:rPr>
        <w:rFonts w:hint="default"/>
      </w:rPr>
    </w:lvl>
    <w:lvl w:ilvl="7" w:tplc="2F8A1306">
      <w:start w:val="1"/>
      <w:numFmt w:val="bullet"/>
      <w:lvlText w:val="•"/>
      <w:lvlJc w:val="left"/>
      <w:pPr>
        <w:ind w:left="6551" w:hanging="452"/>
      </w:pPr>
      <w:rPr>
        <w:rFonts w:hint="default"/>
      </w:rPr>
    </w:lvl>
    <w:lvl w:ilvl="8" w:tplc="4EAA69B8">
      <w:start w:val="1"/>
      <w:numFmt w:val="bullet"/>
      <w:lvlText w:val="•"/>
      <w:lvlJc w:val="left"/>
      <w:pPr>
        <w:ind w:left="7554" w:hanging="452"/>
      </w:pPr>
      <w:rPr>
        <w:rFonts w:hint="default"/>
      </w:rPr>
    </w:lvl>
  </w:abstractNum>
  <w:abstractNum w:abstractNumId="26">
    <w:nsid w:val="54032FAD"/>
    <w:multiLevelType w:val="hybridMultilevel"/>
    <w:tmpl w:val="54EC7A92"/>
    <w:lvl w:ilvl="0" w:tplc="A4B2EB50">
      <w:start w:val="1"/>
      <w:numFmt w:val="lowerLetter"/>
      <w:lvlText w:val="(%1)"/>
      <w:lvlJc w:val="left"/>
      <w:pPr>
        <w:ind w:left="100" w:hanging="540"/>
        <w:jc w:val="left"/>
      </w:pPr>
      <w:rPr>
        <w:rFonts w:ascii="Arial" w:eastAsia="Arial" w:hAnsi="Arial" w:hint="default"/>
        <w:b/>
        <w:bCs/>
        <w:sz w:val="24"/>
        <w:szCs w:val="24"/>
      </w:rPr>
    </w:lvl>
    <w:lvl w:ilvl="1" w:tplc="F06CF2DE">
      <w:start w:val="1"/>
      <w:numFmt w:val="decimal"/>
      <w:lvlText w:val="(%2)"/>
      <w:lvlJc w:val="left"/>
      <w:pPr>
        <w:ind w:left="820" w:hanging="360"/>
        <w:jc w:val="left"/>
      </w:pPr>
      <w:rPr>
        <w:rFonts w:ascii="Arial" w:eastAsia="Arial" w:hAnsi="Arial" w:hint="default"/>
        <w:b/>
        <w:bCs/>
        <w:sz w:val="24"/>
        <w:szCs w:val="24"/>
      </w:rPr>
    </w:lvl>
    <w:lvl w:ilvl="2" w:tplc="E1749D80">
      <w:start w:val="1"/>
      <w:numFmt w:val="decimal"/>
      <w:lvlText w:val="%3."/>
      <w:lvlJc w:val="left"/>
      <w:pPr>
        <w:ind w:left="820" w:hanging="336"/>
        <w:jc w:val="left"/>
      </w:pPr>
      <w:rPr>
        <w:rFonts w:ascii="Arial" w:eastAsia="Arial" w:hAnsi="Arial" w:hint="default"/>
        <w:sz w:val="24"/>
        <w:szCs w:val="24"/>
      </w:rPr>
    </w:lvl>
    <w:lvl w:ilvl="3" w:tplc="B2ACF954">
      <w:start w:val="1"/>
      <w:numFmt w:val="bullet"/>
      <w:lvlText w:val="•"/>
      <w:lvlJc w:val="left"/>
      <w:pPr>
        <w:ind w:left="2762" w:hanging="336"/>
      </w:pPr>
      <w:rPr>
        <w:rFonts w:hint="default"/>
      </w:rPr>
    </w:lvl>
    <w:lvl w:ilvl="4" w:tplc="B2EA37E6">
      <w:start w:val="1"/>
      <w:numFmt w:val="bullet"/>
      <w:lvlText w:val="•"/>
      <w:lvlJc w:val="left"/>
      <w:pPr>
        <w:ind w:left="3733" w:hanging="336"/>
      </w:pPr>
      <w:rPr>
        <w:rFonts w:hint="default"/>
      </w:rPr>
    </w:lvl>
    <w:lvl w:ilvl="5" w:tplc="D97C2800">
      <w:start w:val="1"/>
      <w:numFmt w:val="bullet"/>
      <w:lvlText w:val="•"/>
      <w:lvlJc w:val="left"/>
      <w:pPr>
        <w:ind w:left="4704" w:hanging="336"/>
      </w:pPr>
      <w:rPr>
        <w:rFonts w:hint="default"/>
      </w:rPr>
    </w:lvl>
    <w:lvl w:ilvl="6" w:tplc="CE4A7C76">
      <w:start w:val="1"/>
      <w:numFmt w:val="bullet"/>
      <w:lvlText w:val="•"/>
      <w:lvlJc w:val="left"/>
      <w:pPr>
        <w:ind w:left="5675" w:hanging="336"/>
      </w:pPr>
      <w:rPr>
        <w:rFonts w:hint="default"/>
      </w:rPr>
    </w:lvl>
    <w:lvl w:ilvl="7" w:tplc="446AE292">
      <w:start w:val="1"/>
      <w:numFmt w:val="bullet"/>
      <w:lvlText w:val="•"/>
      <w:lvlJc w:val="left"/>
      <w:pPr>
        <w:ind w:left="6646" w:hanging="336"/>
      </w:pPr>
      <w:rPr>
        <w:rFonts w:hint="default"/>
      </w:rPr>
    </w:lvl>
    <w:lvl w:ilvl="8" w:tplc="920415D6">
      <w:start w:val="1"/>
      <w:numFmt w:val="bullet"/>
      <w:lvlText w:val="•"/>
      <w:lvlJc w:val="left"/>
      <w:pPr>
        <w:ind w:left="7617" w:hanging="336"/>
      </w:pPr>
      <w:rPr>
        <w:rFonts w:hint="default"/>
      </w:rPr>
    </w:lvl>
  </w:abstractNum>
  <w:abstractNum w:abstractNumId="27">
    <w:nsid w:val="6307626E"/>
    <w:multiLevelType w:val="hybridMultilevel"/>
    <w:tmpl w:val="E8CC9BEE"/>
    <w:lvl w:ilvl="0" w:tplc="952C4F2A">
      <w:start w:val="1"/>
      <w:numFmt w:val="lowerLetter"/>
      <w:lvlText w:val="%1."/>
      <w:lvlJc w:val="left"/>
      <w:pPr>
        <w:ind w:left="820" w:hanging="720"/>
        <w:jc w:val="left"/>
      </w:pPr>
      <w:rPr>
        <w:rFonts w:ascii="Arial" w:eastAsia="Arial" w:hAnsi="Arial" w:hint="default"/>
        <w:b/>
        <w:bCs/>
        <w:sz w:val="24"/>
        <w:szCs w:val="24"/>
      </w:rPr>
    </w:lvl>
    <w:lvl w:ilvl="1" w:tplc="66B6EF12">
      <w:start w:val="1"/>
      <w:numFmt w:val="decimal"/>
      <w:lvlText w:val="(%2)"/>
      <w:lvlJc w:val="left"/>
      <w:pPr>
        <w:ind w:left="1540" w:hanging="720"/>
        <w:jc w:val="left"/>
      </w:pPr>
      <w:rPr>
        <w:rFonts w:ascii="Arial" w:eastAsia="Arial" w:hAnsi="Arial" w:hint="default"/>
        <w:sz w:val="24"/>
        <w:szCs w:val="24"/>
      </w:rPr>
    </w:lvl>
    <w:lvl w:ilvl="2" w:tplc="32E038FA">
      <w:start w:val="1"/>
      <w:numFmt w:val="lowerRoman"/>
      <w:lvlText w:val="(%3)"/>
      <w:lvlJc w:val="left"/>
      <w:pPr>
        <w:ind w:left="2260" w:hanging="720"/>
        <w:jc w:val="left"/>
      </w:pPr>
      <w:rPr>
        <w:rFonts w:ascii="Arial" w:eastAsia="Arial" w:hAnsi="Arial" w:hint="default"/>
        <w:sz w:val="24"/>
        <w:szCs w:val="24"/>
      </w:rPr>
    </w:lvl>
    <w:lvl w:ilvl="3" w:tplc="47387D66">
      <w:start w:val="1"/>
      <w:numFmt w:val="lowerLetter"/>
      <w:lvlText w:val="%4."/>
      <w:lvlJc w:val="left"/>
      <w:pPr>
        <w:ind w:left="2981" w:hanging="721"/>
        <w:jc w:val="left"/>
      </w:pPr>
      <w:rPr>
        <w:rFonts w:ascii="Arial" w:eastAsia="Arial" w:hAnsi="Arial" w:hint="default"/>
        <w:sz w:val="24"/>
        <w:szCs w:val="24"/>
      </w:rPr>
    </w:lvl>
    <w:lvl w:ilvl="4" w:tplc="53C4E5C2">
      <w:start w:val="1"/>
      <w:numFmt w:val="bullet"/>
      <w:lvlText w:val="•"/>
      <w:lvlJc w:val="left"/>
      <w:pPr>
        <w:ind w:left="3920" w:hanging="721"/>
      </w:pPr>
      <w:rPr>
        <w:rFonts w:hint="default"/>
      </w:rPr>
    </w:lvl>
    <w:lvl w:ilvl="5" w:tplc="FBAA562C">
      <w:start w:val="1"/>
      <w:numFmt w:val="bullet"/>
      <w:lvlText w:val="•"/>
      <w:lvlJc w:val="left"/>
      <w:pPr>
        <w:ind w:left="4860" w:hanging="721"/>
      </w:pPr>
      <w:rPr>
        <w:rFonts w:hint="default"/>
      </w:rPr>
    </w:lvl>
    <w:lvl w:ilvl="6" w:tplc="594AECD8">
      <w:start w:val="1"/>
      <w:numFmt w:val="bullet"/>
      <w:lvlText w:val="•"/>
      <w:lvlJc w:val="left"/>
      <w:pPr>
        <w:ind w:left="5800" w:hanging="721"/>
      </w:pPr>
      <w:rPr>
        <w:rFonts w:hint="default"/>
      </w:rPr>
    </w:lvl>
    <w:lvl w:ilvl="7" w:tplc="CE9EFFB4">
      <w:start w:val="1"/>
      <w:numFmt w:val="bullet"/>
      <w:lvlText w:val="•"/>
      <w:lvlJc w:val="left"/>
      <w:pPr>
        <w:ind w:left="6740" w:hanging="721"/>
      </w:pPr>
      <w:rPr>
        <w:rFonts w:hint="default"/>
      </w:rPr>
    </w:lvl>
    <w:lvl w:ilvl="8" w:tplc="4B5A0CA8">
      <w:start w:val="1"/>
      <w:numFmt w:val="bullet"/>
      <w:lvlText w:val="•"/>
      <w:lvlJc w:val="left"/>
      <w:pPr>
        <w:ind w:left="7680" w:hanging="721"/>
      </w:pPr>
      <w:rPr>
        <w:rFonts w:hint="default"/>
      </w:rPr>
    </w:lvl>
  </w:abstractNum>
  <w:abstractNum w:abstractNumId="28">
    <w:nsid w:val="66406D27"/>
    <w:multiLevelType w:val="hybridMultilevel"/>
    <w:tmpl w:val="7376E0AA"/>
    <w:lvl w:ilvl="0" w:tplc="8184121C">
      <w:start w:val="1"/>
      <w:numFmt w:val="lowerLetter"/>
      <w:lvlText w:val="%1."/>
      <w:lvlJc w:val="left"/>
      <w:pPr>
        <w:ind w:left="820" w:hanging="720"/>
        <w:jc w:val="left"/>
      </w:pPr>
      <w:rPr>
        <w:rFonts w:ascii="Arial" w:eastAsia="Arial" w:hAnsi="Arial" w:hint="default"/>
        <w:sz w:val="24"/>
        <w:szCs w:val="24"/>
      </w:rPr>
    </w:lvl>
    <w:lvl w:ilvl="1" w:tplc="2984F89E">
      <w:start w:val="1"/>
      <w:numFmt w:val="decimal"/>
      <w:lvlText w:val="(%2)"/>
      <w:lvlJc w:val="left"/>
      <w:pPr>
        <w:ind w:left="1180" w:hanging="360"/>
        <w:jc w:val="left"/>
      </w:pPr>
      <w:rPr>
        <w:rFonts w:ascii="Arial" w:eastAsia="Arial" w:hAnsi="Arial" w:hint="default"/>
        <w:sz w:val="24"/>
        <w:szCs w:val="24"/>
      </w:rPr>
    </w:lvl>
    <w:lvl w:ilvl="2" w:tplc="5A9EBA04">
      <w:start w:val="1"/>
      <w:numFmt w:val="lowerRoman"/>
      <w:lvlText w:val="(%3)"/>
      <w:lvlJc w:val="left"/>
      <w:pPr>
        <w:ind w:left="2260" w:hanging="720"/>
        <w:jc w:val="left"/>
      </w:pPr>
      <w:rPr>
        <w:rFonts w:ascii="Arial" w:eastAsia="Arial" w:hAnsi="Arial" w:hint="default"/>
        <w:sz w:val="24"/>
        <w:szCs w:val="24"/>
      </w:rPr>
    </w:lvl>
    <w:lvl w:ilvl="3" w:tplc="BB92426C">
      <w:start w:val="1"/>
      <w:numFmt w:val="bullet"/>
      <w:lvlText w:val="•"/>
      <w:lvlJc w:val="left"/>
      <w:pPr>
        <w:ind w:left="2260" w:hanging="720"/>
      </w:pPr>
      <w:rPr>
        <w:rFonts w:hint="default"/>
      </w:rPr>
    </w:lvl>
    <w:lvl w:ilvl="4" w:tplc="82E896CA">
      <w:start w:val="1"/>
      <w:numFmt w:val="bullet"/>
      <w:lvlText w:val="•"/>
      <w:lvlJc w:val="left"/>
      <w:pPr>
        <w:ind w:left="3303" w:hanging="720"/>
      </w:pPr>
      <w:rPr>
        <w:rFonts w:hint="default"/>
      </w:rPr>
    </w:lvl>
    <w:lvl w:ilvl="5" w:tplc="3832379E">
      <w:start w:val="1"/>
      <w:numFmt w:val="bullet"/>
      <w:lvlText w:val="•"/>
      <w:lvlJc w:val="left"/>
      <w:pPr>
        <w:ind w:left="4346" w:hanging="720"/>
      </w:pPr>
      <w:rPr>
        <w:rFonts w:hint="default"/>
      </w:rPr>
    </w:lvl>
    <w:lvl w:ilvl="6" w:tplc="14100EB4">
      <w:start w:val="1"/>
      <w:numFmt w:val="bullet"/>
      <w:lvlText w:val="•"/>
      <w:lvlJc w:val="left"/>
      <w:pPr>
        <w:ind w:left="5388" w:hanging="720"/>
      </w:pPr>
      <w:rPr>
        <w:rFonts w:hint="default"/>
      </w:rPr>
    </w:lvl>
    <w:lvl w:ilvl="7" w:tplc="6CB86468">
      <w:start w:val="1"/>
      <w:numFmt w:val="bullet"/>
      <w:lvlText w:val="•"/>
      <w:lvlJc w:val="left"/>
      <w:pPr>
        <w:ind w:left="6431" w:hanging="720"/>
      </w:pPr>
      <w:rPr>
        <w:rFonts w:hint="default"/>
      </w:rPr>
    </w:lvl>
    <w:lvl w:ilvl="8" w:tplc="88D241C4">
      <w:start w:val="1"/>
      <w:numFmt w:val="bullet"/>
      <w:lvlText w:val="•"/>
      <w:lvlJc w:val="left"/>
      <w:pPr>
        <w:ind w:left="7474" w:hanging="720"/>
      </w:pPr>
      <w:rPr>
        <w:rFonts w:hint="default"/>
      </w:rPr>
    </w:lvl>
  </w:abstractNum>
  <w:abstractNum w:abstractNumId="29">
    <w:nsid w:val="66923AB5"/>
    <w:multiLevelType w:val="hybridMultilevel"/>
    <w:tmpl w:val="C7687476"/>
    <w:lvl w:ilvl="0" w:tplc="66CE5530">
      <w:start w:val="1"/>
      <w:numFmt w:val="lowerLetter"/>
      <w:lvlText w:val="%1."/>
      <w:lvlJc w:val="left"/>
      <w:pPr>
        <w:ind w:left="820" w:hanging="629"/>
        <w:jc w:val="right"/>
      </w:pPr>
      <w:rPr>
        <w:rFonts w:ascii="Arial" w:eastAsia="Arial" w:hAnsi="Arial" w:hint="default"/>
        <w:sz w:val="24"/>
        <w:szCs w:val="24"/>
      </w:rPr>
    </w:lvl>
    <w:lvl w:ilvl="1" w:tplc="861C8968">
      <w:start w:val="1"/>
      <w:numFmt w:val="decimal"/>
      <w:lvlText w:val="%2)"/>
      <w:lvlJc w:val="left"/>
      <w:pPr>
        <w:ind w:left="1540" w:hanging="360"/>
        <w:jc w:val="left"/>
      </w:pPr>
      <w:rPr>
        <w:rFonts w:ascii="Arial" w:eastAsia="Arial" w:hAnsi="Arial" w:hint="default"/>
        <w:sz w:val="24"/>
        <w:szCs w:val="24"/>
      </w:rPr>
    </w:lvl>
    <w:lvl w:ilvl="2" w:tplc="0068045A">
      <w:start w:val="1"/>
      <w:numFmt w:val="bullet"/>
      <w:lvlText w:val="•"/>
      <w:lvlJc w:val="left"/>
      <w:pPr>
        <w:ind w:left="2431" w:hanging="360"/>
      </w:pPr>
      <w:rPr>
        <w:rFonts w:hint="default"/>
      </w:rPr>
    </w:lvl>
    <w:lvl w:ilvl="3" w:tplc="4DE0EF9E">
      <w:start w:val="1"/>
      <w:numFmt w:val="bullet"/>
      <w:lvlText w:val="•"/>
      <w:lvlJc w:val="left"/>
      <w:pPr>
        <w:ind w:left="3322" w:hanging="360"/>
      </w:pPr>
      <w:rPr>
        <w:rFonts w:hint="default"/>
      </w:rPr>
    </w:lvl>
    <w:lvl w:ilvl="4" w:tplc="3760CC44">
      <w:start w:val="1"/>
      <w:numFmt w:val="bullet"/>
      <w:lvlText w:val="•"/>
      <w:lvlJc w:val="left"/>
      <w:pPr>
        <w:ind w:left="4213" w:hanging="360"/>
      </w:pPr>
      <w:rPr>
        <w:rFonts w:hint="default"/>
      </w:rPr>
    </w:lvl>
    <w:lvl w:ilvl="5" w:tplc="C7220ECA">
      <w:start w:val="1"/>
      <w:numFmt w:val="bullet"/>
      <w:lvlText w:val="•"/>
      <w:lvlJc w:val="left"/>
      <w:pPr>
        <w:ind w:left="5104" w:hanging="360"/>
      </w:pPr>
      <w:rPr>
        <w:rFonts w:hint="default"/>
      </w:rPr>
    </w:lvl>
    <w:lvl w:ilvl="6" w:tplc="A7FAC206">
      <w:start w:val="1"/>
      <w:numFmt w:val="bullet"/>
      <w:lvlText w:val="•"/>
      <w:lvlJc w:val="left"/>
      <w:pPr>
        <w:ind w:left="5995" w:hanging="360"/>
      </w:pPr>
      <w:rPr>
        <w:rFonts w:hint="default"/>
      </w:rPr>
    </w:lvl>
    <w:lvl w:ilvl="7" w:tplc="1980ACE4">
      <w:start w:val="1"/>
      <w:numFmt w:val="bullet"/>
      <w:lvlText w:val="•"/>
      <w:lvlJc w:val="left"/>
      <w:pPr>
        <w:ind w:left="6886" w:hanging="360"/>
      </w:pPr>
      <w:rPr>
        <w:rFonts w:hint="default"/>
      </w:rPr>
    </w:lvl>
    <w:lvl w:ilvl="8" w:tplc="2AEE31D2">
      <w:start w:val="1"/>
      <w:numFmt w:val="bullet"/>
      <w:lvlText w:val="•"/>
      <w:lvlJc w:val="left"/>
      <w:pPr>
        <w:ind w:left="7777" w:hanging="360"/>
      </w:pPr>
      <w:rPr>
        <w:rFonts w:hint="default"/>
      </w:rPr>
    </w:lvl>
  </w:abstractNum>
  <w:abstractNum w:abstractNumId="30">
    <w:nsid w:val="68375595"/>
    <w:multiLevelType w:val="hybridMultilevel"/>
    <w:tmpl w:val="15466168"/>
    <w:lvl w:ilvl="0" w:tplc="29BEA230">
      <w:start w:val="1"/>
      <w:numFmt w:val="lowerLetter"/>
      <w:lvlText w:val="%1."/>
      <w:lvlJc w:val="left"/>
      <w:pPr>
        <w:ind w:left="820" w:hanging="720"/>
        <w:jc w:val="left"/>
      </w:pPr>
      <w:rPr>
        <w:rFonts w:ascii="Arial" w:eastAsia="Arial" w:hAnsi="Arial" w:hint="default"/>
        <w:sz w:val="24"/>
        <w:szCs w:val="24"/>
      </w:rPr>
    </w:lvl>
    <w:lvl w:ilvl="1" w:tplc="989E8402">
      <w:start w:val="1"/>
      <w:numFmt w:val="decimal"/>
      <w:lvlText w:val="(%2)"/>
      <w:lvlJc w:val="left"/>
      <w:pPr>
        <w:ind w:left="1540" w:hanging="720"/>
        <w:jc w:val="left"/>
      </w:pPr>
      <w:rPr>
        <w:rFonts w:ascii="Arial" w:eastAsia="Arial" w:hAnsi="Arial" w:hint="default"/>
        <w:sz w:val="24"/>
        <w:szCs w:val="24"/>
      </w:rPr>
    </w:lvl>
    <w:lvl w:ilvl="2" w:tplc="E58600C0">
      <w:start w:val="1"/>
      <w:numFmt w:val="bullet"/>
      <w:lvlText w:val="•"/>
      <w:lvlJc w:val="left"/>
      <w:pPr>
        <w:ind w:left="2431" w:hanging="720"/>
      </w:pPr>
      <w:rPr>
        <w:rFonts w:hint="default"/>
      </w:rPr>
    </w:lvl>
    <w:lvl w:ilvl="3" w:tplc="3E84B7B2">
      <w:start w:val="1"/>
      <w:numFmt w:val="bullet"/>
      <w:lvlText w:val="•"/>
      <w:lvlJc w:val="left"/>
      <w:pPr>
        <w:ind w:left="3322" w:hanging="720"/>
      </w:pPr>
      <w:rPr>
        <w:rFonts w:hint="default"/>
      </w:rPr>
    </w:lvl>
    <w:lvl w:ilvl="4" w:tplc="AD040340">
      <w:start w:val="1"/>
      <w:numFmt w:val="bullet"/>
      <w:lvlText w:val="•"/>
      <w:lvlJc w:val="left"/>
      <w:pPr>
        <w:ind w:left="4213" w:hanging="720"/>
      </w:pPr>
      <w:rPr>
        <w:rFonts w:hint="default"/>
      </w:rPr>
    </w:lvl>
    <w:lvl w:ilvl="5" w:tplc="FD5C761C">
      <w:start w:val="1"/>
      <w:numFmt w:val="bullet"/>
      <w:lvlText w:val="•"/>
      <w:lvlJc w:val="left"/>
      <w:pPr>
        <w:ind w:left="5104" w:hanging="720"/>
      </w:pPr>
      <w:rPr>
        <w:rFonts w:hint="default"/>
      </w:rPr>
    </w:lvl>
    <w:lvl w:ilvl="6" w:tplc="6DEA3A7C">
      <w:start w:val="1"/>
      <w:numFmt w:val="bullet"/>
      <w:lvlText w:val="•"/>
      <w:lvlJc w:val="left"/>
      <w:pPr>
        <w:ind w:left="5995" w:hanging="720"/>
      </w:pPr>
      <w:rPr>
        <w:rFonts w:hint="default"/>
      </w:rPr>
    </w:lvl>
    <w:lvl w:ilvl="7" w:tplc="FA4273CC">
      <w:start w:val="1"/>
      <w:numFmt w:val="bullet"/>
      <w:lvlText w:val="•"/>
      <w:lvlJc w:val="left"/>
      <w:pPr>
        <w:ind w:left="6886" w:hanging="720"/>
      </w:pPr>
      <w:rPr>
        <w:rFonts w:hint="default"/>
      </w:rPr>
    </w:lvl>
    <w:lvl w:ilvl="8" w:tplc="C8D64BF8">
      <w:start w:val="1"/>
      <w:numFmt w:val="bullet"/>
      <w:lvlText w:val="•"/>
      <w:lvlJc w:val="left"/>
      <w:pPr>
        <w:ind w:left="7777" w:hanging="720"/>
      </w:pPr>
      <w:rPr>
        <w:rFonts w:hint="default"/>
      </w:rPr>
    </w:lvl>
  </w:abstractNum>
  <w:abstractNum w:abstractNumId="31">
    <w:nsid w:val="695958D0"/>
    <w:multiLevelType w:val="hybridMultilevel"/>
    <w:tmpl w:val="F6F0E926"/>
    <w:lvl w:ilvl="0" w:tplc="D758DD8C">
      <w:start w:val="1"/>
      <w:numFmt w:val="lowerLetter"/>
      <w:lvlText w:val="%1."/>
      <w:lvlJc w:val="left"/>
      <w:pPr>
        <w:ind w:left="820" w:hanging="720"/>
        <w:jc w:val="left"/>
      </w:pPr>
      <w:rPr>
        <w:rFonts w:ascii="Arial" w:eastAsia="Arial" w:hAnsi="Arial" w:hint="default"/>
        <w:b/>
        <w:bCs/>
        <w:sz w:val="24"/>
        <w:szCs w:val="24"/>
      </w:rPr>
    </w:lvl>
    <w:lvl w:ilvl="1" w:tplc="002ACD1E">
      <w:start w:val="1"/>
      <w:numFmt w:val="decimal"/>
      <w:lvlText w:val="(%2)"/>
      <w:lvlJc w:val="left"/>
      <w:pPr>
        <w:ind w:left="1540" w:hanging="720"/>
        <w:jc w:val="left"/>
      </w:pPr>
      <w:rPr>
        <w:rFonts w:ascii="Arial" w:eastAsia="Arial" w:hAnsi="Arial" w:hint="default"/>
        <w:sz w:val="24"/>
        <w:szCs w:val="24"/>
      </w:rPr>
    </w:lvl>
    <w:lvl w:ilvl="2" w:tplc="8EC24E8E">
      <w:start w:val="1"/>
      <w:numFmt w:val="bullet"/>
      <w:lvlText w:val="•"/>
      <w:lvlJc w:val="left"/>
      <w:pPr>
        <w:ind w:left="2431" w:hanging="720"/>
      </w:pPr>
      <w:rPr>
        <w:rFonts w:hint="default"/>
      </w:rPr>
    </w:lvl>
    <w:lvl w:ilvl="3" w:tplc="EC3EA5B0">
      <w:start w:val="1"/>
      <w:numFmt w:val="bullet"/>
      <w:lvlText w:val="•"/>
      <w:lvlJc w:val="left"/>
      <w:pPr>
        <w:ind w:left="3322" w:hanging="720"/>
      </w:pPr>
      <w:rPr>
        <w:rFonts w:hint="default"/>
      </w:rPr>
    </w:lvl>
    <w:lvl w:ilvl="4" w:tplc="D9343C02">
      <w:start w:val="1"/>
      <w:numFmt w:val="bullet"/>
      <w:lvlText w:val="•"/>
      <w:lvlJc w:val="left"/>
      <w:pPr>
        <w:ind w:left="4213" w:hanging="720"/>
      </w:pPr>
      <w:rPr>
        <w:rFonts w:hint="default"/>
      </w:rPr>
    </w:lvl>
    <w:lvl w:ilvl="5" w:tplc="63F06E66">
      <w:start w:val="1"/>
      <w:numFmt w:val="bullet"/>
      <w:lvlText w:val="•"/>
      <w:lvlJc w:val="left"/>
      <w:pPr>
        <w:ind w:left="5104" w:hanging="720"/>
      </w:pPr>
      <w:rPr>
        <w:rFonts w:hint="default"/>
      </w:rPr>
    </w:lvl>
    <w:lvl w:ilvl="6" w:tplc="D95E7CB0">
      <w:start w:val="1"/>
      <w:numFmt w:val="bullet"/>
      <w:lvlText w:val="•"/>
      <w:lvlJc w:val="left"/>
      <w:pPr>
        <w:ind w:left="5995" w:hanging="720"/>
      </w:pPr>
      <w:rPr>
        <w:rFonts w:hint="default"/>
      </w:rPr>
    </w:lvl>
    <w:lvl w:ilvl="7" w:tplc="EBFCBA78">
      <w:start w:val="1"/>
      <w:numFmt w:val="bullet"/>
      <w:lvlText w:val="•"/>
      <w:lvlJc w:val="left"/>
      <w:pPr>
        <w:ind w:left="6886" w:hanging="720"/>
      </w:pPr>
      <w:rPr>
        <w:rFonts w:hint="default"/>
      </w:rPr>
    </w:lvl>
    <w:lvl w:ilvl="8" w:tplc="2C8AEF00">
      <w:start w:val="1"/>
      <w:numFmt w:val="bullet"/>
      <w:lvlText w:val="•"/>
      <w:lvlJc w:val="left"/>
      <w:pPr>
        <w:ind w:left="7777" w:hanging="720"/>
      </w:pPr>
      <w:rPr>
        <w:rFonts w:hint="default"/>
      </w:rPr>
    </w:lvl>
  </w:abstractNum>
  <w:abstractNum w:abstractNumId="32">
    <w:nsid w:val="6A6613FC"/>
    <w:multiLevelType w:val="hybridMultilevel"/>
    <w:tmpl w:val="C060CA3E"/>
    <w:lvl w:ilvl="0" w:tplc="3FD07768">
      <w:start w:val="1"/>
      <w:numFmt w:val="bullet"/>
      <w:lvlText w:val=""/>
      <w:lvlJc w:val="left"/>
      <w:pPr>
        <w:ind w:left="820" w:hanging="360"/>
      </w:pPr>
      <w:rPr>
        <w:rFonts w:ascii="Symbol" w:eastAsia="Symbol" w:hAnsi="Symbol" w:hint="default"/>
        <w:w w:val="46"/>
        <w:sz w:val="24"/>
        <w:szCs w:val="24"/>
      </w:rPr>
    </w:lvl>
    <w:lvl w:ilvl="1" w:tplc="3104D248">
      <w:start w:val="1"/>
      <w:numFmt w:val="bullet"/>
      <w:lvlText w:val="•"/>
      <w:lvlJc w:val="left"/>
      <w:pPr>
        <w:ind w:left="1694" w:hanging="360"/>
      </w:pPr>
      <w:rPr>
        <w:rFonts w:hint="default"/>
      </w:rPr>
    </w:lvl>
    <w:lvl w:ilvl="2" w:tplc="C5E0BB38">
      <w:start w:val="1"/>
      <w:numFmt w:val="bullet"/>
      <w:lvlText w:val="•"/>
      <w:lvlJc w:val="left"/>
      <w:pPr>
        <w:ind w:left="2568" w:hanging="360"/>
      </w:pPr>
      <w:rPr>
        <w:rFonts w:hint="default"/>
      </w:rPr>
    </w:lvl>
    <w:lvl w:ilvl="3" w:tplc="E6DAE4CE">
      <w:start w:val="1"/>
      <w:numFmt w:val="bullet"/>
      <w:lvlText w:val="•"/>
      <w:lvlJc w:val="left"/>
      <w:pPr>
        <w:ind w:left="3442" w:hanging="360"/>
      </w:pPr>
      <w:rPr>
        <w:rFonts w:hint="default"/>
      </w:rPr>
    </w:lvl>
    <w:lvl w:ilvl="4" w:tplc="334EB02C">
      <w:start w:val="1"/>
      <w:numFmt w:val="bullet"/>
      <w:lvlText w:val="•"/>
      <w:lvlJc w:val="left"/>
      <w:pPr>
        <w:ind w:left="4316" w:hanging="360"/>
      </w:pPr>
      <w:rPr>
        <w:rFonts w:hint="default"/>
      </w:rPr>
    </w:lvl>
    <w:lvl w:ilvl="5" w:tplc="004000F0">
      <w:start w:val="1"/>
      <w:numFmt w:val="bullet"/>
      <w:lvlText w:val="•"/>
      <w:lvlJc w:val="left"/>
      <w:pPr>
        <w:ind w:left="5190" w:hanging="360"/>
      </w:pPr>
      <w:rPr>
        <w:rFonts w:hint="default"/>
      </w:rPr>
    </w:lvl>
    <w:lvl w:ilvl="6" w:tplc="5D167490">
      <w:start w:val="1"/>
      <w:numFmt w:val="bullet"/>
      <w:lvlText w:val="•"/>
      <w:lvlJc w:val="left"/>
      <w:pPr>
        <w:ind w:left="6064" w:hanging="360"/>
      </w:pPr>
      <w:rPr>
        <w:rFonts w:hint="default"/>
      </w:rPr>
    </w:lvl>
    <w:lvl w:ilvl="7" w:tplc="129C31C0">
      <w:start w:val="1"/>
      <w:numFmt w:val="bullet"/>
      <w:lvlText w:val="•"/>
      <w:lvlJc w:val="left"/>
      <w:pPr>
        <w:ind w:left="6938" w:hanging="360"/>
      </w:pPr>
      <w:rPr>
        <w:rFonts w:hint="default"/>
      </w:rPr>
    </w:lvl>
    <w:lvl w:ilvl="8" w:tplc="07BAE2B0">
      <w:start w:val="1"/>
      <w:numFmt w:val="bullet"/>
      <w:lvlText w:val="•"/>
      <w:lvlJc w:val="left"/>
      <w:pPr>
        <w:ind w:left="7812" w:hanging="360"/>
      </w:pPr>
      <w:rPr>
        <w:rFonts w:hint="default"/>
      </w:rPr>
    </w:lvl>
  </w:abstractNum>
  <w:abstractNum w:abstractNumId="33">
    <w:nsid w:val="6D511A90"/>
    <w:multiLevelType w:val="hybridMultilevel"/>
    <w:tmpl w:val="8E7E1A70"/>
    <w:lvl w:ilvl="0" w:tplc="A7E0B134">
      <w:start w:val="1"/>
      <w:numFmt w:val="lowerLetter"/>
      <w:lvlText w:val="%1."/>
      <w:lvlJc w:val="left"/>
      <w:pPr>
        <w:ind w:left="820" w:hanging="720"/>
        <w:jc w:val="left"/>
      </w:pPr>
      <w:rPr>
        <w:rFonts w:ascii="Arial" w:eastAsia="Arial" w:hAnsi="Arial" w:hint="default"/>
        <w:sz w:val="24"/>
        <w:szCs w:val="24"/>
      </w:rPr>
    </w:lvl>
    <w:lvl w:ilvl="1" w:tplc="AAB8E20C">
      <w:start w:val="1"/>
      <w:numFmt w:val="lowerRoman"/>
      <w:lvlText w:val="(%2)"/>
      <w:lvlJc w:val="left"/>
      <w:pPr>
        <w:ind w:left="1540" w:hanging="720"/>
        <w:jc w:val="left"/>
      </w:pPr>
      <w:rPr>
        <w:rFonts w:ascii="Arial" w:eastAsia="Arial" w:hAnsi="Arial" w:hint="default"/>
        <w:sz w:val="24"/>
        <w:szCs w:val="24"/>
      </w:rPr>
    </w:lvl>
    <w:lvl w:ilvl="2" w:tplc="94841B74">
      <w:start w:val="1"/>
      <w:numFmt w:val="bullet"/>
      <w:lvlText w:val="•"/>
      <w:lvlJc w:val="left"/>
      <w:pPr>
        <w:ind w:left="2431" w:hanging="720"/>
      </w:pPr>
      <w:rPr>
        <w:rFonts w:hint="default"/>
      </w:rPr>
    </w:lvl>
    <w:lvl w:ilvl="3" w:tplc="9F667E62">
      <w:start w:val="1"/>
      <w:numFmt w:val="bullet"/>
      <w:lvlText w:val="•"/>
      <w:lvlJc w:val="left"/>
      <w:pPr>
        <w:ind w:left="3322" w:hanging="720"/>
      </w:pPr>
      <w:rPr>
        <w:rFonts w:hint="default"/>
      </w:rPr>
    </w:lvl>
    <w:lvl w:ilvl="4" w:tplc="194E0ABC">
      <w:start w:val="1"/>
      <w:numFmt w:val="bullet"/>
      <w:lvlText w:val="•"/>
      <w:lvlJc w:val="left"/>
      <w:pPr>
        <w:ind w:left="4213" w:hanging="720"/>
      </w:pPr>
      <w:rPr>
        <w:rFonts w:hint="default"/>
      </w:rPr>
    </w:lvl>
    <w:lvl w:ilvl="5" w:tplc="36AE0C5C">
      <w:start w:val="1"/>
      <w:numFmt w:val="bullet"/>
      <w:lvlText w:val="•"/>
      <w:lvlJc w:val="left"/>
      <w:pPr>
        <w:ind w:left="5104" w:hanging="720"/>
      </w:pPr>
      <w:rPr>
        <w:rFonts w:hint="default"/>
      </w:rPr>
    </w:lvl>
    <w:lvl w:ilvl="6" w:tplc="7A1A944C">
      <w:start w:val="1"/>
      <w:numFmt w:val="bullet"/>
      <w:lvlText w:val="•"/>
      <w:lvlJc w:val="left"/>
      <w:pPr>
        <w:ind w:left="5995" w:hanging="720"/>
      </w:pPr>
      <w:rPr>
        <w:rFonts w:hint="default"/>
      </w:rPr>
    </w:lvl>
    <w:lvl w:ilvl="7" w:tplc="AFD4CDB2">
      <w:start w:val="1"/>
      <w:numFmt w:val="bullet"/>
      <w:lvlText w:val="•"/>
      <w:lvlJc w:val="left"/>
      <w:pPr>
        <w:ind w:left="6886" w:hanging="720"/>
      </w:pPr>
      <w:rPr>
        <w:rFonts w:hint="default"/>
      </w:rPr>
    </w:lvl>
    <w:lvl w:ilvl="8" w:tplc="9E92B39E">
      <w:start w:val="1"/>
      <w:numFmt w:val="bullet"/>
      <w:lvlText w:val="•"/>
      <w:lvlJc w:val="left"/>
      <w:pPr>
        <w:ind w:left="7777" w:hanging="720"/>
      </w:pPr>
      <w:rPr>
        <w:rFonts w:hint="default"/>
      </w:rPr>
    </w:lvl>
  </w:abstractNum>
  <w:abstractNum w:abstractNumId="34">
    <w:nsid w:val="6F8A5DB3"/>
    <w:multiLevelType w:val="hybridMultilevel"/>
    <w:tmpl w:val="64BCF6B4"/>
    <w:lvl w:ilvl="0" w:tplc="954E7274">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nsid w:val="733C11D7"/>
    <w:multiLevelType w:val="hybridMultilevel"/>
    <w:tmpl w:val="34B0A20C"/>
    <w:lvl w:ilvl="0" w:tplc="33EEB04C">
      <w:start w:val="1"/>
      <w:numFmt w:val="lowerLetter"/>
      <w:lvlText w:val="%1."/>
      <w:lvlJc w:val="left"/>
      <w:pPr>
        <w:ind w:left="820" w:hanging="720"/>
        <w:jc w:val="left"/>
      </w:pPr>
      <w:rPr>
        <w:rFonts w:ascii="Arial" w:eastAsia="Arial" w:hAnsi="Arial" w:hint="default"/>
        <w:b/>
        <w:bCs/>
        <w:sz w:val="24"/>
        <w:szCs w:val="24"/>
      </w:rPr>
    </w:lvl>
    <w:lvl w:ilvl="1" w:tplc="D51E9E2C">
      <w:start w:val="1"/>
      <w:numFmt w:val="decimal"/>
      <w:lvlText w:val="(%2)"/>
      <w:lvlJc w:val="left"/>
      <w:pPr>
        <w:ind w:left="1540" w:hanging="720"/>
        <w:jc w:val="left"/>
      </w:pPr>
      <w:rPr>
        <w:rFonts w:ascii="Arial" w:eastAsia="Arial" w:hAnsi="Arial" w:hint="default"/>
        <w:sz w:val="24"/>
        <w:szCs w:val="24"/>
      </w:rPr>
    </w:lvl>
    <w:lvl w:ilvl="2" w:tplc="936C18A8">
      <w:start w:val="1"/>
      <w:numFmt w:val="lowerRoman"/>
      <w:lvlText w:val="(%3)"/>
      <w:lvlJc w:val="left"/>
      <w:pPr>
        <w:ind w:left="2260" w:hanging="720"/>
        <w:jc w:val="left"/>
      </w:pPr>
      <w:rPr>
        <w:rFonts w:ascii="Arial" w:eastAsia="Arial" w:hAnsi="Arial" w:hint="default"/>
        <w:sz w:val="24"/>
        <w:szCs w:val="24"/>
      </w:rPr>
    </w:lvl>
    <w:lvl w:ilvl="3" w:tplc="3412270E">
      <w:start w:val="1"/>
      <w:numFmt w:val="bullet"/>
      <w:lvlText w:val="•"/>
      <w:lvlJc w:val="left"/>
      <w:pPr>
        <w:ind w:left="3172" w:hanging="720"/>
      </w:pPr>
      <w:rPr>
        <w:rFonts w:hint="default"/>
      </w:rPr>
    </w:lvl>
    <w:lvl w:ilvl="4" w:tplc="B00685B6">
      <w:start w:val="1"/>
      <w:numFmt w:val="bullet"/>
      <w:lvlText w:val="•"/>
      <w:lvlJc w:val="left"/>
      <w:pPr>
        <w:ind w:left="4085" w:hanging="720"/>
      </w:pPr>
      <w:rPr>
        <w:rFonts w:hint="default"/>
      </w:rPr>
    </w:lvl>
    <w:lvl w:ilvl="5" w:tplc="30C0C082">
      <w:start w:val="1"/>
      <w:numFmt w:val="bullet"/>
      <w:lvlText w:val="•"/>
      <w:lvlJc w:val="left"/>
      <w:pPr>
        <w:ind w:left="4997" w:hanging="720"/>
      </w:pPr>
      <w:rPr>
        <w:rFonts w:hint="default"/>
      </w:rPr>
    </w:lvl>
    <w:lvl w:ilvl="6" w:tplc="E68C4294">
      <w:start w:val="1"/>
      <w:numFmt w:val="bullet"/>
      <w:lvlText w:val="•"/>
      <w:lvlJc w:val="left"/>
      <w:pPr>
        <w:ind w:left="5910" w:hanging="720"/>
      </w:pPr>
      <w:rPr>
        <w:rFonts w:hint="default"/>
      </w:rPr>
    </w:lvl>
    <w:lvl w:ilvl="7" w:tplc="89760346">
      <w:start w:val="1"/>
      <w:numFmt w:val="bullet"/>
      <w:lvlText w:val="•"/>
      <w:lvlJc w:val="left"/>
      <w:pPr>
        <w:ind w:left="6822" w:hanging="720"/>
      </w:pPr>
      <w:rPr>
        <w:rFonts w:hint="default"/>
      </w:rPr>
    </w:lvl>
    <w:lvl w:ilvl="8" w:tplc="CE5C5F8C">
      <w:start w:val="1"/>
      <w:numFmt w:val="bullet"/>
      <w:lvlText w:val="•"/>
      <w:lvlJc w:val="left"/>
      <w:pPr>
        <w:ind w:left="7735" w:hanging="720"/>
      </w:pPr>
      <w:rPr>
        <w:rFonts w:hint="default"/>
      </w:rPr>
    </w:lvl>
  </w:abstractNum>
  <w:abstractNum w:abstractNumId="36">
    <w:nsid w:val="7AC10AF4"/>
    <w:multiLevelType w:val="hybridMultilevel"/>
    <w:tmpl w:val="E124A578"/>
    <w:lvl w:ilvl="0" w:tplc="92D80D56">
      <w:start w:val="1"/>
      <w:numFmt w:val="lowerLetter"/>
      <w:lvlText w:val="%1)"/>
      <w:lvlJc w:val="left"/>
      <w:pPr>
        <w:ind w:left="820" w:hanging="720"/>
        <w:jc w:val="left"/>
      </w:pPr>
      <w:rPr>
        <w:rFonts w:ascii="Arial" w:eastAsia="Arial" w:hAnsi="Arial" w:hint="default"/>
        <w:sz w:val="24"/>
        <w:szCs w:val="24"/>
      </w:rPr>
    </w:lvl>
    <w:lvl w:ilvl="1" w:tplc="1BDC43CA">
      <w:start w:val="1"/>
      <w:numFmt w:val="bullet"/>
      <w:lvlText w:val="•"/>
      <w:lvlJc w:val="left"/>
      <w:pPr>
        <w:ind w:left="1712" w:hanging="720"/>
      </w:pPr>
      <w:rPr>
        <w:rFonts w:hint="default"/>
      </w:rPr>
    </w:lvl>
    <w:lvl w:ilvl="2" w:tplc="04BCECC8">
      <w:start w:val="1"/>
      <w:numFmt w:val="bullet"/>
      <w:lvlText w:val="•"/>
      <w:lvlJc w:val="left"/>
      <w:pPr>
        <w:ind w:left="2604" w:hanging="720"/>
      </w:pPr>
      <w:rPr>
        <w:rFonts w:hint="default"/>
      </w:rPr>
    </w:lvl>
    <w:lvl w:ilvl="3" w:tplc="5E66D7C6">
      <w:start w:val="1"/>
      <w:numFmt w:val="bullet"/>
      <w:lvlText w:val="•"/>
      <w:lvlJc w:val="left"/>
      <w:pPr>
        <w:ind w:left="3496" w:hanging="720"/>
      </w:pPr>
      <w:rPr>
        <w:rFonts w:hint="default"/>
      </w:rPr>
    </w:lvl>
    <w:lvl w:ilvl="4" w:tplc="53D21D42">
      <w:start w:val="1"/>
      <w:numFmt w:val="bullet"/>
      <w:lvlText w:val="•"/>
      <w:lvlJc w:val="left"/>
      <w:pPr>
        <w:ind w:left="4388" w:hanging="720"/>
      </w:pPr>
      <w:rPr>
        <w:rFonts w:hint="default"/>
      </w:rPr>
    </w:lvl>
    <w:lvl w:ilvl="5" w:tplc="CC7A20B8">
      <w:start w:val="1"/>
      <w:numFmt w:val="bullet"/>
      <w:lvlText w:val="•"/>
      <w:lvlJc w:val="left"/>
      <w:pPr>
        <w:ind w:left="5280" w:hanging="720"/>
      </w:pPr>
      <w:rPr>
        <w:rFonts w:hint="default"/>
      </w:rPr>
    </w:lvl>
    <w:lvl w:ilvl="6" w:tplc="9C2821F0">
      <w:start w:val="1"/>
      <w:numFmt w:val="bullet"/>
      <w:lvlText w:val="•"/>
      <w:lvlJc w:val="left"/>
      <w:pPr>
        <w:ind w:left="6172" w:hanging="720"/>
      </w:pPr>
      <w:rPr>
        <w:rFonts w:hint="default"/>
      </w:rPr>
    </w:lvl>
    <w:lvl w:ilvl="7" w:tplc="802A54AE">
      <w:start w:val="1"/>
      <w:numFmt w:val="bullet"/>
      <w:lvlText w:val="•"/>
      <w:lvlJc w:val="left"/>
      <w:pPr>
        <w:ind w:left="7064" w:hanging="720"/>
      </w:pPr>
      <w:rPr>
        <w:rFonts w:hint="default"/>
      </w:rPr>
    </w:lvl>
    <w:lvl w:ilvl="8" w:tplc="2B2214C0">
      <w:start w:val="1"/>
      <w:numFmt w:val="bullet"/>
      <w:lvlText w:val="•"/>
      <w:lvlJc w:val="left"/>
      <w:pPr>
        <w:ind w:left="7956" w:hanging="720"/>
      </w:pPr>
      <w:rPr>
        <w:rFonts w:hint="default"/>
      </w:rPr>
    </w:lvl>
  </w:abstractNum>
  <w:abstractNum w:abstractNumId="37">
    <w:nsid w:val="7DB8439F"/>
    <w:multiLevelType w:val="multilevel"/>
    <w:tmpl w:val="C8E482C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7"/>
  </w:num>
  <w:num w:numId="2">
    <w:abstractNumId w:val="16"/>
  </w:num>
  <w:num w:numId="3">
    <w:abstractNumId w:val="5"/>
  </w:num>
  <w:num w:numId="4">
    <w:abstractNumId w:val="37"/>
  </w:num>
  <w:num w:numId="5">
    <w:abstractNumId w:val="22"/>
  </w:num>
  <w:num w:numId="6">
    <w:abstractNumId w:val="1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2"/>
  </w:num>
  <w:num w:numId="13">
    <w:abstractNumId w:val="2"/>
  </w:num>
  <w:num w:numId="14">
    <w:abstractNumId w:val="26"/>
  </w:num>
  <w:num w:numId="15">
    <w:abstractNumId w:val="36"/>
  </w:num>
  <w:num w:numId="16">
    <w:abstractNumId w:val="15"/>
  </w:num>
  <w:num w:numId="17">
    <w:abstractNumId w:val="31"/>
  </w:num>
  <w:num w:numId="18">
    <w:abstractNumId w:val="17"/>
  </w:num>
  <w:num w:numId="19">
    <w:abstractNumId w:val="25"/>
  </w:num>
  <w:num w:numId="20">
    <w:abstractNumId w:val="4"/>
  </w:num>
  <w:num w:numId="21">
    <w:abstractNumId w:val="20"/>
  </w:num>
  <w:num w:numId="22">
    <w:abstractNumId w:val="14"/>
  </w:num>
  <w:num w:numId="23">
    <w:abstractNumId w:val="8"/>
  </w:num>
  <w:num w:numId="24">
    <w:abstractNumId w:val="30"/>
  </w:num>
  <w:num w:numId="25">
    <w:abstractNumId w:val="29"/>
  </w:num>
  <w:num w:numId="26">
    <w:abstractNumId w:val="28"/>
  </w:num>
  <w:num w:numId="27">
    <w:abstractNumId w:val="19"/>
  </w:num>
  <w:num w:numId="28">
    <w:abstractNumId w:val="12"/>
  </w:num>
  <w:num w:numId="29">
    <w:abstractNumId w:val="6"/>
  </w:num>
  <w:num w:numId="30">
    <w:abstractNumId w:val="24"/>
  </w:num>
  <w:num w:numId="31">
    <w:abstractNumId w:val="9"/>
  </w:num>
  <w:num w:numId="32">
    <w:abstractNumId w:val="21"/>
  </w:num>
  <w:num w:numId="33">
    <w:abstractNumId w:val="34"/>
  </w:num>
  <w:num w:numId="34">
    <w:abstractNumId w:val="3"/>
  </w:num>
  <w:num w:numId="35">
    <w:abstractNumId w:val="23"/>
  </w:num>
  <w:num w:numId="36">
    <w:abstractNumId w:val="13"/>
  </w:num>
  <w:num w:numId="37">
    <w:abstractNumId w:val="11"/>
  </w:num>
  <w:num w:numId="38">
    <w:abstractNumId w:val="35"/>
  </w:num>
  <w:num w:numId="39">
    <w:abstractNumId w:val="1"/>
  </w:num>
  <w:num w:numId="40">
    <w:abstractNumId w:val="27"/>
  </w:num>
  <w:num w:numId="41">
    <w:abstractNumId w:val="33"/>
  </w:num>
  <w:num w:numId="4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ACE"/>
    <w:rsid w:val="00006BF3"/>
    <w:rsid w:val="000C43DE"/>
    <w:rsid w:val="000E6863"/>
    <w:rsid w:val="000F220F"/>
    <w:rsid w:val="000F2DFA"/>
    <w:rsid w:val="00110125"/>
    <w:rsid w:val="001221BC"/>
    <w:rsid w:val="001267B7"/>
    <w:rsid w:val="00132CB4"/>
    <w:rsid w:val="00140771"/>
    <w:rsid w:val="00144732"/>
    <w:rsid w:val="00161990"/>
    <w:rsid w:val="00166E72"/>
    <w:rsid w:val="001721A1"/>
    <w:rsid w:val="00173D77"/>
    <w:rsid w:val="001A3180"/>
    <w:rsid w:val="001A3AC6"/>
    <w:rsid w:val="001A4582"/>
    <w:rsid w:val="001A5A52"/>
    <w:rsid w:val="001B45FA"/>
    <w:rsid w:val="001B6311"/>
    <w:rsid w:val="001B722E"/>
    <w:rsid w:val="001D6DC8"/>
    <w:rsid w:val="001E6591"/>
    <w:rsid w:val="0020757F"/>
    <w:rsid w:val="00226929"/>
    <w:rsid w:val="00227EF8"/>
    <w:rsid w:val="00230952"/>
    <w:rsid w:val="00260CE8"/>
    <w:rsid w:val="00265D91"/>
    <w:rsid w:val="00275987"/>
    <w:rsid w:val="00293104"/>
    <w:rsid w:val="002D055B"/>
    <w:rsid w:val="00324F5F"/>
    <w:rsid w:val="00334EC6"/>
    <w:rsid w:val="00345E86"/>
    <w:rsid w:val="003512B7"/>
    <w:rsid w:val="00351E0F"/>
    <w:rsid w:val="00354C90"/>
    <w:rsid w:val="00357AB4"/>
    <w:rsid w:val="00384D91"/>
    <w:rsid w:val="00387C1A"/>
    <w:rsid w:val="003A294B"/>
    <w:rsid w:val="003B35CF"/>
    <w:rsid w:val="003D72A2"/>
    <w:rsid w:val="003E230F"/>
    <w:rsid w:val="003F6D00"/>
    <w:rsid w:val="00443B62"/>
    <w:rsid w:val="00483D79"/>
    <w:rsid w:val="004A01CF"/>
    <w:rsid w:val="004A4691"/>
    <w:rsid w:val="004A6692"/>
    <w:rsid w:val="004B4ACE"/>
    <w:rsid w:val="004D6808"/>
    <w:rsid w:val="004E33F1"/>
    <w:rsid w:val="004E59CB"/>
    <w:rsid w:val="00523701"/>
    <w:rsid w:val="00532F2C"/>
    <w:rsid w:val="00552909"/>
    <w:rsid w:val="00557631"/>
    <w:rsid w:val="00560AE4"/>
    <w:rsid w:val="005632CE"/>
    <w:rsid w:val="00576536"/>
    <w:rsid w:val="00593E38"/>
    <w:rsid w:val="00595483"/>
    <w:rsid w:val="005A0C96"/>
    <w:rsid w:val="005E79A8"/>
    <w:rsid w:val="005F2792"/>
    <w:rsid w:val="005F57E9"/>
    <w:rsid w:val="00615EB7"/>
    <w:rsid w:val="006419C9"/>
    <w:rsid w:val="00644AD5"/>
    <w:rsid w:val="006515EE"/>
    <w:rsid w:val="0066633A"/>
    <w:rsid w:val="00683761"/>
    <w:rsid w:val="006933F2"/>
    <w:rsid w:val="006A2977"/>
    <w:rsid w:val="006A6FDA"/>
    <w:rsid w:val="006A7C6C"/>
    <w:rsid w:val="006B21DD"/>
    <w:rsid w:val="006B43E9"/>
    <w:rsid w:val="006D52AA"/>
    <w:rsid w:val="006E1463"/>
    <w:rsid w:val="006E3A48"/>
    <w:rsid w:val="00704A64"/>
    <w:rsid w:val="007071D2"/>
    <w:rsid w:val="007233E8"/>
    <w:rsid w:val="00753AC6"/>
    <w:rsid w:val="00756A7A"/>
    <w:rsid w:val="00760D88"/>
    <w:rsid w:val="007805ED"/>
    <w:rsid w:val="00780665"/>
    <w:rsid w:val="00787603"/>
    <w:rsid w:val="007A1DD7"/>
    <w:rsid w:val="007B6310"/>
    <w:rsid w:val="007D04E1"/>
    <w:rsid w:val="00807365"/>
    <w:rsid w:val="00812117"/>
    <w:rsid w:val="008133A0"/>
    <w:rsid w:val="00846499"/>
    <w:rsid w:val="008662C3"/>
    <w:rsid w:val="008758C8"/>
    <w:rsid w:val="008B2B32"/>
    <w:rsid w:val="008B6023"/>
    <w:rsid w:val="008C02C4"/>
    <w:rsid w:val="008F671D"/>
    <w:rsid w:val="00912EF8"/>
    <w:rsid w:val="00930644"/>
    <w:rsid w:val="00936912"/>
    <w:rsid w:val="00942E4E"/>
    <w:rsid w:val="0096303A"/>
    <w:rsid w:val="009659B8"/>
    <w:rsid w:val="00983DFB"/>
    <w:rsid w:val="0098426F"/>
    <w:rsid w:val="009845F5"/>
    <w:rsid w:val="009A7720"/>
    <w:rsid w:val="009D340A"/>
    <w:rsid w:val="009D5199"/>
    <w:rsid w:val="00A03690"/>
    <w:rsid w:val="00A202A0"/>
    <w:rsid w:val="00A451E3"/>
    <w:rsid w:val="00A644DB"/>
    <w:rsid w:val="00A71A65"/>
    <w:rsid w:val="00AC611A"/>
    <w:rsid w:val="00AD4586"/>
    <w:rsid w:val="00B13761"/>
    <w:rsid w:val="00B319FF"/>
    <w:rsid w:val="00B31FB4"/>
    <w:rsid w:val="00B354E8"/>
    <w:rsid w:val="00B372A9"/>
    <w:rsid w:val="00B54BC1"/>
    <w:rsid w:val="00B7507E"/>
    <w:rsid w:val="00BB27B9"/>
    <w:rsid w:val="00BB5238"/>
    <w:rsid w:val="00BC769C"/>
    <w:rsid w:val="00C364DE"/>
    <w:rsid w:val="00C909B3"/>
    <w:rsid w:val="00C95669"/>
    <w:rsid w:val="00CA4707"/>
    <w:rsid w:val="00CD4927"/>
    <w:rsid w:val="00CD64E3"/>
    <w:rsid w:val="00CE158F"/>
    <w:rsid w:val="00D02166"/>
    <w:rsid w:val="00D13508"/>
    <w:rsid w:val="00D1469F"/>
    <w:rsid w:val="00D20483"/>
    <w:rsid w:val="00D30803"/>
    <w:rsid w:val="00D41115"/>
    <w:rsid w:val="00D4136A"/>
    <w:rsid w:val="00D4341C"/>
    <w:rsid w:val="00D45637"/>
    <w:rsid w:val="00D474D9"/>
    <w:rsid w:val="00D74196"/>
    <w:rsid w:val="00D77F66"/>
    <w:rsid w:val="00D903F7"/>
    <w:rsid w:val="00DB58F3"/>
    <w:rsid w:val="00DB6C71"/>
    <w:rsid w:val="00DD0673"/>
    <w:rsid w:val="00DD3B81"/>
    <w:rsid w:val="00DE3F0E"/>
    <w:rsid w:val="00DE543D"/>
    <w:rsid w:val="00E128E1"/>
    <w:rsid w:val="00E17348"/>
    <w:rsid w:val="00E236D9"/>
    <w:rsid w:val="00E34629"/>
    <w:rsid w:val="00E365BC"/>
    <w:rsid w:val="00E762F5"/>
    <w:rsid w:val="00E93221"/>
    <w:rsid w:val="00EA6966"/>
    <w:rsid w:val="00EB70D1"/>
    <w:rsid w:val="00ED2A48"/>
    <w:rsid w:val="00F4343B"/>
    <w:rsid w:val="00F60BCB"/>
    <w:rsid w:val="00F65375"/>
    <w:rsid w:val="00FE33B6"/>
    <w:rsid w:val="00FE58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AF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E9"/>
    <w:rPr>
      <w:sz w:val="24"/>
      <w:szCs w:val="24"/>
    </w:rPr>
  </w:style>
  <w:style w:type="paragraph" w:styleId="Heading1">
    <w:name w:val="heading 1"/>
    <w:basedOn w:val="Normal"/>
    <w:link w:val="Heading1Char"/>
    <w:uiPriority w:val="1"/>
    <w:qFormat/>
    <w:rsid w:val="00912EF8"/>
    <w:pPr>
      <w:widowControl w:val="0"/>
      <w:ind w:left="840" w:hanging="720"/>
      <w:outlineLvl w:val="0"/>
    </w:pPr>
    <w:rPr>
      <w:rFonts w:cstheme="minorBidi"/>
      <w:b/>
      <w:bCs/>
    </w:rPr>
  </w:style>
  <w:style w:type="paragraph" w:styleId="Heading2">
    <w:name w:val="heading 2"/>
    <w:basedOn w:val="Normal"/>
    <w:next w:val="Normal"/>
    <w:link w:val="Heading2Char"/>
    <w:uiPriority w:val="1"/>
    <w:unhideWhenUsed/>
    <w:qFormat/>
    <w:rsid w:val="006A7C6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apple-style-span">
    <w:name w:val="apple-style-span"/>
    <w:basedOn w:val="DefaultParagraphFont"/>
  </w:style>
  <w:style w:type="character" w:styleId="CommentReference">
    <w:name w:val="annotation reference"/>
    <w:semiHidden/>
    <w:rsid w:val="00951824"/>
    <w:rPr>
      <w:sz w:val="16"/>
      <w:szCs w:val="16"/>
    </w:rPr>
  </w:style>
  <w:style w:type="character" w:styleId="Hyperlink">
    <w:name w:val="Hyperlink"/>
    <w:uiPriority w:val="99"/>
    <w:rsid w:val="00134EAA"/>
    <w:rPr>
      <w:color w:val="0000FF"/>
      <w:u w:val="single"/>
    </w:rPr>
  </w:style>
  <w:style w:type="paragraph" w:customStyle="1" w:styleId="Single">
    <w:name w:val="Single"/>
    <w:basedOn w:val="Normal"/>
    <w:rsid w:val="004B4ACE"/>
    <w:pPr>
      <w:overflowPunct w:val="0"/>
      <w:autoSpaceDE w:val="0"/>
      <w:autoSpaceDN w:val="0"/>
      <w:adjustRightInd w:val="0"/>
      <w:spacing w:before="240"/>
      <w:ind w:firstLine="720"/>
      <w:textAlignment w:val="baseline"/>
    </w:pPr>
    <w:rPr>
      <w:szCs w:val="20"/>
    </w:rPr>
  </w:style>
  <w:style w:type="paragraph" w:customStyle="1" w:styleId="DoubleBlock">
    <w:name w:val="Double Block"/>
    <w:basedOn w:val="Normal"/>
    <w:rsid w:val="004B4ACE"/>
    <w:pPr>
      <w:overflowPunct w:val="0"/>
      <w:autoSpaceDE w:val="0"/>
      <w:autoSpaceDN w:val="0"/>
      <w:adjustRightInd w:val="0"/>
      <w:spacing w:line="480" w:lineRule="auto"/>
      <w:textAlignment w:val="baseline"/>
    </w:pPr>
    <w:rPr>
      <w:szCs w:val="20"/>
    </w:rPr>
  </w:style>
  <w:style w:type="paragraph" w:styleId="BodyText">
    <w:name w:val="Body Text"/>
    <w:basedOn w:val="Normal"/>
    <w:link w:val="BodyTextChar"/>
    <w:uiPriority w:val="1"/>
    <w:qFormat/>
    <w:rsid w:val="004B4ACE"/>
    <w:pPr>
      <w:overflowPunct w:val="0"/>
      <w:autoSpaceDE w:val="0"/>
      <w:autoSpaceDN w:val="0"/>
      <w:adjustRightInd w:val="0"/>
      <w:ind w:right="-180"/>
      <w:textAlignment w:val="baseline"/>
    </w:pPr>
    <w:rPr>
      <w:szCs w:val="20"/>
      <w:lang w:val="x-none" w:eastAsia="x-none"/>
    </w:rPr>
  </w:style>
  <w:style w:type="character" w:customStyle="1" w:styleId="BodyTextChar">
    <w:name w:val="Body Text Char"/>
    <w:link w:val="BodyText"/>
    <w:uiPriority w:val="1"/>
    <w:rsid w:val="004B4ACE"/>
    <w:rPr>
      <w:sz w:val="24"/>
    </w:rPr>
  </w:style>
  <w:style w:type="paragraph" w:styleId="BalloonText">
    <w:name w:val="Balloon Text"/>
    <w:basedOn w:val="Normal"/>
    <w:link w:val="BalloonTextChar"/>
    <w:uiPriority w:val="99"/>
    <w:semiHidden/>
    <w:unhideWhenUsed/>
    <w:rsid w:val="00006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6BF3"/>
    <w:rPr>
      <w:rFonts w:ascii="Lucida Grande" w:hAnsi="Lucida Grande" w:cs="Lucida Grande"/>
      <w:sz w:val="18"/>
      <w:szCs w:val="18"/>
    </w:rPr>
  </w:style>
  <w:style w:type="character" w:customStyle="1" w:styleId="eudoraheader">
    <w:name w:val="eudoraheader"/>
    <w:basedOn w:val="DefaultParagraphFont"/>
    <w:rsid w:val="001B722E"/>
  </w:style>
  <w:style w:type="paragraph" w:styleId="PlainText">
    <w:name w:val="Plain Text"/>
    <w:basedOn w:val="Normal"/>
    <w:link w:val="PlainTextChar"/>
    <w:uiPriority w:val="99"/>
    <w:unhideWhenUsed/>
    <w:rsid w:val="001B722E"/>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1B722E"/>
    <w:rPr>
      <w:rFonts w:ascii="Consolas" w:eastAsia="Calibri" w:hAnsi="Consolas"/>
      <w:sz w:val="21"/>
      <w:szCs w:val="21"/>
      <w:lang w:val="x-none" w:eastAsia="x-none"/>
    </w:rPr>
  </w:style>
  <w:style w:type="paragraph" w:styleId="CommentText">
    <w:name w:val="annotation text"/>
    <w:basedOn w:val="Normal"/>
    <w:link w:val="CommentTextChar"/>
    <w:uiPriority w:val="99"/>
    <w:unhideWhenUsed/>
    <w:rsid w:val="001D6DC8"/>
  </w:style>
  <w:style w:type="character" w:customStyle="1" w:styleId="CommentTextChar">
    <w:name w:val="Comment Text Char"/>
    <w:basedOn w:val="DefaultParagraphFont"/>
    <w:link w:val="CommentText"/>
    <w:uiPriority w:val="99"/>
    <w:rsid w:val="001D6DC8"/>
    <w:rPr>
      <w:sz w:val="24"/>
      <w:szCs w:val="24"/>
    </w:rPr>
  </w:style>
  <w:style w:type="paragraph" w:styleId="CommentSubject">
    <w:name w:val="annotation subject"/>
    <w:basedOn w:val="CommentText"/>
    <w:next w:val="CommentText"/>
    <w:link w:val="CommentSubjectChar"/>
    <w:uiPriority w:val="99"/>
    <w:semiHidden/>
    <w:unhideWhenUsed/>
    <w:rsid w:val="001D6DC8"/>
    <w:rPr>
      <w:b/>
      <w:bCs/>
      <w:sz w:val="20"/>
      <w:szCs w:val="20"/>
    </w:rPr>
  </w:style>
  <w:style w:type="character" w:customStyle="1" w:styleId="CommentSubjectChar">
    <w:name w:val="Comment Subject Char"/>
    <w:basedOn w:val="CommentTextChar"/>
    <w:link w:val="CommentSubject"/>
    <w:uiPriority w:val="99"/>
    <w:semiHidden/>
    <w:rsid w:val="001D6DC8"/>
    <w:rPr>
      <w:b/>
      <w:bCs/>
      <w:sz w:val="24"/>
      <w:szCs w:val="24"/>
    </w:rPr>
  </w:style>
  <w:style w:type="table" w:styleId="TableGrid">
    <w:name w:val="Table Grid"/>
    <w:basedOn w:val="TableNormal"/>
    <w:uiPriority w:val="59"/>
    <w:rsid w:val="00B35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0757F"/>
    <w:rPr>
      <w:sz w:val="24"/>
      <w:szCs w:val="24"/>
    </w:rPr>
  </w:style>
  <w:style w:type="paragraph" w:styleId="ListParagraph">
    <w:name w:val="List Paragraph"/>
    <w:basedOn w:val="Normal"/>
    <w:uiPriority w:val="1"/>
    <w:qFormat/>
    <w:rsid w:val="00226929"/>
    <w:pPr>
      <w:ind w:left="720"/>
      <w:contextualSpacing/>
    </w:pPr>
  </w:style>
  <w:style w:type="paragraph" w:customStyle="1" w:styleId="Default">
    <w:name w:val="Default"/>
    <w:rsid w:val="004A4691"/>
    <w:pPr>
      <w:autoSpaceDE w:val="0"/>
      <w:autoSpaceDN w:val="0"/>
      <w:adjustRightInd w:val="0"/>
    </w:pPr>
    <w:rPr>
      <w:color w:val="000000"/>
      <w:sz w:val="24"/>
      <w:szCs w:val="24"/>
    </w:rPr>
  </w:style>
  <w:style w:type="character" w:customStyle="1" w:styleId="apple-converted-space">
    <w:name w:val="apple-converted-space"/>
    <w:basedOn w:val="DefaultParagraphFont"/>
    <w:rsid w:val="00324F5F"/>
  </w:style>
  <w:style w:type="character" w:customStyle="1" w:styleId="Heading1Char">
    <w:name w:val="Heading 1 Char"/>
    <w:basedOn w:val="DefaultParagraphFont"/>
    <w:link w:val="Heading1"/>
    <w:uiPriority w:val="1"/>
    <w:rsid w:val="00912EF8"/>
    <w:rPr>
      <w:rFonts w:cstheme="minorBidi"/>
      <w:b/>
      <w:bCs/>
      <w:sz w:val="24"/>
      <w:szCs w:val="24"/>
    </w:rPr>
  </w:style>
  <w:style w:type="character" w:customStyle="1" w:styleId="Heading2Char">
    <w:name w:val="Heading 2 Char"/>
    <w:basedOn w:val="DefaultParagraphFont"/>
    <w:link w:val="Heading2"/>
    <w:uiPriority w:val="9"/>
    <w:semiHidden/>
    <w:rsid w:val="006A7C6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A7C6C"/>
    <w:pPr>
      <w:spacing w:before="100" w:beforeAutospacing="1" w:after="100" w:afterAutospacing="1"/>
    </w:pPr>
    <w:rPr>
      <w:rFonts w:ascii="Times" w:hAnsi="Times"/>
      <w:sz w:val="20"/>
      <w:szCs w:val="20"/>
    </w:rPr>
  </w:style>
  <w:style w:type="paragraph" w:customStyle="1" w:styleId="cita">
    <w:name w:val="cita"/>
    <w:basedOn w:val="Normal"/>
    <w:rsid w:val="006A7C6C"/>
    <w:pPr>
      <w:spacing w:before="100" w:beforeAutospacing="1" w:after="100" w:afterAutospacing="1"/>
    </w:pPr>
    <w:rPr>
      <w:rFonts w:ascii="Times" w:hAnsi="Times"/>
      <w:sz w:val="20"/>
      <w:szCs w:val="20"/>
    </w:rPr>
  </w:style>
  <w:style w:type="paragraph" w:styleId="NoSpacing">
    <w:name w:val="No Spacing"/>
    <w:uiPriority w:val="1"/>
    <w:qFormat/>
    <w:rsid w:val="005632CE"/>
    <w:rPr>
      <w:rFonts w:asciiTheme="minorHAnsi" w:eastAsiaTheme="minorEastAsia" w:hAnsiTheme="minorHAnsi" w:cstheme="minorBidi"/>
      <w:sz w:val="24"/>
      <w:szCs w:val="24"/>
    </w:rPr>
  </w:style>
  <w:style w:type="paragraph" w:customStyle="1" w:styleId="TableParagraph">
    <w:name w:val="Table Paragraph"/>
    <w:basedOn w:val="Normal"/>
    <w:uiPriority w:val="1"/>
    <w:qFormat/>
    <w:rsid w:val="005632CE"/>
    <w:pPr>
      <w:widowControl w:val="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632CE"/>
    <w:rPr>
      <w:sz w:val="24"/>
      <w:szCs w:val="24"/>
    </w:rPr>
  </w:style>
  <w:style w:type="character" w:styleId="PageNumber">
    <w:name w:val="page number"/>
    <w:basedOn w:val="DefaultParagraphFont"/>
    <w:uiPriority w:val="99"/>
    <w:semiHidden/>
    <w:unhideWhenUsed/>
    <w:rsid w:val="005632CE"/>
  </w:style>
  <w:style w:type="character" w:customStyle="1" w:styleId="HeaderChar">
    <w:name w:val="Header Char"/>
    <w:basedOn w:val="DefaultParagraphFont"/>
    <w:link w:val="Header"/>
    <w:uiPriority w:val="99"/>
    <w:rsid w:val="005632CE"/>
    <w:rPr>
      <w:sz w:val="24"/>
      <w:szCs w:val="24"/>
    </w:rPr>
  </w:style>
  <w:style w:type="paragraph" w:customStyle="1" w:styleId="normal0">
    <w:name w:val="normal"/>
    <w:rsid w:val="00A202A0"/>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E9"/>
    <w:rPr>
      <w:sz w:val="24"/>
      <w:szCs w:val="24"/>
    </w:rPr>
  </w:style>
  <w:style w:type="paragraph" w:styleId="Heading1">
    <w:name w:val="heading 1"/>
    <w:basedOn w:val="Normal"/>
    <w:link w:val="Heading1Char"/>
    <w:uiPriority w:val="1"/>
    <w:qFormat/>
    <w:rsid w:val="00912EF8"/>
    <w:pPr>
      <w:widowControl w:val="0"/>
      <w:ind w:left="840" w:hanging="720"/>
      <w:outlineLvl w:val="0"/>
    </w:pPr>
    <w:rPr>
      <w:rFonts w:cstheme="minorBidi"/>
      <w:b/>
      <w:bCs/>
    </w:rPr>
  </w:style>
  <w:style w:type="paragraph" w:styleId="Heading2">
    <w:name w:val="heading 2"/>
    <w:basedOn w:val="Normal"/>
    <w:next w:val="Normal"/>
    <w:link w:val="Heading2Char"/>
    <w:uiPriority w:val="1"/>
    <w:unhideWhenUsed/>
    <w:qFormat/>
    <w:rsid w:val="006A7C6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apple-style-span">
    <w:name w:val="apple-style-span"/>
    <w:basedOn w:val="DefaultParagraphFont"/>
  </w:style>
  <w:style w:type="character" w:styleId="CommentReference">
    <w:name w:val="annotation reference"/>
    <w:semiHidden/>
    <w:rsid w:val="00951824"/>
    <w:rPr>
      <w:sz w:val="16"/>
      <w:szCs w:val="16"/>
    </w:rPr>
  </w:style>
  <w:style w:type="character" w:styleId="Hyperlink">
    <w:name w:val="Hyperlink"/>
    <w:uiPriority w:val="99"/>
    <w:rsid w:val="00134EAA"/>
    <w:rPr>
      <w:color w:val="0000FF"/>
      <w:u w:val="single"/>
    </w:rPr>
  </w:style>
  <w:style w:type="paragraph" w:customStyle="1" w:styleId="Single">
    <w:name w:val="Single"/>
    <w:basedOn w:val="Normal"/>
    <w:rsid w:val="004B4ACE"/>
    <w:pPr>
      <w:overflowPunct w:val="0"/>
      <w:autoSpaceDE w:val="0"/>
      <w:autoSpaceDN w:val="0"/>
      <w:adjustRightInd w:val="0"/>
      <w:spacing w:before="240"/>
      <w:ind w:firstLine="720"/>
      <w:textAlignment w:val="baseline"/>
    </w:pPr>
    <w:rPr>
      <w:szCs w:val="20"/>
    </w:rPr>
  </w:style>
  <w:style w:type="paragraph" w:customStyle="1" w:styleId="DoubleBlock">
    <w:name w:val="Double Block"/>
    <w:basedOn w:val="Normal"/>
    <w:rsid w:val="004B4ACE"/>
    <w:pPr>
      <w:overflowPunct w:val="0"/>
      <w:autoSpaceDE w:val="0"/>
      <w:autoSpaceDN w:val="0"/>
      <w:adjustRightInd w:val="0"/>
      <w:spacing w:line="480" w:lineRule="auto"/>
      <w:textAlignment w:val="baseline"/>
    </w:pPr>
    <w:rPr>
      <w:szCs w:val="20"/>
    </w:rPr>
  </w:style>
  <w:style w:type="paragraph" w:styleId="BodyText">
    <w:name w:val="Body Text"/>
    <w:basedOn w:val="Normal"/>
    <w:link w:val="BodyTextChar"/>
    <w:uiPriority w:val="1"/>
    <w:qFormat/>
    <w:rsid w:val="004B4ACE"/>
    <w:pPr>
      <w:overflowPunct w:val="0"/>
      <w:autoSpaceDE w:val="0"/>
      <w:autoSpaceDN w:val="0"/>
      <w:adjustRightInd w:val="0"/>
      <w:ind w:right="-180"/>
      <w:textAlignment w:val="baseline"/>
    </w:pPr>
    <w:rPr>
      <w:szCs w:val="20"/>
      <w:lang w:val="x-none" w:eastAsia="x-none"/>
    </w:rPr>
  </w:style>
  <w:style w:type="character" w:customStyle="1" w:styleId="BodyTextChar">
    <w:name w:val="Body Text Char"/>
    <w:link w:val="BodyText"/>
    <w:uiPriority w:val="1"/>
    <w:rsid w:val="004B4ACE"/>
    <w:rPr>
      <w:sz w:val="24"/>
    </w:rPr>
  </w:style>
  <w:style w:type="paragraph" w:styleId="BalloonText">
    <w:name w:val="Balloon Text"/>
    <w:basedOn w:val="Normal"/>
    <w:link w:val="BalloonTextChar"/>
    <w:uiPriority w:val="99"/>
    <w:semiHidden/>
    <w:unhideWhenUsed/>
    <w:rsid w:val="00006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6BF3"/>
    <w:rPr>
      <w:rFonts w:ascii="Lucida Grande" w:hAnsi="Lucida Grande" w:cs="Lucida Grande"/>
      <w:sz w:val="18"/>
      <w:szCs w:val="18"/>
    </w:rPr>
  </w:style>
  <w:style w:type="character" w:customStyle="1" w:styleId="eudoraheader">
    <w:name w:val="eudoraheader"/>
    <w:basedOn w:val="DefaultParagraphFont"/>
    <w:rsid w:val="001B722E"/>
  </w:style>
  <w:style w:type="paragraph" w:styleId="PlainText">
    <w:name w:val="Plain Text"/>
    <w:basedOn w:val="Normal"/>
    <w:link w:val="PlainTextChar"/>
    <w:uiPriority w:val="99"/>
    <w:unhideWhenUsed/>
    <w:rsid w:val="001B722E"/>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1B722E"/>
    <w:rPr>
      <w:rFonts w:ascii="Consolas" w:eastAsia="Calibri" w:hAnsi="Consolas"/>
      <w:sz w:val="21"/>
      <w:szCs w:val="21"/>
      <w:lang w:val="x-none" w:eastAsia="x-none"/>
    </w:rPr>
  </w:style>
  <w:style w:type="paragraph" w:styleId="CommentText">
    <w:name w:val="annotation text"/>
    <w:basedOn w:val="Normal"/>
    <w:link w:val="CommentTextChar"/>
    <w:uiPriority w:val="99"/>
    <w:unhideWhenUsed/>
    <w:rsid w:val="001D6DC8"/>
  </w:style>
  <w:style w:type="character" w:customStyle="1" w:styleId="CommentTextChar">
    <w:name w:val="Comment Text Char"/>
    <w:basedOn w:val="DefaultParagraphFont"/>
    <w:link w:val="CommentText"/>
    <w:uiPriority w:val="99"/>
    <w:rsid w:val="001D6DC8"/>
    <w:rPr>
      <w:sz w:val="24"/>
      <w:szCs w:val="24"/>
    </w:rPr>
  </w:style>
  <w:style w:type="paragraph" w:styleId="CommentSubject">
    <w:name w:val="annotation subject"/>
    <w:basedOn w:val="CommentText"/>
    <w:next w:val="CommentText"/>
    <w:link w:val="CommentSubjectChar"/>
    <w:uiPriority w:val="99"/>
    <w:semiHidden/>
    <w:unhideWhenUsed/>
    <w:rsid w:val="001D6DC8"/>
    <w:rPr>
      <w:b/>
      <w:bCs/>
      <w:sz w:val="20"/>
      <w:szCs w:val="20"/>
    </w:rPr>
  </w:style>
  <w:style w:type="character" w:customStyle="1" w:styleId="CommentSubjectChar">
    <w:name w:val="Comment Subject Char"/>
    <w:basedOn w:val="CommentTextChar"/>
    <w:link w:val="CommentSubject"/>
    <w:uiPriority w:val="99"/>
    <w:semiHidden/>
    <w:rsid w:val="001D6DC8"/>
    <w:rPr>
      <w:b/>
      <w:bCs/>
      <w:sz w:val="24"/>
      <w:szCs w:val="24"/>
    </w:rPr>
  </w:style>
  <w:style w:type="table" w:styleId="TableGrid">
    <w:name w:val="Table Grid"/>
    <w:basedOn w:val="TableNormal"/>
    <w:uiPriority w:val="59"/>
    <w:rsid w:val="00B35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0757F"/>
    <w:rPr>
      <w:sz w:val="24"/>
      <w:szCs w:val="24"/>
    </w:rPr>
  </w:style>
  <w:style w:type="paragraph" w:styleId="ListParagraph">
    <w:name w:val="List Paragraph"/>
    <w:basedOn w:val="Normal"/>
    <w:uiPriority w:val="1"/>
    <w:qFormat/>
    <w:rsid w:val="00226929"/>
    <w:pPr>
      <w:ind w:left="720"/>
      <w:contextualSpacing/>
    </w:pPr>
  </w:style>
  <w:style w:type="paragraph" w:customStyle="1" w:styleId="Default">
    <w:name w:val="Default"/>
    <w:rsid w:val="004A4691"/>
    <w:pPr>
      <w:autoSpaceDE w:val="0"/>
      <w:autoSpaceDN w:val="0"/>
      <w:adjustRightInd w:val="0"/>
    </w:pPr>
    <w:rPr>
      <w:color w:val="000000"/>
      <w:sz w:val="24"/>
      <w:szCs w:val="24"/>
    </w:rPr>
  </w:style>
  <w:style w:type="character" w:customStyle="1" w:styleId="apple-converted-space">
    <w:name w:val="apple-converted-space"/>
    <w:basedOn w:val="DefaultParagraphFont"/>
    <w:rsid w:val="00324F5F"/>
  </w:style>
  <w:style w:type="character" w:customStyle="1" w:styleId="Heading1Char">
    <w:name w:val="Heading 1 Char"/>
    <w:basedOn w:val="DefaultParagraphFont"/>
    <w:link w:val="Heading1"/>
    <w:uiPriority w:val="1"/>
    <w:rsid w:val="00912EF8"/>
    <w:rPr>
      <w:rFonts w:cstheme="minorBidi"/>
      <w:b/>
      <w:bCs/>
      <w:sz w:val="24"/>
      <w:szCs w:val="24"/>
    </w:rPr>
  </w:style>
  <w:style w:type="character" w:customStyle="1" w:styleId="Heading2Char">
    <w:name w:val="Heading 2 Char"/>
    <w:basedOn w:val="DefaultParagraphFont"/>
    <w:link w:val="Heading2"/>
    <w:uiPriority w:val="9"/>
    <w:semiHidden/>
    <w:rsid w:val="006A7C6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A7C6C"/>
    <w:pPr>
      <w:spacing w:before="100" w:beforeAutospacing="1" w:after="100" w:afterAutospacing="1"/>
    </w:pPr>
    <w:rPr>
      <w:rFonts w:ascii="Times" w:hAnsi="Times"/>
      <w:sz w:val="20"/>
      <w:szCs w:val="20"/>
    </w:rPr>
  </w:style>
  <w:style w:type="paragraph" w:customStyle="1" w:styleId="cita">
    <w:name w:val="cita"/>
    <w:basedOn w:val="Normal"/>
    <w:rsid w:val="006A7C6C"/>
    <w:pPr>
      <w:spacing w:before="100" w:beforeAutospacing="1" w:after="100" w:afterAutospacing="1"/>
    </w:pPr>
    <w:rPr>
      <w:rFonts w:ascii="Times" w:hAnsi="Times"/>
      <w:sz w:val="20"/>
      <w:szCs w:val="20"/>
    </w:rPr>
  </w:style>
  <w:style w:type="paragraph" w:styleId="NoSpacing">
    <w:name w:val="No Spacing"/>
    <w:uiPriority w:val="1"/>
    <w:qFormat/>
    <w:rsid w:val="005632CE"/>
    <w:rPr>
      <w:rFonts w:asciiTheme="minorHAnsi" w:eastAsiaTheme="minorEastAsia" w:hAnsiTheme="minorHAnsi" w:cstheme="minorBidi"/>
      <w:sz w:val="24"/>
      <w:szCs w:val="24"/>
    </w:rPr>
  </w:style>
  <w:style w:type="paragraph" w:customStyle="1" w:styleId="TableParagraph">
    <w:name w:val="Table Paragraph"/>
    <w:basedOn w:val="Normal"/>
    <w:uiPriority w:val="1"/>
    <w:qFormat/>
    <w:rsid w:val="005632CE"/>
    <w:pPr>
      <w:widowControl w:val="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632CE"/>
    <w:rPr>
      <w:sz w:val="24"/>
      <w:szCs w:val="24"/>
    </w:rPr>
  </w:style>
  <w:style w:type="character" w:styleId="PageNumber">
    <w:name w:val="page number"/>
    <w:basedOn w:val="DefaultParagraphFont"/>
    <w:uiPriority w:val="99"/>
    <w:semiHidden/>
    <w:unhideWhenUsed/>
    <w:rsid w:val="005632CE"/>
  </w:style>
  <w:style w:type="character" w:customStyle="1" w:styleId="HeaderChar">
    <w:name w:val="Header Char"/>
    <w:basedOn w:val="DefaultParagraphFont"/>
    <w:link w:val="Header"/>
    <w:uiPriority w:val="99"/>
    <w:rsid w:val="005632CE"/>
    <w:rPr>
      <w:sz w:val="24"/>
      <w:szCs w:val="24"/>
    </w:rPr>
  </w:style>
  <w:style w:type="paragraph" w:customStyle="1" w:styleId="normal0">
    <w:name w:val="normal"/>
    <w:rsid w:val="00A202A0"/>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0472">
      <w:bodyDiv w:val="1"/>
      <w:marLeft w:val="0"/>
      <w:marRight w:val="0"/>
      <w:marTop w:val="0"/>
      <w:marBottom w:val="0"/>
      <w:divBdr>
        <w:top w:val="none" w:sz="0" w:space="0" w:color="auto"/>
        <w:left w:val="none" w:sz="0" w:space="0" w:color="auto"/>
        <w:bottom w:val="none" w:sz="0" w:space="0" w:color="auto"/>
        <w:right w:val="none" w:sz="0" w:space="0" w:color="auto"/>
      </w:divBdr>
    </w:div>
    <w:div w:id="89015012">
      <w:bodyDiv w:val="1"/>
      <w:marLeft w:val="0"/>
      <w:marRight w:val="0"/>
      <w:marTop w:val="0"/>
      <w:marBottom w:val="0"/>
      <w:divBdr>
        <w:top w:val="none" w:sz="0" w:space="0" w:color="auto"/>
        <w:left w:val="none" w:sz="0" w:space="0" w:color="auto"/>
        <w:bottom w:val="none" w:sz="0" w:space="0" w:color="auto"/>
        <w:right w:val="none" w:sz="0" w:space="0" w:color="auto"/>
      </w:divBdr>
    </w:div>
    <w:div w:id="812333058">
      <w:bodyDiv w:val="1"/>
      <w:marLeft w:val="0"/>
      <w:marRight w:val="0"/>
      <w:marTop w:val="0"/>
      <w:marBottom w:val="0"/>
      <w:divBdr>
        <w:top w:val="none" w:sz="0" w:space="0" w:color="auto"/>
        <w:left w:val="none" w:sz="0" w:space="0" w:color="auto"/>
        <w:bottom w:val="none" w:sz="0" w:space="0" w:color="auto"/>
        <w:right w:val="none" w:sz="0" w:space="0" w:color="auto"/>
      </w:divBdr>
    </w:div>
    <w:div w:id="1013918818">
      <w:bodyDiv w:val="1"/>
      <w:marLeft w:val="0"/>
      <w:marRight w:val="0"/>
      <w:marTop w:val="0"/>
      <w:marBottom w:val="0"/>
      <w:divBdr>
        <w:top w:val="none" w:sz="0" w:space="0" w:color="auto"/>
        <w:left w:val="none" w:sz="0" w:space="0" w:color="auto"/>
        <w:bottom w:val="none" w:sz="0" w:space="0" w:color="auto"/>
        <w:right w:val="none" w:sz="0" w:space="0" w:color="auto"/>
      </w:divBdr>
    </w:div>
    <w:div w:id="1651324632">
      <w:bodyDiv w:val="1"/>
      <w:marLeft w:val="0"/>
      <w:marRight w:val="0"/>
      <w:marTop w:val="0"/>
      <w:marBottom w:val="0"/>
      <w:divBdr>
        <w:top w:val="none" w:sz="0" w:space="0" w:color="auto"/>
        <w:left w:val="none" w:sz="0" w:space="0" w:color="auto"/>
        <w:bottom w:val="none" w:sz="0" w:space="0" w:color="auto"/>
        <w:right w:val="none" w:sz="0" w:space="0" w:color="auto"/>
      </w:divBdr>
    </w:div>
    <w:div w:id="1795638486">
      <w:bodyDiv w:val="1"/>
      <w:marLeft w:val="0"/>
      <w:marRight w:val="0"/>
      <w:marTop w:val="0"/>
      <w:marBottom w:val="0"/>
      <w:divBdr>
        <w:top w:val="none" w:sz="0" w:space="0" w:color="auto"/>
        <w:left w:val="none" w:sz="0" w:space="0" w:color="auto"/>
        <w:bottom w:val="none" w:sz="0" w:space="0" w:color="auto"/>
        <w:right w:val="none" w:sz="0" w:space="0" w:color="auto"/>
      </w:divBdr>
    </w:div>
    <w:div w:id="19418402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www.sam.gov/" TargetMode="External"/><Relationship Id="rId21" Type="http://schemas.openxmlformats.org/officeDocument/2006/relationships/hyperlink" Target="http://www.treasury.gov/resource-center/sanctions/SDN-List/Pages/default.aspx" TargetMode="External"/><Relationship Id="rId22" Type="http://schemas.openxmlformats.org/officeDocument/2006/relationships/hyperlink" Target="http://www.un.org/sc/committees/1267/aq_sanctions_list.shtml" TargetMode="External"/><Relationship Id="rId23" Type="http://schemas.openxmlformats.org/officeDocument/2006/relationships/hyperlink" Target="mailto:help@befree.org" TargetMode="External"/><Relationship Id="rId24" Type="http://schemas.openxmlformats.org/officeDocument/2006/relationships/hyperlink" Target="http://www.usaid.gov/our_work/global_partnerships/fbci/" TargetMode="External"/><Relationship Id="rId25" Type="http://schemas.openxmlformats.org/officeDocument/2006/relationships/hyperlink" Target="https://sites.google.com/site/usaidipnforassistance/" TargetMode="External"/><Relationship Id="rId26" Type="http://schemas.openxmlformats.org/officeDocument/2006/relationships/hyperlink" Target="https://sites.google.com/site/usaidipnforassistance/" TargetMode="External"/><Relationship Id="rId27" Type="http://schemas.openxmlformats.org/officeDocument/2006/relationships/hyperlink" Target="http://www.usaid.gov/data" TargetMode="External"/><Relationship Id="rId28" Type="http://schemas.openxmlformats.org/officeDocument/2006/relationships/hyperlink" Target="http://www.usaid.gov/data" TargetMode="External"/><Relationship Id="rId29" Type="http://schemas.openxmlformats.org/officeDocument/2006/relationships/hyperlink" Target="http://www.usaid.gov/data"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hyperlink" Target="mailto:ig.hotline@usaid.gov" TargetMode="External"/><Relationship Id="rId31" Type="http://schemas.openxmlformats.org/officeDocument/2006/relationships/hyperlink" Target="https://oig.usaid.gov/content/usaid-contractor-reporting-form" TargetMode="External"/><Relationship Id="rId32" Type="http://schemas.openxmlformats.org/officeDocument/2006/relationships/hyperlink" Target="http://www.gsa.gov/portal/forms/type/SF" TargetMode="Externa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hyperlink" Target="http://www.state.gov/e/eb/rls/othr/ata/i/ic/170684.htm" TargetMode="External"/><Relationship Id="rId34" Type="http://schemas.openxmlformats.org/officeDocument/2006/relationships/hyperlink" Target="http://ostpxweb.dot.gov/aviation/certific/certlist.htm" TargetMode="External"/><Relationship Id="rId35" Type="http://schemas.openxmlformats.org/officeDocument/2006/relationships/hyperlink" Target="http://www.hhs.gov/ohrp/assurances/assurances/file/index.html" TargetMode="External"/><Relationship Id="rId36" Type="http://schemas.openxmlformats.org/officeDocument/2006/relationships/header" Target="header1.xml"/><Relationship Id="rId10" Type="http://schemas.openxmlformats.org/officeDocument/2006/relationships/hyperlink" Target="mailto:abubasha@just.edu.jo" TargetMode="External"/><Relationship Id="rId11" Type="http://schemas.openxmlformats.org/officeDocument/2006/relationships/hyperlink" Target="http://www.usaid.gov/about_usaid/disability" TargetMode="External"/><Relationship Id="rId12" Type="http://schemas.openxmlformats.org/officeDocument/2006/relationships/hyperlink" Target="http://www.usaid.gov/sites/default/files/documents/15396/integrity.pdf" TargetMode="External"/><Relationship Id="rId13" Type="http://schemas.openxmlformats.org/officeDocument/2006/relationships/hyperlink" Target="mailto:styles@ecohealthalliance.org" TargetMode="External"/><Relationship Id="rId14" Type="http://schemas.openxmlformats.org/officeDocument/2006/relationships/hyperlink" Target="https://www.epls.gov/" TargetMode="External"/><Relationship Id="rId15" Type="http://schemas.openxmlformats.org/officeDocument/2006/relationships/hyperlink" Target="file://AUSNAPNASWASH02/gc.pub/Implementation%20%26%20Procurement%20Reform/Objective%202/Standard%20Provisions/%20the%20Standard" TargetMode="External"/><Relationship Id="rId16" Type="http://schemas.openxmlformats.org/officeDocument/2006/relationships/hyperlink" Target="http://www.usaid.gov/ads/policy/300/310" TargetMode="External"/><Relationship Id="rId17" Type="http://schemas.openxmlformats.org/officeDocument/2006/relationships/hyperlink" Target="http://www.usaid.gov/ads/policy/300/310" TargetMode="External"/><Relationship Id="rId18" Type="http://schemas.openxmlformats.org/officeDocument/2006/relationships/hyperlink" Target="http://www.usaid.gov/ads/policy/300/310" TargetMode="External"/><Relationship Id="rId19" Type="http://schemas.openxmlformats.org/officeDocument/2006/relationships/hyperlink" Target="http://dec.usaid.gov/" TargetMode="External"/><Relationship Id="rId37" Type="http://schemas.openxmlformats.org/officeDocument/2006/relationships/footer" Target="footer1.xml"/><Relationship Id="rId38" Type="http://schemas.openxmlformats.org/officeDocument/2006/relationships/header" Target="header2.xml"/><Relationship Id="rId39" Type="http://schemas.openxmlformats.org/officeDocument/2006/relationships/fontTable" Target="fontTable.xml"/><Relationship Id="rId4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0.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ara:EcoHealth%20Alliance%20files:Admin:Forms:EHA_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E95C-0D5B-CA47-9565-2B4F01F1EB5E}">
  <ds:schemaRefs>
    <ds:schemaRef ds:uri="http://schemas.openxmlformats.org/officeDocument/2006/bibliography"/>
  </ds:schemaRefs>
</ds:datastoreItem>
</file>

<file path=customXml/itemProps2.xml><?xml version="1.0" encoding="utf-8"?>
<ds:datastoreItem xmlns:ds="http://schemas.openxmlformats.org/officeDocument/2006/customXml" ds:itemID="{A6F9A086-D129-E645-8F37-097F30F0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EHA_letterhead.dot</Template>
  <TotalTime>0</TotalTime>
  <Pages>44</Pages>
  <Words>15348</Words>
  <Characters>87487</Characters>
  <Application>Microsoft Macintosh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Date</vt:lpstr>
    </vt:vector>
  </TitlesOfParts>
  <Company>University of Wyoming</Company>
  <LinksUpToDate>false</LinksUpToDate>
  <CharactersWithSpaces>102630</CharactersWithSpaces>
  <SharedDoc>false</SharedDoc>
  <HLinks>
    <vt:vector size="12" baseType="variant">
      <vt:variant>
        <vt:i4>21</vt:i4>
      </vt:variant>
      <vt:variant>
        <vt:i4>12609</vt:i4>
      </vt:variant>
      <vt:variant>
        <vt:i4>1025</vt:i4>
      </vt:variant>
      <vt:variant>
        <vt:i4>1</vt:i4>
      </vt:variant>
      <vt:variant>
        <vt:lpwstr>MAS_summit_letterhead_pieces1</vt:lpwstr>
      </vt:variant>
      <vt:variant>
        <vt:lpwstr/>
      </vt:variant>
      <vt:variant>
        <vt:i4>6881323</vt:i4>
      </vt:variant>
      <vt:variant>
        <vt:i4>-1</vt:i4>
      </vt:variant>
      <vt:variant>
        <vt:i4>2067</vt:i4>
      </vt:variant>
      <vt:variant>
        <vt:i4>1</vt:i4>
      </vt:variant>
      <vt:variant>
        <vt:lpwstr>letterhead_logo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Sara Howard</dc:creator>
  <cp:keywords/>
  <cp:lastModifiedBy>Karissa Whiting</cp:lastModifiedBy>
  <cp:revision>2</cp:revision>
  <cp:lastPrinted>2015-11-19T21:45:00Z</cp:lastPrinted>
  <dcterms:created xsi:type="dcterms:W3CDTF">2015-12-14T20:30:00Z</dcterms:created>
  <dcterms:modified xsi:type="dcterms:W3CDTF">2015-12-14T20:30:00Z</dcterms:modified>
</cp:coreProperties>
</file>